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1980"/>
        <w:gridCol w:w="4680"/>
      </w:tblGrid>
      <w:tr w:rsidR="00941CF3" w:rsidTr="00834D54">
        <w:trPr>
          <w:trHeight w:val="512"/>
        </w:trPr>
        <w:tc>
          <w:tcPr>
            <w:tcW w:w="1620" w:type="dxa"/>
            <w:tcBorders>
              <w:bottom w:val="single" w:sz="4" w:space="0" w:color="auto"/>
            </w:tcBorders>
            <w:shd w:val="clear" w:color="auto" w:fill="FFFFFF"/>
            <w:vAlign w:val="center"/>
          </w:tcPr>
          <w:p w:rsidR="00941CF3" w:rsidRDefault="00941CF3" w:rsidP="00834D54">
            <w:pPr>
              <w:pStyle w:val="Header"/>
            </w:pPr>
            <w:bookmarkStart w:id="0" w:name="_GoBack"/>
            <w:bookmarkEnd w:id="0"/>
            <w:r>
              <w:t>NPRR Number</w:t>
            </w:r>
          </w:p>
        </w:tc>
        <w:tc>
          <w:tcPr>
            <w:tcW w:w="1260" w:type="dxa"/>
            <w:tcBorders>
              <w:bottom w:val="single" w:sz="4" w:space="0" w:color="auto"/>
            </w:tcBorders>
            <w:vAlign w:val="center"/>
          </w:tcPr>
          <w:p w:rsidR="00941CF3" w:rsidRDefault="00941CF3" w:rsidP="00834D54">
            <w:pPr>
              <w:pStyle w:val="Header"/>
            </w:pPr>
            <w:r>
              <w:t>681</w:t>
            </w:r>
          </w:p>
        </w:tc>
        <w:tc>
          <w:tcPr>
            <w:tcW w:w="900" w:type="dxa"/>
            <w:tcBorders>
              <w:bottom w:val="single" w:sz="4" w:space="0" w:color="auto"/>
            </w:tcBorders>
            <w:shd w:val="clear" w:color="auto" w:fill="FFFFFF"/>
            <w:vAlign w:val="center"/>
          </w:tcPr>
          <w:p w:rsidR="00941CF3" w:rsidRDefault="00941CF3" w:rsidP="00834D54">
            <w:pPr>
              <w:pStyle w:val="Header"/>
            </w:pPr>
            <w:r>
              <w:t>NPRR Title</w:t>
            </w:r>
          </w:p>
        </w:tc>
        <w:tc>
          <w:tcPr>
            <w:tcW w:w="6660" w:type="dxa"/>
            <w:gridSpan w:val="2"/>
            <w:tcBorders>
              <w:bottom w:val="single" w:sz="4" w:space="0" w:color="auto"/>
            </w:tcBorders>
            <w:vAlign w:val="center"/>
          </w:tcPr>
          <w:p w:rsidR="00941CF3" w:rsidRPr="00E1560E" w:rsidRDefault="00941CF3" w:rsidP="00505542">
            <w:pPr>
              <w:pStyle w:val="Header"/>
              <w:rPr>
                <w:color w:val="000000"/>
              </w:rPr>
            </w:pPr>
            <w:r w:rsidRPr="00E1560E">
              <w:rPr>
                <w:color w:val="000000"/>
              </w:rPr>
              <w:t xml:space="preserve">Clarifications to Dynamic Ratings </w:t>
            </w:r>
          </w:p>
        </w:tc>
      </w:tr>
      <w:tr w:rsidR="006D2F20" w:rsidTr="00834D54">
        <w:trPr>
          <w:cantSplit/>
          <w:trHeight w:val="512"/>
        </w:trPr>
        <w:tc>
          <w:tcPr>
            <w:tcW w:w="1620" w:type="dxa"/>
            <w:tcBorders>
              <w:bottom w:val="single" w:sz="4" w:space="0" w:color="auto"/>
            </w:tcBorders>
            <w:shd w:val="clear" w:color="auto" w:fill="FFFFFF"/>
            <w:vAlign w:val="center"/>
          </w:tcPr>
          <w:p w:rsidR="006D2F20" w:rsidRPr="00F573FE" w:rsidRDefault="006D2F20" w:rsidP="00834D54">
            <w:pPr>
              <w:pStyle w:val="Header"/>
            </w:pPr>
            <w:r>
              <w:t>Timeline</w:t>
            </w:r>
          </w:p>
        </w:tc>
        <w:tc>
          <w:tcPr>
            <w:tcW w:w="1260" w:type="dxa"/>
            <w:tcBorders>
              <w:bottom w:val="single" w:sz="4" w:space="0" w:color="auto"/>
            </w:tcBorders>
            <w:vAlign w:val="center"/>
          </w:tcPr>
          <w:p w:rsidR="006D2F20" w:rsidRDefault="006D2F20" w:rsidP="00834D54">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6D2F20" w:rsidRDefault="006D2F20" w:rsidP="00834D54">
            <w:pPr>
              <w:pStyle w:val="Header"/>
            </w:pPr>
            <w:r>
              <w:t>Action</w:t>
            </w:r>
          </w:p>
        </w:tc>
        <w:tc>
          <w:tcPr>
            <w:tcW w:w="4680" w:type="dxa"/>
            <w:tcBorders>
              <w:bottom w:val="single" w:sz="4" w:space="0" w:color="auto"/>
            </w:tcBorders>
            <w:shd w:val="clear" w:color="auto" w:fill="FFFFFF"/>
            <w:vAlign w:val="center"/>
          </w:tcPr>
          <w:p w:rsidR="006D2F20" w:rsidRPr="00BD786A" w:rsidRDefault="00941CF3" w:rsidP="00834D54">
            <w:pPr>
              <w:pStyle w:val="Header"/>
              <w:rPr>
                <w:b w:val="0"/>
              </w:rPr>
            </w:pPr>
            <w:r>
              <w:rPr>
                <w:b w:val="0"/>
              </w:rPr>
              <w:t>Tabled</w:t>
            </w:r>
          </w:p>
        </w:tc>
      </w:tr>
      <w:tr w:rsidR="006D2F20" w:rsidTr="00834D54">
        <w:trPr>
          <w:trHeight w:val="467"/>
        </w:trPr>
        <w:tc>
          <w:tcPr>
            <w:tcW w:w="2880" w:type="dxa"/>
            <w:gridSpan w:val="2"/>
            <w:tcBorders>
              <w:top w:val="single" w:sz="4" w:space="0" w:color="auto"/>
              <w:bottom w:val="single" w:sz="4" w:space="0" w:color="auto"/>
            </w:tcBorders>
            <w:shd w:val="clear" w:color="auto" w:fill="FFFFFF"/>
            <w:vAlign w:val="center"/>
          </w:tcPr>
          <w:p w:rsidR="006D2F20" w:rsidRDefault="006D2F20" w:rsidP="00834D54">
            <w:pPr>
              <w:pStyle w:val="Header"/>
            </w:pPr>
            <w:r>
              <w:t>Date of Decision</w:t>
            </w:r>
          </w:p>
        </w:tc>
        <w:tc>
          <w:tcPr>
            <w:tcW w:w="7560" w:type="dxa"/>
            <w:gridSpan w:val="3"/>
            <w:tcBorders>
              <w:top w:val="single" w:sz="4" w:space="0" w:color="auto"/>
            </w:tcBorders>
            <w:vAlign w:val="center"/>
          </w:tcPr>
          <w:p w:rsidR="006D2F20" w:rsidRDefault="000B2C21" w:rsidP="000B2C21">
            <w:pPr>
              <w:pStyle w:val="NormalArial"/>
            </w:pPr>
            <w:r>
              <w:t>F</w:t>
            </w:r>
            <w:r w:rsidR="00226402">
              <w:t>e</w:t>
            </w:r>
            <w:r>
              <w:t>br</w:t>
            </w:r>
            <w:r w:rsidR="003D2EE2">
              <w:t>uary 1</w:t>
            </w:r>
            <w:r>
              <w:t>2</w:t>
            </w:r>
            <w:r w:rsidR="003D2EE2">
              <w:t>, 2015</w:t>
            </w:r>
          </w:p>
        </w:tc>
      </w:tr>
      <w:tr w:rsidR="006D2F20" w:rsidTr="00834D54">
        <w:trPr>
          <w:trHeight w:val="647"/>
        </w:trPr>
        <w:tc>
          <w:tcPr>
            <w:tcW w:w="2880" w:type="dxa"/>
            <w:gridSpan w:val="2"/>
            <w:tcBorders>
              <w:bottom w:val="single" w:sz="4" w:space="0" w:color="auto"/>
            </w:tcBorders>
            <w:shd w:val="clear" w:color="auto" w:fill="FFFFFF"/>
            <w:vAlign w:val="center"/>
          </w:tcPr>
          <w:p w:rsidR="006D2F20" w:rsidRDefault="006D2F20" w:rsidP="00834D54">
            <w:pPr>
              <w:pStyle w:val="Header"/>
            </w:pPr>
            <w:r>
              <w:t>Proposed Effective Date</w:t>
            </w:r>
          </w:p>
        </w:tc>
        <w:tc>
          <w:tcPr>
            <w:tcW w:w="7560" w:type="dxa"/>
            <w:gridSpan w:val="3"/>
            <w:vAlign w:val="center"/>
          </w:tcPr>
          <w:p w:rsidR="006D2F20" w:rsidRDefault="006D2F20" w:rsidP="00D3720B">
            <w:pPr>
              <w:pStyle w:val="NormalArial"/>
            </w:pPr>
            <w:r>
              <w:t>To be determined.</w:t>
            </w:r>
          </w:p>
        </w:tc>
      </w:tr>
      <w:tr w:rsidR="006D2F20" w:rsidTr="00834D54">
        <w:trPr>
          <w:trHeight w:val="710"/>
        </w:trPr>
        <w:tc>
          <w:tcPr>
            <w:tcW w:w="2880" w:type="dxa"/>
            <w:gridSpan w:val="2"/>
            <w:tcBorders>
              <w:bottom w:val="single" w:sz="4" w:space="0" w:color="auto"/>
            </w:tcBorders>
            <w:shd w:val="clear" w:color="auto" w:fill="FFFFFF"/>
            <w:vAlign w:val="center"/>
          </w:tcPr>
          <w:p w:rsidR="006D2F20" w:rsidRDefault="006D2F20" w:rsidP="00834D54">
            <w:pPr>
              <w:pStyle w:val="Header"/>
            </w:pPr>
            <w:r>
              <w:t>Priority and Rank Assigned</w:t>
            </w:r>
          </w:p>
        </w:tc>
        <w:tc>
          <w:tcPr>
            <w:tcW w:w="7560" w:type="dxa"/>
            <w:gridSpan w:val="3"/>
            <w:vAlign w:val="center"/>
          </w:tcPr>
          <w:p w:rsidR="006D2F20" w:rsidRDefault="006D2F20" w:rsidP="00834D54">
            <w:pPr>
              <w:pStyle w:val="NormalArial"/>
            </w:pPr>
            <w:r>
              <w:t>To be determined.</w:t>
            </w:r>
          </w:p>
        </w:tc>
      </w:tr>
      <w:tr w:rsidR="006D2F20" w:rsidTr="00834D54">
        <w:trPr>
          <w:trHeight w:val="710"/>
        </w:trPr>
        <w:tc>
          <w:tcPr>
            <w:tcW w:w="2880" w:type="dxa"/>
            <w:gridSpan w:val="2"/>
            <w:tcBorders>
              <w:top w:val="single" w:sz="4" w:space="0" w:color="auto"/>
              <w:bottom w:val="single" w:sz="4" w:space="0" w:color="auto"/>
            </w:tcBorders>
            <w:shd w:val="clear" w:color="auto" w:fill="FFFFFF"/>
            <w:vAlign w:val="center"/>
          </w:tcPr>
          <w:p w:rsidR="006D2F20" w:rsidRPr="00193B05" w:rsidRDefault="006D2F20" w:rsidP="00834D54">
            <w:pPr>
              <w:pStyle w:val="Header"/>
            </w:pPr>
            <w:r w:rsidRPr="00193B05">
              <w:t xml:space="preserve">Nodal Protocol Sections Requiring Revision </w:t>
            </w:r>
          </w:p>
        </w:tc>
        <w:tc>
          <w:tcPr>
            <w:tcW w:w="7560" w:type="dxa"/>
            <w:gridSpan w:val="3"/>
            <w:tcBorders>
              <w:top w:val="single" w:sz="4" w:space="0" w:color="auto"/>
            </w:tcBorders>
            <w:vAlign w:val="center"/>
          </w:tcPr>
          <w:p w:rsidR="00941CF3" w:rsidRPr="00E1560E" w:rsidRDefault="00941CF3" w:rsidP="00941CF3">
            <w:pPr>
              <w:pStyle w:val="NormalArial"/>
              <w:rPr>
                <w:color w:val="000000"/>
              </w:rPr>
            </w:pPr>
            <w:r w:rsidRPr="00E1560E">
              <w:rPr>
                <w:color w:val="000000"/>
              </w:rPr>
              <w:t>3.10.8</w:t>
            </w:r>
            <w:r>
              <w:rPr>
                <w:color w:val="000000"/>
              </w:rPr>
              <w:t>,</w:t>
            </w:r>
            <w:r w:rsidRPr="00E1560E">
              <w:rPr>
                <w:color w:val="000000"/>
              </w:rPr>
              <w:t xml:space="preserve"> Dynamic Ratings</w:t>
            </w:r>
            <w:r>
              <w:rPr>
                <w:color w:val="000000"/>
              </w:rPr>
              <w:t xml:space="preserve"> (for reference only)</w:t>
            </w:r>
          </w:p>
          <w:p w:rsidR="00941CF3" w:rsidRPr="00E1560E" w:rsidRDefault="00941CF3" w:rsidP="00941CF3">
            <w:pPr>
              <w:pStyle w:val="NormalArial"/>
              <w:rPr>
                <w:color w:val="000000"/>
              </w:rPr>
            </w:pPr>
            <w:r w:rsidRPr="00E1560E">
              <w:rPr>
                <w:color w:val="000000"/>
              </w:rPr>
              <w:t>3.10.8.1</w:t>
            </w:r>
            <w:r>
              <w:rPr>
                <w:color w:val="000000"/>
              </w:rPr>
              <w:t>,</w:t>
            </w:r>
            <w:r w:rsidRPr="00E1560E">
              <w:rPr>
                <w:color w:val="000000"/>
              </w:rPr>
              <w:t xml:space="preserve"> Dynamic Ratings Delivered via ICCP</w:t>
            </w:r>
          </w:p>
          <w:p w:rsidR="006D2F20" w:rsidRPr="00193B05" w:rsidRDefault="00941CF3" w:rsidP="00941CF3">
            <w:pPr>
              <w:pStyle w:val="NormalArial"/>
            </w:pPr>
            <w:r>
              <w:t>3.10.8.2, Dynamic Ratings Delivered via Static Table and Telemetered Temperature</w:t>
            </w:r>
          </w:p>
        </w:tc>
      </w:tr>
      <w:tr w:rsidR="006D2F20" w:rsidTr="00834D54">
        <w:trPr>
          <w:trHeight w:val="530"/>
        </w:trPr>
        <w:tc>
          <w:tcPr>
            <w:tcW w:w="2880" w:type="dxa"/>
            <w:gridSpan w:val="2"/>
            <w:tcBorders>
              <w:bottom w:val="single" w:sz="4" w:space="0" w:color="auto"/>
            </w:tcBorders>
            <w:shd w:val="clear" w:color="auto" w:fill="FFFFFF"/>
            <w:vAlign w:val="center"/>
          </w:tcPr>
          <w:p w:rsidR="006D2F20" w:rsidRDefault="006D2F20" w:rsidP="00834D54">
            <w:pPr>
              <w:pStyle w:val="Header"/>
            </w:pPr>
            <w:r>
              <w:t xml:space="preserve">Other Binding Documents Requiring </w:t>
            </w:r>
            <w:r w:rsidRPr="00622E99">
              <w:t xml:space="preserve">Revision </w:t>
            </w:r>
            <w:r>
              <w:t>or Related Revision Requests</w:t>
            </w:r>
          </w:p>
        </w:tc>
        <w:tc>
          <w:tcPr>
            <w:tcW w:w="7560" w:type="dxa"/>
            <w:gridSpan w:val="3"/>
            <w:tcBorders>
              <w:bottom w:val="single" w:sz="4" w:space="0" w:color="auto"/>
            </w:tcBorders>
            <w:vAlign w:val="center"/>
          </w:tcPr>
          <w:p w:rsidR="006D2F20" w:rsidRDefault="006D2F20" w:rsidP="00834D54">
            <w:pPr>
              <w:pStyle w:val="NormalArial"/>
            </w:pPr>
            <w:r>
              <w:t>None.</w:t>
            </w:r>
          </w:p>
        </w:tc>
      </w:tr>
      <w:tr w:rsidR="006D2F20" w:rsidTr="00834D54">
        <w:trPr>
          <w:trHeight w:val="530"/>
        </w:trPr>
        <w:tc>
          <w:tcPr>
            <w:tcW w:w="2880" w:type="dxa"/>
            <w:gridSpan w:val="2"/>
            <w:tcBorders>
              <w:bottom w:val="single" w:sz="4" w:space="0" w:color="auto"/>
            </w:tcBorders>
            <w:shd w:val="clear" w:color="auto" w:fill="FFFFFF"/>
            <w:vAlign w:val="center"/>
          </w:tcPr>
          <w:p w:rsidR="006D2F20" w:rsidRDefault="006D2F20" w:rsidP="00834D54">
            <w:pPr>
              <w:pStyle w:val="Header"/>
            </w:pPr>
            <w:r>
              <w:t>Revision Description</w:t>
            </w:r>
          </w:p>
        </w:tc>
        <w:tc>
          <w:tcPr>
            <w:tcW w:w="7560" w:type="dxa"/>
            <w:gridSpan w:val="3"/>
            <w:tcBorders>
              <w:bottom w:val="single" w:sz="4" w:space="0" w:color="auto"/>
            </w:tcBorders>
            <w:vAlign w:val="center"/>
          </w:tcPr>
          <w:p w:rsidR="006D2F20" w:rsidRDefault="00941CF3" w:rsidP="00941CF3">
            <w:pPr>
              <w:pStyle w:val="NormalArial"/>
            </w:pPr>
            <w:r>
              <w:t xml:space="preserve">This Nodal Protocol Revision Request (NPRR) adds clarification for Dynamic Ratings provided via </w:t>
            </w:r>
            <w:r w:rsidR="00482885">
              <w:t>Inter-Control Center Communications Protocol (</w:t>
            </w:r>
            <w:r>
              <w:t>ICCP</w:t>
            </w:r>
            <w:r w:rsidR="00482885">
              <w:t>)</w:t>
            </w:r>
            <w:r>
              <w:t>.</w:t>
            </w:r>
          </w:p>
        </w:tc>
      </w:tr>
      <w:tr w:rsidR="00941CF3" w:rsidTr="00834D54">
        <w:trPr>
          <w:trHeight w:val="530"/>
        </w:trPr>
        <w:tc>
          <w:tcPr>
            <w:tcW w:w="2880" w:type="dxa"/>
            <w:gridSpan w:val="2"/>
            <w:tcBorders>
              <w:bottom w:val="single" w:sz="4" w:space="0" w:color="auto"/>
            </w:tcBorders>
            <w:shd w:val="clear" w:color="auto" w:fill="FFFFFF"/>
            <w:vAlign w:val="center"/>
          </w:tcPr>
          <w:p w:rsidR="00941CF3" w:rsidRDefault="00941CF3" w:rsidP="00834D54">
            <w:pPr>
              <w:pStyle w:val="Header"/>
            </w:pPr>
            <w:r>
              <w:t>Reason for Revision</w:t>
            </w:r>
          </w:p>
        </w:tc>
        <w:tc>
          <w:tcPr>
            <w:tcW w:w="7560" w:type="dxa"/>
            <w:gridSpan w:val="3"/>
            <w:tcBorders>
              <w:bottom w:val="single" w:sz="4" w:space="0" w:color="auto"/>
            </w:tcBorders>
            <w:vAlign w:val="center"/>
          </w:tcPr>
          <w:p w:rsidR="00941CF3" w:rsidRDefault="00941CF3" w:rsidP="00505542">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Object 1" w:shapeid="_x0000_i1026"/>
              </w:object>
            </w:r>
            <w:r w:rsidRPr="006629C8">
              <w:t xml:space="preserve">  </w:t>
            </w:r>
            <w:r>
              <w:rPr>
                <w:rFonts w:cs="Arial"/>
                <w:color w:val="000000"/>
              </w:rPr>
              <w:t>Addresses current operational issues.</w:t>
            </w:r>
          </w:p>
          <w:p w:rsidR="00941CF3" w:rsidRDefault="00941CF3" w:rsidP="00505542">
            <w:pPr>
              <w:pStyle w:val="NormalArial"/>
              <w:tabs>
                <w:tab w:val="left" w:pos="432"/>
              </w:tabs>
              <w:spacing w:before="120"/>
              <w:ind w:left="432" w:hanging="432"/>
              <w:rPr>
                <w:iCs/>
                <w:kern w:val="24"/>
              </w:rPr>
            </w:pPr>
            <w:r w:rsidRPr="00CD242D">
              <w:object w:dxaOrig="225" w:dyaOrig="225">
                <v:shape id="_x0000_i1028" type="#_x0000_t75" style="width:15.75pt;height:15pt" o:ole="">
                  <v:imagedata r:id="rId11" o:title=""/>
                </v:shape>
                <w:control r:id="rId12" w:name="Object 2" w:shapeid="_x0000_i102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941CF3" w:rsidRDefault="00941CF3" w:rsidP="00505542">
            <w:pPr>
              <w:pStyle w:val="NormalArial"/>
              <w:spacing w:before="120"/>
              <w:rPr>
                <w:iCs/>
                <w:kern w:val="24"/>
              </w:rPr>
            </w:pPr>
            <w:r w:rsidRPr="006629C8">
              <w:object w:dxaOrig="225" w:dyaOrig="225">
                <v:shape id="_x0000_i1030" type="#_x0000_t75" style="width:15.75pt;height:15pt" o:ole="">
                  <v:imagedata r:id="rId11" o:title=""/>
                </v:shape>
                <w:control r:id="rId14" w:name="Object 3" w:shapeid="_x0000_i1030"/>
              </w:object>
            </w:r>
            <w:r w:rsidRPr="006629C8">
              <w:t xml:space="preserve">  </w:t>
            </w:r>
            <w:r>
              <w:rPr>
                <w:iCs/>
                <w:kern w:val="24"/>
              </w:rPr>
              <w:t>Market efficiencies or enhancements</w:t>
            </w:r>
          </w:p>
          <w:p w:rsidR="00941CF3" w:rsidRDefault="00941CF3" w:rsidP="00505542">
            <w:pPr>
              <w:pStyle w:val="NormalArial"/>
              <w:spacing w:before="120"/>
              <w:rPr>
                <w:iCs/>
                <w:kern w:val="24"/>
              </w:rPr>
            </w:pPr>
            <w:r w:rsidRPr="006629C8">
              <w:object w:dxaOrig="225" w:dyaOrig="225">
                <v:shape id="_x0000_i1032" type="#_x0000_t75" style="width:15.75pt;height:15pt" o:ole="">
                  <v:imagedata r:id="rId15" o:title=""/>
                </v:shape>
                <w:control r:id="rId16" w:name="Object 4" w:shapeid="_x0000_i1032"/>
              </w:object>
            </w:r>
            <w:r w:rsidRPr="006629C8">
              <w:t xml:space="preserve">  </w:t>
            </w:r>
            <w:r>
              <w:rPr>
                <w:iCs/>
                <w:kern w:val="24"/>
              </w:rPr>
              <w:t>Administrative</w:t>
            </w:r>
          </w:p>
          <w:p w:rsidR="00941CF3" w:rsidRDefault="00941CF3" w:rsidP="00505542">
            <w:pPr>
              <w:pStyle w:val="NormalArial"/>
              <w:spacing w:before="120"/>
              <w:rPr>
                <w:iCs/>
                <w:kern w:val="24"/>
              </w:rPr>
            </w:pPr>
            <w:r w:rsidRPr="006629C8">
              <w:object w:dxaOrig="225" w:dyaOrig="225">
                <v:shape id="_x0000_i1034" type="#_x0000_t75" style="width:15.75pt;height:15pt" o:ole="">
                  <v:imagedata r:id="rId11" o:title=""/>
                </v:shape>
                <w:control r:id="rId17" w:name="Object 5" w:shapeid="_x0000_i1034"/>
              </w:object>
            </w:r>
            <w:r w:rsidRPr="006629C8">
              <w:t xml:space="preserve">  </w:t>
            </w:r>
            <w:r>
              <w:rPr>
                <w:iCs/>
                <w:kern w:val="24"/>
              </w:rPr>
              <w:t>Regulatory requirements</w:t>
            </w:r>
          </w:p>
          <w:p w:rsidR="00941CF3" w:rsidRPr="00CD242D" w:rsidRDefault="00941CF3" w:rsidP="00505542">
            <w:pPr>
              <w:pStyle w:val="NormalArial"/>
              <w:spacing w:before="120"/>
              <w:rPr>
                <w:rFonts w:cs="Arial"/>
                <w:color w:val="000000"/>
              </w:rPr>
            </w:pPr>
            <w:r w:rsidRPr="006629C8">
              <w:object w:dxaOrig="225" w:dyaOrig="225">
                <v:shape id="_x0000_i1036" type="#_x0000_t75" style="width:15.75pt;height:15pt" o:ole="">
                  <v:imagedata r:id="rId11" o:title=""/>
                </v:shape>
                <w:control r:id="rId18" w:name="Object 6" w:shapeid="_x0000_i1036"/>
              </w:object>
            </w:r>
            <w:r w:rsidRPr="006629C8">
              <w:t xml:space="preserve">  </w:t>
            </w:r>
            <w:r w:rsidRPr="00CD242D">
              <w:rPr>
                <w:rFonts w:cs="Arial"/>
                <w:color w:val="000000"/>
              </w:rPr>
              <w:t>Other:  (explain)</w:t>
            </w:r>
          </w:p>
          <w:p w:rsidR="00941CF3" w:rsidRPr="001313B4" w:rsidRDefault="00941CF3" w:rsidP="00505542">
            <w:pPr>
              <w:pStyle w:val="NormalArial"/>
              <w:rPr>
                <w:iCs/>
                <w:kern w:val="24"/>
              </w:rPr>
            </w:pPr>
            <w:r w:rsidRPr="00CD242D">
              <w:rPr>
                <w:i/>
                <w:sz w:val="20"/>
                <w:szCs w:val="20"/>
              </w:rPr>
              <w:t>(please select all that apply)</w:t>
            </w:r>
          </w:p>
        </w:tc>
      </w:tr>
      <w:tr w:rsidR="006D2F20" w:rsidTr="00834D54">
        <w:trPr>
          <w:trHeight w:val="935"/>
        </w:trPr>
        <w:tc>
          <w:tcPr>
            <w:tcW w:w="2880" w:type="dxa"/>
            <w:gridSpan w:val="2"/>
            <w:shd w:val="clear" w:color="auto" w:fill="FFFFFF"/>
            <w:vAlign w:val="center"/>
          </w:tcPr>
          <w:p w:rsidR="006D2F20" w:rsidRDefault="006D2F20" w:rsidP="00834D54">
            <w:pPr>
              <w:pStyle w:val="Header"/>
            </w:pPr>
            <w:r>
              <w:t>Credit Work Group Review</w:t>
            </w:r>
          </w:p>
        </w:tc>
        <w:tc>
          <w:tcPr>
            <w:tcW w:w="7560" w:type="dxa"/>
            <w:gridSpan w:val="3"/>
            <w:vAlign w:val="center"/>
          </w:tcPr>
          <w:p w:rsidR="006D2F20" w:rsidRDefault="006D2F20" w:rsidP="00EE6969">
            <w:pPr>
              <w:pStyle w:val="NormalArial"/>
            </w:pPr>
            <w:r>
              <w:t>To be determined.</w:t>
            </w:r>
          </w:p>
        </w:tc>
      </w:tr>
      <w:tr w:rsidR="006D2F20" w:rsidTr="00834D54">
        <w:trPr>
          <w:trHeight w:val="458"/>
        </w:trPr>
        <w:tc>
          <w:tcPr>
            <w:tcW w:w="2880" w:type="dxa"/>
            <w:gridSpan w:val="2"/>
            <w:shd w:val="clear" w:color="auto" w:fill="FFFFFF"/>
            <w:vAlign w:val="center"/>
          </w:tcPr>
          <w:p w:rsidR="006D2F20" w:rsidRDefault="006D2F20" w:rsidP="00834D54">
            <w:pPr>
              <w:pStyle w:val="Header"/>
            </w:pPr>
            <w:r>
              <w:t>Procedural History</w:t>
            </w:r>
          </w:p>
        </w:tc>
        <w:tc>
          <w:tcPr>
            <w:tcW w:w="7560" w:type="dxa"/>
            <w:gridSpan w:val="3"/>
            <w:vAlign w:val="center"/>
          </w:tcPr>
          <w:p w:rsidR="006D2F20" w:rsidRDefault="006D2F20" w:rsidP="006D2F20">
            <w:pPr>
              <w:pStyle w:val="NormalArial"/>
              <w:numPr>
                <w:ilvl w:val="0"/>
                <w:numId w:val="24"/>
              </w:numPr>
              <w:tabs>
                <w:tab w:val="clear" w:pos="720"/>
                <w:tab w:val="num" w:pos="432"/>
              </w:tabs>
              <w:ind w:left="432"/>
            </w:pPr>
            <w:r>
              <w:t xml:space="preserve">On </w:t>
            </w:r>
            <w:r w:rsidR="00941CF3">
              <w:t>1/28/15, NPRR681 and an Impact Analysis were posted.</w:t>
            </w:r>
          </w:p>
          <w:p w:rsidR="000B2C21" w:rsidRDefault="000B2C21" w:rsidP="00941CF3">
            <w:pPr>
              <w:pStyle w:val="NormalArial"/>
              <w:numPr>
                <w:ilvl w:val="0"/>
                <w:numId w:val="24"/>
              </w:numPr>
              <w:tabs>
                <w:tab w:val="clear" w:pos="720"/>
                <w:tab w:val="num" w:pos="432"/>
              </w:tabs>
              <w:ind w:left="432"/>
            </w:pPr>
            <w:r>
              <w:t xml:space="preserve">On 2/12/15, PRS considered </w:t>
            </w:r>
            <w:r w:rsidR="00941CF3">
              <w:t>NPRR681.</w:t>
            </w:r>
          </w:p>
        </w:tc>
      </w:tr>
      <w:tr w:rsidR="006D2F20" w:rsidTr="00834D54">
        <w:trPr>
          <w:trHeight w:val="503"/>
        </w:trPr>
        <w:tc>
          <w:tcPr>
            <w:tcW w:w="2880" w:type="dxa"/>
            <w:gridSpan w:val="2"/>
            <w:shd w:val="clear" w:color="auto" w:fill="FFFFFF"/>
            <w:vAlign w:val="center"/>
          </w:tcPr>
          <w:p w:rsidR="006D2F20" w:rsidRDefault="006D2F20" w:rsidP="00834D54">
            <w:pPr>
              <w:pStyle w:val="Header"/>
            </w:pPr>
            <w:r>
              <w:t xml:space="preserve">PRS Decision </w:t>
            </w:r>
          </w:p>
        </w:tc>
        <w:tc>
          <w:tcPr>
            <w:tcW w:w="7560" w:type="dxa"/>
            <w:gridSpan w:val="3"/>
            <w:vAlign w:val="center"/>
          </w:tcPr>
          <w:p w:rsidR="00D3720B" w:rsidRDefault="00D3720B" w:rsidP="00941CF3">
            <w:pPr>
              <w:pStyle w:val="NormalArial"/>
            </w:pPr>
            <w:r>
              <w:t xml:space="preserve">On 2/12/15, PRS unanimously voted to </w:t>
            </w:r>
            <w:r w:rsidR="00941CF3">
              <w:t>table</w:t>
            </w:r>
            <w:r w:rsidR="00DA3432">
              <w:t xml:space="preserve"> NPRR681 and refer the issue to </w:t>
            </w:r>
            <w:r w:rsidR="00482885">
              <w:t xml:space="preserve">the </w:t>
            </w:r>
            <w:r w:rsidR="00DA3432">
              <w:t>Reliability and Operations Subcommittee (</w:t>
            </w:r>
            <w:r w:rsidR="00941CF3">
              <w:t>ROS</w:t>
            </w:r>
            <w:r w:rsidR="00DA3432">
              <w:t>)</w:t>
            </w:r>
            <w:r w:rsidR="00941CF3">
              <w:t>.  All Market Segments were present for the vote.</w:t>
            </w:r>
          </w:p>
        </w:tc>
      </w:tr>
      <w:tr w:rsidR="006D2F20" w:rsidTr="00834D54">
        <w:trPr>
          <w:trHeight w:val="557"/>
        </w:trPr>
        <w:tc>
          <w:tcPr>
            <w:tcW w:w="2880" w:type="dxa"/>
            <w:gridSpan w:val="2"/>
            <w:shd w:val="clear" w:color="auto" w:fill="FFFFFF"/>
            <w:vAlign w:val="center"/>
          </w:tcPr>
          <w:p w:rsidR="006D2F20" w:rsidRPr="00D86860" w:rsidRDefault="006D2F20" w:rsidP="00834D54">
            <w:pPr>
              <w:pStyle w:val="Header"/>
            </w:pPr>
            <w:r w:rsidRPr="00D86860">
              <w:t>Summary of PRS Discussion</w:t>
            </w:r>
          </w:p>
        </w:tc>
        <w:tc>
          <w:tcPr>
            <w:tcW w:w="7560" w:type="dxa"/>
            <w:gridSpan w:val="3"/>
            <w:vAlign w:val="center"/>
          </w:tcPr>
          <w:p w:rsidR="00226402" w:rsidRPr="00D86860" w:rsidRDefault="006D2F20" w:rsidP="00482885">
            <w:pPr>
              <w:pStyle w:val="NormalArial"/>
            </w:pPr>
            <w:r w:rsidRPr="00D86860">
              <w:t xml:space="preserve">On </w:t>
            </w:r>
            <w:r w:rsidR="00941CF3">
              <w:t xml:space="preserve">2/12/15, </w:t>
            </w:r>
            <w:r w:rsidR="00482885">
              <w:t xml:space="preserve">it was explained that NPRR681 aligns the Protocols with actual operations; and </w:t>
            </w:r>
            <w:r w:rsidR="00941CF3">
              <w:t>participants agreed that additional discussion at ROS would be beneficial.</w:t>
            </w:r>
          </w:p>
        </w:tc>
      </w:tr>
    </w:tbl>
    <w:p w:rsidR="00775372" w:rsidRPr="00D85807" w:rsidRDefault="00775372" w:rsidP="0077537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869"/>
        <w:gridCol w:w="47"/>
      </w:tblGrid>
      <w:tr w:rsidR="00775372" w:rsidRPr="009936F8" w:rsidTr="00941CF3">
        <w:trPr>
          <w:gridAfter w:val="1"/>
          <w:wAfter w:w="47" w:type="dxa"/>
          <w:cantSplit/>
          <w:trHeight w:val="432"/>
        </w:trPr>
        <w:tc>
          <w:tcPr>
            <w:tcW w:w="10393" w:type="dxa"/>
            <w:gridSpan w:val="2"/>
            <w:vAlign w:val="center"/>
          </w:tcPr>
          <w:p w:rsidR="00775372" w:rsidRPr="009936F8" w:rsidRDefault="00775372" w:rsidP="001F78F8">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lastRenderedPageBreak/>
              <w:t>Business Case</w:t>
            </w:r>
          </w:p>
        </w:tc>
      </w:tr>
      <w:tr w:rsidR="00941CF3" w:rsidRPr="009936F8" w:rsidTr="00941CF3">
        <w:trPr>
          <w:cantSplit/>
          <w:trHeight w:val="432"/>
        </w:trPr>
        <w:tc>
          <w:tcPr>
            <w:tcW w:w="1524" w:type="dxa"/>
          </w:tcPr>
          <w:p w:rsidR="00941CF3" w:rsidRPr="00D85807" w:rsidRDefault="00941CF3" w:rsidP="00505542">
            <w:pPr>
              <w:pStyle w:val="NormalArial"/>
              <w:jc w:val="center"/>
              <w:rPr>
                <w:b/>
                <w:sz w:val="20"/>
                <w:szCs w:val="20"/>
              </w:rPr>
            </w:pPr>
            <w:r w:rsidRPr="00D85807">
              <w:rPr>
                <w:b/>
                <w:sz w:val="20"/>
                <w:szCs w:val="20"/>
              </w:rPr>
              <w:t>Qualitative Benefits</w:t>
            </w:r>
          </w:p>
        </w:tc>
        <w:tc>
          <w:tcPr>
            <w:tcW w:w="8916" w:type="dxa"/>
            <w:gridSpan w:val="2"/>
            <w:vAlign w:val="center"/>
          </w:tcPr>
          <w:p w:rsidR="00941CF3" w:rsidRPr="00941CF3" w:rsidRDefault="00941CF3" w:rsidP="00941CF3">
            <w:pPr>
              <w:pStyle w:val="NormalArial"/>
              <w:ind w:left="252"/>
              <w:rPr>
                <w:iCs/>
                <w:kern w:val="24"/>
                <w:sz w:val="20"/>
                <w:szCs w:val="20"/>
              </w:rPr>
            </w:pPr>
            <w:r>
              <w:rPr>
                <w:iCs/>
                <w:kern w:val="24"/>
                <w:sz w:val="20"/>
                <w:szCs w:val="20"/>
              </w:rPr>
              <w:t>D</w:t>
            </w:r>
            <w:r w:rsidRPr="00FB509B">
              <w:rPr>
                <w:iCs/>
                <w:kern w:val="24"/>
                <w:sz w:val="20"/>
                <w:szCs w:val="20"/>
              </w:rPr>
              <w:t>a</w:t>
            </w:r>
            <w:r>
              <w:rPr>
                <w:iCs/>
                <w:kern w:val="24"/>
                <w:sz w:val="20"/>
                <w:szCs w:val="20"/>
              </w:rPr>
              <w:t>ta transparency enhancement</w:t>
            </w:r>
          </w:p>
        </w:tc>
      </w:tr>
      <w:tr w:rsidR="00941CF3" w:rsidRPr="00884400" w:rsidTr="00941CF3">
        <w:trPr>
          <w:cantSplit/>
          <w:trHeight w:val="432"/>
        </w:trPr>
        <w:tc>
          <w:tcPr>
            <w:tcW w:w="1524" w:type="dxa"/>
          </w:tcPr>
          <w:p w:rsidR="00941CF3" w:rsidRPr="00D85807" w:rsidRDefault="00941CF3" w:rsidP="00505542">
            <w:pPr>
              <w:pStyle w:val="NormalArial"/>
              <w:jc w:val="center"/>
              <w:rPr>
                <w:b/>
                <w:sz w:val="20"/>
                <w:szCs w:val="20"/>
              </w:rPr>
            </w:pPr>
            <w:r w:rsidRPr="00D85807">
              <w:rPr>
                <w:b/>
                <w:sz w:val="20"/>
                <w:szCs w:val="20"/>
              </w:rPr>
              <w:t>Quantitative Benefits</w:t>
            </w:r>
          </w:p>
        </w:tc>
        <w:tc>
          <w:tcPr>
            <w:tcW w:w="8916" w:type="dxa"/>
            <w:gridSpan w:val="2"/>
            <w:vAlign w:val="center"/>
          </w:tcPr>
          <w:p w:rsidR="00941CF3" w:rsidRPr="00753F38" w:rsidRDefault="00941CF3" w:rsidP="00941CF3">
            <w:pPr>
              <w:pStyle w:val="NormalArial"/>
              <w:ind w:left="252"/>
              <w:rPr>
                <w:iCs/>
                <w:kern w:val="24"/>
                <w:sz w:val="20"/>
                <w:szCs w:val="20"/>
              </w:rPr>
            </w:pPr>
            <w:r w:rsidRPr="00753F38">
              <w:rPr>
                <w:iCs/>
                <w:kern w:val="24"/>
                <w:sz w:val="20"/>
                <w:szCs w:val="20"/>
              </w:rPr>
              <w:t>Not applicable</w:t>
            </w:r>
            <w:r>
              <w:rPr>
                <w:iCs/>
                <w:kern w:val="24"/>
                <w:sz w:val="20"/>
                <w:szCs w:val="20"/>
              </w:rPr>
              <w:t>.</w:t>
            </w:r>
          </w:p>
        </w:tc>
      </w:tr>
      <w:tr w:rsidR="00941CF3" w:rsidRPr="009936F8" w:rsidTr="00941CF3">
        <w:trPr>
          <w:cantSplit/>
          <w:trHeight w:val="432"/>
        </w:trPr>
        <w:tc>
          <w:tcPr>
            <w:tcW w:w="1524" w:type="dxa"/>
          </w:tcPr>
          <w:p w:rsidR="00941CF3" w:rsidRPr="00D85807" w:rsidRDefault="00941CF3" w:rsidP="00505542">
            <w:pPr>
              <w:pStyle w:val="NormalArial"/>
              <w:jc w:val="center"/>
              <w:rPr>
                <w:b/>
                <w:sz w:val="20"/>
                <w:szCs w:val="20"/>
              </w:rPr>
            </w:pPr>
            <w:r w:rsidRPr="00D85807">
              <w:rPr>
                <w:b/>
                <w:sz w:val="20"/>
                <w:szCs w:val="20"/>
              </w:rPr>
              <w:t>Impact to Market Segments</w:t>
            </w:r>
          </w:p>
        </w:tc>
        <w:tc>
          <w:tcPr>
            <w:tcW w:w="8916" w:type="dxa"/>
            <w:gridSpan w:val="2"/>
            <w:vAlign w:val="center"/>
          </w:tcPr>
          <w:p w:rsidR="00941CF3" w:rsidRPr="00753F38" w:rsidRDefault="00941CF3" w:rsidP="00941CF3">
            <w:pPr>
              <w:pStyle w:val="NormalArial"/>
              <w:ind w:left="252"/>
              <w:rPr>
                <w:iCs/>
                <w:kern w:val="24"/>
                <w:sz w:val="20"/>
                <w:szCs w:val="20"/>
              </w:rPr>
            </w:pPr>
            <w:r>
              <w:rPr>
                <w:iCs/>
                <w:kern w:val="24"/>
                <w:sz w:val="20"/>
                <w:szCs w:val="20"/>
              </w:rPr>
              <w:t>P</w:t>
            </w:r>
            <w:r w:rsidRPr="00FB509B">
              <w:rPr>
                <w:iCs/>
                <w:kern w:val="24"/>
                <w:sz w:val="20"/>
                <w:szCs w:val="20"/>
              </w:rPr>
              <w:t>otential positive impact to Market</w:t>
            </w:r>
            <w:r>
              <w:rPr>
                <w:iCs/>
                <w:kern w:val="24"/>
                <w:sz w:val="20"/>
                <w:szCs w:val="20"/>
              </w:rPr>
              <w:t xml:space="preserve"> Participants</w:t>
            </w:r>
            <w:r w:rsidRPr="00FB509B">
              <w:rPr>
                <w:iCs/>
                <w:kern w:val="24"/>
                <w:sz w:val="20"/>
                <w:szCs w:val="20"/>
              </w:rPr>
              <w:t xml:space="preserve"> in the form of </w:t>
            </w:r>
            <w:r>
              <w:rPr>
                <w:iCs/>
                <w:kern w:val="24"/>
                <w:sz w:val="20"/>
                <w:szCs w:val="20"/>
              </w:rPr>
              <w:t>additional options on participating with Dynamic Ratings</w:t>
            </w:r>
            <w:r w:rsidRPr="00FB509B">
              <w:rPr>
                <w:iCs/>
                <w:kern w:val="24"/>
                <w:sz w:val="20"/>
                <w:szCs w:val="20"/>
              </w:rPr>
              <w:t>.</w:t>
            </w:r>
          </w:p>
        </w:tc>
      </w:tr>
      <w:tr w:rsidR="00941CF3" w:rsidRPr="009936F8" w:rsidTr="00941CF3">
        <w:trPr>
          <w:cantSplit/>
          <w:trHeight w:val="432"/>
        </w:trPr>
        <w:tc>
          <w:tcPr>
            <w:tcW w:w="1524" w:type="dxa"/>
          </w:tcPr>
          <w:p w:rsidR="00941CF3" w:rsidRPr="00D85807" w:rsidRDefault="00941CF3" w:rsidP="00505542">
            <w:pPr>
              <w:pStyle w:val="NormalArial"/>
              <w:jc w:val="center"/>
              <w:rPr>
                <w:b/>
                <w:sz w:val="20"/>
                <w:szCs w:val="20"/>
              </w:rPr>
            </w:pPr>
            <w:r>
              <w:rPr>
                <w:b/>
                <w:sz w:val="20"/>
                <w:szCs w:val="20"/>
              </w:rPr>
              <w:t>Credit Implications</w:t>
            </w:r>
          </w:p>
        </w:tc>
        <w:tc>
          <w:tcPr>
            <w:tcW w:w="8916" w:type="dxa"/>
            <w:gridSpan w:val="2"/>
            <w:vAlign w:val="center"/>
          </w:tcPr>
          <w:p w:rsidR="00941CF3" w:rsidRPr="00FB509B" w:rsidRDefault="00941CF3" w:rsidP="00941CF3">
            <w:pPr>
              <w:pStyle w:val="NormalArial"/>
              <w:ind w:left="252"/>
              <w:rPr>
                <w:iCs/>
                <w:kern w:val="24"/>
                <w:sz w:val="20"/>
                <w:szCs w:val="20"/>
              </w:rPr>
            </w:pPr>
            <w:r w:rsidRPr="00753F38">
              <w:rPr>
                <w:iCs/>
                <w:kern w:val="24"/>
                <w:sz w:val="20"/>
                <w:szCs w:val="20"/>
              </w:rPr>
              <w:t>Not applicable</w:t>
            </w:r>
            <w:r>
              <w:rPr>
                <w:iCs/>
                <w:kern w:val="24"/>
                <w:sz w:val="20"/>
                <w:szCs w:val="20"/>
              </w:rPr>
              <w:t>.</w:t>
            </w:r>
          </w:p>
        </w:tc>
      </w:tr>
      <w:tr w:rsidR="00941CF3" w:rsidRPr="009936F8" w:rsidTr="00941CF3">
        <w:trPr>
          <w:cantSplit/>
          <w:trHeight w:val="432"/>
        </w:trPr>
        <w:tc>
          <w:tcPr>
            <w:tcW w:w="1524" w:type="dxa"/>
          </w:tcPr>
          <w:p w:rsidR="00941CF3" w:rsidRPr="00D85807" w:rsidRDefault="00941CF3" w:rsidP="00505542">
            <w:pPr>
              <w:pStyle w:val="NormalArial"/>
              <w:jc w:val="center"/>
              <w:rPr>
                <w:b/>
                <w:sz w:val="20"/>
                <w:szCs w:val="20"/>
              </w:rPr>
            </w:pPr>
            <w:r w:rsidRPr="00D85807">
              <w:rPr>
                <w:b/>
                <w:sz w:val="20"/>
                <w:szCs w:val="20"/>
              </w:rPr>
              <w:t>Other</w:t>
            </w:r>
          </w:p>
        </w:tc>
        <w:tc>
          <w:tcPr>
            <w:tcW w:w="8916" w:type="dxa"/>
            <w:gridSpan w:val="2"/>
            <w:vAlign w:val="center"/>
          </w:tcPr>
          <w:p w:rsidR="00941CF3" w:rsidRPr="00753F38" w:rsidRDefault="00941CF3" w:rsidP="00941CF3">
            <w:pPr>
              <w:pStyle w:val="NormalArial"/>
              <w:ind w:left="252"/>
              <w:rPr>
                <w:iCs/>
                <w:kern w:val="24"/>
                <w:sz w:val="20"/>
                <w:szCs w:val="20"/>
              </w:rPr>
            </w:pPr>
            <w:r w:rsidRPr="00753F38">
              <w:rPr>
                <w:iCs/>
                <w:kern w:val="24"/>
                <w:sz w:val="20"/>
                <w:szCs w:val="20"/>
              </w:rPr>
              <w:t>Not applicable</w:t>
            </w:r>
            <w:r>
              <w:rPr>
                <w:iCs/>
                <w:kern w:val="24"/>
                <w:sz w:val="20"/>
                <w:szCs w:val="20"/>
              </w:rPr>
              <w:t>.</w:t>
            </w:r>
          </w:p>
        </w:tc>
      </w:tr>
    </w:tbl>
    <w:p w:rsidR="00775372" w:rsidRPr="0030232A" w:rsidRDefault="00775372" w:rsidP="007753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75372" w:rsidTr="001F78F8">
        <w:trPr>
          <w:cantSplit/>
          <w:trHeight w:val="432"/>
        </w:trPr>
        <w:tc>
          <w:tcPr>
            <w:tcW w:w="10440" w:type="dxa"/>
            <w:gridSpan w:val="2"/>
            <w:tcBorders>
              <w:top w:val="single" w:sz="4" w:space="0" w:color="auto"/>
            </w:tcBorders>
            <w:shd w:val="clear" w:color="auto" w:fill="FFFFFF"/>
            <w:vAlign w:val="center"/>
          </w:tcPr>
          <w:p w:rsidR="00775372" w:rsidRDefault="00775372" w:rsidP="001F78F8">
            <w:pPr>
              <w:pStyle w:val="Header"/>
              <w:jc w:val="center"/>
            </w:pPr>
            <w:r>
              <w:t>Sponsor</w:t>
            </w:r>
          </w:p>
        </w:tc>
      </w:tr>
      <w:tr w:rsidR="00941CF3" w:rsidTr="001F78F8">
        <w:trPr>
          <w:cantSplit/>
          <w:trHeight w:val="432"/>
        </w:trPr>
        <w:tc>
          <w:tcPr>
            <w:tcW w:w="2880" w:type="dxa"/>
            <w:shd w:val="clear" w:color="auto" w:fill="FFFFFF"/>
            <w:vAlign w:val="center"/>
          </w:tcPr>
          <w:p w:rsidR="00941CF3" w:rsidRPr="00B93CA0" w:rsidRDefault="00941CF3" w:rsidP="00505542">
            <w:pPr>
              <w:pStyle w:val="Header"/>
              <w:rPr>
                <w:bCs w:val="0"/>
              </w:rPr>
            </w:pPr>
            <w:r w:rsidRPr="00B93CA0">
              <w:rPr>
                <w:bCs w:val="0"/>
              </w:rPr>
              <w:t>Name</w:t>
            </w:r>
          </w:p>
        </w:tc>
        <w:tc>
          <w:tcPr>
            <w:tcW w:w="7560" w:type="dxa"/>
            <w:vAlign w:val="center"/>
          </w:tcPr>
          <w:p w:rsidR="00941CF3" w:rsidRDefault="00941CF3" w:rsidP="00505542">
            <w:pPr>
              <w:pStyle w:val="NormalArial"/>
            </w:pPr>
            <w:r>
              <w:t>Trisha Miller / Joe Weatherly</w:t>
            </w:r>
          </w:p>
        </w:tc>
      </w:tr>
      <w:tr w:rsidR="00941CF3" w:rsidTr="001F78F8">
        <w:trPr>
          <w:cantSplit/>
          <w:trHeight w:val="432"/>
        </w:trPr>
        <w:tc>
          <w:tcPr>
            <w:tcW w:w="2880" w:type="dxa"/>
            <w:shd w:val="clear" w:color="auto" w:fill="FFFFFF"/>
            <w:vAlign w:val="center"/>
          </w:tcPr>
          <w:p w:rsidR="00941CF3" w:rsidRPr="00B93CA0" w:rsidRDefault="00941CF3" w:rsidP="00505542">
            <w:pPr>
              <w:pStyle w:val="Header"/>
              <w:rPr>
                <w:bCs w:val="0"/>
              </w:rPr>
            </w:pPr>
            <w:r w:rsidRPr="00B93CA0">
              <w:rPr>
                <w:bCs w:val="0"/>
              </w:rPr>
              <w:t>E-mail Address</w:t>
            </w:r>
          </w:p>
        </w:tc>
        <w:tc>
          <w:tcPr>
            <w:tcW w:w="7560" w:type="dxa"/>
            <w:vAlign w:val="center"/>
          </w:tcPr>
          <w:p w:rsidR="00941CF3" w:rsidRDefault="005048F0" w:rsidP="00505542">
            <w:pPr>
              <w:pStyle w:val="NormalArial"/>
            </w:pPr>
            <w:hyperlink r:id="rId19" w:history="1">
              <w:r w:rsidR="00941CF3" w:rsidRPr="002649A2">
                <w:rPr>
                  <w:rStyle w:val="Hyperlink"/>
                </w:rPr>
                <w:t>Patricia.miller@ercot.com</w:t>
              </w:r>
            </w:hyperlink>
            <w:r w:rsidR="00941CF3">
              <w:t xml:space="preserve"> / </w:t>
            </w:r>
            <w:hyperlink r:id="rId20" w:history="1">
              <w:r w:rsidR="00941CF3" w:rsidRPr="002649A2">
                <w:rPr>
                  <w:rStyle w:val="Hyperlink"/>
                </w:rPr>
                <w:t>jweatherly@ercot.com</w:t>
              </w:r>
            </w:hyperlink>
            <w:r w:rsidR="00941CF3">
              <w:t xml:space="preserve"> </w:t>
            </w:r>
          </w:p>
        </w:tc>
      </w:tr>
      <w:tr w:rsidR="00941CF3" w:rsidTr="001F78F8">
        <w:trPr>
          <w:cantSplit/>
          <w:trHeight w:val="432"/>
        </w:trPr>
        <w:tc>
          <w:tcPr>
            <w:tcW w:w="2880" w:type="dxa"/>
            <w:shd w:val="clear" w:color="auto" w:fill="FFFFFF"/>
            <w:vAlign w:val="center"/>
          </w:tcPr>
          <w:p w:rsidR="00941CF3" w:rsidRPr="00B93CA0" w:rsidRDefault="00941CF3" w:rsidP="00505542">
            <w:pPr>
              <w:pStyle w:val="Header"/>
              <w:rPr>
                <w:bCs w:val="0"/>
              </w:rPr>
            </w:pPr>
            <w:r w:rsidRPr="00B93CA0">
              <w:rPr>
                <w:bCs w:val="0"/>
              </w:rPr>
              <w:t>Company</w:t>
            </w:r>
          </w:p>
        </w:tc>
        <w:tc>
          <w:tcPr>
            <w:tcW w:w="7560" w:type="dxa"/>
            <w:vAlign w:val="center"/>
          </w:tcPr>
          <w:p w:rsidR="00941CF3" w:rsidRDefault="00941CF3" w:rsidP="00505542">
            <w:pPr>
              <w:pStyle w:val="NormalArial"/>
            </w:pPr>
            <w:r>
              <w:t>ERCOT</w:t>
            </w:r>
          </w:p>
        </w:tc>
      </w:tr>
      <w:tr w:rsidR="00941CF3" w:rsidTr="001F78F8">
        <w:trPr>
          <w:cantSplit/>
          <w:trHeight w:val="432"/>
        </w:trPr>
        <w:tc>
          <w:tcPr>
            <w:tcW w:w="2880" w:type="dxa"/>
            <w:tcBorders>
              <w:bottom w:val="single" w:sz="4" w:space="0" w:color="auto"/>
            </w:tcBorders>
            <w:shd w:val="clear" w:color="auto" w:fill="FFFFFF"/>
            <w:vAlign w:val="center"/>
          </w:tcPr>
          <w:p w:rsidR="00941CF3" w:rsidRPr="00B93CA0" w:rsidRDefault="00941CF3" w:rsidP="00505542">
            <w:pPr>
              <w:pStyle w:val="Header"/>
              <w:rPr>
                <w:bCs w:val="0"/>
              </w:rPr>
            </w:pPr>
            <w:r w:rsidRPr="00B93CA0">
              <w:rPr>
                <w:bCs w:val="0"/>
              </w:rPr>
              <w:t>Phone Number</w:t>
            </w:r>
          </w:p>
        </w:tc>
        <w:tc>
          <w:tcPr>
            <w:tcW w:w="7560" w:type="dxa"/>
            <w:tcBorders>
              <w:bottom w:val="single" w:sz="4" w:space="0" w:color="auto"/>
            </w:tcBorders>
            <w:vAlign w:val="center"/>
          </w:tcPr>
          <w:p w:rsidR="00941CF3" w:rsidRDefault="00941CF3" w:rsidP="00505542">
            <w:pPr>
              <w:pStyle w:val="NormalArial"/>
            </w:pPr>
            <w:r>
              <w:t>512-248-3028 / 512-248-6339</w:t>
            </w:r>
          </w:p>
        </w:tc>
      </w:tr>
      <w:tr w:rsidR="00941CF3" w:rsidTr="001F78F8">
        <w:trPr>
          <w:cantSplit/>
          <w:trHeight w:val="432"/>
        </w:trPr>
        <w:tc>
          <w:tcPr>
            <w:tcW w:w="2880" w:type="dxa"/>
            <w:shd w:val="clear" w:color="auto" w:fill="FFFFFF"/>
            <w:vAlign w:val="center"/>
          </w:tcPr>
          <w:p w:rsidR="00941CF3" w:rsidRPr="00B93CA0" w:rsidRDefault="00941CF3" w:rsidP="00505542">
            <w:pPr>
              <w:pStyle w:val="Header"/>
              <w:rPr>
                <w:bCs w:val="0"/>
              </w:rPr>
            </w:pPr>
            <w:r>
              <w:rPr>
                <w:bCs w:val="0"/>
              </w:rPr>
              <w:t>Cell</w:t>
            </w:r>
            <w:r w:rsidRPr="00B93CA0">
              <w:rPr>
                <w:bCs w:val="0"/>
              </w:rPr>
              <w:t xml:space="preserve"> Number</w:t>
            </w:r>
          </w:p>
        </w:tc>
        <w:tc>
          <w:tcPr>
            <w:tcW w:w="7560" w:type="dxa"/>
            <w:vAlign w:val="center"/>
          </w:tcPr>
          <w:p w:rsidR="00941CF3" w:rsidRDefault="00941CF3" w:rsidP="00505542">
            <w:pPr>
              <w:pStyle w:val="NormalArial"/>
            </w:pPr>
          </w:p>
        </w:tc>
      </w:tr>
      <w:tr w:rsidR="00941CF3" w:rsidTr="001F78F8">
        <w:trPr>
          <w:cantSplit/>
          <w:trHeight w:val="432"/>
        </w:trPr>
        <w:tc>
          <w:tcPr>
            <w:tcW w:w="2880" w:type="dxa"/>
            <w:tcBorders>
              <w:bottom w:val="single" w:sz="4" w:space="0" w:color="auto"/>
            </w:tcBorders>
            <w:shd w:val="clear" w:color="auto" w:fill="FFFFFF"/>
            <w:vAlign w:val="center"/>
          </w:tcPr>
          <w:p w:rsidR="00941CF3" w:rsidRPr="00B93CA0" w:rsidRDefault="00941CF3" w:rsidP="00505542">
            <w:pPr>
              <w:pStyle w:val="Header"/>
              <w:rPr>
                <w:bCs w:val="0"/>
              </w:rPr>
            </w:pPr>
            <w:r>
              <w:rPr>
                <w:bCs w:val="0"/>
              </w:rPr>
              <w:t>Market Segment</w:t>
            </w:r>
          </w:p>
        </w:tc>
        <w:tc>
          <w:tcPr>
            <w:tcW w:w="7560" w:type="dxa"/>
            <w:tcBorders>
              <w:bottom w:val="single" w:sz="4" w:space="0" w:color="auto"/>
            </w:tcBorders>
            <w:vAlign w:val="center"/>
          </w:tcPr>
          <w:p w:rsidR="00941CF3" w:rsidRDefault="00941CF3" w:rsidP="00505542">
            <w:pPr>
              <w:pStyle w:val="NormalArial"/>
            </w:pPr>
            <w:r>
              <w:t>Not applicable.</w:t>
            </w:r>
          </w:p>
        </w:tc>
      </w:tr>
    </w:tbl>
    <w:p w:rsidR="00FD67DF" w:rsidRDefault="00FD67DF" w:rsidP="00FD67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C2B6B" w:rsidRPr="00D56D61" w:rsidTr="00051CEC">
        <w:trPr>
          <w:cantSplit/>
          <w:trHeight w:val="432"/>
        </w:trPr>
        <w:tc>
          <w:tcPr>
            <w:tcW w:w="10440" w:type="dxa"/>
            <w:gridSpan w:val="2"/>
            <w:vAlign w:val="center"/>
          </w:tcPr>
          <w:p w:rsidR="00CC2B6B" w:rsidRPr="007C199B" w:rsidRDefault="00CC2B6B" w:rsidP="00051CEC">
            <w:pPr>
              <w:pStyle w:val="NormalArial"/>
              <w:jc w:val="center"/>
              <w:rPr>
                <w:b/>
              </w:rPr>
            </w:pPr>
            <w:r w:rsidRPr="007C199B">
              <w:rPr>
                <w:b/>
              </w:rPr>
              <w:t>Market Rules Staff Contact</w:t>
            </w:r>
          </w:p>
        </w:tc>
      </w:tr>
      <w:tr w:rsidR="00941CF3" w:rsidRPr="00D56D61" w:rsidTr="00051CEC">
        <w:trPr>
          <w:cantSplit/>
          <w:trHeight w:val="432"/>
        </w:trPr>
        <w:tc>
          <w:tcPr>
            <w:tcW w:w="2880" w:type="dxa"/>
            <w:vAlign w:val="center"/>
          </w:tcPr>
          <w:p w:rsidR="00941CF3" w:rsidRPr="007C199B" w:rsidRDefault="00941CF3" w:rsidP="00505542">
            <w:pPr>
              <w:pStyle w:val="NormalArial"/>
              <w:rPr>
                <w:b/>
              </w:rPr>
            </w:pPr>
            <w:r w:rsidRPr="007C199B">
              <w:rPr>
                <w:b/>
              </w:rPr>
              <w:t>Name</w:t>
            </w:r>
          </w:p>
        </w:tc>
        <w:tc>
          <w:tcPr>
            <w:tcW w:w="7560" w:type="dxa"/>
            <w:vAlign w:val="center"/>
          </w:tcPr>
          <w:p w:rsidR="00941CF3" w:rsidRPr="00D56D61" w:rsidRDefault="00941CF3" w:rsidP="00505542">
            <w:pPr>
              <w:pStyle w:val="NormalArial"/>
            </w:pPr>
            <w:r>
              <w:t>Brian Manning</w:t>
            </w:r>
          </w:p>
        </w:tc>
      </w:tr>
      <w:tr w:rsidR="00941CF3" w:rsidRPr="00D56D61" w:rsidTr="00051CEC">
        <w:trPr>
          <w:cantSplit/>
          <w:trHeight w:val="432"/>
        </w:trPr>
        <w:tc>
          <w:tcPr>
            <w:tcW w:w="2880" w:type="dxa"/>
            <w:vAlign w:val="center"/>
          </w:tcPr>
          <w:p w:rsidR="00941CF3" w:rsidRPr="007C199B" w:rsidRDefault="00941CF3" w:rsidP="00505542">
            <w:pPr>
              <w:pStyle w:val="NormalArial"/>
              <w:rPr>
                <w:b/>
              </w:rPr>
            </w:pPr>
            <w:r w:rsidRPr="007C199B">
              <w:rPr>
                <w:b/>
              </w:rPr>
              <w:t>E-Mail Address</w:t>
            </w:r>
          </w:p>
        </w:tc>
        <w:tc>
          <w:tcPr>
            <w:tcW w:w="7560" w:type="dxa"/>
            <w:vAlign w:val="center"/>
          </w:tcPr>
          <w:p w:rsidR="00941CF3" w:rsidRPr="00D56D61" w:rsidRDefault="005048F0" w:rsidP="00505542">
            <w:pPr>
              <w:pStyle w:val="NormalArial"/>
            </w:pPr>
            <w:hyperlink r:id="rId21" w:history="1">
              <w:r w:rsidR="00941CF3" w:rsidRPr="002649A2">
                <w:rPr>
                  <w:rStyle w:val="Hyperlink"/>
                </w:rPr>
                <w:t>Brian.manning@ercot.com</w:t>
              </w:r>
            </w:hyperlink>
          </w:p>
        </w:tc>
      </w:tr>
      <w:tr w:rsidR="00941CF3" w:rsidRPr="005370B5" w:rsidTr="00051CEC">
        <w:trPr>
          <w:cantSplit/>
          <w:trHeight w:val="432"/>
        </w:trPr>
        <w:tc>
          <w:tcPr>
            <w:tcW w:w="2880" w:type="dxa"/>
            <w:vAlign w:val="center"/>
          </w:tcPr>
          <w:p w:rsidR="00941CF3" w:rsidRPr="007C199B" w:rsidRDefault="00941CF3" w:rsidP="00505542">
            <w:pPr>
              <w:pStyle w:val="NormalArial"/>
              <w:rPr>
                <w:b/>
              </w:rPr>
            </w:pPr>
            <w:r w:rsidRPr="007C199B">
              <w:rPr>
                <w:b/>
              </w:rPr>
              <w:t>Phone Number</w:t>
            </w:r>
          </w:p>
        </w:tc>
        <w:tc>
          <w:tcPr>
            <w:tcW w:w="7560" w:type="dxa"/>
            <w:vAlign w:val="center"/>
          </w:tcPr>
          <w:p w:rsidR="00941CF3" w:rsidRDefault="00941CF3" w:rsidP="00505542">
            <w:pPr>
              <w:pStyle w:val="NormalArial"/>
            </w:pPr>
            <w:r>
              <w:t>512-248-3937</w:t>
            </w:r>
          </w:p>
        </w:tc>
      </w:tr>
    </w:tbl>
    <w:p w:rsidR="003D2EE2" w:rsidRDefault="003D2EE2" w:rsidP="00FD67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C2B6B" w:rsidTr="00051CEC">
        <w:trPr>
          <w:trHeight w:val="350"/>
        </w:trPr>
        <w:tc>
          <w:tcPr>
            <w:tcW w:w="10440" w:type="dxa"/>
            <w:tcBorders>
              <w:bottom w:val="single" w:sz="4" w:space="0" w:color="auto"/>
            </w:tcBorders>
            <w:shd w:val="clear" w:color="auto" w:fill="FFFFFF"/>
            <w:vAlign w:val="center"/>
          </w:tcPr>
          <w:p w:rsidR="00CC2B6B" w:rsidRDefault="00CC2B6B" w:rsidP="00051CEC">
            <w:pPr>
              <w:pStyle w:val="Header"/>
              <w:jc w:val="center"/>
            </w:pPr>
            <w:r>
              <w:t>Proposed Protocol Language Revision</w:t>
            </w:r>
          </w:p>
        </w:tc>
      </w:tr>
    </w:tbl>
    <w:p w:rsidR="00941CF3" w:rsidRDefault="00941CF3" w:rsidP="00941CF3">
      <w:pPr>
        <w:pStyle w:val="H3"/>
      </w:pPr>
      <w:bookmarkStart w:id="1" w:name="_Toc114235789"/>
      <w:bookmarkStart w:id="2" w:name="_Toc144691955"/>
      <w:bookmarkStart w:id="3" w:name="_Toc204048565"/>
      <w:bookmarkStart w:id="4" w:name="_Toc400526167"/>
      <w:bookmarkStart w:id="5" w:name="_Toc405534485"/>
      <w:bookmarkStart w:id="6" w:name="_Toc406570498"/>
      <w:bookmarkStart w:id="7" w:name="_Toc406570696"/>
      <w:r>
        <w:t>3.10.8</w:t>
      </w:r>
      <w:r>
        <w:tab/>
        <w:t>Dynamic Ratings</w:t>
      </w:r>
      <w:bookmarkEnd w:id="1"/>
      <w:bookmarkEnd w:id="2"/>
      <w:bookmarkEnd w:id="3"/>
      <w:bookmarkEnd w:id="4"/>
      <w:bookmarkEnd w:id="5"/>
      <w:bookmarkEnd w:id="6"/>
      <w:bookmarkEnd w:id="7"/>
    </w:p>
    <w:p w:rsidR="00941CF3" w:rsidRDefault="00941CF3" w:rsidP="00941CF3">
      <w:pPr>
        <w:pStyle w:val="BodyTextNumbered"/>
      </w:pPr>
      <w:r>
        <w:t>(1)</w:t>
      </w:r>
      <w:r>
        <w:tab/>
        <w:t>ERCOT shall use Dynamic Ratings, where available, in the Network Operations Model and the CRR Network Models.</w:t>
      </w:r>
    </w:p>
    <w:p w:rsidR="00941CF3" w:rsidRDefault="00941CF3" w:rsidP="00941CF3">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rsidR="00941CF3" w:rsidRDefault="00941CF3" w:rsidP="00941CF3">
      <w:pPr>
        <w:pStyle w:val="List"/>
        <w:ind w:left="1440"/>
      </w:pPr>
      <w:r>
        <w:t>(a)</w:t>
      </w:r>
      <w:r>
        <w:tab/>
        <w:t xml:space="preserve">A TSP may provide Dynamic Ratings via ICCP for implementation in the next Operating Hour.  ERCOT shall use the Dynamic Ratings in its Supervisory Control and Data Acquisition (SCADA) alarming, Real Time Security Analysis, </w:t>
      </w:r>
      <w:r>
        <w:lastRenderedPageBreak/>
        <w:t>and SCED process.  In addition, the TSP shall provide ERCOT with a table of equipment rating versus temperature for use in operational planning studies.</w:t>
      </w:r>
    </w:p>
    <w:p w:rsidR="00941CF3" w:rsidRDefault="00941CF3" w:rsidP="00941CF3">
      <w:pPr>
        <w:pStyle w:val="List"/>
        <w:ind w:left="1440"/>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rsidR="00941CF3" w:rsidRDefault="00941CF3" w:rsidP="00941CF3">
      <w:pPr>
        <w:pStyle w:val="BodyTextNumbered"/>
      </w:pPr>
      <w:r>
        <w:t>(3)</w:t>
      </w:r>
      <w:r>
        <w:tab/>
        <w:t>Each Operating Hour, ERCOT shall post on the MIS Secure Area updated Dynamic Ratings adjusted for the current temperature.</w:t>
      </w:r>
    </w:p>
    <w:p w:rsidR="00941CF3" w:rsidRPr="007A659A" w:rsidDel="009E4973" w:rsidRDefault="00941CF3" w:rsidP="00941CF3">
      <w:pPr>
        <w:pStyle w:val="BodyTextNumbered"/>
        <w:rPr>
          <w:del w:id="8" w:author="ERCOT" w:date="2015-01-23T09:18:00Z"/>
        </w:rPr>
      </w:pPr>
      <w:r w:rsidRPr="009E4973">
        <w:t>(4)</w:t>
      </w:r>
      <w:r w:rsidRPr="009E4973">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rsidR="00941CF3" w:rsidRPr="00814320" w:rsidRDefault="00941CF3" w:rsidP="00941CF3">
      <w:pPr>
        <w:pStyle w:val="BodyTextNumbered"/>
        <w:rPr>
          <w:ins w:id="9" w:author="ERCOT" w:date="2015-01-23T12:07:00Z"/>
        </w:rPr>
      </w:pPr>
    </w:p>
    <w:p w:rsidR="00941CF3" w:rsidRPr="00753F38" w:rsidRDefault="00941CF3" w:rsidP="00941CF3">
      <w:pPr>
        <w:pStyle w:val="H4"/>
        <w:rPr>
          <w:bCs w:val="0"/>
        </w:rPr>
      </w:pPr>
      <w:bookmarkStart w:id="10" w:name="_Toc144691956"/>
      <w:bookmarkStart w:id="11" w:name="_Toc204048566"/>
      <w:bookmarkStart w:id="12" w:name="_Toc400526168"/>
      <w:bookmarkStart w:id="13" w:name="_Toc405534486"/>
      <w:bookmarkStart w:id="14" w:name="_Toc406570499"/>
      <w:bookmarkStart w:id="15" w:name="_Toc406570697"/>
      <w:r w:rsidRPr="00753F38">
        <w:rPr>
          <w:bCs w:val="0"/>
        </w:rPr>
        <w:t>3.10.8.1</w:t>
      </w:r>
      <w:r w:rsidRPr="00753F38">
        <w:rPr>
          <w:bCs w:val="0"/>
        </w:rPr>
        <w:tab/>
        <w:t>Dynamic Ratings Delivered via ICCP</w:t>
      </w:r>
      <w:bookmarkEnd w:id="10"/>
      <w:bookmarkEnd w:id="11"/>
      <w:bookmarkEnd w:id="12"/>
      <w:bookmarkEnd w:id="13"/>
      <w:bookmarkEnd w:id="14"/>
      <w:bookmarkEnd w:id="15"/>
    </w:p>
    <w:p w:rsidR="00941CF3" w:rsidRDefault="00941CF3" w:rsidP="00941CF3">
      <w:pPr>
        <w:pStyle w:val="BodyTextNumbered"/>
      </w:pPr>
      <w:r>
        <w:t>(1)</w:t>
      </w:r>
      <w:r>
        <w:tab/>
        <w:t>The TSP shall supply the following, via ICCP, updated at least every ten minutes:</w:t>
      </w:r>
    </w:p>
    <w:p w:rsidR="00941CF3" w:rsidDel="00DC5B6C" w:rsidRDefault="00941CF3" w:rsidP="00941CF3">
      <w:pPr>
        <w:pStyle w:val="List"/>
        <w:ind w:left="1440"/>
        <w:rPr>
          <w:del w:id="16" w:author="ERCOT" w:date="2015-01-20T09:24:00Z"/>
        </w:rPr>
      </w:pPr>
      <w:r>
        <w:t>(a)</w:t>
      </w:r>
      <w:r>
        <w:tab/>
      </w:r>
      <w:del w:id="17" w:author="ERCOT" w:date="2015-01-20T09:24:00Z">
        <w:r w:rsidDel="00DC5B6C">
          <w:delText>Line ID;</w:delText>
        </w:r>
      </w:del>
    </w:p>
    <w:p w:rsidR="00941CF3" w:rsidDel="00DC5B6C" w:rsidRDefault="00941CF3" w:rsidP="00941CF3">
      <w:pPr>
        <w:pStyle w:val="List"/>
        <w:ind w:left="1440"/>
        <w:rPr>
          <w:del w:id="18" w:author="ERCOT" w:date="2015-01-20T09:24:00Z"/>
        </w:rPr>
      </w:pPr>
      <w:del w:id="19" w:author="ERCOT" w:date="2015-01-20T09:24:00Z">
        <w:r w:rsidDel="00DC5B6C">
          <w:delText>(b)</w:delText>
        </w:r>
        <w:r w:rsidDel="00DC5B6C">
          <w:tab/>
          <w:delText>From station;</w:delText>
        </w:r>
      </w:del>
    </w:p>
    <w:p w:rsidR="00941CF3" w:rsidDel="00DC5B6C" w:rsidRDefault="00941CF3" w:rsidP="00941CF3">
      <w:pPr>
        <w:pStyle w:val="List"/>
        <w:ind w:left="1440"/>
        <w:rPr>
          <w:del w:id="20" w:author="ERCOT" w:date="2015-01-20T09:24:00Z"/>
        </w:rPr>
      </w:pPr>
      <w:del w:id="21" w:author="ERCOT" w:date="2015-01-20T09:24:00Z">
        <w:r w:rsidDel="00DC5B6C">
          <w:delText>(c)</w:delText>
        </w:r>
        <w:r w:rsidDel="00DC5B6C">
          <w:tab/>
          <w:delText>To station; and</w:delText>
        </w:r>
      </w:del>
    </w:p>
    <w:p w:rsidR="00941CF3" w:rsidRDefault="00941CF3" w:rsidP="00941CF3">
      <w:pPr>
        <w:pStyle w:val="List"/>
        <w:ind w:left="1440"/>
        <w:rPr>
          <w:ins w:id="22" w:author="ERCOT" w:date="2015-01-23T09:51:00Z"/>
        </w:rPr>
      </w:pPr>
      <w:del w:id="23" w:author="ERCOT" w:date="2015-01-20T09:24:00Z">
        <w:r w:rsidDel="00DC5B6C">
          <w:delText>(d)</w:delText>
        </w:r>
        <w:r w:rsidDel="00DC5B6C">
          <w:tab/>
        </w:r>
      </w:del>
      <w:del w:id="24" w:author="ERCOT" w:date="2015-01-22T12:43:00Z">
        <w:r w:rsidRPr="0073317C" w:rsidDel="005C3FF9">
          <w:delText>Each of the three ratings:</w:delText>
        </w:r>
        <w:r w:rsidDel="005C3FF9">
          <w:delText xml:space="preserve"> </w:delText>
        </w:r>
      </w:del>
      <w:r>
        <w:t>Normal Rating</w:t>
      </w:r>
      <w:ins w:id="25" w:author="ERCOT" w:date="2015-01-23T09:51:00Z">
        <w:r>
          <w:t>; and</w:t>
        </w:r>
      </w:ins>
      <w:del w:id="26" w:author="ERCOT" w:date="2015-01-23T09:51:00Z">
        <w:r w:rsidDel="00854487">
          <w:delText>,</w:delText>
        </w:r>
      </w:del>
      <w:r w:rsidRPr="0073317C">
        <w:t xml:space="preserve"> </w:t>
      </w:r>
    </w:p>
    <w:p w:rsidR="00941CF3" w:rsidDel="004A2906" w:rsidRDefault="00941CF3" w:rsidP="00941CF3">
      <w:pPr>
        <w:pStyle w:val="List"/>
        <w:rPr>
          <w:del w:id="27" w:author="ERCOT" w:date="2015-01-20T10:25:00Z"/>
        </w:rPr>
      </w:pPr>
      <w:ins w:id="28" w:author="ERCOT" w:date="2015-01-23T09:51:00Z">
        <w:r>
          <w:t>(b)</w:t>
        </w:r>
        <w:r>
          <w:tab/>
          <w:t>O</w:t>
        </w:r>
      </w:ins>
      <w:ins w:id="29" w:author="ERCOT" w:date="2015-01-22T12:43:00Z">
        <w:del w:id="30" w:author="ERCOT" w:date="2015-01-23T09:51:00Z">
          <w:r w:rsidRPr="0073317C" w:rsidDel="00854487">
            <w:delText>o</w:delText>
          </w:r>
        </w:del>
        <w:r w:rsidRPr="0073317C">
          <w:t>ptionally</w:t>
        </w:r>
        <w:r>
          <w:t xml:space="preserve"> </w:t>
        </w:r>
      </w:ins>
      <w:r>
        <w:t>Emergency Rating</w:t>
      </w:r>
      <w:ins w:id="31" w:author="ERCOT" w:date="2015-01-23T09:51:00Z">
        <w:r>
          <w:t xml:space="preserve"> </w:t>
        </w:r>
      </w:ins>
      <w:del w:id="32" w:author="ERCOT" w:date="2015-01-23T09:51:00Z">
        <w:r w:rsidDel="00854487">
          <w:delText xml:space="preserve">, </w:delText>
        </w:r>
      </w:del>
      <w:r>
        <w:t>and</w:t>
      </w:r>
      <w:ins w:id="33" w:author="ERCOT" w:date="2015-01-23T09:52:00Z">
        <w:r>
          <w:t>/or</w:t>
        </w:r>
      </w:ins>
      <w:r>
        <w:t xml:space="preserve"> </w:t>
      </w:r>
      <w:ins w:id="34" w:author="ERCOT" w:date="2015-01-23T09:51:00Z">
        <w:r>
          <w:t xml:space="preserve">15-Minute Rating  </w:t>
        </w:r>
      </w:ins>
      <w:ins w:id="35" w:author="ERCOT" w:date="2015-01-22T12:43:00Z">
        <w:del w:id="36" w:author="ERCOT" w:date="2015-01-23T09:51:00Z">
          <w:r w:rsidDel="00854487">
            <w:delText xml:space="preserve">optionally </w:delText>
          </w:r>
        </w:del>
        <w:r>
          <w:t xml:space="preserve">(required when Emergency Rating </w:t>
        </w:r>
      </w:ins>
      <w:ins w:id="37" w:author="ERCOT" w:date="2015-01-23T09:51:00Z">
        <w:r>
          <w:t xml:space="preserve">is </w:t>
        </w:r>
      </w:ins>
      <w:ins w:id="38" w:author="ERCOT" w:date="2015-01-22T12:43:00Z">
        <w:r>
          <w:t>provided)</w:t>
        </w:r>
        <w:del w:id="39" w:author="ERCOT" w:date="2015-01-23T09:51:00Z">
          <w:r w:rsidDel="00854487">
            <w:delText xml:space="preserve"> </w:delText>
          </w:r>
        </w:del>
      </w:ins>
      <w:del w:id="40" w:author="ERCOT" w:date="2015-01-23T09:51:00Z">
        <w:r w:rsidDel="00854487">
          <w:delText>15-Minute Rating</w:delText>
        </w:r>
      </w:del>
      <w:r>
        <w:t>.</w:t>
      </w:r>
    </w:p>
    <w:p w:rsidR="00941CF3" w:rsidRDefault="00941CF3" w:rsidP="00941CF3">
      <w:pPr>
        <w:pStyle w:val="List"/>
        <w:ind w:left="1440"/>
        <w:rPr>
          <w:ins w:id="41" w:author="ERCOT" w:date="2015-01-23T09:20:00Z"/>
        </w:rPr>
      </w:pPr>
    </w:p>
    <w:p w:rsidR="00941CF3" w:rsidRDefault="00941CF3" w:rsidP="00941CF3">
      <w:pPr>
        <w:pStyle w:val="List"/>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rsidR="00941CF3" w:rsidRPr="00AE0E6D" w:rsidRDefault="00941CF3" w:rsidP="00941CF3">
      <w:pPr>
        <w:pStyle w:val="H4"/>
        <w:rPr>
          <w:b w:val="0"/>
        </w:rPr>
      </w:pPr>
      <w:bookmarkStart w:id="42" w:name="_Toc144691957"/>
      <w:bookmarkStart w:id="43" w:name="_Toc204048567"/>
      <w:bookmarkStart w:id="44" w:name="_Toc400526169"/>
      <w:bookmarkStart w:id="45" w:name="_Toc405534487"/>
      <w:bookmarkStart w:id="46" w:name="_Toc406570500"/>
      <w:bookmarkStart w:id="47" w:name="_Toc406570698"/>
      <w:r w:rsidRPr="00753F38">
        <w:rPr>
          <w:bCs w:val="0"/>
        </w:rPr>
        <w:lastRenderedPageBreak/>
        <w:t>3.10.8.2</w:t>
      </w:r>
      <w:r w:rsidRPr="00753F38">
        <w:rPr>
          <w:bCs w:val="0"/>
        </w:rPr>
        <w:tab/>
        <w:t>Dynamic Ratings Delivered via Static Table and Telemetered Temperature</w:t>
      </w:r>
      <w:bookmarkEnd w:id="42"/>
      <w:bookmarkEnd w:id="43"/>
      <w:bookmarkEnd w:id="44"/>
      <w:bookmarkEnd w:id="45"/>
      <w:bookmarkEnd w:id="46"/>
      <w:bookmarkEnd w:id="47"/>
    </w:p>
    <w:p w:rsidR="00941CF3" w:rsidRDefault="00941CF3" w:rsidP="00941CF3">
      <w:pPr>
        <w:pStyle w:val="BodyTextNumbered"/>
      </w:pPr>
      <w:r>
        <w:t>(1)</w:t>
      </w:r>
      <w:r>
        <w:tab/>
        <w:t>ERCOT shall define a set of tables implementing the dynamic characteristics provided by the TSP(s) and as applicable, Resource Entity(s), of selected transmission lines, including:</w:t>
      </w:r>
    </w:p>
    <w:p w:rsidR="00941CF3" w:rsidRDefault="00941CF3" w:rsidP="00941CF3">
      <w:pPr>
        <w:pStyle w:val="List"/>
        <w:ind w:left="1440"/>
      </w:pPr>
      <w:r>
        <w:t>(a)</w:t>
      </w:r>
      <w:r>
        <w:tab/>
        <w:t>Line ID;</w:t>
      </w:r>
    </w:p>
    <w:p w:rsidR="00941CF3" w:rsidRDefault="00941CF3" w:rsidP="00941CF3">
      <w:pPr>
        <w:pStyle w:val="List"/>
        <w:ind w:left="1440"/>
      </w:pPr>
      <w:r>
        <w:t>(b)</w:t>
      </w:r>
      <w:r>
        <w:tab/>
        <w:t>From station;</w:t>
      </w:r>
    </w:p>
    <w:p w:rsidR="00941CF3" w:rsidRDefault="00941CF3" w:rsidP="00941CF3">
      <w:pPr>
        <w:pStyle w:val="List"/>
        <w:ind w:left="1440"/>
      </w:pPr>
      <w:r>
        <w:t>(c)</w:t>
      </w:r>
      <w:r>
        <w:tab/>
        <w:t>To station;</w:t>
      </w:r>
    </w:p>
    <w:p w:rsidR="00941CF3" w:rsidRDefault="00941CF3" w:rsidP="00941CF3">
      <w:pPr>
        <w:pStyle w:val="List"/>
        <w:ind w:left="1440"/>
      </w:pPr>
      <w:r>
        <w:t>(d)</w:t>
      </w:r>
      <w:r>
        <w:tab/>
        <w:t>Weather Zone(s);</w:t>
      </w:r>
    </w:p>
    <w:p w:rsidR="00941CF3" w:rsidRDefault="00941CF3" w:rsidP="00941CF3">
      <w:pPr>
        <w:pStyle w:val="List"/>
        <w:ind w:left="1440"/>
      </w:pPr>
      <w:r>
        <w:t>(e)</w:t>
      </w:r>
      <w:r>
        <w:tab/>
        <w:t>TSP(s) and Resource Entity(s); and</w:t>
      </w:r>
    </w:p>
    <w:p w:rsidR="00941CF3" w:rsidRDefault="00941CF3" w:rsidP="00941CF3">
      <w:pPr>
        <w:pStyle w:val="List"/>
        <w:ind w:left="1440"/>
      </w:pPr>
      <w:r>
        <w:t>(f)</w:t>
      </w:r>
      <w:r>
        <w:tab/>
        <w:t>Each of the three ratings: Normal Rating, Emergency Rating, and 15-Minute Rating.</w:t>
      </w:r>
    </w:p>
    <w:p w:rsidR="00941CF3" w:rsidRDefault="00941CF3" w:rsidP="00941CF3">
      <w:pPr>
        <w:pStyle w:val="BodyTextNumbered"/>
      </w:pPr>
      <w:r>
        <w:t>(2)</w:t>
      </w:r>
      <w:r>
        <w:tab/>
      </w:r>
      <w:del w:id="48" w:author="ERCOT" w:date="2015-01-20T10:33:00Z">
        <w:r w:rsidDel="00AC11C3">
          <w:delText xml:space="preserve">Each </w:delText>
        </w:r>
      </w:del>
      <w:ins w:id="49" w:author="ERCOT" w:date="2015-01-20T10:33:00Z">
        <w:r>
          <w:t xml:space="preserve">If a </w:t>
        </w:r>
      </w:ins>
      <w:r>
        <w:t xml:space="preserve">TSP </w:t>
      </w:r>
      <w:del w:id="50" w:author="ERCOT" w:date="2015-01-20T10:33:00Z">
        <w:r w:rsidDel="00AC11C3">
          <w:delText xml:space="preserve">shall </w:delText>
        </w:r>
      </w:del>
      <w:ins w:id="51" w:author="ERCOT" w:date="2015-01-20T10:33:00Z">
        <w:r>
          <w:t xml:space="preserve">is </w:t>
        </w:r>
      </w:ins>
      <w:r>
        <w:t>provid</w:t>
      </w:r>
      <w:ins w:id="52" w:author="ERCOT" w:date="2015-01-20T10:34:00Z">
        <w:r>
          <w:t>ing</w:t>
        </w:r>
      </w:ins>
      <w:del w:id="53" w:author="ERCOT" w:date="2015-01-20T10:34:00Z">
        <w:r w:rsidDel="00AC11C3">
          <w:delText>e</w:delText>
        </w:r>
      </w:del>
      <w:r>
        <w:t xml:space="preserve"> a current temperature for each applicable Weather Zone through SCADA telemetry</w:t>
      </w:r>
      <w:del w:id="54" w:author="ERCOT" w:date="2015-01-20T10:35:00Z">
        <w:r w:rsidDel="00AC11C3">
          <w:delText>.</w:delText>
        </w:r>
      </w:del>
      <w:r>
        <w:t xml:space="preserve"> </w:t>
      </w:r>
      <w:ins w:id="55" w:author="ERCOT" w:date="2015-01-20T10:35:00Z">
        <w:r>
          <w:t>then</w:t>
        </w:r>
      </w:ins>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rsidR="00941CF3" w:rsidRPr="00BA2009" w:rsidRDefault="00941CF3" w:rsidP="00941CF3">
      <w:bookmarkStart w:id="56" w:name="_Toc144691958"/>
      <w:bookmarkStart w:id="57" w:name="_Toc204048568"/>
      <w:bookmarkStart w:id="58" w:name="_Toc400526170"/>
      <w:bookmarkStart w:id="59" w:name="_Toc405534488"/>
      <w:bookmarkStart w:id="60" w:name="_Toc406570501"/>
      <w:bookmarkStart w:id="61" w:name="_Toc406570699"/>
      <w:r w:rsidRPr="00AE0E6D" w:rsidDel="00E052EE">
        <w:rPr>
          <w:b/>
        </w:rPr>
        <w:t xml:space="preserve"> </w:t>
      </w:r>
      <w:bookmarkEnd w:id="56"/>
      <w:bookmarkEnd w:id="57"/>
      <w:bookmarkEnd w:id="58"/>
      <w:bookmarkEnd w:id="59"/>
      <w:bookmarkEnd w:id="60"/>
      <w:bookmarkEnd w:id="61"/>
    </w:p>
    <w:p w:rsidR="00FD67DF" w:rsidRPr="00FD67DF" w:rsidRDefault="00FD67DF" w:rsidP="00941CF3">
      <w:pPr>
        <w:keepNext/>
        <w:tabs>
          <w:tab w:val="left" w:pos="1080"/>
        </w:tabs>
        <w:spacing w:before="480" w:after="240"/>
        <w:ind w:left="1080" w:hanging="1080"/>
        <w:outlineLvl w:val="2"/>
      </w:pPr>
    </w:p>
    <w:sectPr w:rsidR="00FD67DF" w:rsidRPr="00FD67DF" w:rsidSect="0011367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399" w:rsidRDefault="00407399">
      <w:r>
        <w:separator/>
      </w:r>
    </w:p>
  </w:endnote>
  <w:endnote w:type="continuationSeparator" w:id="0">
    <w:p w:rsidR="00407399" w:rsidRDefault="0040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1BA" w:rsidRPr="00412DCA" w:rsidRDefault="001136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F831BA" w:rsidRPr="00412DCA">
      <w:rPr>
        <w:rFonts w:ascii="Arial" w:hAnsi="Arial" w:cs="Arial"/>
        <w:sz w:val="18"/>
      </w:rPr>
      <w:instrText xml:space="preserve"> FILENAME </w:instrText>
    </w:r>
    <w:r w:rsidRPr="00412DCA">
      <w:rPr>
        <w:rFonts w:ascii="Arial" w:hAnsi="Arial" w:cs="Arial"/>
        <w:sz w:val="18"/>
      </w:rPr>
      <w:fldChar w:fldCharType="separate"/>
    </w:r>
    <w:r w:rsidR="00F831BA" w:rsidRPr="00412DCA">
      <w:rPr>
        <w:rFonts w:ascii="Arial" w:hAnsi="Arial" w:cs="Arial"/>
        <w:noProof/>
        <w:sz w:val="18"/>
      </w:rPr>
      <w:t>PRR_Template.doc</w:t>
    </w:r>
    <w:r w:rsidRPr="00412DCA">
      <w:rPr>
        <w:rFonts w:ascii="Arial" w:hAnsi="Arial" w:cs="Arial"/>
        <w:sz w:val="18"/>
      </w:rPr>
      <w:fldChar w:fldCharType="end"/>
    </w:r>
    <w:r w:rsidR="00F831BA" w:rsidRPr="00412DCA">
      <w:rPr>
        <w:rFonts w:ascii="Arial" w:hAnsi="Arial" w:cs="Arial"/>
        <w:sz w:val="18"/>
      </w:rPr>
      <w:tab/>
      <w:t xml:space="preserve">Page </w:t>
    </w:r>
    <w:r w:rsidRPr="00412DCA">
      <w:rPr>
        <w:rFonts w:ascii="Arial" w:hAnsi="Arial" w:cs="Arial"/>
        <w:sz w:val="18"/>
      </w:rPr>
      <w:fldChar w:fldCharType="begin"/>
    </w:r>
    <w:r w:rsidR="00F831BA" w:rsidRPr="00412DCA">
      <w:rPr>
        <w:rFonts w:ascii="Arial" w:hAnsi="Arial" w:cs="Arial"/>
        <w:sz w:val="18"/>
      </w:rPr>
      <w:instrText xml:space="preserve"> PAGE </w:instrText>
    </w:r>
    <w:r w:rsidRPr="00412DCA">
      <w:rPr>
        <w:rFonts w:ascii="Arial" w:hAnsi="Arial" w:cs="Arial"/>
        <w:sz w:val="18"/>
      </w:rPr>
      <w:fldChar w:fldCharType="separate"/>
    </w:r>
    <w:r w:rsidR="00F831BA" w:rsidRPr="00412DCA">
      <w:rPr>
        <w:rFonts w:ascii="Arial" w:hAnsi="Arial" w:cs="Arial"/>
        <w:noProof/>
        <w:sz w:val="18"/>
      </w:rPr>
      <w:t>2</w:t>
    </w:r>
    <w:r w:rsidRPr="00412DCA">
      <w:rPr>
        <w:rFonts w:ascii="Arial" w:hAnsi="Arial" w:cs="Arial"/>
        <w:sz w:val="18"/>
      </w:rPr>
      <w:fldChar w:fldCharType="end"/>
    </w:r>
    <w:r w:rsidR="00F831BA" w:rsidRPr="00412DCA">
      <w:rPr>
        <w:rFonts w:ascii="Arial" w:hAnsi="Arial" w:cs="Arial"/>
        <w:sz w:val="18"/>
      </w:rPr>
      <w:t xml:space="preserve"> of </w:t>
    </w:r>
    <w:r w:rsidRPr="00412DCA">
      <w:rPr>
        <w:rFonts w:ascii="Arial" w:hAnsi="Arial" w:cs="Arial"/>
        <w:sz w:val="18"/>
      </w:rPr>
      <w:fldChar w:fldCharType="begin"/>
    </w:r>
    <w:r w:rsidR="00F831BA" w:rsidRPr="00412DCA">
      <w:rPr>
        <w:rFonts w:ascii="Arial" w:hAnsi="Arial" w:cs="Arial"/>
        <w:sz w:val="18"/>
      </w:rPr>
      <w:instrText xml:space="preserve"> NUMPAGES </w:instrText>
    </w:r>
    <w:r w:rsidRPr="00412DCA">
      <w:rPr>
        <w:rFonts w:ascii="Arial" w:hAnsi="Arial" w:cs="Arial"/>
        <w:sz w:val="18"/>
      </w:rPr>
      <w:fldChar w:fldCharType="separate"/>
    </w:r>
    <w:r w:rsidR="00F831BA">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1BA" w:rsidRDefault="006C205C">
    <w:pPr>
      <w:pStyle w:val="Footer"/>
      <w:tabs>
        <w:tab w:val="clear" w:pos="4320"/>
        <w:tab w:val="clear" w:pos="8640"/>
        <w:tab w:val="right" w:pos="9360"/>
      </w:tabs>
      <w:rPr>
        <w:rFonts w:ascii="Arial" w:hAnsi="Arial" w:cs="Arial"/>
        <w:sz w:val="18"/>
      </w:rPr>
    </w:pPr>
    <w:r>
      <w:rPr>
        <w:rFonts w:ascii="Arial" w:hAnsi="Arial" w:cs="Arial"/>
        <w:sz w:val="18"/>
      </w:rPr>
      <w:t>6</w:t>
    </w:r>
    <w:r w:rsidR="00941CF3">
      <w:rPr>
        <w:rFonts w:ascii="Arial" w:hAnsi="Arial" w:cs="Arial"/>
        <w:sz w:val="18"/>
      </w:rPr>
      <w:t>81</w:t>
    </w:r>
    <w:r w:rsidR="00F831BA">
      <w:rPr>
        <w:rFonts w:ascii="Arial" w:hAnsi="Arial" w:cs="Arial"/>
        <w:sz w:val="18"/>
      </w:rPr>
      <w:t>NPRR</w:t>
    </w:r>
    <w:r w:rsidR="006D2F20">
      <w:rPr>
        <w:rFonts w:ascii="Arial" w:hAnsi="Arial" w:cs="Arial"/>
        <w:sz w:val="18"/>
      </w:rPr>
      <w:t>-0</w:t>
    </w:r>
    <w:r w:rsidR="00941CF3">
      <w:rPr>
        <w:rFonts w:ascii="Arial" w:hAnsi="Arial" w:cs="Arial"/>
        <w:sz w:val="18"/>
      </w:rPr>
      <w:t>3</w:t>
    </w:r>
    <w:r w:rsidR="006D2F20">
      <w:rPr>
        <w:rFonts w:ascii="Arial" w:hAnsi="Arial" w:cs="Arial"/>
        <w:sz w:val="18"/>
      </w:rPr>
      <w:t xml:space="preserve"> PRS Report </w:t>
    </w:r>
    <w:r w:rsidR="003D2EE2">
      <w:rPr>
        <w:rFonts w:ascii="Arial" w:hAnsi="Arial" w:cs="Arial"/>
        <w:sz w:val="18"/>
      </w:rPr>
      <w:t>0</w:t>
    </w:r>
    <w:r w:rsidR="000B2C21">
      <w:rPr>
        <w:rFonts w:ascii="Arial" w:hAnsi="Arial" w:cs="Arial"/>
        <w:sz w:val="18"/>
      </w:rPr>
      <w:t>212</w:t>
    </w:r>
    <w:r w:rsidR="003D2EE2">
      <w:rPr>
        <w:rFonts w:ascii="Arial" w:hAnsi="Arial" w:cs="Arial"/>
        <w:sz w:val="18"/>
      </w:rPr>
      <w:t>15</w:t>
    </w:r>
    <w:r w:rsidR="00F831BA">
      <w:rPr>
        <w:rFonts w:ascii="Arial" w:hAnsi="Arial" w:cs="Arial"/>
        <w:sz w:val="18"/>
      </w:rPr>
      <w:tab/>
      <w:t>Pa</w:t>
    </w:r>
    <w:r w:rsidR="00F831BA" w:rsidRPr="00412DCA">
      <w:rPr>
        <w:rFonts w:ascii="Arial" w:hAnsi="Arial" w:cs="Arial"/>
        <w:sz w:val="18"/>
      </w:rPr>
      <w:t xml:space="preserve">ge </w:t>
    </w:r>
    <w:r w:rsidR="00113679" w:rsidRPr="00412DCA">
      <w:rPr>
        <w:rFonts w:ascii="Arial" w:hAnsi="Arial" w:cs="Arial"/>
        <w:sz w:val="18"/>
      </w:rPr>
      <w:fldChar w:fldCharType="begin"/>
    </w:r>
    <w:r w:rsidR="00F831BA" w:rsidRPr="00412DCA">
      <w:rPr>
        <w:rFonts w:ascii="Arial" w:hAnsi="Arial" w:cs="Arial"/>
        <w:sz w:val="18"/>
      </w:rPr>
      <w:instrText xml:space="preserve"> PAGE </w:instrText>
    </w:r>
    <w:r w:rsidR="00113679" w:rsidRPr="00412DCA">
      <w:rPr>
        <w:rFonts w:ascii="Arial" w:hAnsi="Arial" w:cs="Arial"/>
        <w:sz w:val="18"/>
      </w:rPr>
      <w:fldChar w:fldCharType="separate"/>
    </w:r>
    <w:r w:rsidR="005048F0">
      <w:rPr>
        <w:rFonts w:ascii="Arial" w:hAnsi="Arial" w:cs="Arial"/>
        <w:noProof/>
        <w:sz w:val="18"/>
      </w:rPr>
      <w:t>4</w:t>
    </w:r>
    <w:r w:rsidR="00113679" w:rsidRPr="00412DCA">
      <w:rPr>
        <w:rFonts w:ascii="Arial" w:hAnsi="Arial" w:cs="Arial"/>
        <w:sz w:val="18"/>
      </w:rPr>
      <w:fldChar w:fldCharType="end"/>
    </w:r>
    <w:r w:rsidR="00F831BA" w:rsidRPr="00412DCA">
      <w:rPr>
        <w:rFonts w:ascii="Arial" w:hAnsi="Arial" w:cs="Arial"/>
        <w:sz w:val="18"/>
      </w:rPr>
      <w:t xml:space="preserve"> of </w:t>
    </w:r>
    <w:r w:rsidR="00113679" w:rsidRPr="00412DCA">
      <w:rPr>
        <w:rFonts w:ascii="Arial" w:hAnsi="Arial" w:cs="Arial"/>
        <w:sz w:val="18"/>
      </w:rPr>
      <w:fldChar w:fldCharType="begin"/>
    </w:r>
    <w:r w:rsidR="00F831BA" w:rsidRPr="00412DCA">
      <w:rPr>
        <w:rFonts w:ascii="Arial" w:hAnsi="Arial" w:cs="Arial"/>
        <w:sz w:val="18"/>
      </w:rPr>
      <w:instrText xml:space="preserve"> NUMPAGES </w:instrText>
    </w:r>
    <w:r w:rsidR="00113679" w:rsidRPr="00412DCA">
      <w:rPr>
        <w:rFonts w:ascii="Arial" w:hAnsi="Arial" w:cs="Arial"/>
        <w:sz w:val="18"/>
      </w:rPr>
      <w:fldChar w:fldCharType="separate"/>
    </w:r>
    <w:r w:rsidR="005048F0">
      <w:rPr>
        <w:rFonts w:ascii="Arial" w:hAnsi="Arial" w:cs="Arial"/>
        <w:noProof/>
        <w:sz w:val="18"/>
      </w:rPr>
      <w:t>4</w:t>
    </w:r>
    <w:r w:rsidR="00113679" w:rsidRPr="00412DCA">
      <w:rPr>
        <w:rFonts w:ascii="Arial" w:hAnsi="Arial" w:cs="Arial"/>
        <w:sz w:val="18"/>
      </w:rPr>
      <w:fldChar w:fldCharType="end"/>
    </w:r>
  </w:p>
  <w:p w:rsidR="00F831BA" w:rsidRPr="00412DCA" w:rsidRDefault="00F831B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1BA" w:rsidRPr="00412DCA" w:rsidRDefault="001136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F831BA" w:rsidRPr="00412DCA">
      <w:rPr>
        <w:rFonts w:ascii="Arial" w:hAnsi="Arial" w:cs="Arial"/>
        <w:sz w:val="18"/>
      </w:rPr>
      <w:instrText xml:space="preserve"> FILENAME </w:instrText>
    </w:r>
    <w:r w:rsidRPr="00412DCA">
      <w:rPr>
        <w:rFonts w:ascii="Arial" w:hAnsi="Arial" w:cs="Arial"/>
        <w:sz w:val="18"/>
      </w:rPr>
      <w:fldChar w:fldCharType="separate"/>
    </w:r>
    <w:r w:rsidR="00F831BA" w:rsidRPr="00412DCA">
      <w:rPr>
        <w:rFonts w:ascii="Arial" w:hAnsi="Arial" w:cs="Arial"/>
        <w:noProof/>
        <w:sz w:val="18"/>
      </w:rPr>
      <w:t>PRR_Template.doc</w:t>
    </w:r>
    <w:r w:rsidRPr="00412DCA">
      <w:rPr>
        <w:rFonts w:ascii="Arial" w:hAnsi="Arial" w:cs="Arial"/>
        <w:sz w:val="18"/>
      </w:rPr>
      <w:fldChar w:fldCharType="end"/>
    </w:r>
    <w:r w:rsidR="00F831BA" w:rsidRPr="00412DCA">
      <w:rPr>
        <w:rFonts w:ascii="Arial" w:hAnsi="Arial" w:cs="Arial"/>
        <w:sz w:val="18"/>
      </w:rPr>
      <w:tab/>
      <w:t xml:space="preserve">Page </w:t>
    </w:r>
    <w:r w:rsidRPr="00412DCA">
      <w:rPr>
        <w:rFonts w:ascii="Arial" w:hAnsi="Arial" w:cs="Arial"/>
        <w:sz w:val="18"/>
      </w:rPr>
      <w:fldChar w:fldCharType="begin"/>
    </w:r>
    <w:r w:rsidR="00F831BA" w:rsidRPr="00412DCA">
      <w:rPr>
        <w:rFonts w:ascii="Arial" w:hAnsi="Arial" w:cs="Arial"/>
        <w:sz w:val="18"/>
      </w:rPr>
      <w:instrText xml:space="preserve"> PAGE </w:instrText>
    </w:r>
    <w:r w:rsidRPr="00412DCA">
      <w:rPr>
        <w:rFonts w:ascii="Arial" w:hAnsi="Arial" w:cs="Arial"/>
        <w:sz w:val="18"/>
      </w:rPr>
      <w:fldChar w:fldCharType="separate"/>
    </w:r>
    <w:r w:rsidR="00F831BA" w:rsidRPr="00412DCA">
      <w:rPr>
        <w:rFonts w:ascii="Arial" w:hAnsi="Arial" w:cs="Arial"/>
        <w:noProof/>
        <w:sz w:val="18"/>
      </w:rPr>
      <w:t>2</w:t>
    </w:r>
    <w:r w:rsidRPr="00412DCA">
      <w:rPr>
        <w:rFonts w:ascii="Arial" w:hAnsi="Arial" w:cs="Arial"/>
        <w:sz w:val="18"/>
      </w:rPr>
      <w:fldChar w:fldCharType="end"/>
    </w:r>
    <w:r w:rsidR="00F831BA" w:rsidRPr="00412DCA">
      <w:rPr>
        <w:rFonts w:ascii="Arial" w:hAnsi="Arial" w:cs="Arial"/>
        <w:sz w:val="18"/>
      </w:rPr>
      <w:t xml:space="preserve"> of </w:t>
    </w:r>
    <w:r w:rsidRPr="00412DCA">
      <w:rPr>
        <w:rFonts w:ascii="Arial" w:hAnsi="Arial" w:cs="Arial"/>
        <w:sz w:val="18"/>
      </w:rPr>
      <w:fldChar w:fldCharType="begin"/>
    </w:r>
    <w:r w:rsidR="00F831BA" w:rsidRPr="00412DCA">
      <w:rPr>
        <w:rFonts w:ascii="Arial" w:hAnsi="Arial" w:cs="Arial"/>
        <w:sz w:val="18"/>
      </w:rPr>
      <w:instrText xml:space="preserve"> NUMPAGES </w:instrText>
    </w:r>
    <w:r w:rsidRPr="00412DCA">
      <w:rPr>
        <w:rFonts w:ascii="Arial" w:hAnsi="Arial" w:cs="Arial"/>
        <w:sz w:val="18"/>
      </w:rPr>
      <w:fldChar w:fldCharType="separate"/>
    </w:r>
    <w:r w:rsidR="00F831BA">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399" w:rsidRDefault="00407399">
      <w:r>
        <w:separator/>
      </w:r>
    </w:p>
  </w:footnote>
  <w:footnote w:type="continuationSeparator" w:id="0">
    <w:p w:rsidR="00407399" w:rsidRDefault="00407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1BA" w:rsidRDefault="006D2F20">
    <w:pPr>
      <w:pStyle w:val="Header"/>
      <w:jc w:val="center"/>
      <w:rPr>
        <w:sz w:val="32"/>
      </w:rPr>
    </w:pPr>
    <w:r>
      <w:rPr>
        <w:sz w:val="32"/>
      </w:rPr>
      <w:t>PRS Report</w:t>
    </w:r>
  </w:p>
  <w:p w:rsidR="00F831BA" w:rsidRDefault="00F831B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9C74F2"/>
    <w:multiLevelType w:val="hybridMultilevel"/>
    <w:tmpl w:val="538A2C9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1861B8"/>
    <w:multiLevelType w:val="hybridMultilevel"/>
    <w:tmpl w:val="089A4A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1F93488"/>
    <w:multiLevelType w:val="hybridMultilevel"/>
    <w:tmpl w:val="10669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4"/>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10"/>
  </w:num>
  <w:num w:numId="17">
    <w:abstractNumId w:val="11"/>
  </w:num>
  <w:num w:numId="18">
    <w:abstractNumId w:val="4"/>
  </w:num>
  <w:num w:numId="19">
    <w:abstractNumId w:val="8"/>
  </w:num>
  <w:num w:numId="20">
    <w:abstractNumId w:val="2"/>
  </w:num>
  <w:num w:numId="21">
    <w:abstractNumId w:val="9"/>
  </w:num>
  <w:num w:numId="22">
    <w:abstractNumId w:val="5"/>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06711"/>
    <w:rsid w:val="00025B35"/>
    <w:rsid w:val="00051CEC"/>
    <w:rsid w:val="00064B44"/>
    <w:rsid w:val="00067FE2"/>
    <w:rsid w:val="0007682E"/>
    <w:rsid w:val="000A1D26"/>
    <w:rsid w:val="000B2C21"/>
    <w:rsid w:val="000C539E"/>
    <w:rsid w:val="000D1AEB"/>
    <w:rsid w:val="000D2571"/>
    <w:rsid w:val="000D3E64"/>
    <w:rsid w:val="000F13C5"/>
    <w:rsid w:val="00105A36"/>
    <w:rsid w:val="00113679"/>
    <w:rsid w:val="001313B4"/>
    <w:rsid w:val="0014546D"/>
    <w:rsid w:val="001500D9"/>
    <w:rsid w:val="00156DB7"/>
    <w:rsid w:val="00157228"/>
    <w:rsid w:val="00160C3C"/>
    <w:rsid w:val="0017783C"/>
    <w:rsid w:val="00185B74"/>
    <w:rsid w:val="00187F7A"/>
    <w:rsid w:val="0019314C"/>
    <w:rsid w:val="00193AB2"/>
    <w:rsid w:val="001D6B94"/>
    <w:rsid w:val="001F38F0"/>
    <w:rsid w:val="001F78F8"/>
    <w:rsid w:val="002158FF"/>
    <w:rsid w:val="00226402"/>
    <w:rsid w:val="00237430"/>
    <w:rsid w:val="0024450E"/>
    <w:rsid w:val="002627A3"/>
    <w:rsid w:val="00276A99"/>
    <w:rsid w:val="00286AD9"/>
    <w:rsid w:val="0029516A"/>
    <w:rsid w:val="002966F3"/>
    <w:rsid w:val="002B69F3"/>
    <w:rsid w:val="002B763A"/>
    <w:rsid w:val="002D382A"/>
    <w:rsid w:val="002D7420"/>
    <w:rsid w:val="002F1EDD"/>
    <w:rsid w:val="003013F2"/>
    <w:rsid w:val="0030232A"/>
    <w:rsid w:val="0030694A"/>
    <w:rsid w:val="003069F4"/>
    <w:rsid w:val="00347806"/>
    <w:rsid w:val="00360920"/>
    <w:rsid w:val="00382854"/>
    <w:rsid w:val="00384709"/>
    <w:rsid w:val="00386C35"/>
    <w:rsid w:val="003A3D77"/>
    <w:rsid w:val="003B5AED"/>
    <w:rsid w:val="003C6B7B"/>
    <w:rsid w:val="003D2EE2"/>
    <w:rsid w:val="003D5DA9"/>
    <w:rsid w:val="00407399"/>
    <w:rsid w:val="004135BD"/>
    <w:rsid w:val="004270FC"/>
    <w:rsid w:val="004302A4"/>
    <w:rsid w:val="004463BA"/>
    <w:rsid w:val="004822D4"/>
    <w:rsid w:val="00482885"/>
    <w:rsid w:val="0049290B"/>
    <w:rsid w:val="004A4451"/>
    <w:rsid w:val="004A7A8A"/>
    <w:rsid w:val="004B6B57"/>
    <w:rsid w:val="004D3958"/>
    <w:rsid w:val="004E7CA0"/>
    <w:rsid w:val="005008DF"/>
    <w:rsid w:val="005045D0"/>
    <w:rsid w:val="005048F0"/>
    <w:rsid w:val="00505542"/>
    <w:rsid w:val="00534C6C"/>
    <w:rsid w:val="00567936"/>
    <w:rsid w:val="00570889"/>
    <w:rsid w:val="00577BC9"/>
    <w:rsid w:val="005841C0"/>
    <w:rsid w:val="0059260F"/>
    <w:rsid w:val="005E5074"/>
    <w:rsid w:val="00615D5E"/>
    <w:rsid w:val="00622E99"/>
    <w:rsid w:val="0066201C"/>
    <w:rsid w:val="0066370F"/>
    <w:rsid w:val="00666853"/>
    <w:rsid w:val="006A0784"/>
    <w:rsid w:val="006A697B"/>
    <w:rsid w:val="006B4DDE"/>
    <w:rsid w:val="006C205C"/>
    <w:rsid w:val="006D2F20"/>
    <w:rsid w:val="006D32AC"/>
    <w:rsid w:val="00701351"/>
    <w:rsid w:val="00743968"/>
    <w:rsid w:val="00775372"/>
    <w:rsid w:val="00785415"/>
    <w:rsid w:val="00791CB9"/>
    <w:rsid w:val="00793130"/>
    <w:rsid w:val="007B3C21"/>
    <w:rsid w:val="007B5A42"/>
    <w:rsid w:val="007C1917"/>
    <w:rsid w:val="007C199B"/>
    <w:rsid w:val="007D3073"/>
    <w:rsid w:val="007D64B9"/>
    <w:rsid w:val="007D72D4"/>
    <w:rsid w:val="007E0452"/>
    <w:rsid w:val="00803C1F"/>
    <w:rsid w:val="008070C0"/>
    <w:rsid w:val="00811C12"/>
    <w:rsid w:val="00834D54"/>
    <w:rsid w:val="00845778"/>
    <w:rsid w:val="00865AF2"/>
    <w:rsid w:val="00887E28"/>
    <w:rsid w:val="008D1717"/>
    <w:rsid w:val="008D5C3A"/>
    <w:rsid w:val="008E6DA2"/>
    <w:rsid w:val="00907B1E"/>
    <w:rsid w:val="00941CF3"/>
    <w:rsid w:val="00943AFD"/>
    <w:rsid w:val="00961C9B"/>
    <w:rsid w:val="00963A51"/>
    <w:rsid w:val="00964069"/>
    <w:rsid w:val="00983B6E"/>
    <w:rsid w:val="009936F8"/>
    <w:rsid w:val="009A3772"/>
    <w:rsid w:val="009D17F0"/>
    <w:rsid w:val="00A42796"/>
    <w:rsid w:val="00A5311D"/>
    <w:rsid w:val="00AD3B58"/>
    <w:rsid w:val="00AF56C6"/>
    <w:rsid w:val="00B44F1D"/>
    <w:rsid w:val="00B57F96"/>
    <w:rsid w:val="00B67892"/>
    <w:rsid w:val="00B76DE1"/>
    <w:rsid w:val="00BA4D33"/>
    <w:rsid w:val="00BC2D06"/>
    <w:rsid w:val="00C741FE"/>
    <w:rsid w:val="00C744EB"/>
    <w:rsid w:val="00C76AFC"/>
    <w:rsid w:val="00C90702"/>
    <w:rsid w:val="00C917FF"/>
    <w:rsid w:val="00C94293"/>
    <w:rsid w:val="00C9766A"/>
    <w:rsid w:val="00CC2B6B"/>
    <w:rsid w:val="00CC4F39"/>
    <w:rsid w:val="00CD2C16"/>
    <w:rsid w:val="00CD544C"/>
    <w:rsid w:val="00CF2043"/>
    <w:rsid w:val="00CF4256"/>
    <w:rsid w:val="00D04FE8"/>
    <w:rsid w:val="00D176CF"/>
    <w:rsid w:val="00D271E3"/>
    <w:rsid w:val="00D3720B"/>
    <w:rsid w:val="00D47A80"/>
    <w:rsid w:val="00D85807"/>
    <w:rsid w:val="00D87349"/>
    <w:rsid w:val="00D91E74"/>
    <w:rsid w:val="00D91EE9"/>
    <w:rsid w:val="00D97220"/>
    <w:rsid w:val="00DA3432"/>
    <w:rsid w:val="00E025F8"/>
    <w:rsid w:val="00E14D47"/>
    <w:rsid w:val="00E26708"/>
    <w:rsid w:val="00E37AB0"/>
    <w:rsid w:val="00E71C39"/>
    <w:rsid w:val="00E74878"/>
    <w:rsid w:val="00E9039E"/>
    <w:rsid w:val="00EA56E6"/>
    <w:rsid w:val="00EC335F"/>
    <w:rsid w:val="00EC48FB"/>
    <w:rsid w:val="00EE6969"/>
    <w:rsid w:val="00EF232A"/>
    <w:rsid w:val="00EF6F05"/>
    <w:rsid w:val="00F05A69"/>
    <w:rsid w:val="00F14611"/>
    <w:rsid w:val="00F43FFD"/>
    <w:rsid w:val="00F44236"/>
    <w:rsid w:val="00F52517"/>
    <w:rsid w:val="00F734F8"/>
    <w:rsid w:val="00F831BA"/>
    <w:rsid w:val="00FA57B2"/>
    <w:rsid w:val="00FB509B"/>
    <w:rsid w:val="00FC3D4B"/>
    <w:rsid w:val="00FC4B2B"/>
    <w:rsid w:val="00FC6312"/>
    <w:rsid w:val="00FD67D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679"/>
    <w:rPr>
      <w:sz w:val="24"/>
      <w:szCs w:val="24"/>
    </w:rPr>
  </w:style>
  <w:style w:type="paragraph" w:styleId="Heading1">
    <w:name w:val="heading 1"/>
    <w:basedOn w:val="Normal"/>
    <w:next w:val="BodyText"/>
    <w:qFormat/>
    <w:rsid w:val="00113679"/>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113679"/>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113679"/>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113679"/>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113679"/>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113679"/>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113679"/>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113679"/>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113679"/>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3679"/>
    <w:pPr>
      <w:tabs>
        <w:tab w:val="center" w:pos="4320"/>
        <w:tab w:val="right" w:pos="8640"/>
      </w:tabs>
    </w:pPr>
    <w:rPr>
      <w:rFonts w:ascii="Arial" w:hAnsi="Arial"/>
      <w:b/>
      <w:bCs/>
    </w:rPr>
  </w:style>
  <w:style w:type="paragraph" w:styleId="Footer">
    <w:name w:val="footer"/>
    <w:basedOn w:val="Normal"/>
    <w:rsid w:val="00113679"/>
    <w:pPr>
      <w:tabs>
        <w:tab w:val="center" w:pos="4320"/>
        <w:tab w:val="right" w:pos="8640"/>
      </w:tabs>
    </w:pPr>
  </w:style>
  <w:style w:type="paragraph" w:customStyle="1" w:styleId="TXUNormal">
    <w:name w:val="TXUNormal"/>
    <w:rsid w:val="00113679"/>
    <w:pPr>
      <w:spacing w:after="120"/>
    </w:pPr>
  </w:style>
  <w:style w:type="paragraph" w:customStyle="1" w:styleId="TXUHeader">
    <w:name w:val="TXUHeader"/>
    <w:basedOn w:val="TXUNormal"/>
    <w:rsid w:val="00113679"/>
    <w:pPr>
      <w:tabs>
        <w:tab w:val="right" w:pos="9360"/>
      </w:tabs>
      <w:spacing w:after="0"/>
    </w:pPr>
    <w:rPr>
      <w:noProof/>
      <w:sz w:val="16"/>
    </w:rPr>
  </w:style>
  <w:style w:type="paragraph" w:customStyle="1" w:styleId="TXUHeaderForm">
    <w:name w:val="TXUHeaderForm"/>
    <w:basedOn w:val="TXUHeader"/>
    <w:next w:val="Normal"/>
    <w:rsid w:val="00113679"/>
    <w:rPr>
      <w:sz w:val="24"/>
    </w:rPr>
  </w:style>
  <w:style w:type="paragraph" w:customStyle="1" w:styleId="TXUSubject">
    <w:name w:val="TXUSubject"/>
    <w:basedOn w:val="TXUNormal"/>
    <w:next w:val="TXUNormal"/>
    <w:rsid w:val="00113679"/>
    <w:pPr>
      <w:spacing w:after="240"/>
    </w:pPr>
    <w:rPr>
      <w:b/>
    </w:rPr>
  </w:style>
  <w:style w:type="paragraph" w:customStyle="1" w:styleId="TXUFooter">
    <w:name w:val="TXUFooter"/>
    <w:basedOn w:val="TXUNormal"/>
    <w:rsid w:val="0011367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3679"/>
    <w:rPr>
      <w:sz w:val="20"/>
    </w:rPr>
  </w:style>
  <w:style w:type="paragraph" w:customStyle="1" w:styleId="Comments">
    <w:name w:val="Comments"/>
    <w:basedOn w:val="Normal"/>
    <w:rsid w:val="0011367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367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3679"/>
    <w:pPr>
      <w:spacing w:after="240"/>
    </w:pPr>
    <w:rPr>
      <w:lang w:val="x-none" w:eastAsia="x-none"/>
    </w:rPr>
  </w:style>
  <w:style w:type="paragraph" w:styleId="BodyTextIndent">
    <w:name w:val="Body Text Indent"/>
    <w:basedOn w:val="Normal"/>
    <w:rsid w:val="00113679"/>
    <w:pPr>
      <w:spacing w:after="240"/>
      <w:ind w:left="720"/>
    </w:pPr>
    <w:rPr>
      <w:iCs/>
      <w:szCs w:val="20"/>
    </w:rPr>
  </w:style>
  <w:style w:type="paragraph" w:customStyle="1" w:styleId="Bullet">
    <w:name w:val="Bullet"/>
    <w:basedOn w:val="Normal"/>
    <w:rsid w:val="0011367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3679"/>
    <w:rPr>
      <w:rFonts w:ascii="Arial" w:hAnsi="Arial"/>
    </w:rPr>
  </w:style>
  <w:style w:type="table" w:customStyle="1" w:styleId="BoxedLanguage">
    <w:name w:val="Boxed Language"/>
    <w:basedOn w:val="TableNormal"/>
    <w:rsid w:val="001136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3679"/>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113679"/>
    <w:rPr>
      <w:sz w:val="18"/>
      <w:szCs w:val="20"/>
    </w:rPr>
  </w:style>
  <w:style w:type="paragraph" w:customStyle="1" w:styleId="Formula">
    <w:name w:val="Formula"/>
    <w:basedOn w:val="Normal"/>
    <w:autoRedefine/>
    <w:rsid w:val="00113679"/>
    <w:pPr>
      <w:tabs>
        <w:tab w:val="left" w:pos="2340"/>
        <w:tab w:val="left" w:pos="3420"/>
      </w:tabs>
      <w:spacing w:after="240"/>
      <w:ind w:left="3420" w:hanging="2700"/>
    </w:pPr>
    <w:rPr>
      <w:bCs/>
    </w:rPr>
  </w:style>
  <w:style w:type="paragraph" w:customStyle="1" w:styleId="FormulaBold">
    <w:name w:val="Formula Bold"/>
    <w:basedOn w:val="Normal"/>
    <w:autoRedefine/>
    <w:rsid w:val="00113679"/>
    <w:pPr>
      <w:tabs>
        <w:tab w:val="left" w:pos="2340"/>
        <w:tab w:val="left" w:pos="3420"/>
      </w:tabs>
      <w:spacing w:after="240"/>
      <w:ind w:left="3420" w:hanging="2700"/>
    </w:pPr>
    <w:rPr>
      <w:b/>
      <w:bCs/>
    </w:rPr>
  </w:style>
  <w:style w:type="table" w:customStyle="1" w:styleId="FormulaVariableTable">
    <w:name w:val="Formula Variable Table"/>
    <w:basedOn w:val="TableNormal"/>
    <w:rsid w:val="001136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3679"/>
    <w:pPr>
      <w:numPr>
        <w:ilvl w:val="0"/>
        <w:numId w:val="0"/>
      </w:numPr>
      <w:tabs>
        <w:tab w:val="left" w:pos="900"/>
      </w:tabs>
      <w:ind w:left="900" w:hanging="900"/>
    </w:pPr>
    <w:rPr>
      <w:lang w:val="x-none" w:eastAsia="x-none"/>
    </w:rPr>
  </w:style>
  <w:style w:type="paragraph" w:customStyle="1" w:styleId="H3">
    <w:name w:val="H3"/>
    <w:basedOn w:val="Heading3"/>
    <w:next w:val="BodyText"/>
    <w:link w:val="H3Char"/>
    <w:rsid w:val="00113679"/>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113679"/>
    <w:pPr>
      <w:numPr>
        <w:ilvl w:val="0"/>
        <w:numId w:val="0"/>
      </w:numPr>
      <w:tabs>
        <w:tab w:val="clear" w:pos="1296"/>
        <w:tab w:val="left" w:pos="1260"/>
      </w:tabs>
      <w:ind w:left="1260" w:hanging="1260"/>
    </w:pPr>
  </w:style>
  <w:style w:type="paragraph" w:customStyle="1" w:styleId="H5">
    <w:name w:val="H5"/>
    <w:basedOn w:val="Heading5"/>
    <w:next w:val="BodyText"/>
    <w:rsid w:val="00113679"/>
    <w:pPr>
      <w:numPr>
        <w:ilvl w:val="0"/>
        <w:numId w:val="0"/>
      </w:numPr>
      <w:tabs>
        <w:tab w:val="clear" w:pos="1440"/>
        <w:tab w:val="left" w:pos="1620"/>
      </w:tabs>
      <w:ind w:left="1620" w:hanging="1620"/>
    </w:pPr>
  </w:style>
  <w:style w:type="paragraph" w:customStyle="1" w:styleId="H6">
    <w:name w:val="H6"/>
    <w:basedOn w:val="Heading6"/>
    <w:next w:val="BodyText"/>
    <w:rsid w:val="00113679"/>
    <w:pPr>
      <w:numPr>
        <w:ilvl w:val="0"/>
        <w:numId w:val="0"/>
      </w:numPr>
      <w:tabs>
        <w:tab w:val="clear" w:pos="1584"/>
        <w:tab w:val="left" w:pos="1800"/>
      </w:tabs>
      <w:ind w:left="1800" w:hanging="1800"/>
    </w:pPr>
  </w:style>
  <w:style w:type="paragraph" w:customStyle="1" w:styleId="H7">
    <w:name w:val="H7"/>
    <w:basedOn w:val="Heading7"/>
    <w:next w:val="BodyText"/>
    <w:rsid w:val="00113679"/>
    <w:pPr>
      <w:numPr>
        <w:ilvl w:val="0"/>
        <w:numId w:val="0"/>
      </w:numPr>
      <w:tabs>
        <w:tab w:val="clear" w:pos="1728"/>
        <w:tab w:val="left" w:pos="1980"/>
      </w:tabs>
      <w:ind w:left="1980" w:hanging="1980"/>
    </w:pPr>
    <w:rPr>
      <w:b/>
      <w:i/>
    </w:rPr>
  </w:style>
  <w:style w:type="paragraph" w:customStyle="1" w:styleId="H8">
    <w:name w:val="H8"/>
    <w:basedOn w:val="Heading8"/>
    <w:next w:val="BodyText"/>
    <w:rsid w:val="0011367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113679"/>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113679"/>
    <w:pPr>
      <w:keepNext/>
      <w:spacing w:before="240"/>
    </w:pPr>
    <w:rPr>
      <w:b/>
      <w:iCs/>
      <w:szCs w:val="20"/>
    </w:rPr>
  </w:style>
  <w:style w:type="paragraph" w:customStyle="1" w:styleId="Instructions">
    <w:name w:val="Instructions"/>
    <w:basedOn w:val="BodyText"/>
    <w:rsid w:val="00113679"/>
    <w:rPr>
      <w:b/>
      <w:i/>
      <w:iCs/>
    </w:rPr>
  </w:style>
  <w:style w:type="paragraph" w:styleId="List">
    <w:name w:val="List"/>
    <w:aliases w:val=" Char2 Char Char Char Char, Char2 Char, Char1,Char1"/>
    <w:basedOn w:val="Normal"/>
    <w:link w:val="ListChar"/>
    <w:rsid w:val="00113679"/>
    <w:pPr>
      <w:spacing w:after="240"/>
      <w:ind w:left="720" w:hanging="720"/>
    </w:pPr>
    <w:rPr>
      <w:szCs w:val="20"/>
      <w:lang w:val="x-none" w:eastAsia="x-none"/>
    </w:rPr>
  </w:style>
  <w:style w:type="paragraph" w:styleId="List2">
    <w:name w:val="List 2"/>
    <w:basedOn w:val="Normal"/>
    <w:rsid w:val="00113679"/>
    <w:pPr>
      <w:spacing w:after="240"/>
      <w:ind w:left="1440" w:hanging="720"/>
    </w:pPr>
    <w:rPr>
      <w:szCs w:val="20"/>
    </w:rPr>
  </w:style>
  <w:style w:type="paragraph" w:styleId="List3">
    <w:name w:val="List 3"/>
    <w:basedOn w:val="Normal"/>
    <w:rsid w:val="00113679"/>
    <w:pPr>
      <w:spacing w:after="240"/>
      <w:ind w:left="2160" w:hanging="720"/>
    </w:pPr>
    <w:rPr>
      <w:szCs w:val="20"/>
    </w:rPr>
  </w:style>
  <w:style w:type="paragraph" w:customStyle="1" w:styleId="ListIntroduction">
    <w:name w:val="List Introduction"/>
    <w:basedOn w:val="BodyText"/>
    <w:rsid w:val="00113679"/>
    <w:pPr>
      <w:keepNext/>
    </w:pPr>
    <w:rPr>
      <w:iCs/>
      <w:szCs w:val="20"/>
    </w:rPr>
  </w:style>
  <w:style w:type="paragraph" w:customStyle="1" w:styleId="ListSub">
    <w:name w:val="List Sub"/>
    <w:basedOn w:val="List"/>
    <w:rsid w:val="00113679"/>
    <w:pPr>
      <w:ind w:firstLine="0"/>
    </w:pPr>
  </w:style>
  <w:style w:type="character" w:styleId="PageNumber">
    <w:name w:val="page number"/>
    <w:basedOn w:val="DefaultParagraphFont"/>
    <w:rsid w:val="00113679"/>
  </w:style>
  <w:style w:type="paragraph" w:customStyle="1" w:styleId="Spaceafterbox">
    <w:name w:val="Space after box"/>
    <w:basedOn w:val="Normal"/>
    <w:rsid w:val="00113679"/>
    <w:rPr>
      <w:szCs w:val="20"/>
    </w:rPr>
  </w:style>
  <w:style w:type="paragraph" w:customStyle="1" w:styleId="TableBody">
    <w:name w:val="Table Body"/>
    <w:basedOn w:val="BodyText"/>
    <w:rsid w:val="00113679"/>
    <w:pPr>
      <w:spacing w:after="60"/>
    </w:pPr>
    <w:rPr>
      <w:iCs/>
      <w:sz w:val="20"/>
      <w:szCs w:val="20"/>
    </w:rPr>
  </w:style>
  <w:style w:type="paragraph" w:customStyle="1" w:styleId="TableBullet">
    <w:name w:val="Table Bullet"/>
    <w:basedOn w:val="TableBody"/>
    <w:rsid w:val="00113679"/>
    <w:pPr>
      <w:numPr>
        <w:numId w:val="14"/>
      </w:numPr>
      <w:ind w:left="0" w:firstLine="0"/>
    </w:pPr>
  </w:style>
  <w:style w:type="table" w:styleId="TableGrid">
    <w:name w:val="Table Grid"/>
    <w:basedOn w:val="TableNormal"/>
    <w:rsid w:val="00113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3679"/>
    <w:rPr>
      <w:b/>
      <w:iCs/>
      <w:sz w:val="20"/>
      <w:szCs w:val="20"/>
    </w:rPr>
  </w:style>
  <w:style w:type="paragraph" w:styleId="TOC1">
    <w:name w:val="toc 1"/>
    <w:basedOn w:val="Normal"/>
    <w:next w:val="Normal"/>
    <w:autoRedefine/>
    <w:semiHidden/>
    <w:rsid w:val="0011367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113679"/>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11367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113679"/>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11367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113679"/>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113679"/>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113679"/>
    <w:pPr>
      <w:ind w:left="1680"/>
    </w:pPr>
    <w:rPr>
      <w:sz w:val="18"/>
      <w:szCs w:val="18"/>
    </w:rPr>
  </w:style>
  <w:style w:type="paragraph" w:styleId="TOC9">
    <w:name w:val="toc 9"/>
    <w:basedOn w:val="Normal"/>
    <w:next w:val="Normal"/>
    <w:autoRedefine/>
    <w:semiHidden/>
    <w:rsid w:val="00113679"/>
    <w:pPr>
      <w:ind w:left="1920"/>
    </w:pPr>
    <w:rPr>
      <w:sz w:val="18"/>
      <w:szCs w:val="18"/>
    </w:rPr>
  </w:style>
  <w:style w:type="paragraph" w:customStyle="1" w:styleId="VariableDefinition">
    <w:name w:val="Variable Definition"/>
    <w:basedOn w:val="BodyTextIndent"/>
    <w:rsid w:val="00113679"/>
    <w:pPr>
      <w:tabs>
        <w:tab w:val="left" w:pos="2160"/>
      </w:tabs>
      <w:ind w:left="2160" w:hanging="1440"/>
      <w:contextualSpacing/>
    </w:pPr>
  </w:style>
  <w:style w:type="table" w:customStyle="1" w:styleId="VariableTable">
    <w:name w:val="Variable Table"/>
    <w:basedOn w:val="TableNormal"/>
    <w:rsid w:val="00113679"/>
    <w:tblPr/>
  </w:style>
  <w:style w:type="paragraph" w:styleId="BalloonText">
    <w:name w:val="Balloon Text"/>
    <w:basedOn w:val="Normal"/>
    <w:semiHidden/>
    <w:rsid w:val="00113679"/>
    <w:rPr>
      <w:rFonts w:ascii="Tahoma" w:hAnsi="Tahoma" w:cs="Tahoma"/>
      <w:sz w:val="16"/>
      <w:szCs w:val="16"/>
    </w:rPr>
  </w:style>
  <w:style w:type="character" w:styleId="CommentReference">
    <w:name w:val="annotation reference"/>
    <w:semiHidden/>
    <w:rsid w:val="00113679"/>
    <w:rPr>
      <w:sz w:val="16"/>
      <w:szCs w:val="16"/>
    </w:rPr>
  </w:style>
  <w:style w:type="paragraph" w:styleId="CommentText">
    <w:name w:val="annotation text"/>
    <w:basedOn w:val="Normal"/>
    <w:semiHidden/>
    <w:rsid w:val="00113679"/>
    <w:rPr>
      <w:sz w:val="20"/>
      <w:szCs w:val="20"/>
    </w:rPr>
  </w:style>
  <w:style w:type="paragraph" w:styleId="CommentSubject">
    <w:name w:val="annotation subject"/>
    <w:basedOn w:val="CommentText"/>
    <w:next w:val="CommentText"/>
    <w:semiHidden/>
    <w:rsid w:val="00113679"/>
    <w:rPr>
      <w:b/>
      <w:bCs/>
    </w:rPr>
  </w:style>
  <w:style w:type="character" w:customStyle="1" w:styleId="NormalArialChar">
    <w:name w:val="Normal+Arial Char"/>
    <w:link w:val="NormalArial"/>
    <w:rsid w:val="00113679"/>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3D5DA9"/>
    <w:rPr>
      <w:iCs/>
      <w:sz w:val="24"/>
    </w:rPr>
  </w:style>
  <w:style w:type="paragraph" w:customStyle="1" w:styleId="BodyTextNumbered">
    <w:name w:val="Body Text Numbered"/>
    <w:basedOn w:val="BodyText"/>
    <w:link w:val="BodyTextNumberedChar1"/>
    <w:rsid w:val="003D5DA9"/>
    <w:pPr>
      <w:ind w:left="720" w:hanging="720"/>
    </w:pPr>
    <w:rPr>
      <w:iCs/>
      <w:szCs w:val="20"/>
    </w:rPr>
  </w:style>
  <w:style w:type="character" w:customStyle="1" w:styleId="H2Char">
    <w:name w:val="H2 Char"/>
    <w:link w:val="H2"/>
    <w:rsid w:val="003D5DA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C4B2B"/>
    <w:rPr>
      <w:sz w:val="24"/>
      <w:szCs w:val="24"/>
    </w:rPr>
  </w:style>
  <w:style w:type="character" w:customStyle="1" w:styleId="H3Char">
    <w:name w:val="H3 Char"/>
    <w:link w:val="H3"/>
    <w:rsid w:val="00FC4B2B"/>
    <w:rPr>
      <w:b/>
      <w:bCs/>
      <w:i/>
      <w:sz w:val="24"/>
    </w:rPr>
  </w:style>
  <w:style w:type="paragraph" w:customStyle="1" w:styleId="Default">
    <w:name w:val="Default"/>
    <w:rsid w:val="00865AF2"/>
    <w:pPr>
      <w:autoSpaceDE w:val="0"/>
      <w:autoSpaceDN w:val="0"/>
      <w:adjustRightInd w:val="0"/>
    </w:pPr>
    <w:rPr>
      <w:color w:val="000000"/>
      <w:sz w:val="24"/>
      <w:szCs w:val="24"/>
    </w:rPr>
  </w:style>
  <w:style w:type="character" w:customStyle="1" w:styleId="HeaderChar">
    <w:name w:val="Header Char"/>
    <w:link w:val="Header"/>
    <w:rsid w:val="006D2F20"/>
    <w:rPr>
      <w:rFonts w:ascii="Arial" w:hAnsi="Arial"/>
      <w:b/>
      <w:bCs/>
      <w:sz w:val="24"/>
      <w:szCs w:val="24"/>
    </w:rPr>
  </w:style>
  <w:style w:type="character" w:customStyle="1" w:styleId="H4Char">
    <w:name w:val="H4 Char"/>
    <w:link w:val="H4"/>
    <w:rsid w:val="00941CF3"/>
    <w:rPr>
      <w:b/>
      <w:bCs/>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679"/>
    <w:rPr>
      <w:sz w:val="24"/>
      <w:szCs w:val="24"/>
    </w:rPr>
  </w:style>
  <w:style w:type="paragraph" w:styleId="Heading1">
    <w:name w:val="heading 1"/>
    <w:basedOn w:val="Normal"/>
    <w:next w:val="BodyText"/>
    <w:qFormat/>
    <w:rsid w:val="00113679"/>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113679"/>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113679"/>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113679"/>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113679"/>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113679"/>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113679"/>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113679"/>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113679"/>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3679"/>
    <w:pPr>
      <w:tabs>
        <w:tab w:val="center" w:pos="4320"/>
        <w:tab w:val="right" w:pos="8640"/>
      </w:tabs>
    </w:pPr>
    <w:rPr>
      <w:rFonts w:ascii="Arial" w:hAnsi="Arial"/>
      <w:b/>
      <w:bCs/>
    </w:rPr>
  </w:style>
  <w:style w:type="paragraph" w:styleId="Footer">
    <w:name w:val="footer"/>
    <w:basedOn w:val="Normal"/>
    <w:rsid w:val="00113679"/>
    <w:pPr>
      <w:tabs>
        <w:tab w:val="center" w:pos="4320"/>
        <w:tab w:val="right" w:pos="8640"/>
      </w:tabs>
    </w:pPr>
  </w:style>
  <w:style w:type="paragraph" w:customStyle="1" w:styleId="TXUNormal">
    <w:name w:val="TXUNormal"/>
    <w:rsid w:val="00113679"/>
    <w:pPr>
      <w:spacing w:after="120"/>
    </w:pPr>
  </w:style>
  <w:style w:type="paragraph" w:customStyle="1" w:styleId="TXUHeader">
    <w:name w:val="TXUHeader"/>
    <w:basedOn w:val="TXUNormal"/>
    <w:rsid w:val="00113679"/>
    <w:pPr>
      <w:tabs>
        <w:tab w:val="right" w:pos="9360"/>
      </w:tabs>
      <w:spacing w:after="0"/>
    </w:pPr>
    <w:rPr>
      <w:noProof/>
      <w:sz w:val="16"/>
    </w:rPr>
  </w:style>
  <w:style w:type="paragraph" w:customStyle="1" w:styleId="TXUHeaderForm">
    <w:name w:val="TXUHeaderForm"/>
    <w:basedOn w:val="TXUHeader"/>
    <w:next w:val="Normal"/>
    <w:rsid w:val="00113679"/>
    <w:rPr>
      <w:sz w:val="24"/>
    </w:rPr>
  </w:style>
  <w:style w:type="paragraph" w:customStyle="1" w:styleId="TXUSubject">
    <w:name w:val="TXUSubject"/>
    <w:basedOn w:val="TXUNormal"/>
    <w:next w:val="TXUNormal"/>
    <w:rsid w:val="00113679"/>
    <w:pPr>
      <w:spacing w:after="240"/>
    </w:pPr>
    <w:rPr>
      <w:b/>
    </w:rPr>
  </w:style>
  <w:style w:type="paragraph" w:customStyle="1" w:styleId="TXUFooter">
    <w:name w:val="TXUFooter"/>
    <w:basedOn w:val="TXUNormal"/>
    <w:rsid w:val="0011367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3679"/>
    <w:rPr>
      <w:sz w:val="20"/>
    </w:rPr>
  </w:style>
  <w:style w:type="paragraph" w:customStyle="1" w:styleId="Comments">
    <w:name w:val="Comments"/>
    <w:basedOn w:val="Normal"/>
    <w:rsid w:val="0011367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367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3679"/>
    <w:pPr>
      <w:spacing w:after="240"/>
    </w:pPr>
    <w:rPr>
      <w:lang w:val="x-none" w:eastAsia="x-none"/>
    </w:rPr>
  </w:style>
  <w:style w:type="paragraph" w:styleId="BodyTextIndent">
    <w:name w:val="Body Text Indent"/>
    <w:basedOn w:val="Normal"/>
    <w:rsid w:val="00113679"/>
    <w:pPr>
      <w:spacing w:after="240"/>
      <w:ind w:left="720"/>
    </w:pPr>
    <w:rPr>
      <w:iCs/>
      <w:szCs w:val="20"/>
    </w:rPr>
  </w:style>
  <w:style w:type="paragraph" w:customStyle="1" w:styleId="Bullet">
    <w:name w:val="Bullet"/>
    <w:basedOn w:val="Normal"/>
    <w:rsid w:val="0011367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3679"/>
    <w:rPr>
      <w:rFonts w:ascii="Arial" w:hAnsi="Arial"/>
    </w:rPr>
  </w:style>
  <w:style w:type="table" w:customStyle="1" w:styleId="BoxedLanguage">
    <w:name w:val="Boxed Language"/>
    <w:basedOn w:val="TableNormal"/>
    <w:rsid w:val="001136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3679"/>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113679"/>
    <w:rPr>
      <w:sz w:val="18"/>
      <w:szCs w:val="20"/>
    </w:rPr>
  </w:style>
  <w:style w:type="paragraph" w:customStyle="1" w:styleId="Formula">
    <w:name w:val="Formula"/>
    <w:basedOn w:val="Normal"/>
    <w:autoRedefine/>
    <w:rsid w:val="00113679"/>
    <w:pPr>
      <w:tabs>
        <w:tab w:val="left" w:pos="2340"/>
        <w:tab w:val="left" w:pos="3420"/>
      </w:tabs>
      <w:spacing w:after="240"/>
      <w:ind w:left="3420" w:hanging="2700"/>
    </w:pPr>
    <w:rPr>
      <w:bCs/>
    </w:rPr>
  </w:style>
  <w:style w:type="paragraph" w:customStyle="1" w:styleId="FormulaBold">
    <w:name w:val="Formula Bold"/>
    <w:basedOn w:val="Normal"/>
    <w:autoRedefine/>
    <w:rsid w:val="00113679"/>
    <w:pPr>
      <w:tabs>
        <w:tab w:val="left" w:pos="2340"/>
        <w:tab w:val="left" w:pos="3420"/>
      </w:tabs>
      <w:spacing w:after="240"/>
      <w:ind w:left="3420" w:hanging="2700"/>
    </w:pPr>
    <w:rPr>
      <w:b/>
      <w:bCs/>
    </w:rPr>
  </w:style>
  <w:style w:type="table" w:customStyle="1" w:styleId="FormulaVariableTable">
    <w:name w:val="Formula Variable Table"/>
    <w:basedOn w:val="TableNormal"/>
    <w:rsid w:val="001136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3679"/>
    <w:pPr>
      <w:numPr>
        <w:ilvl w:val="0"/>
        <w:numId w:val="0"/>
      </w:numPr>
      <w:tabs>
        <w:tab w:val="left" w:pos="900"/>
      </w:tabs>
      <w:ind w:left="900" w:hanging="900"/>
    </w:pPr>
    <w:rPr>
      <w:lang w:val="x-none" w:eastAsia="x-none"/>
    </w:rPr>
  </w:style>
  <w:style w:type="paragraph" w:customStyle="1" w:styleId="H3">
    <w:name w:val="H3"/>
    <w:basedOn w:val="Heading3"/>
    <w:next w:val="BodyText"/>
    <w:link w:val="H3Char"/>
    <w:rsid w:val="00113679"/>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113679"/>
    <w:pPr>
      <w:numPr>
        <w:ilvl w:val="0"/>
        <w:numId w:val="0"/>
      </w:numPr>
      <w:tabs>
        <w:tab w:val="clear" w:pos="1296"/>
        <w:tab w:val="left" w:pos="1260"/>
      </w:tabs>
      <w:ind w:left="1260" w:hanging="1260"/>
    </w:pPr>
  </w:style>
  <w:style w:type="paragraph" w:customStyle="1" w:styleId="H5">
    <w:name w:val="H5"/>
    <w:basedOn w:val="Heading5"/>
    <w:next w:val="BodyText"/>
    <w:rsid w:val="00113679"/>
    <w:pPr>
      <w:numPr>
        <w:ilvl w:val="0"/>
        <w:numId w:val="0"/>
      </w:numPr>
      <w:tabs>
        <w:tab w:val="clear" w:pos="1440"/>
        <w:tab w:val="left" w:pos="1620"/>
      </w:tabs>
      <w:ind w:left="1620" w:hanging="1620"/>
    </w:pPr>
  </w:style>
  <w:style w:type="paragraph" w:customStyle="1" w:styleId="H6">
    <w:name w:val="H6"/>
    <w:basedOn w:val="Heading6"/>
    <w:next w:val="BodyText"/>
    <w:rsid w:val="00113679"/>
    <w:pPr>
      <w:numPr>
        <w:ilvl w:val="0"/>
        <w:numId w:val="0"/>
      </w:numPr>
      <w:tabs>
        <w:tab w:val="clear" w:pos="1584"/>
        <w:tab w:val="left" w:pos="1800"/>
      </w:tabs>
      <w:ind w:left="1800" w:hanging="1800"/>
    </w:pPr>
  </w:style>
  <w:style w:type="paragraph" w:customStyle="1" w:styleId="H7">
    <w:name w:val="H7"/>
    <w:basedOn w:val="Heading7"/>
    <w:next w:val="BodyText"/>
    <w:rsid w:val="00113679"/>
    <w:pPr>
      <w:numPr>
        <w:ilvl w:val="0"/>
        <w:numId w:val="0"/>
      </w:numPr>
      <w:tabs>
        <w:tab w:val="clear" w:pos="1728"/>
        <w:tab w:val="left" w:pos="1980"/>
      </w:tabs>
      <w:ind w:left="1980" w:hanging="1980"/>
    </w:pPr>
    <w:rPr>
      <w:b/>
      <w:i/>
    </w:rPr>
  </w:style>
  <w:style w:type="paragraph" w:customStyle="1" w:styleId="H8">
    <w:name w:val="H8"/>
    <w:basedOn w:val="Heading8"/>
    <w:next w:val="BodyText"/>
    <w:rsid w:val="0011367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113679"/>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113679"/>
    <w:pPr>
      <w:keepNext/>
      <w:spacing w:before="240"/>
    </w:pPr>
    <w:rPr>
      <w:b/>
      <w:iCs/>
      <w:szCs w:val="20"/>
    </w:rPr>
  </w:style>
  <w:style w:type="paragraph" w:customStyle="1" w:styleId="Instructions">
    <w:name w:val="Instructions"/>
    <w:basedOn w:val="BodyText"/>
    <w:rsid w:val="00113679"/>
    <w:rPr>
      <w:b/>
      <w:i/>
      <w:iCs/>
    </w:rPr>
  </w:style>
  <w:style w:type="paragraph" w:styleId="List">
    <w:name w:val="List"/>
    <w:aliases w:val=" Char2 Char Char Char Char, Char2 Char, Char1,Char1"/>
    <w:basedOn w:val="Normal"/>
    <w:link w:val="ListChar"/>
    <w:rsid w:val="00113679"/>
    <w:pPr>
      <w:spacing w:after="240"/>
      <w:ind w:left="720" w:hanging="720"/>
    </w:pPr>
    <w:rPr>
      <w:szCs w:val="20"/>
      <w:lang w:val="x-none" w:eastAsia="x-none"/>
    </w:rPr>
  </w:style>
  <w:style w:type="paragraph" w:styleId="List2">
    <w:name w:val="List 2"/>
    <w:basedOn w:val="Normal"/>
    <w:rsid w:val="00113679"/>
    <w:pPr>
      <w:spacing w:after="240"/>
      <w:ind w:left="1440" w:hanging="720"/>
    </w:pPr>
    <w:rPr>
      <w:szCs w:val="20"/>
    </w:rPr>
  </w:style>
  <w:style w:type="paragraph" w:styleId="List3">
    <w:name w:val="List 3"/>
    <w:basedOn w:val="Normal"/>
    <w:rsid w:val="00113679"/>
    <w:pPr>
      <w:spacing w:after="240"/>
      <w:ind w:left="2160" w:hanging="720"/>
    </w:pPr>
    <w:rPr>
      <w:szCs w:val="20"/>
    </w:rPr>
  </w:style>
  <w:style w:type="paragraph" w:customStyle="1" w:styleId="ListIntroduction">
    <w:name w:val="List Introduction"/>
    <w:basedOn w:val="BodyText"/>
    <w:rsid w:val="00113679"/>
    <w:pPr>
      <w:keepNext/>
    </w:pPr>
    <w:rPr>
      <w:iCs/>
      <w:szCs w:val="20"/>
    </w:rPr>
  </w:style>
  <w:style w:type="paragraph" w:customStyle="1" w:styleId="ListSub">
    <w:name w:val="List Sub"/>
    <w:basedOn w:val="List"/>
    <w:rsid w:val="00113679"/>
    <w:pPr>
      <w:ind w:firstLine="0"/>
    </w:pPr>
  </w:style>
  <w:style w:type="character" w:styleId="PageNumber">
    <w:name w:val="page number"/>
    <w:basedOn w:val="DefaultParagraphFont"/>
    <w:rsid w:val="00113679"/>
  </w:style>
  <w:style w:type="paragraph" w:customStyle="1" w:styleId="Spaceafterbox">
    <w:name w:val="Space after box"/>
    <w:basedOn w:val="Normal"/>
    <w:rsid w:val="00113679"/>
    <w:rPr>
      <w:szCs w:val="20"/>
    </w:rPr>
  </w:style>
  <w:style w:type="paragraph" w:customStyle="1" w:styleId="TableBody">
    <w:name w:val="Table Body"/>
    <w:basedOn w:val="BodyText"/>
    <w:rsid w:val="00113679"/>
    <w:pPr>
      <w:spacing w:after="60"/>
    </w:pPr>
    <w:rPr>
      <w:iCs/>
      <w:sz w:val="20"/>
      <w:szCs w:val="20"/>
    </w:rPr>
  </w:style>
  <w:style w:type="paragraph" w:customStyle="1" w:styleId="TableBullet">
    <w:name w:val="Table Bullet"/>
    <w:basedOn w:val="TableBody"/>
    <w:rsid w:val="00113679"/>
    <w:pPr>
      <w:numPr>
        <w:numId w:val="14"/>
      </w:numPr>
      <w:ind w:left="0" w:firstLine="0"/>
    </w:pPr>
  </w:style>
  <w:style w:type="table" w:styleId="TableGrid">
    <w:name w:val="Table Grid"/>
    <w:basedOn w:val="TableNormal"/>
    <w:rsid w:val="00113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3679"/>
    <w:rPr>
      <w:b/>
      <w:iCs/>
      <w:sz w:val="20"/>
      <w:szCs w:val="20"/>
    </w:rPr>
  </w:style>
  <w:style w:type="paragraph" w:styleId="TOC1">
    <w:name w:val="toc 1"/>
    <w:basedOn w:val="Normal"/>
    <w:next w:val="Normal"/>
    <w:autoRedefine/>
    <w:semiHidden/>
    <w:rsid w:val="0011367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113679"/>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11367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113679"/>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11367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113679"/>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113679"/>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113679"/>
    <w:pPr>
      <w:ind w:left="1680"/>
    </w:pPr>
    <w:rPr>
      <w:sz w:val="18"/>
      <w:szCs w:val="18"/>
    </w:rPr>
  </w:style>
  <w:style w:type="paragraph" w:styleId="TOC9">
    <w:name w:val="toc 9"/>
    <w:basedOn w:val="Normal"/>
    <w:next w:val="Normal"/>
    <w:autoRedefine/>
    <w:semiHidden/>
    <w:rsid w:val="00113679"/>
    <w:pPr>
      <w:ind w:left="1920"/>
    </w:pPr>
    <w:rPr>
      <w:sz w:val="18"/>
      <w:szCs w:val="18"/>
    </w:rPr>
  </w:style>
  <w:style w:type="paragraph" w:customStyle="1" w:styleId="VariableDefinition">
    <w:name w:val="Variable Definition"/>
    <w:basedOn w:val="BodyTextIndent"/>
    <w:rsid w:val="00113679"/>
    <w:pPr>
      <w:tabs>
        <w:tab w:val="left" w:pos="2160"/>
      </w:tabs>
      <w:ind w:left="2160" w:hanging="1440"/>
      <w:contextualSpacing/>
    </w:pPr>
  </w:style>
  <w:style w:type="table" w:customStyle="1" w:styleId="VariableTable">
    <w:name w:val="Variable Table"/>
    <w:basedOn w:val="TableNormal"/>
    <w:rsid w:val="00113679"/>
    <w:tblPr/>
  </w:style>
  <w:style w:type="paragraph" w:styleId="BalloonText">
    <w:name w:val="Balloon Text"/>
    <w:basedOn w:val="Normal"/>
    <w:semiHidden/>
    <w:rsid w:val="00113679"/>
    <w:rPr>
      <w:rFonts w:ascii="Tahoma" w:hAnsi="Tahoma" w:cs="Tahoma"/>
      <w:sz w:val="16"/>
      <w:szCs w:val="16"/>
    </w:rPr>
  </w:style>
  <w:style w:type="character" w:styleId="CommentReference">
    <w:name w:val="annotation reference"/>
    <w:semiHidden/>
    <w:rsid w:val="00113679"/>
    <w:rPr>
      <w:sz w:val="16"/>
      <w:szCs w:val="16"/>
    </w:rPr>
  </w:style>
  <w:style w:type="paragraph" w:styleId="CommentText">
    <w:name w:val="annotation text"/>
    <w:basedOn w:val="Normal"/>
    <w:semiHidden/>
    <w:rsid w:val="00113679"/>
    <w:rPr>
      <w:sz w:val="20"/>
      <w:szCs w:val="20"/>
    </w:rPr>
  </w:style>
  <w:style w:type="paragraph" w:styleId="CommentSubject">
    <w:name w:val="annotation subject"/>
    <w:basedOn w:val="CommentText"/>
    <w:next w:val="CommentText"/>
    <w:semiHidden/>
    <w:rsid w:val="00113679"/>
    <w:rPr>
      <w:b/>
      <w:bCs/>
    </w:rPr>
  </w:style>
  <w:style w:type="character" w:customStyle="1" w:styleId="NormalArialChar">
    <w:name w:val="Normal+Arial Char"/>
    <w:link w:val="NormalArial"/>
    <w:rsid w:val="00113679"/>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3D5DA9"/>
    <w:rPr>
      <w:iCs/>
      <w:sz w:val="24"/>
    </w:rPr>
  </w:style>
  <w:style w:type="paragraph" w:customStyle="1" w:styleId="BodyTextNumbered">
    <w:name w:val="Body Text Numbered"/>
    <w:basedOn w:val="BodyText"/>
    <w:link w:val="BodyTextNumberedChar1"/>
    <w:rsid w:val="003D5DA9"/>
    <w:pPr>
      <w:ind w:left="720" w:hanging="720"/>
    </w:pPr>
    <w:rPr>
      <w:iCs/>
      <w:szCs w:val="20"/>
    </w:rPr>
  </w:style>
  <w:style w:type="character" w:customStyle="1" w:styleId="H2Char">
    <w:name w:val="H2 Char"/>
    <w:link w:val="H2"/>
    <w:rsid w:val="003D5DA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C4B2B"/>
    <w:rPr>
      <w:sz w:val="24"/>
      <w:szCs w:val="24"/>
    </w:rPr>
  </w:style>
  <w:style w:type="character" w:customStyle="1" w:styleId="H3Char">
    <w:name w:val="H3 Char"/>
    <w:link w:val="H3"/>
    <w:rsid w:val="00FC4B2B"/>
    <w:rPr>
      <w:b/>
      <w:bCs/>
      <w:i/>
      <w:sz w:val="24"/>
    </w:rPr>
  </w:style>
  <w:style w:type="paragraph" w:customStyle="1" w:styleId="Default">
    <w:name w:val="Default"/>
    <w:rsid w:val="00865AF2"/>
    <w:pPr>
      <w:autoSpaceDE w:val="0"/>
      <w:autoSpaceDN w:val="0"/>
      <w:adjustRightInd w:val="0"/>
    </w:pPr>
    <w:rPr>
      <w:color w:val="000000"/>
      <w:sz w:val="24"/>
      <w:szCs w:val="24"/>
    </w:rPr>
  </w:style>
  <w:style w:type="character" w:customStyle="1" w:styleId="HeaderChar">
    <w:name w:val="Header Char"/>
    <w:link w:val="Header"/>
    <w:rsid w:val="006D2F20"/>
    <w:rPr>
      <w:rFonts w:ascii="Arial" w:hAnsi="Arial"/>
      <w:b/>
      <w:bCs/>
      <w:sz w:val="24"/>
      <w:szCs w:val="24"/>
    </w:rPr>
  </w:style>
  <w:style w:type="character" w:customStyle="1" w:styleId="H4Char">
    <w:name w:val="H4 Char"/>
    <w:link w:val="H4"/>
    <w:rsid w:val="00941CF3"/>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an.manning@ercot.com" TargetMode="Externa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weatherly@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Patricia.miller@ercot.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8EAB8-E09B-4087-B87B-CE6F5DB19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814</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6229</CharactersWithSpaces>
  <SharedDoc>false</SharedDoc>
  <HLinks>
    <vt:vector size="24" baseType="variant">
      <vt:variant>
        <vt:i4>7733258</vt:i4>
      </vt:variant>
      <vt:variant>
        <vt:i4>27</vt:i4>
      </vt:variant>
      <vt:variant>
        <vt:i4>0</vt:i4>
      </vt:variant>
      <vt:variant>
        <vt:i4>5</vt:i4>
      </vt:variant>
      <vt:variant>
        <vt:lpwstr>mailto:Brian.manning@ercot.com</vt:lpwstr>
      </vt:variant>
      <vt:variant>
        <vt:lpwstr/>
      </vt:variant>
      <vt:variant>
        <vt:i4>786478</vt:i4>
      </vt:variant>
      <vt:variant>
        <vt:i4>24</vt:i4>
      </vt:variant>
      <vt:variant>
        <vt:i4>0</vt:i4>
      </vt:variant>
      <vt:variant>
        <vt:i4>5</vt:i4>
      </vt:variant>
      <vt:variant>
        <vt:lpwstr>mailto:jweatherly@ercot.com</vt:lpwstr>
      </vt:variant>
      <vt:variant>
        <vt:lpwstr/>
      </vt:variant>
      <vt:variant>
        <vt:i4>4390947</vt:i4>
      </vt:variant>
      <vt:variant>
        <vt:i4>21</vt:i4>
      </vt:variant>
      <vt:variant>
        <vt:i4>0</vt:i4>
      </vt:variant>
      <vt:variant>
        <vt:i4>5</vt:i4>
      </vt:variant>
      <vt:variant>
        <vt:lpwstr>mailto:Patricia.miller@ercot.com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B Manning</cp:lastModifiedBy>
  <cp:revision>4</cp:revision>
  <cp:lastPrinted>2013-11-15T22:11:00Z</cp:lastPrinted>
  <dcterms:created xsi:type="dcterms:W3CDTF">2015-02-16T19:11:00Z</dcterms:created>
  <dcterms:modified xsi:type="dcterms:W3CDTF">2015-02-26T14:16:00Z</dcterms:modified>
</cp:coreProperties>
</file>