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1E5B7" w14:textId="77777777" w:rsidR="00896F81" w:rsidRDefault="00710E20">
      <w:pPr>
        <w:pStyle w:val="Title"/>
      </w:pPr>
      <w:r>
        <w:rPr>
          <w:noProof/>
        </w:rPr>
        <w:drawing>
          <wp:anchor distT="0" distB="0" distL="114300" distR="114300" simplePos="0" relativeHeight="251657728" behindDoc="0" locked="0" layoutInCell="1" allowOverlap="1" wp14:anchorId="6B26B176" wp14:editId="4672D94D">
            <wp:simplePos x="0" y="0"/>
            <wp:positionH relativeFrom="column">
              <wp:posOffset>876935</wp:posOffset>
            </wp:positionH>
            <wp:positionV relativeFrom="paragraph">
              <wp:posOffset>-646430</wp:posOffset>
            </wp:positionV>
            <wp:extent cx="3657600" cy="1971675"/>
            <wp:effectExtent l="0" t="0" r="0" b="9525"/>
            <wp:wrapNone/>
            <wp:docPr id="13" name="Picture 13" descr="Erco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rcot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57600" cy="1971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B9667A8" w14:textId="77777777" w:rsidR="00896F81" w:rsidRDefault="00896F81">
      <w:pPr>
        <w:pStyle w:val="Title"/>
      </w:pPr>
    </w:p>
    <w:p w14:paraId="0413917E" w14:textId="77777777" w:rsidR="00896F81" w:rsidRDefault="00896F81">
      <w:pPr>
        <w:pStyle w:val="Title"/>
      </w:pPr>
    </w:p>
    <w:p w14:paraId="7DC1532E" w14:textId="77777777" w:rsidR="00896F81" w:rsidRDefault="00896F81">
      <w:pPr>
        <w:pStyle w:val="Title"/>
      </w:pPr>
    </w:p>
    <w:p w14:paraId="7CA105B1" w14:textId="77777777" w:rsidR="00896F81" w:rsidRDefault="00896F81">
      <w:pPr>
        <w:pStyle w:val="Title"/>
      </w:pPr>
    </w:p>
    <w:p w14:paraId="48644C6A" w14:textId="77777777" w:rsidR="00896F81" w:rsidRDefault="00896F81">
      <w:pPr>
        <w:pStyle w:val="Title"/>
      </w:pPr>
    </w:p>
    <w:p w14:paraId="4AD454C0" w14:textId="77777777" w:rsidR="00896F81" w:rsidRDefault="00896F81">
      <w:pPr>
        <w:pStyle w:val="Title"/>
      </w:pPr>
    </w:p>
    <w:p w14:paraId="4EC42636" w14:textId="77777777" w:rsidR="00896F81" w:rsidRDefault="00896F81">
      <w:pPr>
        <w:pStyle w:val="Title"/>
      </w:pPr>
    </w:p>
    <w:p w14:paraId="55FAC500" w14:textId="77777777" w:rsidR="00896F81" w:rsidRDefault="00896F81">
      <w:pPr>
        <w:jc w:val="center"/>
        <w:rPr>
          <w:sz w:val="36"/>
        </w:rPr>
      </w:pPr>
    </w:p>
    <w:p w14:paraId="1064739C" w14:textId="77777777" w:rsidR="00896F81" w:rsidRDefault="00896F81">
      <w:pPr>
        <w:jc w:val="center"/>
        <w:rPr>
          <w:sz w:val="36"/>
        </w:rPr>
      </w:pPr>
    </w:p>
    <w:p w14:paraId="78B3DCA5" w14:textId="77777777" w:rsidR="00896F81" w:rsidRDefault="00896F81">
      <w:pPr>
        <w:jc w:val="center"/>
        <w:rPr>
          <w:sz w:val="36"/>
        </w:rPr>
      </w:pPr>
    </w:p>
    <w:p w14:paraId="27248FE4" w14:textId="77777777" w:rsidR="00896F81" w:rsidRDefault="00896F81">
      <w:pPr>
        <w:jc w:val="center"/>
        <w:rPr>
          <w:rFonts w:ascii="Arial" w:hAnsi="Arial"/>
          <w:sz w:val="24"/>
        </w:rPr>
      </w:pPr>
    </w:p>
    <w:p w14:paraId="40B0F1AC" w14:textId="77777777" w:rsidR="00896F81" w:rsidRDefault="00896F81">
      <w:pPr>
        <w:jc w:val="center"/>
        <w:rPr>
          <w:rFonts w:ascii="Arial" w:hAnsi="Arial"/>
          <w:sz w:val="24"/>
        </w:rPr>
      </w:pPr>
    </w:p>
    <w:p w14:paraId="5F343723" w14:textId="77777777" w:rsidR="00896F81" w:rsidRDefault="00896F81">
      <w:pPr>
        <w:jc w:val="center"/>
        <w:rPr>
          <w:rFonts w:ascii="Arial" w:hAnsi="Arial" w:cs="Arial"/>
          <w:b/>
          <w:sz w:val="72"/>
          <w:szCs w:val="72"/>
        </w:rPr>
      </w:pPr>
      <w:bookmarkStart w:id="0" w:name="_Toc117068925"/>
      <w:r>
        <w:rPr>
          <w:rFonts w:ascii="Arial" w:hAnsi="Arial" w:cs="Arial"/>
          <w:b/>
          <w:sz w:val="72"/>
          <w:szCs w:val="72"/>
        </w:rPr>
        <w:t>Dynamics Working Group</w:t>
      </w:r>
      <w:bookmarkEnd w:id="0"/>
      <w:r>
        <w:rPr>
          <w:rFonts w:ascii="Arial" w:hAnsi="Arial" w:cs="Arial"/>
          <w:b/>
          <w:sz w:val="72"/>
          <w:szCs w:val="72"/>
        </w:rPr>
        <w:t xml:space="preserve"> </w:t>
      </w:r>
    </w:p>
    <w:p w14:paraId="713429E1" w14:textId="77777777" w:rsidR="00896F81" w:rsidRDefault="00896F81">
      <w:pPr>
        <w:jc w:val="center"/>
        <w:rPr>
          <w:rFonts w:ascii="Arial" w:hAnsi="Arial" w:cs="Arial"/>
          <w:sz w:val="72"/>
          <w:szCs w:val="72"/>
        </w:rPr>
      </w:pPr>
      <w:del w:id="1" w:author="Chessmore, Carol" w:date="2014-09-04T09:11:00Z">
        <w:r w:rsidDel="00C84FC5">
          <w:rPr>
            <w:rFonts w:ascii="Arial" w:hAnsi="Arial" w:cs="Arial"/>
            <w:sz w:val="72"/>
            <w:szCs w:val="72"/>
          </w:rPr>
          <w:delText xml:space="preserve">Procedural </w:delText>
        </w:r>
      </w:del>
      <w:ins w:id="2" w:author="Chessmore, Carol" w:date="2014-09-04T09:11:00Z">
        <w:r w:rsidR="00C84FC5">
          <w:rPr>
            <w:rFonts w:ascii="Arial" w:hAnsi="Arial" w:cs="Arial"/>
            <w:sz w:val="72"/>
            <w:szCs w:val="72"/>
          </w:rPr>
          <w:t xml:space="preserve">Procedure </w:t>
        </w:r>
      </w:ins>
      <w:r>
        <w:rPr>
          <w:rFonts w:ascii="Arial" w:hAnsi="Arial" w:cs="Arial"/>
          <w:sz w:val="72"/>
          <w:szCs w:val="72"/>
        </w:rPr>
        <w:t>Manual</w:t>
      </w:r>
    </w:p>
    <w:p w14:paraId="793799B7" w14:textId="77777777" w:rsidR="00896F81" w:rsidRDefault="00896F81"/>
    <w:p w14:paraId="651100C8" w14:textId="77777777" w:rsidR="00896F81" w:rsidRDefault="00896F81"/>
    <w:p w14:paraId="5857E9DF" w14:textId="77777777" w:rsidR="00896F81" w:rsidRDefault="00896F81"/>
    <w:p w14:paraId="3FB3FB76" w14:textId="77777777" w:rsidR="00896F81" w:rsidRDefault="00896F81"/>
    <w:p w14:paraId="76C2A379" w14:textId="77777777" w:rsidR="00896F81" w:rsidRDefault="00896F81">
      <w:pPr>
        <w:jc w:val="center"/>
        <w:rPr>
          <w:rFonts w:ascii="Arial" w:hAnsi="Arial"/>
          <w:sz w:val="56"/>
          <w:szCs w:val="56"/>
        </w:rPr>
      </w:pPr>
      <w:r>
        <w:rPr>
          <w:rFonts w:ascii="Arial" w:hAnsi="Arial"/>
          <w:sz w:val="56"/>
          <w:szCs w:val="56"/>
        </w:rPr>
        <w:t xml:space="preserve">Revision </w:t>
      </w:r>
      <w:del w:id="3" w:author="OWG 072214" w:date="2014-08-15T09:53:00Z">
        <w:r w:rsidR="001A32DD" w:rsidDel="006D56F1">
          <w:rPr>
            <w:rFonts w:ascii="Arial" w:hAnsi="Arial"/>
            <w:sz w:val="56"/>
            <w:szCs w:val="56"/>
          </w:rPr>
          <w:delText>8</w:delText>
        </w:r>
      </w:del>
      <w:ins w:id="4" w:author="OWG 072214" w:date="2014-08-15T09:53:00Z">
        <w:r w:rsidR="006D56F1">
          <w:rPr>
            <w:rFonts w:ascii="Arial" w:hAnsi="Arial"/>
            <w:sz w:val="56"/>
            <w:szCs w:val="56"/>
          </w:rPr>
          <w:t>9</w:t>
        </w:r>
      </w:ins>
    </w:p>
    <w:p w14:paraId="24064F59" w14:textId="77777777" w:rsidR="00896F81" w:rsidRDefault="00896F81"/>
    <w:p w14:paraId="211EBC83" w14:textId="77777777" w:rsidR="00896F81" w:rsidRDefault="00896F81"/>
    <w:p w14:paraId="3332A364" w14:textId="77777777" w:rsidR="00896F81" w:rsidRDefault="00896F81"/>
    <w:p w14:paraId="38B2F6D7" w14:textId="77777777" w:rsidR="00896F81" w:rsidRDefault="00896F81"/>
    <w:p w14:paraId="44B462D5" w14:textId="77777777" w:rsidR="00896F81" w:rsidRDefault="00896F81"/>
    <w:p w14:paraId="57405F38" w14:textId="77777777" w:rsidR="00FA6620" w:rsidRDefault="00FA6620" w:rsidP="00FA6620">
      <w:pPr>
        <w:jc w:val="center"/>
        <w:rPr>
          <w:rFonts w:ascii="Arial" w:hAnsi="Arial"/>
          <w:sz w:val="56"/>
          <w:szCs w:val="56"/>
        </w:rPr>
      </w:pPr>
      <w:r>
        <w:rPr>
          <w:rFonts w:ascii="Arial" w:hAnsi="Arial"/>
          <w:sz w:val="56"/>
          <w:szCs w:val="56"/>
        </w:rPr>
        <w:t>ROS Approved</w:t>
      </w:r>
    </w:p>
    <w:p w14:paraId="5B91B904" w14:textId="77777777" w:rsidR="00FA6620" w:rsidRPr="007E5F75" w:rsidRDefault="00FA6620" w:rsidP="00FA6620">
      <w:pPr>
        <w:jc w:val="center"/>
        <w:rPr>
          <w:rFonts w:ascii="Arial" w:hAnsi="Arial"/>
          <w:sz w:val="56"/>
          <w:szCs w:val="56"/>
        </w:rPr>
      </w:pPr>
    </w:p>
    <w:p w14:paraId="0073A7D9" w14:textId="485AD1AD" w:rsidR="00665D60" w:rsidRDefault="00665D60" w:rsidP="00FA6620">
      <w:pPr>
        <w:jc w:val="center"/>
        <w:rPr>
          <w:rFonts w:ascii="Arial" w:hAnsi="Arial"/>
          <w:sz w:val="56"/>
          <w:szCs w:val="56"/>
        </w:rPr>
      </w:pPr>
      <w:r w:rsidRPr="007E5F75">
        <w:rPr>
          <w:rFonts w:ascii="Arial" w:hAnsi="Arial"/>
          <w:sz w:val="56"/>
          <w:szCs w:val="56"/>
        </w:rPr>
        <w:t>(</w:t>
      </w:r>
      <w:del w:id="5" w:author="Chessmore, Carol" w:date="2014-09-29T11:55:00Z">
        <w:r w:rsidRPr="007E5F75" w:rsidDel="006E77B6">
          <w:rPr>
            <w:rFonts w:ascii="Arial" w:hAnsi="Arial"/>
            <w:sz w:val="56"/>
            <w:szCs w:val="56"/>
          </w:rPr>
          <w:delText>effective</w:delText>
        </w:r>
        <w:r w:rsidR="00C05B4B" w:rsidRPr="007E5F75" w:rsidDel="006E77B6">
          <w:rPr>
            <w:rFonts w:ascii="Arial" w:hAnsi="Arial"/>
            <w:sz w:val="56"/>
            <w:szCs w:val="56"/>
          </w:rPr>
          <w:delText xml:space="preserve"> </w:delText>
        </w:r>
      </w:del>
      <w:ins w:id="6" w:author="Chessmore, Carol" w:date="2014-09-29T11:55:00Z">
        <w:r w:rsidR="006E77B6">
          <w:rPr>
            <w:rFonts w:ascii="Arial" w:hAnsi="Arial"/>
            <w:sz w:val="56"/>
            <w:szCs w:val="56"/>
          </w:rPr>
          <w:t>E</w:t>
        </w:r>
        <w:r w:rsidR="006E77B6" w:rsidRPr="007E5F75">
          <w:rPr>
            <w:rFonts w:ascii="Arial" w:hAnsi="Arial"/>
            <w:sz w:val="56"/>
            <w:szCs w:val="56"/>
          </w:rPr>
          <w:t xml:space="preserve">ffective </w:t>
        </w:r>
      </w:ins>
      <w:del w:id="7" w:author="OWG 072214" w:date="2014-08-15T09:53:00Z">
        <w:r w:rsidR="00AB78A7" w:rsidDel="006D56F1">
          <w:rPr>
            <w:rFonts w:ascii="Arial" w:hAnsi="Arial"/>
            <w:sz w:val="56"/>
            <w:szCs w:val="56"/>
          </w:rPr>
          <w:delText>March 31</w:delText>
        </w:r>
      </w:del>
      <w:ins w:id="8" w:author="Chessmore, Carol" w:date="2014-08-26T15:09:00Z">
        <w:r w:rsidR="00410E69">
          <w:rPr>
            <w:rFonts w:ascii="Arial" w:hAnsi="Arial"/>
            <w:sz w:val="56"/>
            <w:szCs w:val="56"/>
          </w:rPr>
          <w:t>Oct</w:t>
        </w:r>
      </w:ins>
      <w:ins w:id="9" w:author="Chessmore, Carol" w:date="2014-09-29T10:06:00Z">
        <w:r w:rsidR="00B47BFB">
          <w:rPr>
            <w:rFonts w:ascii="Arial" w:hAnsi="Arial"/>
            <w:sz w:val="56"/>
            <w:szCs w:val="56"/>
          </w:rPr>
          <w:t>ober</w:t>
        </w:r>
      </w:ins>
      <w:ins w:id="10" w:author="OWG 072214" w:date="2014-08-15T09:53:00Z">
        <w:r w:rsidR="006D56F1">
          <w:rPr>
            <w:rFonts w:ascii="Arial" w:hAnsi="Arial"/>
            <w:sz w:val="56"/>
            <w:szCs w:val="56"/>
          </w:rPr>
          <w:t xml:space="preserve"> </w:t>
        </w:r>
      </w:ins>
      <w:ins w:id="11" w:author="Chessmore, Carol" w:date="2014-09-29T10:06:00Z">
        <w:r w:rsidR="00B47BFB">
          <w:rPr>
            <w:rFonts w:ascii="Arial" w:hAnsi="Arial"/>
            <w:sz w:val="56"/>
            <w:szCs w:val="56"/>
          </w:rPr>
          <w:t>31</w:t>
        </w:r>
      </w:ins>
      <w:r w:rsidR="00AB78A7">
        <w:rPr>
          <w:rFonts w:ascii="Arial" w:hAnsi="Arial"/>
          <w:sz w:val="56"/>
          <w:szCs w:val="56"/>
        </w:rPr>
        <w:t>, 201</w:t>
      </w:r>
      <w:r w:rsidR="00410E69">
        <w:rPr>
          <w:rFonts w:ascii="Arial" w:hAnsi="Arial"/>
          <w:sz w:val="56"/>
          <w:szCs w:val="56"/>
        </w:rPr>
        <w:t>4</w:t>
      </w:r>
      <w:r w:rsidRPr="007E5F75">
        <w:rPr>
          <w:rFonts w:ascii="Arial" w:hAnsi="Arial"/>
          <w:sz w:val="56"/>
          <w:szCs w:val="56"/>
        </w:rPr>
        <w:t>)</w:t>
      </w:r>
    </w:p>
    <w:p w14:paraId="6FFAD7B1" w14:textId="77777777" w:rsidR="00896F81" w:rsidRDefault="00896F81">
      <w:pPr>
        <w:jc w:val="center"/>
      </w:pPr>
      <w:r>
        <w:rPr>
          <w:rFonts w:ascii="Arial" w:hAnsi="Arial"/>
          <w:sz w:val="56"/>
          <w:szCs w:val="56"/>
        </w:rPr>
        <w:br w:type="page"/>
      </w:r>
    </w:p>
    <w:p w14:paraId="0531936C" w14:textId="77777777" w:rsidR="00896F81" w:rsidRPr="004C3519" w:rsidRDefault="00896F81">
      <w:pPr>
        <w:pStyle w:val="BodyText"/>
        <w:rPr>
          <w:rFonts w:cs="Arial"/>
          <w:b/>
          <w:szCs w:val="24"/>
          <w:u w:val="single"/>
        </w:rPr>
      </w:pPr>
      <w:bookmarkStart w:id="12" w:name="Table_Of_Contents"/>
      <w:bookmarkStart w:id="13" w:name="_Toc117068926"/>
      <w:r w:rsidRPr="004C3519">
        <w:rPr>
          <w:rFonts w:cs="Arial"/>
          <w:b/>
          <w:szCs w:val="24"/>
          <w:u w:val="single"/>
        </w:rPr>
        <w:lastRenderedPageBreak/>
        <w:t>TABLE OF CONTENTS</w:t>
      </w:r>
      <w:bookmarkEnd w:id="12"/>
      <w:bookmarkEnd w:id="13"/>
      <w:r w:rsidRPr="004C3519">
        <w:rPr>
          <w:rFonts w:cs="Arial"/>
          <w:b/>
          <w:szCs w:val="24"/>
          <w:u w:val="single"/>
        </w:rPr>
        <w:t xml:space="preserve"> </w:t>
      </w:r>
    </w:p>
    <w:p w14:paraId="59F14776" w14:textId="77777777" w:rsidR="00896F81" w:rsidRPr="004C3519" w:rsidRDefault="00896F81">
      <w:pPr>
        <w:rPr>
          <w:rFonts w:ascii="Arial" w:hAnsi="Arial" w:cs="Arial"/>
          <w:sz w:val="24"/>
          <w:szCs w:val="24"/>
        </w:rPr>
      </w:pPr>
    </w:p>
    <w:p w14:paraId="184F60AC" w14:textId="77777777" w:rsidR="00896F81" w:rsidRPr="004C3519" w:rsidRDefault="00A57D22">
      <w:pPr>
        <w:rPr>
          <w:rFonts w:ascii="Arial" w:hAnsi="Arial" w:cs="Arial"/>
          <w:sz w:val="24"/>
          <w:szCs w:val="24"/>
        </w:rPr>
      </w:pPr>
      <w:r>
        <w:rPr>
          <w:rStyle w:val="CommentReference"/>
        </w:rPr>
        <w:commentReference w:id="14"/>
      </w:r>
    </w:p>
    <w:p w14:paraId="765A8542" w14:textId="77777777" w:rsidR="00AC665E" w:rsidRDefault="00896F81">
      <w:pPr>
        <w:pStyle w:val="TOC1"/>
        <w:rPr>
          <w:ins w:id="15" w:author="Chessmore, Carol" w:date="2014-10-29T14:00:00Z"/>
          <w:rFonts w:asciiTheme="minorHAnsi" w:eastAsiaTheme="minorEastAsia" w:hAnsiTheme="minorHAnsi" w:cstheme="minorBidi"/>
          <w:b w:val="0"/>
          <w:bCs w:val="0"/>
          <w:sz w:val="22"/>
          <w:szCs w:val="22"/>
        </w:rPr>
      </w:pPr>
      <w:r w:rsidRPr="004C3519">
        <w:fldChar w:fldCharType="begin"/>
      </w:r>
      <w:r w:rsidRPr="004C3519">
        <w:instrText xml:space="preserve"> TOC \o "1-3" \h \z \u </w:instrText>
      </w:r>
      <w:r w:rsidRPr="004C3519">
        <w:fldChar w:fldCharType="separate"/>
      </w:r>
      <w:ins w:id="16" w:author="Chessmore, Carol" w:date="2014-10-29T14:00:00Z">
        <w:r w:rsidR="00AC665E" w:rsidRPr="007207BE">
          <w:rPr>
            <w:rStyle w:val="Hyperlink"/>
          </w:rPr>
          <w:fldChar w:fldCharType="begin"/>
        </w:r>
        <w:r w:rsidR="00AC665E" w:rsidRPr="007207BE">
          <w:rPr>
            <w:rStyle w:val="Hyperlink"/>
          </w:rPr>
          <w:instrText xml:space="preserve"> </w:instrText>
        </w:r>
        <w:r w:rsidR="00AC665E">
          <w:instrText>HYPERLINK \l "_Toc402354538"</w:instrText>
        </w:r>
        <w:r w:rsidR="00AC665E" w:rsidRPr="007207BE">
          <w:rPr>
            <w:rStyle w:val="Hyperlink"/>
          </w:rPr>
          <w:instrText xml:space="preserve"> </w:instrText>
        </w:r>
        <w:r w:rsidR="00AC665E" w:rsidRPr="007207BE">
          <w:rPr>
            <w:rStyle w:val="Hyperlink"/>
          </w:rPr>
        </w:r>
        <w:r w:rsidR="00AC665E" w:rsidRPr="007207BE">
          <w:rPr>
            <w:rStyle w:val="Hyperlink"/>
          </w:rPr>
          <w:fldChar w:fldCharType="separate"/>
        </w:r>
        <w:r w:rsidR="00AC665E" w:rsidRPr="007207BE">
          <w:rPr>
            <w:rStyle w:val="Hyperlink"/>
          </w:rPr>
          <w:t>Foreword</w:t>
        </w:r>
        <w:r w:rsidR="00AC665E">
          <w:rPr>
            <w:webHidden/>
          </w:rPr>
          <w:tab/>
        </w:r>
        <w:r w:rsidR="00AC665E">
          <w:rPr>
            <w:webHidden/>
          </w:rPr>
          <w:fldChar w:fldCharType="begin"/>
        </w:r>
        <w:r w:rsidR="00AC665E">
          <w:rPr>
            <w:webHidden/>
          </w:rPr>
          <w:instrText xml:space="preserve"> PAGEREF _Toc402354538 \h </w:instrText>
        </w:r>
        <w:r w:rsidR="00AC665E">
          <w:rPr>
            <w:webHidden/>
          </w:rPr>
        </w:r>
      </w:ins>
      <w:r w:rsidR="00AC665E">
        <w:rPr>
          <w:webHidden/>
        </w:rPr>
        <w:fldChar w:fldCharType="separate"/>
      </w:r>
      <w:ins w:id="17" w:author="Chessmore, Carol" w:date="2014-10-29T14:00:00Z">
        <w:r w:rsidR="00AC665E">
          <w:rPr>
            <w:webHidden/>
          </w:rPr>
          <w:t>4</w:t>
        </w:r>
        <w:r w:rsidR="00AC665E">
          <w:rPr>
            <w:webHidden/>
          </w:rPr>
          <w:fldChar w:fldCharType="end"/>
        </w:r>
        <w:r w:rsidR="00AC665E" w:rsidRPr="007207BE">
          <w:rPr>
            <w:rStyle w:val="Hyperlink"/>
          </w:rPr>
          <w:fldChar w:fldCharType="end"/>
        </w:r>
      </w:ins>
    </w:p>
    <w:p w14:paraId="09B72A05" w14:textId="77777777" w:rsidR="00AC665E" w:rsidRDefault="00AC665E">
      <w:pPr>
        <w:pStyle w:val="TOC1"/>
        <w:rPr>
          <w:ins w:id="18" w:author="Chessmore, Carol" w:date="2014-10-29T14:00:00Z"/>
          <w:rFonts w:asciiTheme="minorHAnsi" w:eastAsiaTheme="minorEastAsia" w:hAnsiTheme="minorHAnsi" w:cstheme="minorBidi"/>
          <w:b w:val="0"/>
          <w:bCs w:val="0"/>
          <w:sz w:val="22"/>
          <w:szCs w:val="22"/>
        </w:rPr>
      </w:pPr>
      <w:ins w:id="19" w:author="Chessmore, Carol" w:date="2014-10-29T14:00:00Z">
        <w:r w:rsidRPr="007207BE">
          <w:rPr>
            <w:rStyle w:val="Hyperlink"/>
          </w:rPr>
          <w:fldChar w:fldCharType="begin"/>
        </w:r>
        <w:r w:rsidRPr="007207BE">
          <w:rPr>
            <w:rStyle w:val="Hyperlink"/>
          </w:rPr>
          <w:instrText xml:space="preserve"> </w:instrText>
        </w:r>
        <w:r>
          <w:instrText>HYPERLINK \l "_Toc402354539"</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1</w:t>
        </w:r>
        <w:r>
          <w:rPr>
            <w:rFonts w:asciiTheme="minorHAnsi" w:eastAsiaTheme="minorEastAsia" w:hAnsiTheme="minorHAnsi" w:cstheme="minorBidi"/>
            <w:b w:val="0"/>
            <w:bCs w:val="0"/>
            <w:sz w:val="22"/>
            <w:szCs w:val="22"/>
          </w:rPr>
          <w:tab/>
        </w:r>
        <w:r w:rsidRPr="007207BE">
          <w:rPr>
            <w:rStyle w:val="Hyperlink"/>
          </w:rPr>
          <w:t>Activities of the DWG</w:t>
        </w:r>
        <w:r>
          <w:rPr>
            <w:webHidden/>
          </w:rPr>
          <w:tab/>
        </w:r>
        <w:r>
          <w:rPr>
            <w:webHidden/>
          </w:rPr>
          <w:fldChar w:fldCharType="begin"/>
        </w:r>
        <w:r>
          <w:rPr>
            <w:webHidden/>
          </w:rPr>
          <w:instrText xml:space="preserve"> PAGEREF _Toc402354539 \h </w:instrText>
        </w:r>
        <w:r>
          <w:rPr>
            <w:webHidden/>
          </w:rPr>
        </w:r>
      </w:ins>
      <w:r>
        <w:rPr>
          <w:webHidden/>
        </w:rPr>
        <w:fldChar w:fldCharType="separate"/>
      </w:r>
      <w:ins w:id="20" w:author="Chessmore, Carol" w:date="2014-10-29T14:00:00Z">
        <w:r>
          <w:rPr>
            <w:webHidden/>
          </w:rPr>
          <w:t>5</w:t>
        </w:r>
        <w:r>
          <w:rPr>
            <w:webHidden/>
          </w:rPr>
          <w:fldChar w:fldCharType="end"/>
        </w:r>
        <w:r w:rsidRPr="007207BE">
          <w:rPr>
            <w:rStyle w:val="Hyperlink"/>
          </w:rPr>
          <w:fldChar w:fldCharType="end"/>
        </w:r>
      </w:ins>
    </w:p>
    <w:p w14:paraId="52D3AAA7" w14:textId="77777777" w:rsidR="00AC665E" w:rsidRDefault="00AC665E">
      <w:pPr>
        <w:pStyle w:val="TOC1"/>
        <w:rPr>
          <w:ins w:id="21" w:author="Chessmore, Carol" w:date="2014-10-29T14:00:00Z"/>
          <w:rFonts w:asciiTheme="minorHAnsi" w:eastAsiaTheme="minorEastAsia" w:hAnsiTheme="minorHAnsi" w:cstheme="minorBidi"/>
          <w:b w:val="0"/>
          <w:bCs w:val="0"/>
          <w:sz w:val="22"/>
          <w:szCs w:val="22"/>
        </w:rPr>
      </w:pPr>
      <w:ins w:id="22" w:author="Chessmore, Carol" w:date="2014-10-29T14:00:00Z">
        <w:r w:rsidRPr="007207BE">
          <w:rPr>
            <w:rStyle w:val="Hyperlink"/>
          </w:rPr>
          <w:fldChar w:fldCharType="begin"/>
        </w:r>
        <w:r w:rsidRPr="007207BE">
          <w:rPr>
            <w:rStyle w:val="Hyperlink"/>
          </w:rPr>
          <w:instrText xml:space="preserve"> </w:instrText>
        </w:r>
        <w:r>
          <w:instrText>HYPERLINK \l "_Toc402354540"</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2</w:t>
        </w:r>
        <w:r>
          <w:rPr>
            <w:rFonts w:asciiTheme="minorHAnsi" w:eastAsiaTheme="minorEastAsia" w:hAnsiTheme="minorHAnsi" w:cstheme="minorBidi"/>
            <w:b w:val="0"/>
            <w:bCs w:val="0"/>
            <w:sz w:val="22"/>
            <w:szCs w:val="22"/>
          </w:rPr>
          <w:tab/>
        </w:r>
        <w:r w:rsidRPr="007207BE">
          <w:rPr>
            <w:rStyle w:val="Hyperlink"/>
          </w:rPr>
          <w:t>Administrative Procedures</w:t>
        </w:r>
        <w:r>
          <w:rPr>
            <w:webHidden/>
          </w:rPr>
          <w:tab/>
        </w:r>
        <w:r>
          <w:rPr>
            <w:webHidden/>
          </w:rPr>
          <w:fldChar w:fldCharType="begin"/>
        </w:r>
        <w:r>
          <w:rPr>
            <w:webHidden/>
          </w:rPr>
          <w:instrText xml:space="preserve"> PAGEREF _Toc402354540 \h </w:instrText>
        </w:r>
        <w:r>
          <w:rPr>
            <w:webHidden/>
          </w:rPr>
        </w:r>
      </w:ins>
      <w:r>
        <w:rPr>
          <w:webHidden/>
        </w:rPr>
        <w:fldChar w:fldCharType="separate"/>
      </w:r>
      <w:ins w:id="23" w:author="Chessmore, Carol" w:date="2014-10-29T14:00:00Z">
        <w:r>
          <w:rPr>
            <w:webHidden/>
          </w:rPr>
          <w:t>5</w:t>
        </w:r>
        <w:r>
          <w:rPr>
            <w:webHidden/>
          </w:rPr>
          <w:fldChar w:fldCharType="end"/>
        </w:r>
        <w:r w:rsidRPr="007207BE">
          <w:rPr>
            <w:rStyle w:val="Hyperlink"/>
          </w:rPr>
          <w:fldChar w:fldCharType="end"/>
        </w:r>
      </w:ins>
    </w:p>
    <w:p w14:paraId="1D46A249" w14:textId="77777777" w:rsidR="00AC665E" w:rsidRDefault="00AC665E">
      <w:pPr>
        <w:pStyle w:val="TOC2"/>
        <w:rPr>
          <w:ins w:id="24" w:author="Chessmore, Carol" w:date="2014-10-29T14:00:00Z"/>
          <w:rFonts w:asciiTheme="minorHAnsi" w:eastAsiaTheme="minorEastAsia" w:hAnsiTheme="minorHAnsi" w:cstheme="minorBidi"/>
          <w:b w:val="0"/>
          <w:sz w:val="22"/>
          <w:szCs w:val="22"/>
        </w:rPr>
      </w:pPr>
      <w:ins w:id="25" w:author="Chessmore, Carol" w:date="2014-10-29T14:00:00Z">
        <w:r w:rsidRPr="007207BE">
          <w:rPr>
            <w:rStyle w:val="Hyperlink"/>
          </w:rPr>
          <w:fldChar w:fldCharType="begin"/>
        </w:r>
        <w:r w:rsidRPr="007207BE">
          <w:rPr>
            <w:rStyle w:val="Hyperlink"/>
          </w:rPr>
          <w:instrText xml:space="preserve"> </w:instrText>
        </w:r>
        <w:r>
          <w:instrText>HYPERLINK \l "_Toc402354541"</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2.1</w:t>
        </w:r>
        <w:r>
          <w:rPr>
            <w:rFonts w:asciiTheme="minorHAnsi" w:eastAsiaTheme="minorEastAsia" w:hAnsiTheme="minorHAnsi" w:cstheme="minorBidi"/>
            <w:b w:val="0"/>
            <w:sz w:val="22"/>
            <w:szCs w:val="22"/>
          </w:rPr>
          <w:tab/>
        </w:r>
        <w:r w:rsidRPr="007207BE">
          <w:rPr>
            <w:rStyle w:val="Hyperlink"/>
          </w:rPr>
          <w:t>Membership</w:t>
        </w:r>
        <w:r>
          <w:rPr>
            <w:webHidden/>
          </w:rPr>
          <w:tab/>
        </w:r>
        <w:r>
          <w:rPr>
            <w:webHidden/>
          </w:rPr>
          <w:fldChar w:fldCharType="begin"/>
        </w:r>
        <w:r>
          <w:rPr>
            <w:webHidden/>
          </w:rPr>
          <w:instrText xml:space="preserve"> PAGEREF _Toc402354541 \h </w:instrText>
        </w:r>
        <w:r>
          <w:rPr>
            <w:webHidden/>
          </w:rPr>
        </w:r>
      </w:ins>
      <w:r>
        <w:rPr>
          <w:webHidden/>
        </w:rPr>
        <w:fldChar w:fldCharType="separate"/>
      </w:r>
      <w:ins w:id="26" w:author="Chessmore, Carol" w:date="2014-10-29T14:00:00Z">
        <w:r>
          <w:rPr>
            <w:webHidden/>
          </w:rPr>
          <w:t>5</w:t>
        </w:r>
        <w:r>
          <w:rPr>
            <w:webHidden/>
          </w:rPr>
          <w:fldChar w:fldCharType="end"/>
        </w:r>
        <w:r w:rsidRPr="007207BE">
          <w:rPr>
            <w:rStyle w:val="Hyperlink"/>
          </w:rPr>
          <w:fldChar w:fldCharType="end"/>
        </w:r>
      </w:ins>
    </w:p>
    <w:p w14:paraId="39CC8749" w14:textId="77777777" w:rsidR="00AC665E" w:rsidRDefault="00AC665E">
      <w:pPr>
        <w:pStyle w:val="TOC2"/>
        <w:rPr>
          <w:ins w:id="27" w:author="Chessmore, Carol" w:date="2014-10-29T14:00:00Z"/>
          <w:rFonts w:asciiTheme="minorHAnsi" w:eastAsiaTheme="minorEastAsia" w:hAnsiTheme="minorHAnsi" w:cstheme="minorBidi"/>
          <w:b w:val="0"/>
          <w:sz w:val="22"/>
          <w:szCs w:val="22"/>
        </w:rPr>
      </w:pPr>
      <w:ins w:id="28" w:author="Chessmore, Carol" w:date="2014-10-29T14:00:00Z">
        <w:r w:rsidRPr="007207BE">
          <w:rPr>
            <w:rStyle w:val="Hyperlink"/>
          </w:rPr>
          <w:fldChar w:fldCharType="begin"/>
        </w:r>
        <w:r w:rsidRPr="007207BE">
          <w:rPr>
            <w:rStyle w:val="Hyperlink"/>
          </w:rPr>
          <w:instrText xml:space="preserve"> </w:instrText>
        </w:r>
        <w:r>
          <w:instrText>HYPERLINK \l "_Toc402354542"</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bCs/>
          </w:rPr>
          <w:t>2.2</w:t>
        </w:r>
        <w:r>
          <w:rPr>
            <w:rFonts w:asciiTheme="minorHAnsi" w:eastAsiaTheme="minorEastAsia" w:hAnsiTheme="minorHAnsi" w:cstheme="minorBidi"/>
            <w:b w:val="0"/>
            <w:sz w:val="22"/>
            <w:szCs w:val="22"/>
          </w:rPr>
          <w:tab/>
        </w:r>
        <w:r w:rsidRPr="007207BE">
          <w:rPr>
            <w:rStyle w:val="Hyperlink"/>
            <w:bCs/>
          </w:rPr>
          <w:t>Duties of Chair and Vice-Chair</w:t>
        </w:r>
        <w:r>
          <w:rPr>
            <w:webHidden/>
          </w:rPr>
          <w:tab/>
        </w:r>
        <w:r>
          <w:rPr>
            <w:webHidden/>
          </w:rPr>
          <w:fldChar w:fldCharType="begin"/>
        </w:r>
        <w:r>
          <w:rPr>
            <w:webHidden/>
          </w:rPr>
          <w:instrText xml:space="preserve"> PAGEREF _Toc402354542 \h </w:instrText>
        </w:r>
        <w:r>
          <w:rPr>
            <w:webHidden/>
          </w:rPr>
        </w:r>
      </w:ins>
      <w:r>
        <w:rPr>
          <w:webHidden/>
        </w:rPr>
        <w:fldChar w:fldCharType="separate"/>
      </w:r>
      <w:ins w:id="29" w:author="Chessmore, Carol" w:date="2014-10-29T14:00:00Z">
        <w:r>
          <w:rPr>
            <w:webHidden/>
          </w:rPr>
          <w:t>5</w:t>
        </w:r>
        <w:r>
          <w:rPr>
            <w:webHidden/>
          </w:rPr>
          <w:fldChar w:fldCharType="end"/>
        </w:r>
        <w:r w:rsidRPr="007207BE">
          <w:rPr>
            <w:rStyle w:val="Hyperlink"/>
          </w:rPr>
          <w:fldChar w:fldCharType="end"/>
        </w:r>
      </w:ins>
    </w:p>
    <w:p w14:paraId="766EE145" w14:textId="77777777" w:rsidR="00AC665E" w:rsidRDefault="00AC665E">
      <w:pPr>
        <w:pStyle w:val="TOC2"/>
        <w:rPr>
          <w:ins w:id="30" w:author="Chessmore, Carol" w:date="2014-10-29T14:00:00Z"/>
          <w:rFonts w:asciiTheme="minorHAnsi" w:eastAsiaTheme="minorEastAsia" w:hAnsiTheme="minorHAnsi" w:cstheme="minorBidi"/>
          <w:b w:val="0"/>
          <w:sz w:val="22"/>
          <w:szCs w:val="22"/>
        </w:rPr>
      </w:pPr>
      <w:ins w:id="31" w:author="Chessmore, Carol" w:date="2014-10-29T14:00:00Z">
        <w:r w:rsidRPr="007207BE">
          <w:rPr>
            <w:rStyle w:val="Hyperlink"/>
          </w:rPr>
          <w:fldChar w:fldCharType="begin"/>
        </w:r>
        <w:r w:rsidRPr="007207BE">
          <w:rPr>
            <w:rStyle w:val="Hyperlink"/>
          </w:rPr>
          <w:instrText xml:space="preserve"> </w:instrText>
        </w:r>
        <w:r>
          <w:instrText>HYPERLINK \l "_Toc402354543"</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bCs/>
          </w:rPr>
          <w:t>2.3</w:t>
        </w:r>
        <w:r>
          <w:rPr>
            <w:rFonts w:asciiTheme="minorHAnsi" w:eastAsiaTheme="minorEastAsia" w:hAnsiTheme="minorHAnsi" w:cstheme="minorBidi"/>
            <w:b w:val="0"/>
            <w:sz w:val="22"/>
            <w:szCs w:val="22"/>
          </w:rPr>
          <w:tab/>
        </w:r>
        <w:r w:rsidRPr="007207BE">
          <w:rPr>
            <w:rStyle w:val="Hyperlink"/>
            <w:bCs/>
          </w:rPr>
          <w:t>Meetings</w:t>
        </w:r>
        <w:r>
          <w:rPr>
            <w:webHidden/>
          </w:rPr>
          <w:tab/>
        </w:r>
        <w:r>
          <w:rPr>
            <w:webHidden/>
          </w:rPr>
          <w:fldChar w:fldCharType="begin"/>
        </w:r>
        <w:r>
          <w:rPr>
            <w:webHidden/>
          </w:rPr>
          <w:instrText xml:space="preserve"> PAGEREF _Toc402354543 \h </w:instrText>
        </w:r>
        <w:r>
          <w:rPr>
            <w:webHidden/>
          </w:rPr>
        </w:r>
      </w:ins>
      <w:r>
        <w:rPr>
          <w:webHidden/>
        </w:rPr>
        <w:fldChar w:fldCharType="separate"/>
      </w:r>
      <w:ins w:id="32" w:author="Chessmore, Carol" w:date="2014-10-29T14:00:00Z">
        <w:r>
          <w:rPr>
            <w:webHidden/>
          </w:rPr>
          <w:t>5</w:t>
        </w:r>
        <w:r>
          <w:rPr>
            <w:webHidden/>
          </w:rPr>
          <w:fldChar w:fldCharType="end"/>
        </w:r>
        <w:r w:rsidRPr="007207BE">
          <w:rPr>
            <w:rStyle w:val="Hyperlink"/>
          </w:rPr>
          <w:fldChar w:fldCharType="end"/>
        </w:r>
      </w:ins>
    </w:p>
    <w:p w14:paraId="16C50789" w14:textId="77777777" w:rsidR="00AC665E" w:rsidRDefault="00AC665E">
      <w:pPr>
        <w:pStyle w:val="TOC2"/>
        <w:rPr>
          <w:ins w:id="33" w:author="Chessmore, Carol" w:date="2014-10-29T14:00:00Z"/>
          <w:rFonts w:asciiTheme="minorHAnsi" w:eastAsiaTheme="minorEastAsia" w:hAnsiTheme="minorHAnsi" w:cstheme="minorBidi"/>
          <w:b w:val="0"/>
          <w:sz w:val="22"/>
          <w:szCs w:val="22"/>
        </w:rPr>
      </w:pPr>
      <w:ins w:id="34" w:author="Chessmore, Carol" w:date="2014-10-29T14:00:00Z">
        <w:r w:rsidRPr="007207BE">
          <w:rPr>
            <w:rStyle w:val="Hyperlink"/>
          </w:rPr>
          <w:fldChar w:fldCharType="begin"/>
        </w:r>
        <w:r w:rsidRPr="007207BE">
          <w:rPr>
            <w:rStyle w:val="Hyperlink"/>
          </w:rPr>
          <w:instrText xml:space="preserve"> </w:instrText>
        </w:r>
        <w:r>
          <w:instrText>HYPERLINK \l "_Toc402354544"</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bCs/>
          </w:rPr>
          <w:t>2.4</w:t>
        </w:r>
        <w:r>
          <w:rPr>
            <w:rFonts w:asciiTheme="minorHAnsi" w:eastAsiaTheme="minorEastAsia" w:hAnsiTheme="minorHAnsi" w:cstheme="minorBidi"/>
            <w:b w:val="0"/>
            <w:sz w:val="22"/>
            <w:szCs w:val="22"/>
          </w:rPr>
          <w:tab/>
        </w:r>
        <w:r w:rsidRPr="007207BE">
          <w:rPr>
            <w:rStyle w:val="Hyperlink"/>
            <w:bCs/>
          </w:rPr>
          <w:t>Reports to ROS</w:t>
        </w:r>
        <w:r>
          <w:rPr>
            <w:webHidden/>
          </w:rPr>
          <w:tab/>
        </w:r>
        <w:r>
          <w:rPr>
            <w:webHidden/>
          </w:rPr>
          <w:fldChar w:fldCharType="begin"/>
        </w:r>
        <w:r>
          <w:rPr>
            <w:webHidden/>
          </w:rPr>
          <w:instrText xml:space="preserve"> PAGEREF _Toc402354544 \h </w:instrText>
        </w:r>
        <w:r>
          <w:rPr>
            <w:webHidden/>
          </w:rPr>
        </w:r>
      </w:ins>
      <w:r>
        <w:rPr>
          <w:webHidden/>
        </w:rPr>
        <w:fldChar w:fldCharType="separate"/>
      </w:r>
      <w:ins w:id="35" w:author="Chessmore, Carol" w:date="2014-10-29T14:00:00Z">
        <w:r>
          <w:rPr>
            <w:webHidden/>
          </w:rPr>
          <w:t>5</w:t>
        </w:r>
        <w:r>
          <w:rPr>
            <w:webHidden/>
          </w:rPr>
          <w:fldChar w:fldCharType="end"/>
        </w:r>
        <w:r w:rsidRPr="007207BE">
          <w:rPr>
            <w:rStyle w:val="Hyperlink"/>
          </w:rPr>
          <w:fldChar w:fldCharType="end"/>
        </w:r>
      </w:ins>
    </w:p>
    <w:p w14:paraId="1FBEC2CD" w14:textId="77777777" w:rsidR="00AC665E" w:rsidRDefault="00AC665E">
      <w:pPr>
        <w:pStyle w:val="TOC1"/>
        <w:rPr>
          <w:ins w:id="36" w:author="Chessmore, Carol" w:date="2014-10-29T14:00:00Z"/>
          <w:rFonts w:asciiTheme="minorHAnsi" w:eastAsiaTheme="minorEastAsia" w:hAnsiTheme="minorHAnsi" w:cstheme="minorBidi"/>
          <w:b w:val="0"/>
          <w:bCs w:val="0"/>
          <w:sz w:val="22"/>
          <w:szCs w:val="22"/>
        </w:rPr>
      </w:pPr>
      <w:ins w:id="37" w:author="Chessmore, Carol" w:date="2014-10-29T14:00:00Z">
        <w:r w:rsidRPr="007207BE">
          <w:rPr>
            <w:rStyle w:val="Hyperlink"/>
          </w:rPr>
          <w:fldChar w:fldCharType="begin"/>
        </w:r>
        <w:r w:rsidRPr="007207BE">
          <w:rPr>
            <w:rStyle w:val="Hyperlink"/>
          </w:rPr>
          <w:instrText xml:space="preserve"> </w:instrText>
        </w:r>
        <w:r>
          <w:instrText>HYPERLINK \l "_Toc402354545"</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3</w:t>
        </w:r>
        <w:r>
          <w:rPr>
            <w:rFonts w:asciiTheme="minorHAnsi" w:eastAsiaTheme="minorEastAsia" w:hAnsiTheme="minorHAnsi" w:cstheme="minorBidi"/>
            <w:b w:val="0"/>
            <w:bCs w:val="0"/>
            <w:sz w:val="22"/>
            <w:szCs w:val="22"/>
          </w:rPr>
          <w:tab/>
        </w:r>
        <w:r w:rsidRPr="007207BE">
          <w:rPr>
            <w:rStyle w:val="Hyperlink"/>
          </w:rPr>
          <w:t>Dynamics Data</w:t>
        </w:r>
        <w:r>
          <w:rPr>
            <w:webHidden/>
          </w:rPr>
          <w:tab/>
        </w:r>
        <w:r>
          <w:rPr>
            <w:webHidden/>
          </w:rPr>
          <w:fldChar w:fldCharType="begin"/>
        </w:r>
        <w:r>
          <w:rPr>
            <w:webHidden/>
          </w:rPr>
          <w:instrText xml:space="preserve"> PAGEREF _Toc402354545 \h </w:instrText>
        </w:r>
        <w:r>
          <w:rPr>
            <w:webHidden/>
          </w:rPr>
        </w:r>
      </w:ins>
      <w:r>
        <w:rPr>
          <w:webHidden/>
        </w:rPr>
        <w:fldChar w:fldCharType="separate"/>
      </w:r>
      <w:ins w:id="38" w:author="Chessmore, Carol" w:date="2014-10-29T14:00:00Z">
        <w:r>
          <w:rPr>
            <w:webHidden/>
          </w:rPr>
          <w:t>6</w:t>
        </w:r>
        <w:r>
          <w:rPr>
            <w:webHidden/>
          </w:rPr>
          <w:fldChar w:fldCharType="end"/>
        </w:r>
        <w:r w:rsidRPr="007207BE">
          <w:rPr>
            <w:rStyle w:val="Hyperlink"/>
          </w:rPr>
          <w:fldChar w:fldCharType="end"/>
        </w:r>
      </w:ins>
    </w:p>
    <w:p w14:paraId="7443F681" w14:textId="77777777" w:rsidR="00AC665E" w:rsidRDefault="00AC665E">
      <w:pPr>
        <w:pStyle w:val="TOC2"/>
        <w:rPr>
          <w:ins w:id="39" w:author="Chessmore, Carol" w:date="2014-10-29T14:00:00Z"/>
          <w:rFonts w:asciiTheme="minorHAnsi" w:eastAsiaTheme="minorEastAsia" w:hAnsiTheme="minorHAnsi" w:cstheme="minorBidi"/>
          <w:b w:val="0"/>
          <w:sz w:val="22"/>
          <w:szCs w:val="22"/>
        </w:rPr>
      </w:pPr>
      <w:ins w:id="40" w:author="Chessmore, Carol" w:date="2014-10-29T14:00:00Z">
        <w:r w:rsidRPr="007207BE">
          <w:rPr>
            <w:rStyle w:val="Hyperlink"/>
          </w:rPr>
          <w:fldChar w:fldCharType="begin"/>
        </w:r>
        <w:r w:rsidRPr="007207BE">
          <w:rPr>
            <w:rStyle w:val="Hyperlink"/>
          </w:rPr>
          <w:instrText xml:space="preserve"> </w:instrText>
        </w:r>
        <w:r>
          <w:instrText>HYPERLINK \l "_Toc402354546"</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3.1</w:t>
        </w:r>
        <w:r>
          <w:rPr>
            <w:rFonts w:asciiTheme="minorHAnsi" w:eastAsiaTheme="minorEastAsia" w:hAnsiTheme="minorHAnsi" w:cstheme="minorBidi"/>
            <w:b w:val="0"/>
            <w:sz w:val="22"/>
            <w:szCs w:val="22"/>
          </w:rPr>
          <w:tab/>
        </w:r>
        <w:r w:rsidRPr="007207BE">
          <w:rPr>
            <w:rStyle w:val="Hyperlink"/>
          </w:rPr>
          <w:t>General</w:t>
        </w:r>
        <w:r>
          <w:rPr>
            <w:webHidden/>
          </w:rPr>
          <w:tab/>
        </w:r>
        <w:r>
          <w:rPr>
            <w:webHidden/>
          </w:rPr>
          <w:fldChar w:fldCharType="begin"/>
        </w:r>
        <w:r>
          <w:rPr>
            <w:webHidden/>
          </w:rPr>
          <w:instrText xml:space="preserve"> PAGEREF _Toc402354546 \h </w:instrText>
        </w:r>
        <w:r>
          <w:rPr>
            <w:webHidden/>
          </w:rPr>
        </w:r>
      </w:ins>
      <w:r>
        <w:rPr>
          <w:webHidden/>
        </w:rPr>
        <w:fldChar w:fldCharType="separate"/>
      </w:r>
      <w:ins w:id="41" w:author="Chessmore, Carol" w:date="2014-10-29T14:00:00Z">
        <w:r>
          <w:rPr>
            <w:webHidden/>
          </w:rPr>
          <w:t>6</w:t>
        </w:r>
        <w:r>
          <w:rPr>
            <w:webHidden/>
          </w:rPr>
          <w:fldChar w:fldCharType="end"/>
        </w:r>
        <w:r w:rsidRPr="007207BE">
          <w:rPr>
            <w:rStyle w:val="Hyperlink"/>
          </w:rPr>
          <w:fldChar w:fldCharType="end"/>
        </w:r>
      </w:ins>
    </w:p>
    <w:p w14:paraId="6E54B05E" w14:textId="77777777" w:rsidR="00AC665E" w:rsidRDefault="00AC665E">
      <w:pPr>
        <w:pStyle w:val="TOC3"/>
        <w:tabs>
          <w:tab w:val="left" w:pos="1540"/>
        </w:tabs>
        <w:rPr>
          <w:ins w:id="42" w:author="Chessmore, Carol" w:date="2014-10-29T14:00:00Z"/>
          <w:rFonts w:asciiTheme="minorHAnsi" w:eastAsiaTheme="minorEastAsia" w:hAnsiTheme="minorHAnsi" w:cstheme="minorBidi"/>
          <w:noProof/>
          <w:sz w:val="22"/>
          <w:szCs w:val="22"/>
        </w:rPr>
      </w:pPr>
      <w:ins w:id="43"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"_Toc402354547"</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3.1.1</w:t>
        </w:r>
        <w:r>
          <w:rPr>
            <w:rFonts w:asciiTheme="minorHAnsi" w:eastAsiaTheme="minorEastAsia" w:hAnsiTheme="minorHAnsi" w:cstheme="minorBidi"/>
            <w:noProof/>
            <w:sz w:val="22"/>
            <w:szCs w:val="22"/>
          </w:rPr>
          <w:tab/>
        </w:r>
        <w:r w:rsidRPr="007207BE">
          <w:rPr>
            <w:rStyle w:val="Hyperlink"/>
            <w:noProof/>
          </w:rPr>
          <w:t>Software</w:t>
        </w:r>
        <w:r>
          <w:rPr>
            <w:noProof/>
            <w:webHidden/>
          </w:rPr>
          <w:tab/>
        </w:r>
        <w:r>
          <w:rPr>
            <w:noProof/>
            <w:webHidden/>
          </w:rPr>
          <w:fldChar w:fldCharType="begin"/>
        </w:r>
        <w:r>
          <w:rPr>
            <w:noProof/>
            <w:webHidden/>
          </w:rPr>
          <w:instrText xml:space="preserve"> PAGEREF _Toc402354547 \h </w:instrText>
        </w:r>
        <w:r>
          <w:rPr>
            <w:noProof/>
            <w:webHidden/>
          </w:rPr>
        </w:r>
      </w:ins>
      <w:r>
        <w:rPr>
          <w:noProof/>
          <w:webHidden/>
        </w:rPr>
        <w:fldChar w:fldCharType="separate"/>
      </w:r>
      <w:ins w:id="44" w:author="Chessmore, Carol" w:date="2014-10-29T14:00:00Z">
        <w:r>
          <w:rPr>
            <w:noProof/>
            <w:webHidden/>
          </w:rPr>
          <w:t>6</w:t>
        </w:r>
        <w:r>
          <w:rPr>
            <w:noProof/>
            <w:webHidden/>
          </w:rPr>
          <w:fldChar w:fldCharType="end"/>
        </w:r>
        <w:r w:rsidRPr="007207BE">
          <w:rPr>
            <w:rStyle w:val="Hyperlink"/>
            <w:noProof/>
          </w:rPr>
          <w:fldChar w:fldCharType="end"/>
        </w:r>
      </w:ins>
    </w:p>
    <w:p w14:paraId="41FEE994" w14:textId="77777777" w:rsidR="00AC665E" w:rsidRDefault="00AC665E">
      <w:pPr>
        <w:pStyle w:val="TOC3"/>
        <w:tabs>
          <w:tab w:val="left" w:pos="1540"/>
        </w:tabs>
        <w:rPr>
          <w:ins w:id="45" w:author="Chessmore, Carol" w:date="2014-10-29T14:00:00Z"/>
          <w:rFonts w:asciiTheme="minorHAnsi" w:eastAsiaTheme="minorEastAsia" w:hAnsiTheme="minorHAnsi" w:cstheme="minorBidi"/>
          <w:noProof/>
          <w:sz w:val="22"/>
          <w:szCs w:val="22"/>
        </w:rPr>
      </w:pPr>
      <w:ins w:id="46"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"_Toc402354548"</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3.1.2</w:t>
        </w:r>
        <w:r>
          <w:rPr>
            <w:rFonts w:asciiTheme="minorHAnsi" w:eastAsiaTheme="minorEastAsia" w:hAnsiTheme="minorHAnsi" w:cstheme="minorBidi"/>
            <w:noProof/>
            <w:sz w:val="22"/>
            <w:szCs w:val="22"/>
          </w:rPr>
          <w:tab/>
        </w:r>
        <w:r w:rsidRPr="007207BE">
          <w:rPr>
            <w:rStyle w:val="Hyperlink"/>
            <w:noProof/>
          </w:rPr>
          <w:t>Dynamics Models – General</w:t>
        </w:r>
        <w:r>
          <w:rPr>
            <w:noProof/>
            <w:webHidden/>
          </w:rPr>
          <w:tab/>
        </w:r>
        <w:r>
          <w:rPr>
            <w:noProof/>
            <w:webHidden/>
          </w:rPr>
          <w:fldChar w:fldCharType="begin"/>
        </w:r>
        <w:r>
          <w:rPr>
            <w:noProof/>
            <w:webHidden/>
          </w:rPr>
          <w:instrText xml:space="preserve"> PAGEREF _Toc402354548 \h </w:instrText>
        </w:r>
        <w:r>
          <w:rPr>
            <w:noProof/>
            <w:webHidden/>
          </w:rPr>
        </w:r>
      </w:ins>
      <w:r>
        <w:rPr>
          <w:noProof/>
          <w:webHidden/>
        </w:rPr>
        <w:fldChar w:fldCharType="separate"/>
      </w:r>
      <w:ins w:id="47" w:author="Chessmore, Carol" w:date="2014-10-29T14:00:00Z">
        <w:r>
          <w:rPr>
            <w:noProof/>
            <w:webHidden/>
          </w:rPr>
          <w:t>6</w:t>
        </w:r>
        <w:r>
          <w:rPr>
            <w:noProof/>
            <w:webHidden/>
          </w:rPr>
          <w:fldChar w:fldCharType="end"/>
        </w:r>
        <w:r w:rsidRPr="007207BE">
          <w:rPr>
            <w:rStyle w:val="Hyperlink"/>
            <w:noProof/>
          </w:rPr>
          <w:fldChar w:fldCharType="end"/>
        </w:r>
      </w:ins>
    </w:p>
    <w:p w14:paraId="6B53AE1A" w14:textId="77777777" w:rsidR="00AC665E" w:rsidRDefault="00AC665E">
      <w:pPr>
        <w:pStyle w:val="TOC3"/>
        <w:tabs>
          <w:tab w:val="left" w:pos="1540"/>
        </w:tabs>
        <w:rPr>
          <w:ins w:id="48" w:author="Chessmore, Carol" w:date="2014-10-29T14:00:00Z"/>
          <w:rFonts w:asciiTheme="minorHAnsi" w:eastAsiaTheme="minorEastAsia" w:hAnsiTheme="minorHAnsi" w:cstheme="minorBidi"/>
          <w:noProof/>
          <w:sz w:val="22"/>
          <w:szCs w:val="22"/>
        </w:rPr>
      </w:pPr>
      <w:ins w:id="49"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"_Toc402354549"</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3.1.3</w:t>
        </w:r>
        <w:r>
          <w:rPr>
            <w:rFonts w:asciiTheme="minorHAnsi" w:eastAsiaTheme="minorEastAsia" w:hAnsiTheme="minorHAnsi" w:cstheme="minorBidi"/>
            <w:noProof/>
            <w:sz w:val="22"/>
            <w:szCs w:val="22"/>
          </w:rPr>
          <w:tab/>
        </w:r>
        <w:r w:rsidRPr="007207BE">
          <w:rPr>
            <w:rStyle w:val="Hyperlink"/>
            <w:noProof/>
          </w:rPr>
          <w:t>Standard Dynamics Models</w:t>
        </w:r>
        <w:r>
          <w:rPr>
            <w:noProof/>
            <w:webHidden/>
          </w:rPr>
          <w:tab/>
        </w:r>
        <w:r>
          <w:rPr>
            <w:noProof/>
            <w:webHidden/>
          </w:rPr>
          <w:fldChar w:fldCharType="begin"/>
        </w:r>
        <w:r>
          <w:rPr>
            <w:noProof/>
            <w:webHidden/>
          </w:rPr>
          <w:instrText xml:space="preserve"> PAGEREF _Toc402354549 \h </w:instrText>
        </w:r>
        <w:r>
          <w:rPr>
            <w:noProof/>
            <w:webHidden/>
          </w:rPr>
        </w:r>
      </w:ins>
      <w:r>
        <w:rPr>
          <w:noProof/>
          <w:webHidden/>
        </w:rPr>
        <w:fldChar w:fldCharType="separate"/>
      </w:r>
      <w:ins w:id="50" w:author="Chessmore, Carol" w:date="2014-10-29T14:00:00Z">
        <w:r>
          <w:rPr>
            <w:noProof/>
            <w:webHidden/>
          </w:rPr>
          <w:t>6</w:t>
        </w:r>
        <w:r>
          <w:rPr>
            <w:noProof/>
            <w:webHidden/>
          </w:rPr>
          <w:fldChar w:fldCharType="end"/>
        </w:r>
        <w:r w:rsidRPr="007207BE">
          <w:rPr>
            <w:rStyle w:val="Hyperlink"/>
            <w:noProof/>
          </w:rPr>
          <w:fldChar w:fldCharType="end"/>
        </w:r>
      </w:ins>
    </w:p>
    <w:p w14:paraId="044B0566" w14:textId="77777777" w:rsidR="00AC665E" w:rsidRDefault="00AC665E">
      <w:pPr>
        <w:pStyle w:val="TOC3"/>
        <w:tabs>
          <w:tab w:val="left" w:pos="1540"/>
        </w:tabs>
        <w:rPr>
          <w:ins w:id="51" w:author="Chessmore, Carol" w:date="2014-10-29T14:00:00Z"/>
          <w:rFonts w:asciiTheme="minorHAnsi" w:eastAsiaTheme="minorEastAsia" w:hAnsiTheme="minorHAnsi" w:cstheme="minorBidi"/>
          <w:noProof/>
          <w:sz w:val="22"/>
          <w:szCs w:val="22"/>
        </w:rPr>
      </w:pPr>
      <w:ins w:id="52"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"_Toc402354550"</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3.1.4</w:t>
        </w:r>
        <w:r>
          <w:rPr>
            <w:rFonts w:asciiTheme="minorHAnsi" w:eastAsiaTheme="minorEastAsia" w:hAnsiTheme="minorHAnsi" w:cstheme="minorBidi"/>
            <w:noProof/>
            <w:sz w:val="22"/>
            <w:szCs w:val="22"/>
          </w:rPr>
          <w:tab/>
        </w:r>
        <w:r w:rsidRPr="007207BE">
          <w:rPr>
            <w:rStyle w:val="Hyperlink"/>
            <w:noProof/>
          </w:rPr>
          <w:t>User-Written Dynamics Models</w:t>
        </w:r>
        <w:r>
          <w:rPr>
            <w:noProof/>
            <w:webHidden/>
          </w:rPr>
          <w:tab/>
        </w:r>
        <w:r>
          <w:rPr>
            <w:noProof/>
            <w:webHidden/>
          </w:rPr>
          <w:fldChar w:fldCharType="begin"/>
        </w:r>
        <w:r>
          <w:rPr>
            <w:noProof/>
            <w:webHidden/>
          </w:rPr>
          <w:instrText xml:space="preserve"> PAGEREF _Toc402354550 \h </w:instrText>
        </w:r>
        <w:r>
          <w:rPr>
            <w:noProof/>
            <w:webHidden/>
          </w:rPr>
        </w:r>
      </w:ins>
      <w:r>
        <w:rPr>
          <w:noProof/>
          <w:webHidden/>
        </w:rPr>
        <w:fldChar w:fldCharType="separate"/>
      </w:r>
      <w:ins w:id="53" w:author="Chessmore, Carol" w:date="2014-10-29T14:00:00Z">
        <w:r>
          <w:rPr>
            <w:noProof/>
            <w:webHidden/>
          </w:rPr>
          <w:t>7</w:t>
        </w:r>
        <w:r>
          <w:rPr>
            <w:noProof/>
            <w:webHidden/>
          </w:rPr>
          <w:fldChar w:fldCharType="end"/>
        </w:r>
        <w:r w:rsidRPr="007207BE">
          <w:rPr>
            <w:rStyle w:val="Hyperlink"/>
            <w:noProof/>
          </w:rPr>
          <w:fldChar w:fldCharType="end"/>
        </w:r>
      </w:ins>
    </w:p>
    <w:p w14:paraId="4D1AC763" w14:textId="77777777" w:rsidR="00AC665E" w:rsidRDefault="00AC665E">
      <w:pPr>
        <w:pStyle w:val="TOC3"/>
        <w:tabs>
          <w:tab w:val="left" w:pos="1540"/>
        </w:tabs>
        <w:rPr>
          <w:ins w:id="54" w:author="Chessmore, Carol" w:date="2014-10-29T14:00:00Z"/>
          <w:rFonts w:asciiTheme="minorHAnsi" w:eastAsiaTheme="minorEastAsia" w:hAnsiTheme="minorHAnsi" w:cstheme="minorBidi"/>
          <w:noProof/>
          <w:sz w:val="22"/>
          <w:szCs w:val="22"/>
        </w:rPr>
      </w:pPr>
      <w:ins w:id="55"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"_Toc402354551"</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3.1.5</w:t>
        </w:r>
        <w:r>
          <w:rPr>
            <w:rFonts w:asciiTheme="minorHAnsi" w:eastAsiaTheme="minorEastAsia" w:hAnsiTheme="minorHAnsi" w:cstheme="minorBidi"/>
            <w:noProof/>
            <w:sz w:val="22"/>
            <w:szCs w:val="22"/>
          </w:rPr>
          <w:tab/>
        </w:r>
        <w:r w:rsidRPr="007207BE">
          <w:rPr>
            <w:rStyle w:val="Hyperlink"/>
            <w:noProof/>
          </w:rPr>
          <w:t>Maintenance of Dynamics Models</w:t>
        </w:r>
        <w:r>
          <w:rPr>
            <w:noProof/>
            <w:webHidden/>
          </w:rPr>
          <w:tab/>
        </w:r>
        <w:r>
          <w:rPr>
            <w:noProof/>
            <w:webHidden/>
          </w:rPr>
          <w:fldChar w:fldCharType="begin"/>
        </w:r>
        <w:r>
          <w:rPr>
            <w:noProof/>
            <w:webHidden/>
          </w:rPr>
          <w:instrText xml:space="preserve"> PAGEREF _Toc402354551 \h </w:instrText>
        </w:r>
        <w:r>
          <w:rPr>
            <w:noProof/>
            <w:webHidden/>
          </w:rPr>
        </w:r>
      </w:ins>
      <w:r>
        <w:rPr>
          <w:noProof/>
          <w:webHidden/>
        </w:rPr>
        <w:fldChar w:fldCharType="separate"/>
      </w:r>
      <w:ins w:id="56" w:author="Chessmore, Carol" w:date="2014-10-29T14:00:00Z">
        <w:r>
          <w:rPr>
            <w:noProof/>
            <w:webHidden/>
          </w:rPr>
          <w:t>7</w:t>
        </w:r>
        <w:r>
          <w:rPr>
            <w:noProof/>
            <w:webHidden/>
          </w:rPr>
          <w:fldChar w:fldCharType="end"/>
        </w:r>
        <w:r w:rsidRPr="007207BE">
          <w:rPr>
            <w:rStyle w:val="Hyperlink"/>
            <w:noProof/>
          </w:rPr>
          <w:fldChar w:fldCharType="end"/>
        </w:r>
      </w:ins>
    </w:p>
    <w:p w14:paraId="175FF6B0" w14:textId="77777777" w:rsidR="00AC665E" w:rsidRDefault="00AC665E">
      <w:pPr>
        <w:pStyle w:val="TOC3"/>
        <w:tabs>
          <w:tab w:val="left" w:pos="1540"/>
        </w:tabs>
        <w:rPr>
          <w:ins w:id="57" w:author="Chessmore, Carol" w:date="2014-10-29T14:00:00Z"/>
          <w:rFonts w:asciiTheme="minorHAnsi" w:eastAsiaTheme="minorEastAsia" w:hAnsiTheme="minorHAnsi" w:cstheme="minorBidi"/>
          <w:noProof/>
          <w:sz w:val="22"/>
          <w:szCs w:val="22"/>
        </w:rPr>
      </w:pPr>
      <w:ins w:id="58"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"_Toc402354552"</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3.1.6</w:t>
        </w:r>
        <w:r>
          <w:rPr>
            <w:rFonts w:asciiTheme="minorHAnsi" w:eastAsiaTheme="minorEastAsia" w:hAnsiTheme="minorHAnsi" w:cstheme="minorBidi"/>
            <w:noProof/>
            <w:sz w:val="22"/>
            <w:szCs w:val="22"/>
          </w:rPr>
          <w:tab/>
        </w:r>
        <w:r w:rsidRPr="007207BE">
          <w:rPr>
            <w:rStyle w:val="Hyperlink"/>
            <w:noProof/>
          </w:rPr>
          <w:t>Dynamics Data for Existing Equipment</w:t>
        </w:r>
        <w:r>
          <w:rPr>
            <w:noProof/>
            <w:webHidden/>
          </w:rPr>
          <w:tab/>
        </w:r>
        <w:r>
          <w:rPr>
            <w:noProof/>
            <w:webHidden/>
          </w:rPr>
          <w:fldChar w:fldCharType="begin"/>
        </w:r>
        <w:r>
          <w:rPr>
            <w:noProof/>
            <w:webHidden/>
          </w:rPr>
          <w:instrText xml:space="preserve"> PAGEREF _Toc402354552 \h </w:instrText>
        </w:r>
        <w:r>
          <w:rPr>
            <w:noProof/>
            <w:webHidden/>
          </w:rPr>
        </w:r>
      </w:ins>
      <w:r>
        <w:rPr>
          <w:noProof/>
          <w:webHidden/>
        </w:rPr>
        <w:fldChar w:fldCharType="separate"/>
      </w:r>
      <w:ins w:id="59" w:author="Chessmore, Carol" w:date="2014-10-29T14:00:00Z">
        <w:r>
          <w:rPr>
            <w:noProof/>
            <w:webHidden/>
          </w:rPr>
          <w:t>7</w:t>
        </w:r>
        <w:r>
          <w:rPr>
            <w:noProof/>
            <w:webHidden/>
          </w:rPr>
          <w:fldChar w:fldCharType="end"/>
        </w:r>
        <w:r w:rsidRPr="007207BE">
          <w:rPr>
            <w:rStyle w:val="Hyperlink"/>
            <w:noProof/>
          </w:rPr>
          <w:fldChar w:fldCharType="end"/>
        </w:r>
      </w:ins>
    </w:p>
    <w:p w14:paraId="5787699F" w14:textId="77777777" w:rsidR="00AC665E" w:rsidRDefault="00AC665E">
      <w:pPr>
        <w:pStyle w:val="TOC3"/>
        <w:tabs>
          <w:tab w:val="left" w:pos="1540"/>
        </w:tabs>
        <w:rPr>
          <w:ins w:id="60" w:author="Chessmore, Carol" w:date="2014-10-29T14:00:00Z"/>
          <w:rFonts w:asciiTheme="minorHAnsi" w:eastAsiaTheme="minorEastAsia" w:hAnsiTheme="minorHAnsi" w:cstheme="minorBidi"/>
          <w:noProof/>
          <w:sz w:val="22"/>
          <w:szCs w:val="22"/>
        </w:rPr>
      </w:pPr>
      <w:ins w:id="61"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"_Toc402354553"</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3.1.7</w:t>
        </w:r>
        <w:r>
          <w:rPr>
            <w:rFonts w:asciiTheme="minorHAnsi" w:eastAsiaTheme="minorEastAsia" w:hAnsiTheme="minorHAnsi" w:cstheme="minorBidi"/>
            <w:noProof/>
            <w:sz w:val="22"/>
            <w:szCs w:val="22"/>
          </w:rPr>
          <w:tab/>
        </w:r>
        <w:r w:rsidRPr="007207BE">
          <w:rPr>
            <w:rStyle w:val="Hyperlink"/>
            <w:noProof/>
          </w:rPr>
          <w:t>Dynamics Data for Planned Equipment</w:t>
        </w:r>
        <w:r>
          <w:rPr>
            <w:noProof/>
            <w:webHidden/>
          </w:rPr>
          <w:tab/>
        </w:r>
        <w:r>
          <w:rPr>
            <w:noProof/>
            <w:webHidden/>
          </w:rPr>
          <w:fldChar w:fldCharType="begin"/>
        </w:r>
        <w:r>
          <w:rPr>
            <w:noProof/>
            <w:webHidden/>
          </w:rPr>
          <w:instrText xml:space="preserve"> PAGEREF _Toc402354553 \h </w:instrText>
        </w:r>
        <w:r>
          <w:rPr>
            <w:noProof/>
            <w:webHidden/>
          </w:rPr>
        </w:r>
      </w:ins>
      <w:r>
        <w:rPr>
          <w:noProof/>
          <w:webHidden/>
        </w:rPr>
        <w:fldChar w:fldCharType="separate"/>
      </w:r>
      <w:ins w:id="62" w:author="Chessmore, Carol" w:date="2014-10-29T14:00:00Z">
        <w:r>
          <w:rPr>
            <w:noProof/>
            <w:webHidden/>
          </w:rPr>
          <w:t>8</w:t>
        </w:r>
        <w:r>
          <w:rPr>
            <w:noProof/>
            <w:webHidden/>
          </w:rPr>
          <w:fldChar w:fldCharType="end"/>
        </w:r>
        <w:r w:rsidRPr="007207BE">
          <w:rPr>
            <w:rStyle w:val="Hyperlink"/>
            <w:noProof/>
          </w:rPr>
          <w:fldChar w:fldCharType="end"/>
        </w:r>
      </w:ins>
    </w:p>
    <w:p w14:paraId="00EBCEA2" w14:textId="77777777" w:rsidR="00AC665E" w:rsidRDefault="00AC665E">
      <w:pPr>
        <w:pStyle w:val="TOC2"/>
        <w:rPr>
          <w:ins w:id="63" w:author="Chessmore, Carol" w:date="2014-10-29T14:00:00Z"/>
          <w:rFonts w:asciiTheme="minorHAnsi" w:eastAsiaTheme="minorEastAsia" w:hAnsiTheme="minorHAnsi" w:cstheme="minorBidi"/>
          <w:b w:val="0"/>
          <w:sz w:val="22"/>
          <w:szCs w:val="22"/>
        </w:rPr>
      </w:pPr>
      <w:ins w:id="64" w:author="Chessmore, Carol" w:date="2014-10-29T14:00:00Z">
        <w:r w:rsidRPr="007207BE">
          <w:rPr>
            <w:rStyle w:val="Hyperlink"/>
          </w:rPr>
          <w:fldChar w:fldCharType="begin"/>
        </w:r>
        <w:r w:rsidRPr="007207BE">
          <w:rPr>
            <w:rStyle w:val="Hyperlink"/>
          </w:rPr>
          <w:instrText xml:space="preserve"> </w:instrText>
        </w:r>
        <w:r>
          <w:instrText>HYPERLINK \l "_Toc402354554"</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3.2</w:t>
        </w:r>
        <w:r>
          <w:rPr>
            <w:rFonts w:asciiTheme="minorHAnsi" w:eastAsiaTheme="minorEastAsia" w:hAnsiTheme="minorHAnsi" w:cstheme="minorBidi"/>
            <w:b w:val="0"/>
            <w:sz w:val="22"/>
            <w:szCs w:val="22"/>
          </w:rPr>
          <w:tab/>
        </w:r>
        <w:r w:rsidRPr="007207BE">
          <w:rPr>
            <w:rStyle w:val="Hyperlink"/>
          </w:rPr>
          <w:t>Dynamics Data for Equipment Owned by Resource Entities (RE)</w:t>
        </w:r>
        <w:r>
          <w:rPr>
            <w:webHidden/>
          </w:rPr>
          <w:tab/>
        </w:r>
        <w:r>
          <w:rPr>
            <w:webHidden/>
          </w:rPr>
          <w:fldChar w:fldCharType="begin"/>
        </w:r>
        <w:r>
          <w:rPr>
            <w:webHidden/>
          </w:rPr>
          <w:instrText xml:space="preserve"> PAGEREF _Toc402354554 \h </w:instrText>
        </w:r>
        <w:r>
          <w:rPr>
            <w:webHidden/>
          </w:rPr>
        </w:r>
      </w:ins>
      <w:r>
        <w:rPr>
          <w:webHidden/>
        </w:rPr>
        <w:fldChar w:fldCharType="separate"/>
      </w:r>
      <w:ins w:id="65" w:author="Chessmore, Carol" w:date="2014-10-29T14:00:00Z">
        <w:r>
          <w:rPr>
            <w:webHidden/>
          </w:rPr>
          <w:t>8</w:t>
        </w:r>
        <w:r>
          <w:rPr>
            <w:webHidden/>
          </w:rPr>
          <w:fldChar w:fldCharType="end"/>
        </w:r>
        <w:r w:rsidRPr="007207BE">
          <w:rPr>
            <w:rStyle w:val="Hyperlink"/>
          </w:rPr>
          <w:fldChar w:fldCharType="end"/>
        </w:r>
      </w:ins>
    </w:p>
    <w:p w14:paraId="7162D678" w14:textId="77777777" w:rsidR="00AC665E" w:rsidRDefault="00AC665E">
      <w:pPr>
        <w:pStyle w:val="TOC3"/>
        <w:tabs>
          <w:tab w:val="left" w:pos="1540"/>
        </w:tabs>
        <w:rPr>
          <w:ins w:id="66" w:author="Chessmore, Carol" w:date="2014-10-29T14:00:00Z"/>
          <w:rFonts w:asciiTheme="minorHAnsi" w:eastAsiaTheme="minorEastAsia" w:hAnsiTheme="minorHAnsi" w:cstheme="minorBidi"/>
          <w:noProof/>
          <w:sz w:val="22"/>
          <w:szCs w:val="22"/>
        </w:rPr>
      </w:pPr>
      <w:ins w:id="67"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"_Toc402354555"</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3.2.1</w:t>
        </w:r>
        <w:r>
          <w:rPr>
            <w:rFonts w:asciiTheme="minorHAnsi" w:eastAsiaTheme="minorEastAsia" w:hAnsiTheme="minorHAnsi" w:cstheme="minorBidi"/>
            <w:noProof/>
            <w:sz w:val="22"/>
            <w:szCs w:val="22"/>
          </w:rPr>
          <w:tab/>
        </w:r>
        <w:r w:rsidRPr="007207BE">
          <w:rPr>
            <w:rStyle w:val="Hyperlink"/>
            <w:noProof/>
          </w:rPr>
          <w:t>Dynamics Data Requirements for New Equipment</w:t>
        </w:r>
        <w:r>
          <w:rPr>
            <w:noProof/>
            <w:webHidden/>
          </w:rPr>
          <w:tab/>
        </w:r>
        <w:r>
          <w:rPr>
            <w:noProof/>
            <w:webHidden/>
          </w:rPr>
          <w:fldChar w:fldCharType="begin"/>
        </w:r>
        <w:r>
          <w:rPr>
            <w:noProof/>
            <w:webHidden/>
          </w:rPr>
          <w:instrText xml:space="preserve"> PAGEREF _Toc402354555 \h </w:instrText>
        </w:r>
        <w:r>
          <w:rPr>
            <w:noProof/>
            <w:webHidden/>
          </w:rPr>
        </w:r>
      </w:ins>
      <w:r>
        <w:rPr>
          <w:noProof/>
          <w:webHidden/>
        </w:rPr>
        <w:fldChar w:fldCharType="separate"/>
      </w:r>
      <w:ins w:id="68" w:author="Chessmore, Carol" w:date="2014-10-29T14:00:00Z">
        <w:r>
          <w:rPr>
            <w:noProof/>
            <w:webHidden/>
          </w:rPr>
          <w:t>8</w:t>
        </w:r>
        <w:r>
          <w:rPr>
            <w:noProof/>
            <w:webHidden/>
          </w:rPr>
          <w:fldChar w:fldCharType="end"/>
        </w:r>
        <w:r w:rsidRPr="007207BE">
          <w:rPr>
            <w:rStyle w:val="Hyperlink"/>
            <w:noProof/>
          </w:rPr>
          <w:fldChar w:fldCharType="end"/>
        </w:r>
      </w:ins>
    </w:p>
    <w:p w14:paraId="77CAAD95" w14:textId="77777777" w:rsidR="00AC665E" w:rsidRDefault="00AC665E">
      <w:pPr>
        <w:pStyle w:val="TOC3"/>
        <w:tabs>
          <w:tab w:val="left" w:pos="1540"/>
        </w:tabs>
        <w:rPr>
          <w:ins w:id="69" w:author="Chessmore, Carol" w:date="2014-10-29T14:00:00Z"/>
          <w:rFonts w:asciiTheme="minorHAnsi" w:eastAsiaTheme="minorEastAsia" w:hAnsiTheme="minorHAnsi" w:cstheme="minorBidi"/>
          <w:noProof/>
          <w:sz w:val="22"/>
          <w:szCs w:val="22"/>
        </w:rPr>
      </w:pPr>
      <w:ins w:id="70"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"_Toc402354556"</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3.2.2</w:t>
        </w:r>
        <w:r>
          <w:rPr>
            <w:rFonts w:asciiTheme="minorHAnsi" w:eastAsiaTheme="minorEastAsia" w:hAnsiTheme="minorHAnsi" w:cstheme="minorBidi"/>
            <w:noProof/>
            <w:sz w:val="22"/>
            <w:szCs w:val="22"/>
          </w:rPr>
          <w:tab/>
        </w:r>
        <w:r w:rsidRPr="007207BE">
          <w:rPr>
            <w:rStyle w:val="Hyperlink"/>
            <w:noProof/>
          </w:rPr>
          <w:t>Updates to Existing Dynamics Data</w:t>
        </w:r>
        <w:r>
          <w:rPr>
            <w:noProof/>
            <w:webHidden/>
          </w:rPr>
          <w:tab/>
        </w:r>
        <w:r>
          <w:rPr>
            <w:noProof/>
            <w:webHidden/>
          </w:rPr>
          <w:fldChar w:fldCharType="begin"/>
        </w:r>
        <w:r>
          <w:rPr>
            <w:noProof/>
            <w:webHidden/>
          </w:rPr>
          <w:instrText xml:space="preserve"> PAGEREF _Toc402354556 \h </w:instrText>
        </w:r>
        <w:r>
          <w:rPr>
            <w:noProof/>
            <w:webHidden/>
          </w:rPr>
        </w:r>
      </w:ins>
      <w:r>
        <w:rPr>
          <w:noProof/>
          <w:webHidden/>
        </w:rPr>
        <w:fldChar w:fldCharType="separate"/>
      </w:r>
      <w:ins w:id="71" w:author="Chessmore, Carol" w:date="2014-10-29T14:00:00Z">
        <w:r>
          <w:rPr>
            <w:noProof/>
            <w:webHidden/>
          </w:rPr>
          <w:t>11</w:t>
        </w:r>
        <w:r>
          <w:rPr>
            <w:noProof/>
            <w:webHidden/>
          </w:rPr>
          <w:fldChar w:fldCharType="end"/>
        </w:r>
        <w:r w:rsidRPr="007207BE">
          <w:rPr>
            <w:rStyle w:val="Hyperlink"/>
            <w:noProof/>
          </w:rPr>
          <w:fldChar w:fldCharType="end"/>
        </w:r>
      </w:ins>
    </w:p>
    <w:p w14:paraId="35721967" w14:textId="77777777" w:rsidR="00AC665E" w:rsidRDefault="00AC665E">
      <w:pPr>
        <w:pStyle w:val="TOC2"/>
        <w:rPr>
          <w:ins w:id="72" w:author="Chessmore, Carol" w:date="2014-10-29T14:00:00Z"/>
          <w:rFonts w:asciiTheme="minorHAnsi" w:eastAsiaTheme="minorEastAsia" w:hAnsiTheme="minorHAnsi" w:cstheme="minorBidi"/>
          <w:b w:val="0"/>
          <w:sz w:val="22"/>
          <w:szCs w:val="22"/>
        </w:rPr>
      </w:pPr>
      <w:ins w:id="73" w:author="Chessmore, Carol" w:date="2014-10-29T14:00:00Z">
        <w:r w:rsidRPr="007207BE">
          <w:rPr>
            <w:rStyle w:val="Hyperlink"/>
          </w:rPr>
          <w:fldChar w:fldCharType="begin"/>
        </w:r>
        <w:r w:rsidRPr="007207BE">
          <w:rPr>
            <w:rStyle w:val="Hyperlink"/>
          </w:rPr>
          <w:instrText xml:space="preserve"> </w:instrText>
        </w:r>
        <w:r>
          <w:instrText>HYPERLINK \l "_Toc402354557"</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3.3</w:t>
        </w:r>
        <w:r>
          <w:rPr>
            <w:rFonts w:asciiTheme="minorHAnsi" w:eastAsiaTheme="minorEastAsia" w:hAnsiTheme="minorHAnsi" w:cstheme="minorBidi"/>
            <w:b w:val="0"/>
            <w:sz w:val="22"/>
            <w:szCs w:val="22"/>
          </w:rPr>
          <w:tab/>
        </w:r>
        <w:r w:rsidRPr="007207BE">
          <w:rPr>
            <w:rStyle w:val="Hyperlink"/>
          </w:rPr>
          <w:t>Data for Load Resource</w:t>
        </w:r>
        <w:r>
          <w:rPr>
            <w:webHidden/>
          </w:rPr>
          <w:tab/>
        </w:r>
        <w:r>
          <w:rPr>
            <w:webHidden/>
          </w:rPr>
          <w:fldChar w:fldCharType="begin"/>
        </w:r>
        <w:r>
          <w:rPr>
            <w:webHidden/>
          </w:rPr>
          <w:instrText xml:space="preserve"> PAGEREF _Toc402354557 \h </w:instrText>
        </w:r>
        <w:r>
          <w:rPr>
            <w:webHidden/>
          </w:rPr>
        </w:r>
      </w:ins>
      <w:r>
        <w:rPr>
          <w:webHidden/>
        </w:rPr>
        <w:fldChar w:fldCharType="separate"/>
      </w:r>
      <w:ins w:id="74" w:author="Chessmore, Carol" w:date="2014-10-29T14:00:00Z">
        <w:r>
          <w:rPr>
            <w:webHidden/>
          </w:rPr>
          <w:t>11</w:t>
        </w:r>
        <w:r>
          <w:rPr>
            <w:webHidden/>
          </w:rPr>
          <w:fldChar w:fldCharType="end"/>
        </w:r>
        <w:r w:rsidRPr="007207BE">
          <w:rPr>
            <w:rStyle w:val="Hyperlink"/>
          </w:rPr>
          <w:fldChar w:fldCharType="end"/>
        </w:r>
      </w:ins>
    </w:p>
    <w:p w14:paraId="75454A06" w14:textId="77777777" w:rsidR="00AC665E" w:rsidRDefault="00AC665E">
      <w:pPr>
        <w:pStyle w:val="TOC2"/>
        <w:rPr>
          <w:ins w:id="75" w:author="Chessmore, Carol" w:date="2014-10-29T14:00:00Z"/>
          <w:rFonts w:asciiTheme="minorHAnsi" w:eastAsiaTheme="minorEastAsia" w:hAnsiTheme="minorHAnsi" w:cstheme="minorBidi"/>
          <w:b w:val="0"/>
          <w:sz w:val="22"/>
          <w:szCs w:val="22"/>
        </w:rPr>
      </w:pPr>
      <w:ins w:id="76" w:author="Chessmore, Carol" w:date="2014-10-29T14:00:00Z">
        <w:r w:rsidRPr="007207BE">
          <w:rPr>
            <w:rStyle w:val="Hyperlink"/>
          </w:rPr>
          <w:fldChar w:fldCharType="begin"/>
        </w:r>
        <w:r w:rsidRPr="007207BE">
          <w:rPr>
            <w:rStyle w:val="Hyperlink"/>
          </w:rPr>
          <w:instrText xml:space="preserve"> </w:instrText>
        </w:r>
        <w:r>
          <w:instrText>HYPERLINK \l "_Toc402354558"</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3.4</w:t>
        </w:r>
        <w:r>
          <w:rPr>
            <w:rFonts w:asciiTheme="minorHAnsi" w:eastAsiaTheme="minorEastAsia" w:hAnsiTheme="minorHAnsi" w:cstheme="minorBidi"/>
            <w:b w:val="0"/>
            <w:sz w:val="22"/>
            <w:szCs w:val="22"/>
          </w:rPr>
          <w:tab/>
        </w:r>
        <w:r w:rsidRPr="007207BE">
          <w:rPr>
            <w:rStyle w:val="Hyperlink"/>
          </w:rPr>
          <w:t>Dynamics Data for Equipment Owned by Transmission-Distribution Service Providers (TDSP)</w:t>
        </w:r>
        <w:r>
          <w:rPr>
            <w:webHidden/>
          </w:rPr>
          <w:tab/>
        </w:r>
        <w:r>
          <w:rPr>
            <w:webHidden/>
          </w:rPr>
          <w:fldChar w:fldCharType="begin"/>
        </w:r>
        <w:r>
          <w:rPr>
            <w:webHidden/>
          </w:rPr>
          <w:instrText xml:space="preserve"> PAGEREF _Toc402354558 \h </w:instrText>
        </w:r>
        <w:r>
          <w:rPr>
            <w:webHidden/>
          </w:rPr>
        </w:r>
      </w:ins>
      <w:r>
        <w:rPr>
          <w:webHidden/>
        </w:rPr>
        <w:fldChar w:fldCharType="separate"/>
      </w:r>
      <w:ins w:id="77" w:author="Chessmore, Carol" w:date="2014-10-29T14:00:00Z">
        <w:r>
          <w:rPr>
            <w:webHidden/>
          </w:rPr>
          <w:t>11</w:t>
        </w:r>
        <w:r>
          <w:rPr>
            <w:webHidden/>
          </w:rPr>
          <w:fldChar w:fldCharType="end"/>
        </w:r>
        <w:r w:rsidRPr="007207BE">
          <w:rPr>
            <w:rStyle w:val="Hyperlink"/>
          </w:rPr>
          <w:fldChar w:fldCharType="end"/>
        </w:r>
      </w:ins>
    </w:p>
    <w:p w14:paraId="7E35BE90" w14:textId="77777777" w:rsidR="00AC665E" w:rsidRDefault="00AC665E">
      <w:pPr>
        <w:pStyle w:val="TOC3"/>
        <w:tabs>
          <w:tab w:val="left" w:pos="1540"/>
        </w:tabs>
        <w:rPr>
          <w:ins w:id="78" w:author="Chessmore, Carol" w:date="2014-10-29T14:00:00Z"/>
          <w:rFonts w:asciiTheme="minorHAnsi" w:eastAsiaTheme="minorEastAsia" w:hAnsiTheme="minorHAnsi" w:cstheme="minorBidi"/>
          <w:noProof/>
          <w:sz w:val="22"/>
          <w:szCs w:val="22"/>
        </w:rPr>
      </w:pPr>
      <w:ins w:id="79"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"_Toc402354559"</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3.4.1</w:t>
        </w:r>
        <w:r>
          <w:rPr>
            <w:rFonts w:asciiTheme="minorHAnsi" w:eastAsiaTheme="minorEastAsia" w:hAnsiTheme="minorHAnsi" w:cstheme="minorBidi"/>
            <w:noProof/>
            <w:sz w:val="22"/>
            <w:szCs w:val="22"/>
          </w:rPr>
          <w:tab/>
        </w:r>
        <w:r w:rsidRPr="007207BE">
          <w:rPr>
            <w:rStyle w:val="Hyperlink"/>
            <w:noProof/>
          </w:rPr>
          <w:t>Under Frequency Firm Load Shedding Relay Data (UFLS)</w:t>
        </w:r>
        <w:r>
          <w:rPr>
            <w:noProof/>
            <w:webHidden/>
          </w:rPr>
          <w:tab/>
        </w:r>
        <w:r>
          <w:rPr>
            <w:noProof/>
            <w:webHidden/>
          </w:rPr>
          <w:fldChar w:fldCharType="begin"/>
        </w:r>
        <w:r>
          <w:rPr>
            <w:noProof/>
            <w:webHidden/>
          </w:rPr>
          <w:instrText xml:space="preserve"> PAGEREF _Toc402354559 \h </w:instrText>
        </w:r>
        <w:r>
          <w:rPr>
            <w:noProof/>
            <w:webHidden/>
          </w:rPr>
        </w:r>
      </w:ins>
      <w:r>
        <w:rPr>
          <w:noProof/>
          <w:webHidden/>
        </w:rPr>
        <w:fldChar w:fldCharType="separate"/>
      </w:r>
      <w:ins w:id="80" w:author="Chessmore, Carol" w:date="2014-10-29T14:00:00Z">
        <w:r>
          <w:rPr>
            <w:noProof/>
            <w:webHidden/>
          </w:rPr>
          <w:t>11</w:t>
        </w:r>
        <w:r>
          <w:rPr>
            <w:noProof/>
            <w:webHidden/>
          </w:rPr>
          <w:fldChar w:fldCharType="end"/>
        </w:r>
        <w:r w:rsidRPr="007207BE">
          <w:rPr>
            <w:rStyle w:val="Hyperlink"/>
            <w:noProof/>
          </w:rPr>
          <w:fldChar w:fldCharType="end"/>
        </w:r>
      </w:ins>
    </w:p>
    <w:p w14:paraId="6EDC9A36" w14:textId="77777777" w:rsidR="00AC665E" w:rsidRDefault="00AC665E">
      <w:pPr>
        <w:pStyle w:val="TOC3"/>
        <w:tabs>
          <w:tab w:val="left" w:pos="1540"/>
        </w:tabs>
        <w:rPr>
          <w:ins w:id="81" w:author="Chessmore, Carol" w:date="2014-10-29T14:00:00Z"/>
          <w:rFonts w:asciiTheme="minorHAnsi" w:eastAsiaTheme="minorEastAsia" w:hAnsiTheme="minorHAnsi" w:cstheme="minorBidi"/>
          <w:noProof/>
          <w:sz w:val="22"/>
          <w:szCs w:val="22"/>
        </w:rPr>
      </w:pPr>
      <w:ins w:id="82"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"_Toc402354560"</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3.4.2</w:t>
        </w:r>
        <w:r>
          <w:rPr>
            <w:rFonts w:asciiTheme="minorHAnsi" w:eastAsiaTheme="minorEastAsia" w:hAnsiTheme="minorHAnsi" w:cstheme="minorBidi"/>
            <w:noProof/>
            <w:sz w:val="22"/>
            <w:szCs w:val="22"/>
          </w:rPr>
          <w:tab/>
        </w:r>
        <w:r w:rsidRPr="007207BE">
          <w:rPr>
            <w:rStyle w:val="Hyperlink"/>
            <w:noProof/>
          </w:rPr>
          <w:t>Under Voltage Load Shedding Relay Data</w:t>
        </w:r>
        <w:r>
          <w:rPr>
            <w:noProof/>
            <w:webHidden/>
          </w:rPr>
          <w:tab/>
        </w:r>
        <w:r>
          <w:rPr>
            <w:noProof/>
            <w:webHidden/>
          </w:rPr>
          <w:fldChar w:fldCharType="begin"/>
        </w:r>
        <w:r>
          <w:rPr>
            <w:noProof/>
            <w:webHidden/>
          </w:rPr>
          <w:instrText xml:space="preserve"> PAGEREF _Toc402354560 \h </w:instrText>
        </w:r>
        <w:r>
          <w:rPr>
            <w:noProof/>
            <w:webHidden/>
          </w:rPr>
        </w:r>
      </w:ins>
      <w:r>
        <w:rPr>
          <w:noProof/>
          <w:webHidden/>
        </w:rPr>
        <w:fldChar w:fldCharType="separate"/>
      </w:r>
      <w:ins w:id="83" w:author="Chessmore, Carol" w:date="2014-10-29T14:00:00Z">
        <w:r>
          <w:rPr>
            <w:noProof/>
            <w:webHidden/>
          </w:rPr>
          <w:t>12</w:t>
        </w:r>
        <w:r>
          <w:rPr>
            <w:noProof/>
            <w:webHidden/>
          </w:rPr>
          <w:fldChar w:fldCharType="end"/>
        </w:r>
        <w:r w:rsidRPr="007207BE">
          <w:rPr>
            <w:rStyle w:val="Hyperlink"/>
            <w:noProof/>
          </w:rPr>
          <w:fldChar w:fldCharType="end"/>
        </w:r>
      </w:ins>
    </w:p>
    <w:p w14:paraId="20150C38" w14:textId="77777777" w:rsidR="00AC665E" w:rsidRDefault="00AC665E">
      <w:pPr>
        <w:pStyle w:val="TOC3"/>
        <w:tabs>
          <w:tab w:val="left" w:pos="1540"/>
        </w:tabs>
        <w:rPr>
          <w:ins w:id="84" w:author="Chessmore, Carol" w:date="2014-10-29T14:00:00Z"/>
          <w:rFonts w:asciiTheme="minorHAnsi" w:eastAsiaTheme="minorEastAsia" w:hAnsiTheme="minorHAnsi" w:cstheme="minorBidi"/>
          <w:noProof/>
          <w:sz w:val="22"/>
          <w:szCs w:val="22"/>
        </w:rPr>
      </w:pPr>
      <w:ins w:id="85"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"_Toc402354561"</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3.4.3</w:t>
        </w:r>
        <w:r>
          <w:rPr>
            <w:rFonts w:asciiTheme="minorHAnsi" w:eastAsiaTheme="minorEastAsia" w:hAnsiTheme="minorHAnsi" w:cstheme="minorBidi"/>
            <w:noProof/>
            <w:sz w:val="22"/>
            <w:szCs w:val="22"/>
          </w:rPr>
          <w:tab/>
        </w:r>
        <w:r w:rsidRPr="007207BE">
          <w:rPr>
            <w:rStyle w:val="Hyperlink"/>
            <w:noProof/>
          </w:rPr>
          <w:t>Protective Relay Data</w:t>
        </w:r>
        <w:r>
          <w:rPr>
            <w:noProof/>
            <w:webHidden/>
          </w:rPr>
          <w:tab/>
        </w:r>
        <w:r>
          <w:rPr>
            <w:noProof/>
            <w:webHidden/>
          </w:rPr>
          <w:fldChar w:fldCharType="begin"/>
        </w:r>
        <w:r>
          <w:rPr>
            <w:noProof/>
            <w:webHidden/>
          </w:rPr>
          <w:instrText xml:space="preserve"> PAGEREF _Toc402354561 \h </w:instrText>
        </w:r>
        <w:r>
          <w:rPr>
            <w:noProof/>
            <w:webHidden/>
          </w:rPr>
        </w:r>
      </w:ins>
      <w:r>
        <w:rPr>
          <w:noProof/>
          <w:webHidden/>
        </w:rPr>
        <w:fldChar w:fldCharType="separate"/>
      </w:r>
      <w:ins w:id="86" w:author="Chessmore, Carol" w:date="2014-10-29T14:00:00Z">
        <w:r>
          <w:rPr>
            <w:noProof/>
            <w:webHidden/>
          </w:rPr>
          <w:t>12</w:t>
        </w:r>
        <w:r>
          <w:rPr>
            <w:noProof/>
            <w:webHidden/>
          </w:rPr>
          <w:fldChar w:fldCharType="end"/>
        </w:r>
        <w:r w:rsidRPr="007207BE">
          <w:rPr>
            <w:rStyle w:val="Hyperlink"/>
            <w:noProof/>
          </w:rPr>
          <w:fldChar w:fldCharType="end"/>
        </w:r>
      </w:ins>
    </w:p>
    <w:p w14:paraId="62828AE5" w14:textId="77777777" w:rsidR="00AC665E" w:rsidRDefault="00AC665E">
      <w:pPr>
        <w:pStyle w:val="TOC3"/>
        <w:tabs>
          <w:tab w:val="left" w:pos="1540"/>
        </w:tabs>
        <w:rPr>
          <w:ins w:id="87" w:author="Chessmore, Carol" w:date="2014-10-29T14:00:00Z"/>
          <w:rFonts w:asciiTheme="minorHAnsi" w:eastAsiaTheme="minorEastAsia" w:hAnsiTheme="minorHAnsi" w:cstheme="minorBidi"/>
          <w:noProof/>
          <w:sz w:val="22"/>
          <w:szCs w:val="22"/>
        </w:rPr>
      </w:pPr>
      <w:ins w:id="88"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"_Toc402354562"</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3.4.4</w:t>
        </w:r>
        <w:r>
          <w:rPr>
            <w:rFonts w:asciiTheme="minorHAnsi" w:eastAsiaTheme="minorEastAsia" w:hAnsiTheme="minorHAnsi" w:cstheme="minorBidi"/>
            <w:noProof/>
            <w:sz w:val="22"/>
            <w:szCs w:val="22"/>
          </w:rPr>
          <w:tab/>
        </w:r>
        <w:r w:rsidRPr="007207BE">
          <w:rPr>
            <w:rStyle w:val="Hyperlink"/>
            <w:noProof/>
          </w:rPr>
          <w:t>Load Model Data</w:t>
        </w:r>
        <w:r>
          <w:rPr>
            <w:noProof/>
            <w:webHidden/>
          </w:rPr>
          <w:tab/>
        </w:r>
        <w:r>
          <w:rPr>
            <w:noProof/>
            <w:webHidden/>
          </w:rPr>
          <w:fldChar w:fldCharType="begin"/>
        </w:r>
        <w:r>
          <w:rPr>
            <w:noProof/>
            <w:webHidden/>
          </w:rPr>
          <w:instrText xml:space="preserve"> PAGEREF _Toc402354562 \h </w:instrText>
        </w:r>
        <w:r>
          <w:rPr>
            <w:noProof/>
            <w:webHidden/>
          </w:rPr>
        </w:r>
      </w:ins>
      <w:r>
        <w:rPr>
          <w:noProof/>
          <w:webHidden/>
        </w:rPr>
        <w:fldChar w:fldCharType="separate"/>
      </w:r>
      <w:ins w:id="89" w:author="Chessmore, Carol" w:date="2014-10-29T14:00:00Z">
        <w:r>
          <w:rPr>
            <w:noProof/>
            <w:webHidden/>
          </w:rPr>
          <w:t>13</w:t>
        </w:r>
        <w:r>
          <w:rPr>
            <w:noProof/>
            <w:webHidden/>
          </w:rPr>
          <w:fldChar w:fldCharType="end"/>
        </w:r>
        <w:r w:rsidRPr="007207BE">
          <w:rPr>
            <w:rStyle w:val="Hyperlink"/>
            <w:noProof/>
          </w:rPr>
          <w:fldChar w:fldCharType="end"/>
        </w:r>
      </w:ins>
    </w:p>
    <w:p w14:paraId="45176921" w14:textId="77777777" w:rsidR="00AC665E" w:rsidRDefault="00AC665E">
      <w:pPr>
        <w:pStyle w:val="TOC3"/>
        <w:tabs>
          <w:tab w:val="left" w:pos="1540"/>
        </w:tabs>
        <w:rPr>
          <w:ins w:id="90" w:author="Chessmore, Carol" w:date="2014-10-29T14:00:00Z"/>
          <w:rFonts w:asciiTheme="minorHAnsi" w:eastAsiaTheme="minorEastAsia" w:hAnsiTheme="minorHAnsi" w:cstheme="minorBidi"/>
          <w:noProof/>
          <w:sz w:val="22"/>
          <w:szCs w:val="22"/>
        </w:rPr>
      </w:pPr>
      <w:ins w:id="91"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"_Toc402354563"</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3.4.5</w:t>
        </w:r>
        <w:r>
          <w:rPr>
            <w:rFonts w:asciiTheme="minorHAnsi" w:eastAsiaTheme="minorEastAsia" w:hAnsiTheme="minorHAnsi" w:cstheme="minorBidi"/>
            <w:noProof/>
            <w:sz w:val="22"/>
            <w:szCs w:val="22"/>
          </w:rPr>
          <w:tab/>
        </w:r>
        <w:r w:rsidRPr="007207BE">
          <w:rPr>
            <w:rStyle w:val="Hyperlink"/>
            <w:noProof/>
          </w:rPr>
          <w:t>Other Types of Dynamics Data</w:t>
        </w:r>
        <w:r>
          <w:rPr>
            <w:noProof/>
            <w:webHidden/>
          </w:rPr>
          <w:tab/>
        </w:r>
        <w:r>
          <w:rPr>
            <w:noProof/>
            <w:webHidden/>
          </w:rPr>
          <w:fldChar w:fldCharType="begin"/>
        </w:r>
        <w:r>
          <w:rPr>
            <w:noProof/>
            <w:webHidden/>
          </w:rPr>
          <w:instrText xml:space="preserve"> PAGEREF _Toc402354563 \h </w:instrText>
        </w:r>
        <w:r>
          <w:rPr>
            <w:noProof/>
            <w:webHidden/>
          </w:rPr>
        </w:r>
      </w:ins>
      <w:r>
        <w:rPr>
          <w:noProof/>
          <w:webHidden/>
        </w:rPr>
        <w:fldChar w:fldCharType="separate"/>
      </w:r>
      <w:ins w:id="92" w:author="Chessmore, Carol" w:date="2014-10-29T14:00:00Z">
        <w:r>
          <w:rPr>
            <w:noProof/>
            <w:webHidden/>
          </w:rPr>
          <w:t>13</w:t>
        </w:r>
        <w:r>
          <w:rPr>
            <w:noProof/>
            <w:webHidden/>
          </w:rPr>
          <w:fldChar w:fldCharType="end"/>
        </w:r>
        <w:r w:rsidRPr="007207BE">
          <w:rPr>
            <w:rStyle w:val="Hyperlink"/>
            <w:noProof/>
          </w:rPr>
          <w:fldChar w:fldCharType="end"/>
        </w:r>
        <w:bookmarkStart w:id="93" w:name="_GoBack"/>
        <w:bookmarkEnd w:id="93"/>
      </w:ins>
    </w:p>
    <w:p w14:paraId="2E28ED15" w14:textId="77777777" w:rsidR="00AC665E" w:rsidRDefault="00AC665E">
      <w:pPr>
        <w:pStyle w:val="TOC3"/>
        <w:tabs>
          <w:tab w:val="left" w:pos="1540"/>
        </w:tabs>
        <w:rPr>
          <w:ins w:id="94" w:author="Chessmore, Carol" w:date="2014-10-29T14:00:00Z"/>
          <w:rFonts w:asciiTheme="minorHAnsi" w:eastAsiaTheme="minorEastAsia" w:hAnsiTheme="minorHAnsi" w:cstheme="minorBidi"/>
          <w:noProof/>
          <w:sz w:val="22"/>
          <w:szCs w:val="22"/>
        </w:rPr>
      </w:pPr>
      <w:ins w:id="95"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"_Toc402354564"</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3.4.6</w:t>
        </w:r>
        <w:r>
          <w:rPr>
            <w:rFonts w:asciiTheme="minorHAnsi" w:eastAsiaTheme="minorEastAsia" w:hAnsiTheme="minorHAnsi" w:cstheme="minorBidi"/>
            <w:noProof/>
            <w:sz w:val="22"/>
            <w:szCs w:val="22"/>
          </w:rPr>
          <w:tab/>
        </w:r>
        <w:r w:rsidRPr="007207BE">
          <w:rPr>
            <w:rStyle w:val="Hyperlink"/>
            <w:noProof/>
          </w:rPr>
          <w:t>Missing or Problematic Dynamics Data</w:t>
        </w:r>
        <w:r>
          <w:rPr>
            <w:noProof/>
            <w:webHidden/>
          </w:rPr>
          <w:tab/>
        </w:r>
        <w:r>
          <w:rPr>
            <w:noProof/>
            <w:webHidden/>
          </w:rPr>
          <w:fldChar w:fldCharType="begin"/>
        </w:r>
        <w:r>
          <w:rPr>
            <w:noProof/>
            <w:webHidden/>
          </w:rPr>
          <w:instrText xml:space="preserve"> PAGEREF _Toc402354564 \h </w:instrText>
        </w:r>
        <w:r>
          <w:rPr>
            <w:noProof/>
            <w:webHidden/>
          </w:rPr>
        </w:r>
      </w:ins>
      <w:r>
        <w:rPr>
          <w:noProof/>
          <w:webHidden/>
        </w:rPr>
        <w:fldChar w:fldCharType="separate"/>
      </w:r>
      <w:ins w:id="96" w:author="Chessmore, Carol" w:date="2014-10-29T14:00:00Z">
        <w:r>
          <w:rPr>
            <w:noProof/>
            <w:webHidden/>
          </w:rPr>
          <w:t>14</w:t>
        </w:r>
        <w:r>
          <w:rPr>
            <w:noProof/>
            <w:webHidden/>
          </w:rPr>
          <w:fldChar w:fldCharType="end"/>
        </w:r>
        <w:r w:rsidRPr="007207BE">
          <w:rPr>
            <w:rStyle w:val="Hyperlink"/>
            <w:noProof/>
          </w:rPr>
          <w:fldChar w:fldCharType="end"/>
        </w:r>
      </w:ins>
    </w:p>
    <w:p w14:paraId="731C0D27" w14:textId="77777777" w:rsidR="00AC665E" w:rsidRDefault="00AC665E">
      <w:pPr>
        <w:pStyle w:val="TOC3"/>
        <w:tabs>
          <w:tab w:val="left" w:pos="1540"/>
        </w:tabs>
        <w:rPr>
          <w:ins w:id="97" w:author="Chessmore, Carol" w:date="2014-10-29T14:00:00Z"/>
          <w:rFonts w:asciiTheme="minorHAnsi" w:eastAsiaTheme="minorEastAsia" w:hAnsiTheme="minorHAnsi" w:cstheme="minorBidi"/>
          <w:noProof/>
          <w:sz w:val="22"/>
          <w:szCs w:val="22"/>
        </w:rPr>
      </w:pPr>
      <w:ins w:id="98"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"_Toc402354565"</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3.4.7</w:t>
        </w:r>
        <w:r>
          <w:rPr>
            <w:rFonts w:asciiTheme="minorHAnsi" w:eastAsiaTheme="minorEastAsia" w:hAnsiTheme="minorHAnsi" w:cstheme="minorBidi"/>
            <w:noProof/>
            <w:sz w:val="22"/>
            <w:szCs w:val="22"/>
          </w:rPr>
          <w:tab/>
        </w:r>
        <w:r w:rsidRPr="007207BE">
          <w:rPr>
            <w:rStyle w:val="Hyperlink"/>
            <w:noProof/>
          </w:rPr>
          <w:t>Dynamics Data and Stability Book Storage</w:t>
        </w:r>
        <w:r>
          <w:rPr>
            <w:noProof/>
            <w:webHidden/>
          </w:rPr>
          <w:tab/>
        </w:r>
        <w:r>
          <w:rPr>
            <w:noProof/>
            <w:webHidden/>
          </w:rPr>
          <w:fldChar w:fldCharType="begin"/>
        </w:r>
        <w:r>
          <w:rPr>
            <w:noProof/>
            <w:webHidden/>
          </w:rPr>
          <w:instrText xml:space="preserve"> PAGEREF _Toc402354565 \h </w:instrText>
        </w:r>
        <w:r>
          <w:rPr>
            <w:noProof/>
            <w:webHidden/>
          </w:rPr>
        </w:r>
      </w:ins>
      <w:r>
        <w:rPr>
          <w:noProof/>
          <w:webHidden/>
        </w:rPr>
        <w:fldChar w:fldCharType="separate"/>
      </w:r>
      <w:ins w:id="99" w:author="Chessmore, Carol" w:date="2014-10-29T14:00:00Z">
        <w:r>
          <w:rPr>
            <w:noProof/>
            <w:webHidden/>
          </w:rPr>
          <w:t>14</w:t>
        </w:r>
        <w:r>
          <w:rPr>
            <w:noProof/>
            <w:webHidden/>
          </w:rPr>
          <w:fldChar w:fldCharType="end"/>
        </w:r>
        <w:r w:rsidRPr="007207BE">
          <w:rPr>
            <w:rStyle w:val="Hyperlink"/>
            <w:noProof/>
          </w:rPr>
          <w:fldChar w:fldCharType="end"/>
        </w:r>
      </w:ins>
    </w:p>
    <w:p w14:paraId="163178CC" w14:textId="77777777" w:rsidR="00AC665E" w:rsidRDefault="00AC665E">
      <w:pPr>
        <w:pStyle w:val="TOC1"/>
        <w:rPr>
          <w:ins w:id="100" w:author="Chessmore, Carol" w:date="2014-10-29T14:00:00Z"/>
          <w:rFonts w:asciiTheme="minorHAnsi" w:eastAsiaTheme="minorEastAsia" w:hAnsiTheme="minorHAnsi" w:cstheme="minorBidi"/>
          <w:b w:val="0"/>
          <w:bCs w:val="0"/>
          <w:sz w:val="22"/>
          <w:szCs w:val="22"/>
        </w:rPr>
      </w:pPr>
      <w:ins w:id="101" w:author="Chessmore, Carol" w:date="2014-10-29T14:00:00Z">
        <w:r w:rsidRPr="007207BE">
          <w:rPr>
            <w:rStyle w:val="Hyperlink"/>
          </w:rPr>
          <w:fldChar w:fldCharType="begin"/>
        </w:r>
        <w:r w:rsidRPr="007207BE">
          <w:rPr>
            <w:rStyle w:val="Hyperlink"/>
          </w:rPr>
          <w:instrText xml:space="preserve"> </w:instrText>
        </w:r>
        <w:r>
          <w:instrText>HYPERLINK \l "_Toc402354566"</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4</w:t>
        </w:r>
        <w:r>
          <w:rPr>
            <w:rFonts w:asciiTheme="minorHAnsi" w:eastAsiaTheme="minorEastAsia" w:hAnsiTheme="minorHAnsi" w:cstheme="minorBidi"/>
            <w:b w:val="0"/>
            <w:bCs w:val="0"/>
            <w:sz w:val="22"/>
            <w:szCs w:val="22"/>
          </w:rPr>
          <w:tab/>
        </w:r>
        <w:r w:rsidRPr="007207BE">
          <w:rPr>
            <w:rStyle w:val="Hyperlink"/>
          </w:rPr>
          <w:t>Overview of DWG Activities</w:t>
        </w:r>
        <w:r>
          <w:rPr>
            <w:webHidden/>
          </w:rPr>
          <w:tab/>
        </w:r>
        <w:r>
          <w:rPr>
            <w:webHidden/>
          </w:rPr>
          <w:fldChar w:fldCharType="begin"/>
        </w:r>
        <w:r>
          <w:rPr>
            <w:webHidden/>
          </w:rPr>
          <w:instrText xml:space="preserve"> PAGEREF _Toc402354566 \h </w:instrText>
        </w:r>
        <w:r>
          <w:rPr>
            <w:webHidden/>
          </w:rPr>
        </w:r>
      </w:ins>
      <w:r>
        <w:rPr>
          <w:webHidden/>
        </w:rPr>
        <w:fldChar w:fldCharType="separate"/>
      </w:r>
      <w:ins w:id="102" w:author="Chessmore, Carol" w:date="2014-10-29T14:00:00Z">
        <w:r>
          <w:rPr>
            <w:webHidden/>
          </w:rPr>
          <w:t>15</w:t>
        </w:r>
        <w:r>
          <w:rPr>
            <w:webHidden/>
          </w:rPr>
          <w:fldChar w:fldCharType="end"/>
        </w:r>
        <w:r w:rsidRPr="007207BE">
          <w:rPr>
            <w:rStyle w:val="Hyperlink"/>
          </w:rPr>
          <w:fldChar w:fldCharType="end"/>
        </w:r>
      </w:ins>
    </w:p>
    <w:p w14:paraId="02F3E5AE" w14:textId="77777777" w:rsidR="00AC665E" w:rsidRDefault="00AC665E">
      <w:pPr>
        <w:pStyle w:val="TOC2"/>
        <w:rPr>
          <w:ins w:id="103" w:author="Chessmore, Carol" w:date="2014-10-29T14:00:00Z"/>
          <w:rFonts w:asciiTheme="minorHAnsi" w:eastAsiaTheme="minorEastAsia" w:hAnsiTheme="minorHAnsi" w:cstheme="minorBidi"/>
          <w:b w:val="0"/>
          <w:sz w:val="22"/>
          <w:szCs w:val="22"/>
        </w:rPr>
      </w:pPr>
      <w:ins w:id="104" w:author="Chessmore, Carol" w:date="2014-10-29T14:00:00Z">
        <w:r w:rsidRPr="007207BE">
          <w:rPr>
            <w:rStyle w:val="Hyperlink"/>
          </w:rPr>
          <w:fldChar w:fldCharType="begin"/>
        </w:r>
        <w:r w:rsidRPr="007207BE">
          <w:rPr>
            <w:rStyle w:val="Hyperlink"/>
          </w:rPr>
          <w:instrText xml:space="preserve"> </w:instrText>
        </w:r>
        <w:r>
          <w:instrText>HYPERLINK \l "_Toc402354567"</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4.1</w:t>
        </w:r>
        <w:r>
          <w:rPr>
            <w:rFonts w:asciiTheme="minorHAnsi" w:eastAsiaTheme="minorEastAsia" w:hAnsiTheme="minorHAnsi" w:cstheme="minorBidi"/>
            <w:b w:val="0"/>
            <w:sz w:val="22"/>
            <w:szCs w:val="22"/>
          </w:rPr>
          <w:tab/>
        </w:r>
        <w:r w:rsidRPr="007207BE">
          <w:rPr>
            <w:rStyle w:val="Hyperlink"/>
          </w:rPr>
          <w:t>Updating Dynamics Data and Flat Starts</w:t>
        </w:r>
        <w:r>
          <w:rPr>
            <w:webHidden/>
          </w:rPr>
          <w:tab/>
        </w:r>
        <w:r>
          <w:rPr>
            <w:webHidden/>
          </w:rPr>
          <w:fldChar w:fldCharType="begin"/>
        </w:r>
        <w:r>
          <w:rPr>
            <w:webHidden/>
          </w:rPr>
          <w:instrText xml:space="preserve"> PAGEREF _Toc402354567 \h </w:instrText>
        </w:r>
        <w:r>
          <w:rPr>
            <w:webHidden/>
          </w:rPr>
        </w:r>
      </w:ins>
      <w:r>
        <w:rPr>
          <w:webHidden/>
        </w:rPr>
        <w:fldChar w:fldCharType="separate"/>
      </w:r>
      <w:ins w:id="105" w:author="Chessmore, Carol" w:date="2014-10-29T14:00:00Z">
        <w:r>
          <w:rPr>
            <w:webHidden/>
          </w:rPr>
          <w:t>15</w:t>
        </w:r>
        <w:r>
          <w:rPr>
            <w:webHidden/>
          </w:rPr>
          <w:fldChar w:fldCharType="end"/>
        </w:r>
        <w:r w:rsidRPr="007207BE">
          <w:rPr>
            <w:rStyle w:val="Hyperlink"/>
          </w:rPr>
          <w:fldChar w:fldCharType="end"/>
        </w:r>
      </w:ins>
    </w:p>
    <w:p w14:paraId="61BF0732" w14:textId="77777777" w:rsidR="00AC665E" w:rsidRDefault="00AC665E">
      <w:pPr>
        <w:pStyle w:val="TOC3"/>
        <w:tabs>
          <w:tab w:val="left" w:pos="1540"/>
        </w:tabs>
        <w:rPr>
          <w:ins w:id="106" w:author="Chessmore, Carol" w:date="2014-10-29T14:00:00Z"/>
          <w:rFonts w:asciiTheme="minorHAnsi" w:eastAsiaTheme="minorEastAsia" w:hAnsiTheme="minorHAnsi" w:cstheme="minorBidi"/>
          <w:noProof/>
          <w:sz w:val="22"/>
          <w:szCs w:val="22"/>
        </w:rPr>
      </w:pPr>
      <w:ins w:id="107"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"_Toc402354568"</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4.1.1</w:t>
        </w:r>
        <w:r>
          <w:rPr>
            <w:rFonts w:asciiTheme="minorHAnsi" w:eastAsiaTheme="minorEastAsia" w:hAnsiTheme="minorHAnsi" w:cstheme="minorBidi"/>
            <w:noProof/>
            <w:sz w:val="22"/>
            <w:szCs w:val="22"/>
          </w:rPr>
          <w:tab/>
        </w:r>
        <w:r w:rsidRPr="007207BE">
          <w:rPr>
            <w:rStyle w:val="Hyperlink"/>
            <w:noProof/>
          </w:rPr>
          <w:t>Schedule for Dynamic Data Updates and Flat Start Cases</w:t>
        </w:r>
        <w:r>
          <w:rPr>
            <w:noProof/>
            <w:webHidden/>
          </w:rPr>
          <w:tab/>
        </w:r>
        <w:r>
          <w:rPr>
            <w:noProof/>
            <w:webHidden/>
          </w:rPr>
          <w:fldChar w:fldCharType="begin"/>
        </w:r>
        <w:r>
          <w:rPr>
            <w:noProof/>
            <w:webHidden/>
          </w:rPr>
          <w:instrText xml:space="preserve"> PAGEREF _Toc402354568 \h </w:instrText>
        </w:r>
        <w:r>
          <w:rPr>
            <w:noProof/>
            <w:webHidden/>
          </w:rPr>
        </w:r>
      </w:ins>
      <w:r>
        <w:rPr>
          <w:noProof/>
          <w:webHidden/>
        </w:rPr>
        <w:fldChar w:fldCharType="separate"/>
      </w:r>
      <w:ins w:id="108" w:author="Chessmore, Carol" w:date="2014-10-29T14:00:00Z">
        <w:r>
          <w:rPr>
            <w:noProof/>
            <w:webHidden/>
          </w:rPr>
          <w:t>15</w:t>
        </w:r>
        <w:r>
          <w:rPr>
            <w:noProof/>
            <w:webHidden/>
          </w:rPr>
          <w:fldChar w:fldCharType="end"/>
        </w:r>
        <w:r w:rsidRPr="007207BE">
          <w:rPr>
            <w:rStyle w:val="Hyperlink"/>
            <w:noProof/>
          </w:rPr>
          <w:fldChar w:fldCharType="end"/>
        </w:r>
      </w:ins>
    </w:p>
    <w:p w14:paraId="7883F1D7" w14:textId="77777777" w:rsidR="00AC665E" w:rsidRDefault="00AC665E">
      <w:pPr>
        <w:pStyle w:val="TOC3"/>
        <w:tabs>
          <w:tab w:val="left" w:pos="1540"/>
        </w:tabs>
        <w:rPr>
          <w:ins w:id="109" w:author="Chessmore, Carol" w:date="2014-10-29T14:00:00Z"/>
          <w:rFonts w:asciiTheme="minorHAnsi" w:eastAsiaTheme="minorEastAsia" w:hAnsiTheme="minorHAnsi" w:cstheme="minorBidi"/>
          <w:noProof/>
          <w:sz w:val="22"/>
          <w:szCs w:val="22"/>
        </w:rPr>
      </w:pPr>
      <w:ins w:id="110" w:author="Chessmore, Carol" w:date="2014-10-29T14:00:00Z">
        <w:r w:rsidRPr="007207BE">
          <w:rPr>
            <w:rStyle w:val="Hyperlink"/>
            <w:noProof/>
          </w:rPr>
          <w:lastRenderedPageBreak/>
          <w:fldChar w:fldCharType="begin"/>
        </w:r>
        <w:r w:rsidRPr="007207BE">
          <w:rPr>
            <w:rStyle w:val="Hyperlink"/>
            <w:noProof/>
          </w:rPr>
          <w:instrText xml:space="preserve"> </w:instrText>
        </w:r>
        <w:r>
          <w:rPr>
            <w:noProof/>
          </w:rPr>
          <w:instrText>HYPERLINK \l "_Toc402354569"</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4.1.2</w:t>
        </w:r>
        <w:r>
          <w:rPr>
            <w:rFonts w:asciiTheme="minorHAnsi" w:eastAsiaTheme="minorEastAsia" w:hAnsiTheme="minorHAnsi" w:cstheme="minorBidi"/>
            <w:noProof/>
            <w:sz w:val="22"/>
            <w:szCs w:val="22"/>
          </w:rPr>
          <w:tab/>
        </w:r>
        <w:r w:rsidRPr="007207BE">
          <w:rPr>
            <w:rStyle w:val="Hyperlink"/>
            <w:noProof/>
          </w:rPr>
          <w:t>Dynamics Data Updates</w:t>
        </w:r>
        <w:r>
          <w:rPr>
            <w:noProof/>
            <w:webHidden/>
          </w:rPr>
          <w:tab/>
        </w:r>
        <w:r>
          <w:rPr>
            <w:noProof/>
            <w:webHidden/>
          </w:rPr>
          <w:fldChar w:fldCharType="begin"/>
        </w:r>
        <w:r>
          <w:rPr>
            <w:noProof/>
            <w:webHidden/>
          </w:rPr>
          <w:instrText xml:space="preserve"> PAGEREF _Toc402354569 \h </w:instrText>
        </w:r>
        <w:r>
          <w:rPr>
            <w:noProof/>
            <w:webHidden/>
          </w:rPr>
        </w:r>
      </w:ins>
      <w:r>
        <w:rPr>
          <w:noProof/>
          <w:webHidden/>
        </w:rPr>
        <w:fldChar w:fldCharType="separate"/>
      </w:r>
      <w:ins w:id="111" w:author="Chessmore, Carol" w:date="2014-10-29T14:00:00Z">
        <w:r>
          <w:rPr>
            <w:noProof/>
            <w:webHidden/>
          </w:rPr>
          <w:t>15</w:t>
        </w:r>
        <w:r>
          <w:rPr>
            <w:noProof/>
            <w:webHidden/>
          </w:rPr>
          <w:fldChar w:fldCharType="end"/>
        </w:r>
        <w:r w:rsidRPr="007207BE">
          <w:rPr>
            <w:rStyle w:val="Hyperlink"/>
            <w:noProof/>
          </w:rPr>
          <w:fldChar w:fldCharType="end"/>
        </w:r>
      </w:ins>
    </w:p>
    <w:p w14:paraId="78E1AC6E" w14:textId="77777777" w:rsidR="00AC665E" w:rsidRDefault="00AC665E">
      <w:pPr>
        <w:pStyle w:val="TOC3"/>
        <w:tabs>
          <w:tab w:val="left" w:pos="1540"/>
        </w:tabs>
        <w:rPr>
          <w:ins w:id="112" w:author="Chessmore, Carol" w:date="2014-10-29T14:00:00Z"/>
          <w:rFonts w:asciiTheme="minorHAnsi" w:eastAsiaTheme="minorEastAsia" w:hAnsiTheme="minorHAnsi" w:cstheme="minorBidi"/>
          <w:noProof/>
          <w:sz w:val="22"/>
          <w:szCs w:val="22"/>
        </w:rPr>
      </w:pPr>
      <w:ins w:id="113"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"_Toc402354570"</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4.1.3</w:t>
        </w:r>
        <w:r>
          <w:rPr>
            <w:rFonts w:asciiTheme="minorHAnsi" w:eastAsiaTheme="minorEastAsia" w:hAnsiTheme="minorHAnsi" w:cstheme="minorBidi"/>
            <w:noProof/>
            <w:sz w:val="22"/>
            <w:szCs w:val="22"/>
          </w:rPr>
          <w:tab/>
        </w:r>
        <w:r w:rsidRPr="007207BE">
          <w:rPr>
            <w:rStyle w:val="Hyperlink"/>
            <w:noProof/>
          </w:rPr>
          <w:t>Dynamics Data Screening</w:t>
        </w:r>
        <w:r>
          <w:rPr>
            <w:noProof/>
            <w:webHidden/>
          </w:rPr>
          <w:tab/>
        </w:r>
        <w:r>
          <w:rPr>
            <w:noProof/>
            <w:webHidden/>
          </w:rPr>
          <w:fldChar w:fldCharType="begin"/>
        </w:r>
        <w:r>
          <w:rPr>
            <w:noProof/>
            <w:webHidden/>
          </w:rPr>
          <w:instrText xml:space="preserve"> PAGEREF _Toc402354570 \h </w:instrText>
        </w:r>
        <w:r>
          <w:rPr>
            <w:noProof/>
            <w:webHidden/>
          </w:rPr>
        </w:r>
      </w:ins>
      <w:r>
        <w:rPr>
          <w:noProof/>
          <w:webHidden/>
        </w:rPr>
        <w:fldChar w:fldCharType="separate"/>
      </w:r>
      <w:ins w:id="114" w:author="Chessmore, Carol" w:date="2014-10-29T14:00:00Z">
        <w:r>
          <w:rPr>
            <w:noProof/>
            <w:webHidden/>
          </w:rPr>
          <w:t>16</w:t>
        </w:r>
        <w:r>
          <w:rPr>
            <w:noProof/>
            <w:webHidden/>
          </w:rPr>
          <w:fldChar w:fldCharType="end"/>
        </w:r>
        <w:r w:rsidRPr="007207BE">
          <w:rPr>
            <w:rStyle w:val="Hyperlink"/>
            <w:noProof/>
          </w:rPr>
          <w:fldChar w:fldCharType="end"/>
        </w:r>
      </w:ins>
    </w:p>
    <w:p w14:paraId="04A0E463" w14:textId="77777777" w:rsidR="00AC665E" w:rsidRDefault="00AC665E">
      <w:pPr>
        <w:pStyle w:val="TOC3"/>
        <w:tabs>
          <w:tab w:val="left" w:pos="1540"/>
        </w:tabs>
        <w:rPr>
          <w:ins w:id="115" w:author="Chessmore, Carol" w:date="2014-10-29T14:00:00Z"/>
          <w:rFonts w:asciiTheme="minorHAnsi" w:eastAsiaTheme="minorEastAsia" w:hAnsiTheme="minorHAnsi" w:cstheme="minorBidi"/>
          <w:noProof/>
          <w:sz w:val="22"/>
          <w:szCs w:val="22"/>
        </w:rPr>
      </w:pPr>
      <w:ins w:id="116"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"_Toc402354571"</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4.1.4</w:t>
        </w:r>
        <w:r>
          <w:rPr>
            <w:rFonts w:asciiTheme="minorHAnsi" w:eastAsiaTheme="minorEastAsia" w:hAnsiTheme="minorHAnsi" w:cstheme="minorBidi"/>
            <w:noProof/>
            <w:sz w:val="22"/>
            <w:szCs w:val="22"/>
          </w:rPr>
          <w:tab/>
        </w:r>
        <w:r w:rsidRPr="007207BE">
          <w:rPr>
            <w:rStyle w:val="Hyperlink"/>
            <w:noProof/>
          </w:rPr>
          <w:t>Flat Start Criteria</w:t>
        </w:r>
        <w:r>
          <w:rPr>
            <w:noProof/>
            <w:webHidden/>
          </w:rPr>
          <w:tab/>
        </w:r>
        <w:r>
          <w:rPr>
            <w:noProof/>
            <w:webHidden/>
          </w:rPr>
          <w:fldChar w:fldCharType="begin"/>
        </w:r>
        <w:r>
          <w:rPr>
            <w:noProof/>
            <w:webHidden/>
          </w:rPr>
          <w:instrText xml:space="preserve"> PAGEREF _Toc402354571 \h </w:instrText>
        </w:r>
        <w:r>
          <w:rPr>
            <w:noProof/>
            <w:webHidden/>
          </w:rPr>
        </w:r>
      </w:ins>
      <w:r>
        <w:rPr>
          <w:noProof/>
          <w:webHidden/>
        </w:rPr>
        <w:fldChar w:fldCharType="separate"/>
      </w:r>
      <w:ins w:id="117" w:author="Chessmore, Carol" w:date="2014-10-29T14:00:00Z">
        <w:r>
          <w:rPr>
            <w:noProof/>
            <w:webHidden/>
          </w:rPr>
          <w:t>16</w:t>
        </w:r>
        <w:r>
          <w:rPr>
            <w:noProof/>
            <w:webHidden/>
          </w:rPr>
          <w:fldChar w:fldCharType="end"/>
        </w:r>
        <w:r w:rsidRPr="007207BE">
          <w:rPr>
            <w:rStyle w:val="Hyperlink"/>
            <w:noProof/>
          </w:rPr>
          <w:fldChar w:fldCharType="end"/>
        </w:r>
      </w:ins>
    </w:p>
    <w:p w14:paraId="2B665726" w14:textId="77777777" w:rsidR="00AC665E" w:rsidRDefault="00AC665E">
      <w:pPr>
        <w:pStyle w:val="TOC2"/>
        <w:rPr>
          <w:ins w:id="118" w:author="Chessmore, Carol" w:date="2014-10-29T14:00:00Z"/>
          <w:rFonts w:asciiTheme="minorHAnsi" w:eastAsiaTheme="minorEastAsia" w:hAnsiTheme="minorHAnsi" w:cstheme="minorBidi"/>
          <w:b w:val="0"/>
          <w:sz w:val="22"/>
          <w:szCs w:val="22"/>
        </w:rPr>
      </w:pPr>
      <w:ins w:id="119" w:author="Chessmore, Carol" w:date="2014-10-29T14:00:00Z">
        <w:r w:rsidRPr="007207BE">
          <w:rPr>
            <w:rStyle w:val="Hyperlink"/>
          </w:rPr>
          <w:fldChar w:fldCharType="begin"/>
        </w:r>
        <w:r w:rsidRPr="007207BE">
          <w:rPr>
            <w:rStyle w:val="Hyperlink"/>
          </w:rPr>
          <w:instrText xml:space="preserve"> </w:instrText>
        </w:r>
        <w:r>
          <w:instrText>HYPERLINK \l "_Toc402354572"</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4.2</w:t>
        </w:r>
        <w:r>
          <w:rPr>
            <w:rFonts w:asciiTheme="minorHAnsi" w:eastAsiaTheme="minorEastAsia" w:hAnsiTheme="minorHAnsi" w:cstheme="minorBidi"/>
            <w:b w:val="0"/>
            <w:sz w:val="22"/>
            <w:szCs w:val="22"/>
          </w:rPr>
          <w:tab/>
        </w:r>
        <w:r w:rsidRPr="007207BE">
          <w:rPr>
            <w:rStyle w:val="Hyperlink"/>
          </w:rPr>
          <w:t>Post Flat Start Activities</w:t>
        </w:r>
        <w:r>
          <w:rPr>
            <w:webHidden/>
          </w:rPr>
          <w:tab/>
        </w:r>
        <w:r>
          <w:rPr>
            <w:webHidden/>
          </w:rPr>
          <w:fldChar w:fldCharType="begin"/>
        </w:r>
        <w:r>
          <w:rPr>
            <w:webHidden/>
          </w:rPr>
          <w:instrText xml:space="preserve"> PAGEREF _Toc402354572 \h </w:instrText>
        </w:r>
        <w:r>
          <w:rPr>
            <w:webHidden/>
          </w:rPr>
        </w:r>
      </w:ins>
      <w:r>
        <w:rPr>
          <w:webHidden/>
        </w:rPr>
        <w:fldChar w:fldCharType="separate"/>
      </w:r>
      <w:ins w:id="120" w:author="Chessmore, Carol" w:date="2014-10-29T14:00:00Z">
        <w:r>
          <w:rPr>
            <w:webHidden/>
          </w:rPr>
          <w:t>16</w:t>
        </w:r>
        <w:r>
          <w:rPr>
            <w:webHidden/>
          </w:rPr>
          <w:fldChar w:fldCharType="end"/>
        </w:r>
        <w:r w:rsidRPr="007207BE">
          <w:rPr>
            <w:rStyle w:val="Hyperlink"/>
          </w:rPr>
          <w:fldChar w:fldCharType="end"/>
        </w:r>
      </w:ins>
    </w:p>
    <w:p w14:paraId="102A1497" w14:textId="77777777" w:rsidR="00AC665E" w:rsidRDefault="00AC665E">
      <w:pPr>
        <w:pStyle w:val="TOC3"/>
        <w:tabs>
          <w:tab w:val="left" w:pos="1540"/>
        </w:tabs>
        <w:rPr>
          <w:ins w:id="121" w:author="Chessmore, Carol" w:date="2014-10-29T14:00:00Z"/>
          <w:rFonts w:asciiTheme="minorHAnsi" w:eastAsiaTheme="minorEastAsia" w:hAnsiTheme="minorHAnsi" w:cstheme="minorBidi"/>
          <w:noProof/>
          <w:sz w:val="22"/>
          <w:szCs w:val="22"/>
        </w:rPr>
      </w:pPr>
      <w:ins w:id="122"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"_Toc402354573"</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4.2.1</w:t>
        </w:r>
        <w:r>
          <w:rPr>
            <w:rFonts w:asciiTheme="minorHAnsi" w:eastAsiaTheme="minorEastAsia" w:hAnsiTheme="minorHAnsi" w:cstheme="minorBidi"/>
            <w:noProof/>
            <w:sz w:val="22"/>
            <w:szCs w:val="22"/>
          </w:rPr>
          <w:tab/>
        </w:r>
        <w:r w:rsidRPr="007207BE">
          <w:rPr>
            <w:rStyle w:val="Hyperlink"/>
            <w:noProof/>
          </w:rPr>
          <w:t>Distribution of Flat Start Results and the Dynamics Data Base</w:t>
        </w:r>
        <w:r>
          <w:rPr>
            <w:noProof/>
            <w:webHidden/>
          </w:rPr>
          <w:tab/>
        </w:r>
        <w:r>
          <w:rPr>
            <w:noProof/>
            <w:webHidden/>
          </w:rPr>
          <w:fldChar w:fldCharType="begin"/>
        </w:r>
        <w:r>
          <w:rPr>
            <w:noProof/>
            <w:webHidden/>
          </w:rPr>
          <w:instrText xml:space="preserve"> PAGEREF _Toc402354573 \h </w:instrText>
        </w:r>
        <w:r>
          <w:rPr>
            <w:noProof/>
            <w:webHidden/>
          </w:rPr>
        </w:r>
      </w:ins>
      <w:r>
        <w:rPr>
          <w:noProof/>
          <w:webHidden/>
        </w:rPr>
        <w:fldChar w:fldCharType="separate"/>
      </w:r>
      <w:ins w:id="123" w:author="Chessmore, Carol" w:date="2014-10-29T14:00:00Z">
        <w:r>
          <w:rPr>
            <w:noProof/>
            <w:webHidden/>
          </w:rPr>
          <w:t>16</w:t>
        </w:r>
        <w:r>
          <w:rPr>
            <w:noProof/>
            <w:webHidden/>
          </w:rPr>
          <w:fldChar w:fldCharType="end"/>
        </w:r>
        <w:r w:rsidRPr="007207BE">
          <w:rPr>
            <w:rStyle w:val="Hyperlink"/>
            <w:noProof/>
          </w:rPr>
          <w:fldChar w:fldCharType="end"/>
        </w:r>
      </w:ins>
    </w:p>
    <w:p w14:paraId="396498C8" w14:textId="77777777" w:rsidR="00AC665E" w:rsidRDefault="00AC665E">
      <w:pPr>
        <w:pStyle w:val="TOC3"/>
        <w:tabs>
          <w:tab w:val="left" w:pos="1540"/>
        </w:tabs>
        <w:rPr>
          <w:ins w:id="124" w:author="Chessmore, Carol" w:date="2014-10-29T14:00:00Z"/>
          <w:rFonts w:asciiTheme="minorHAnsi" w:eastAsiaTheme="minorEastAsia" w:hAnsiTheme="minorHAnsi" w:cstheme="minorBidi"/>
          <w:noProof/>
          <w:sz w:val="22"/>
          <w:szCs w:val="22"/>
        </w:rPr>
      </w:pPr>
      <w:ins w:id="125"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"_Toc402354574"</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4.2.2</w:t>
        </w:r>
        <w:r>
          <w:rPr>
            <w:rFonts w:asciiTheme="minorHAnsi" w:eastAsiaTheme="minorEastAsia" w:hAnsiTheme="minorHAnsi" w:cstheme="minorBidi"/>
            <w:noProof/>
            <w:sz w:val="22"/>
            <w:szCs w:val="22"/>
          </w:rPr>
          <w:tab/>
        </w:r>
        <w:r w:rsidRPr="007207BE">
          <w:rPr>
            <w:rStyle w:val="Hyperlink"/>
            <w:noProof/>
          </w:rPr>
          <w:t>Stability Book</w:t>
        </w:r>
        <w:r>
          <w:rPr>
            <w:noProof/>
            <w:webHidden/>
          </w:rPr>
          <w:tab/>
        </w:r>
        <w:r>
          <w:rPr>
            <w:noProof/>
            <w:webHidden/>
          </w:rPr>
          <w:fldChar w:fldCharType="begin"/>
        </w:r>
        <w:r>
          <w:rPr>
            <w:noProof/>
            <w:webHidden/>
          </w:rPr>
          <w:instrText xml:space="preserve"> PAGEREF _Toc402354574 \h </w:instrText>
        </w:r>
        <w:r>
          <w:rPr>
            <w:noProof/>
            <w:webHidden/>
          </w:rPr>
        </w:r>
      </w:ins>
      <w:r>
        <w:rPr>
          <w:noProof/>
          <w:webHidden/>
        </w:rPr>
        <w:fldChar w:fldCharType="separate"/>
      </w:r>
      <w:ins w:id="126" w:author="Chessmore, Carol" w:date="2014-10-29T14:00:00Z">
        <w:r>
          <w:rPr>
            <w:noProof/>
            <w:webHidden/>
          </w:rPr>
          <w:t>16</w:t>
        </w:r>
        <w:r>
          <w:rPr>
            <w:noProof/>
            <w:webHidden/>
          </w:rPr>
          <w:fldChar w:fldCharType="end"/>
        </w:r>
        <w:r w:rsidRPr="007207BE">
          <w:rPr>
            <w:rStyle w:val="Hyperlink"/>
            <w:noProof/>
          </w:rPr>
          <w:fldChar w:fldCharType="end"/>
        </w:r>
      </w:ins>
    </w:p>
    <w:p w14:paraId="634605C6" w14:textId="77777777" w:rsidR="00AC665E" w:rsidRDefault="00AC665E">
      <w:pPr>
        <w:pStyle w:val="TOC3"/>
        <w:tabs>
          <w:tab w:val="left" w:pos="1540"/>
        </w:tabs>
        <w:rPr>
          <w:ins w:id="127" w:author="Chessmore, Carol" w:date="2014-10-29T14:00:00Z"/>
          <w:rFonts w:asciiTheme="minorHAnsi" w:eastAsiaTheme="minorEastAsia" w:hAnsiTheme="minorHAnsi" w:cstheme="minorBidi"/>
          <w:noProof/>
          <w:sz w:val="22"/>
          <w:szCs w:val="22"/>
        </w:rPr>
      </w:pPr>
      <w:ins w:id="128"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"_Toc402354575"</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4.2.3</w:t>
        </w:r>
        <w:r>
          <w:rPr>
            <w:rFonts w:asciiTheme="minorHAnsi" w:eastAsiaTheme="minorEastAsia" w:hAnsiTheme="minorHAnsi" w:cstheme="minorBidi"/>
            <w:noProof/>
            <w:sz w:val="22"/>
            <w:szCs w:val="22"/>
          </w:rPr>
          <w:tab/>
        </w:r>
        <w:r w:rsidRPr="007207BE">
          <w:rPr>
            <w:rStyle w:val="Hyperlink"/>
            <w:noProof/>
          </w:rPr>
          <w:t>DWG Coordination with the Steady State Working Group</w:t>
        </w:r>
        <w:r>
          <w:rPr>
            <w:noProof/>
            <w:webHidden/>
          </w:rPr>
          <w:tab/>
        </w:r>
        <w:r>
          <w:rPr>
            <w:noProof/>
            <w:webHidden/>
          </w:rPr>
          <w:fldChar w:fldCharType="begin"/>
        </w:r>
        <w:r>
          <w:rPr>
            <w:noProof/>
            <w:webHidden/>
          </w:rPr>
          <w:instrText xml:space="preserve"> PAGEREF _Toc402354575 \h </w:instrText>
        </w:r>
        <w:r>
          <w:rPr>
            <w:noProof/>
            <w:webHidden/>
          </w:rPr>
        </w:r>
      </w:ins>
      <w:r>
        <w:rPr>
          <w:noProof/>
          <w:webHidden/>
        </w:rPr>
        <w:fldChar w:fldCharType="separate"/>
      </w:r>
      <w:ins w:id="129" w:author="Chessmore, Carol" w:date="2014-10-29T14:00:00Z">
        <w:r>
          <w:rPr>
            <w:noProof/>
            <w:webHidden/>
          </w:rPr>
          <w:t>17</w:t>
        </w:r>
        <w:r>
          <w:rPr>
            <w:noProof/>
            <w:webHidden/>
          </w:rPr>
          <w:fldChar w:fldCharType="end"/>
        </w:r>
        <w:r w:rsidRPr="007207BE">
          <w:rPr>
            <w:rStyle w:val="Hyperlink"/>
            <w:noProof/>
          </w:rPr>
          <w:fldChar w:fldCharType="end"/>
        </w:r>
      </w:ins>
    </w:p>
    <w:p w14:paraId="105863F6" w14:textId="77777777" w:rsidR="00AC665E" w:rsidRDefault="00AC665E">
      <w:pPr>
        <w:pStyle w:val="TOC3"/>
        <w:tabs>
          <w:tab w:val="left" w:pos="1540"/>
        </w:tabs>
        <w:rPr>
          <w:ins w:id="130" w:author="Chessmore, Carol" w:date="2014-10-29T14:00:00Z"/>
          <w:rFonts w:asciiTheme="minorHAnsi" w:eastAsiaTheme="minorEastAsia" w:hAnsiTheme="minorHAnsi" w:cstheme="minorBidi"/>
          <w:noProof/>
          <w:sz w:val="22"/>
          <w:szCs w:val="22"/>
        </w:rPr>
      </w:pPr>
      <w:ins w:id="131"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"_Toc402354576"</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4.2.4</w:t>
        </w:r>
        <w:r>
          <w:rPr>
            <w:rFonts w:asciiTheme="minorHAnsi" w:eastAsiaTheme="minorEastAsia" w:hAnsiTheme="minorHAnsi" w:cstheme="minorBidi"/>
            <w:noProof/>
            <w:sz w:val="22"/>
            <w:szCs w:val="22"/>
          </w:rPr>
          <w:tab/>
        </w:r>
        <w:r w:rsidRPr="007207BE">
          <w:rPr>
            <w:rStyle w:val="Hyperlink"/>
            <w:noProof/>
          </w:rPr>
          <w:t>DWG Dynamic Contingency Assumptions List</w:t>
        </w:r>
        <w:r>
          <w:rPr>
            <w:noProof/>
            <w:webHidden/>
          </w:rPr>
          <w:tab/>
        </w:r>
        <w:r>
          <w:rPr>
            <w:noProof/>
            <w:webHidden/>
          </w:rPr>
          <w:fldChar w:fldCharType="begin"/>
        </w:r>
        <w:r>
          <w:rPr>
            <w:noProof/>
            <w:webHidden/>
          </w:rPr>
          <w:instrText xml:space="preserve"> PAGEREF _Toc402354576 \h </w:instrText>
        </w:r>
        <w:r>
          <w:rPr>
            <w:noProof/>
            <w:webHidden/>
          </w:rPr>
        </w:r>
      </w:ins>
      <w:r>
        <w:rPr>
          <w:noProof/>
          <w:webHidden/>
        </w:rPr>
        <w:fldChar w:fldCharType="separate"/>
      </w:r>
      <w:ins w:id="132" w:author="Chessmore, Carol" w:date="2014-10-29T14:00:00Z">
        <w:r>
          <w:rPr>
            <w:noProof/>
            <w:webHidden/>
          </w:rPr>
          <w:t>17</w:t>
        </w:r>
        <w:r>
          <w:rPr>
            <w:noProof/>
            <w:webHidden/>
          </w:rPr>
          <w:fldChar w:fldCharType="end"/>
        </w:r>
        <w:r w:rsidRPr="007207BE">
          <w:rPr>
            <w:rStyle w:val="Hyperlink"/>
            <w:noProof/>
          </w:rPr>
          <w:fldChar w:fldCharType="end"/>
        </w:r>
      </w:ins>
    </w:p>
    <w:p w14:paraId="29FF7E7B" w14:textId="77777777" w:rsidR="00AC665E" w:rsidRDefault="00AC665E">
      <w:pPr>
        <w:pStyle w:val="TOC2"/>
        <w:rPr>
          <w:ins w:id="133" w:author="Chessmore, Carol" w:date="2014-10-29T14:00:00Z"/>
          <w:rFonts w:asciiTheme="minorHAnsi" w:eastAsiaTheme="minorEastAsia" w:hAnsiTheme="minorHAnsi" w:cstheme="minorBidi"/>
          <w:b w:val="0"/>
          <w:sz w:val="22"/>
          <w:szCs w:val="22"/>
        </w:rPr>
      </w:pPr>
      <w:ins w:id="134" w:author="Chessmore, Carol" w:date="2014-10-29T14:00:00Z">
        <w:r w:rsidRPr="007207BE">
          <w:rPr>
            <w:rStyle w:val="Hyperlink"/>
          </w:rPr>
          <w:fldChar w:fldCharType="begin"/>
        </w:r>
        <w:r w:rsidRPr="007207BE">
          <w:rPr>
            <w:rStyle w:val="Hyperlink"/>
          </w:rPr>
          <w:instrText xml:space="preserve"> </w:instrText>
        </w:r>
        <w:r>
          <w:instrText>HYPERLINK \l "_Toc402354577"</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4.3</w:t>
        </w:r>
        <w:r>
          <w:rPr>
            <w:rFonts w:asciiTheme="minorHAnsi" w:eastAsiaTheme="minorEastAsia" w:hAnsiTheme="minorHAnsi" w:cstheme="minorBidi"/>
            <w:b w:val="0"/>
            <w:sz w:val="22"/>
            <w:szCs w:val="22"/>
          </w:rPr>
          <w:tab/>
        </w:r>
        <w:r w:rsidRPr="007207BE">
          <w:rPr>
            <w:rStyle w:val="Hyperlink"/>
          </w:rPr>
          <w:t>Other DWG Activities</w:t>
        </w:r>
        <w:r>
          <w:rPr>
            <w:webHidden/>
          </w:rPr>
          <w:tab/>
        </w:r>
        <w:r>
          <w:rPr>
            <w:webHidden/>
          </w:rPr>
          <w:fldChar w:fldCharType="begin"/>
        </w:r>
        <w:r>
          <w:rPr>
            <w:webHidden/>
          </w:rPr>
          <w:instrText xml:space="preserve"> PAGEREF _Toc402354577 \h </w:instrText>
        </w:r>
        <w:r>
          <w:rPr>
            <w:webHidden/>
          </w:rPr>
        </w:r>
      </w:ins>
      <w:r>
        <w:rPr>
          <w:webHidden/>
        </w:rPr>
        <w:fldChar w:fldCharType="separate"/>
      </w:r>
      <w:ins w:id="135" w:author="Chessmore, Carol" w:date="2014-10-29T14:00:00Z">
        <w:r>
          <w:rPr>
            <w:webHidden/>
          </w:rPr>
          <w:t>18</w:t>
        </w:r>
        <w:r>
          <w:rPr>
            <w:webHidden/>
          </w:rPr>
          <w:fldChar w:fldCharType="end"/>
        </w:r>
        <w:r w:rsidRPr="007207BE">
          <w:rPr>
            <w:rStyle w:val="Hyperlink"/>
          </w:rPr>
          <w:fldChar w:fldCharType="end"/>
        </w:r>
      </w:ins>
    </w:p>
    <w:p w14:paraId="49A3EB4E" w14:textId="77777777" w:rsidR="00AC665E" w:rsidRDefault="00AC665E">
      <w:pPr>
        <w:pStyle w:val="TOC3"/>
        <w:tabs>
          <w:tab w:val="left" w:pos="1540"/>
        </w:tabs>
        <w:rPr>
          <w:ins w:id="136" w:author="Chessmore, Carol" w:date="2014-10-29T14:00:00Z"/>
          <w:rFonts w:asciiTheme="minorHAnsi" w:eastAsiaTheme="minorEastAsia" w:hAnsiTheme="minorHAnsi" w:cstheme="minorBidi"/>
          <w:noProof/>
          <w:sz w:val="22"/>
          <w:szCs w:val="22"/>
        </w:rPr>
      </w:pPr>
      <w:ins w:id="137"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"_Toc402354578"</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4.3.1</w:t>
        </w:r>
        <w:r>
          <w:rPr>
            <w:rFonts w:asciiTheme="minorHAnsi" w:eastAsiaTheme="minorEastAsia" w:hAnsiTheme="minorHAnsi" w:cstheme="minorBidi"/>
            <w:noProof/>
            <w:sz w:val="22"/>
            <w:szCs w:val="22"/>
          </w:rPr>
          <w:tab/>
        </w:r>
        <w:r w:rsidRPr="007207BE">
          <w:rPr>
            <w:rStyle w:val="Hyperlink"/>
            <w:noProof/>
          </w:rPr>
          <w:t>Dynamic Disturbance Recording (DDR) Equipment Annual Review</w:t>
        </w:r>
        <w:r>
          <w:rPr>
            <w:noProof/>
            <w:webHidden/>
          </w:rPr>
          <w:tab/>
        </w:r>
        <w:r>
          <w:rPr>
            <w:noProof/>
            <w:webHidden/>
          </w:rPr>
          <w:fldChar w:fldCharType="begin"/>
        </w:r>
        <w:r>
          <w:rPr>
            <w:noProof/>
            <w:webHidden/>
          </w:rPr>
          <w:instrText xml:space="preserve"> PAGEREF _Toc402354578 \h </w:instrText>
        </w:r>
        <w:r>
          <w:rPr>
            <w:noProof/>
            <w:webHidden/>
          </w:rPr>
        </w:r>
      </w:ins>
      <w:r>
        <w:rPr>
          <w:noProof/>
          <w:webHidden/>
        </w:rPr>
        <w:fldChar w:fldCharType="separate"/>
      </w:r>
      <w:ins w:id="138" w:author="Chessmore, Carol" w:date="2014-10-29T14:00:00Z">
        <w:r>
          <w:rPr>
            <w:noProof/>
            <w:webHidden/>
          </w:rPr>
          <w:t>18</w:t>
        </w:r>
        <w:r>
          <w:rPr>
            <w:noProof/>
            <w:webHidden/>
          </w:rPr>
          <w:fldChar w:fldCharType="end"/>
        </w:r>
        <w:r w:rsidRPr="007207BE">
          <w:rPr>
            <w:rStyle w:val="Hyperlink"/>
            <w:noProof/>
          </w:rPr>
          <w:fldChar w:fldCharType="end"/>
        </w:r>
      </w:ins>
    </w:p>
    <w:p w14:paraId="3086F923" w14:textId="77777777" w:rsidR="00AC665E" w:rsidRDefault="00AC665E">
      <w:pPr>
        <w:pStyle w:val="TOC3"/>
        <w:tabs>
          <w:tab w:val="left" w:pos="1540"/>
        </w:tabs>
        <w:rPr>
          <w:ins w:id="139" w:author="Chessmore, Carol" w:date="2014-10-29T14:00:00Z"/>
          <w:rFonts w:asciiTheme="minorHAnsi" w:eastAsiaTheme="minorEastAsia" w:hAnsiTheme="minorHAnsi" w:cstheme="minorBidi"/>
          <w:noProof/>
          <w:sz w:val="22"/>
          <w:szCs w:val="22"/>
        </w:rPr>
      </w:pPr>
      <w:ins w:id="140"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"_Toc402354579"</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4.3.2</w:t>
        </w:r>
        <w:r>
          <w:rPr>
            <w:rFonts w:asciiTheme="minorHAnsi" w:eastAsiaTheme="minorEastAsia" w:hAnsiTheme="minorHAnsi" w:cstheme="minorBidi"/>
            <w:noProof/>
            <w:sz w:val="22"/>
            <w:szCs w:val="22"/>
          </w:rPr>
          <w:tab/>
        </w:r>
        <w:r w:rsidRPr="007207BE">
          <w:rPr>
            <w:rStyle w:val="Hyperlink"/>
            <w:noProof/>
          </w:rPr>
          <w:t>Location Requirements:</w:t>
        </w:r>
        <w:r>
          <w:rPr>
            <w:noProof/>
            <w:webHidden/>
          </w:rPr>
          <w:tab/>
        </w:r>
        <w:r>
          <w:rPr>
            <w:noProof/>
            <w:webHidden/>
          </w:rPr>
          <w:fldChar w:fldCharType="begin"/>
        </w:r>
        <w:r>
          <w:rPr>
            <w:noProof/>
            <w:webHidden/>
          </w:rPr>
          <w:instrText xml:space="preserve"> PAGEREF _Toc402354579 \h </w:instrText>
        </w:r>
        <w:r>
          <w:rPr>
            <w:noProof/>
            <w:webHidden/>
          </w:rPr>
        </w:r>
      </w:ins>
      <w:r>
        <w:rPr>
          <w:noProof/>
          <w:webHidden/>
        </w:rPr>
        <w:fldChar w:fldCharType="separate"/>
      </w:r>
      <w:ins w:id="141" w:author="Chessmore, Carol" w:date="2014-10-29T14:00:00Z">
        <w:r>
          <w:rPr>
            <w:noProof/>
            <w:webHidden/>
          </w:rPr>
          <w:t>18</w:t>
        </w:r>
        <w:r>
          <w:rPr>
            <w:noProof/>
            <w:webHidden/>
          </w:rPr>
          <w:fldChar w:fldCharType="end"/>
        </w:r>
        <w:r w:rsidRPr="007207BE">
          <w:rPr>
            <w:rStyle w:val="Hyperlink"/>
            <w:noProof/>
          </w:rPr>
          <w:fldChar w:fldCharType="end"/>
        </w:r>
      </w:ins>
    </w:p>
    <w:p w14:paraId="45107979" w14:textId="77777777" w:rsidR="00AC665E" w:rsidRDefault="00AC665E">
      <w:pPr>
        <w:pStyle w:val="TOC3"/>
        <w:tabs>
          <w:tab w:val="left" w:pos="1540"/>
        </w:tabs>
        <w:rPr>
          <w:ins w:id="142" w:author="Chessmore, Carol" w:date="2014-10-29T14:00:00Z"/>
          <w:rFonts w:asciiTheme="minorHAnsi" w:eastAsiaTheme="minorEastAsia" w:hAnsiTheme="minorHAnsi" w:cstheme="minorBidi"/>
          <w:noProof/>
          <w:sz w:val="22"/>
          <w:szCs w:val="22"/>
        </w:rPr>
      </w:pPr>
      <w:ins w:id="143"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"_Toc402354580"</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4.3.3</w:t>
        </w:r>
        <w:r>
          <w:rPr>
            <w:rFonts w:asciiTheme="minorHAnsi" w:eastAsiaTheme="minorEastAsia" w:hAnsiTheme="minorHAnsi" w:cstheme="minorBidi"/>
            <w:noProof/>
            <w:sz w:val="22"/>
            <w:szCs w:val="22"/>
          </w:rPr>
          <w:tab/>
        </w:r>
        <w:r w:rsidRPr="007207BE">
          <w:rPr>
            <w:rStyle w:val="Hyperlink"/>
            <w:noProof/>
          </w:rPr>
          <w:t>Data Recording Requirements:</w:t>
        </w:r>
        <w:r>
          <w:rPr>
            <w:noProof/>
            <w:webHidden/>
          </w:rPr>
          <w:tab/>
        </w:r>
        <w:r>
          <w:rPr>
            <w:noProof/>
            <w:webHidden/>
          </w:rPr>
          <w:fldChar w:fldCharType="begin"/>
        </w:r>
        <w:r>
          <w:rPr>
            <w:noProof/>
            <w:webHidden/>
          </w:rPr>
          <w:instrText xml:space="preserve"> PAGEREF _Toc402354580 \h </w:instrText>
        </w:r>
        <w:r>
          <w:rPr>
            <w:noProof/>
            <w:webHidden/>
          </w:rPr>
        </w:r>
      </w:ins>
      <w:r>
        <w:rPr>
          <w:noProof/>
          <w:webHidden/>
        </w:rPr>
        <w:fldChar w:fldCharType="separate"/>
      </w:r>
      <w:ins w:id="144" w:author="Chessmore, Carol" w:date="2014-10-29T14:00:00Z">
        <w:r>
          <w:rPr>
            <w:noProof/>
            <w:webHidden/>
          </w:rPr>
          <w:t>18</w:t>
        </w:r>
        <w:r>
          <w:rPr>
            <w:noProof/>
            <w:webHidden/>
          </w:rPr>
          <w:fldChar w:fldCharType="end"/>
        </w:r>
        <w:r w:rsidRPr="007207BE">
          <w:rPr>
            <w:rStyle w:val="Hyperlink"/>
            <w:noProof/>
          </w:rPr>
          <w:fldChar w:fldCharType="end"/>
        </w:r>
      </w:ins>
    </w:p>
    <w:p w14:paraId="2410F4EB" w14:textId="77777777" w:rsidR="00AC665E" w:rsidRDefault="00AC665E">
      <w:pPr>
        <w:pStyle w:val="TOC3"/>
        <w:tabs>
          <w:tab w:val="left" w:pos="1540"/>
        </w:tabs>
        <w:rPr>
          <w:ins w:id="145" w:author="Chessmore, Carol" w:date="2014-10-29T14:00:00Z"/>
          <w:rFonts w:asciiTheme="minorHAnsi" w:eastAsiaTheme="minorEastAsia" w:hAnsiTheme="minorHAnsi" w:cstheme="minorBidi"/>
          <w:noProof/>
          <w:sz w:val="22"/>
          <w:szCs w:val="22"/>
        </w:rPr>
      </w:pPr>
      <w:ins w:id="146"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"_Toc402354581"</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4.3.4</w:t>
        </w:r>
        <w:r>
          <w:rPr>
            <w:rFonts w:asciiTheme="minorHAnsi" w:eastAsiaTheme="minorEastAsia" w:hAnsiTheme="minorHAnsi" w:cstheme="minorBidi"/>
            <w:noProof/>
            <w:sz w:val="22"/>
            <w:szCs w:val="22"/>
          </w:rPr>
          <w:tab/>
        </w:r>
        <w:r w:rsidRPr="007207BE">
          <w:rPr>
            <w:rStyle w:val="Hyperlink"/>
            <w:noProof/>
          </w:rPr>
          <w:t>Triggering Requirements:</w:t>
        </w:r>
        <w:r>
          <w:rPr>
            <w:noProof/>
            <w:webHidden/>
          </w:rPr>
          <w:tab/>
        </w:r>
        <w:r>
          <w:rPr>
            <w:noProof/>
            <w:webHidden/>
          </w:rPr>
          <w:fldChar w:fldCharType="begin"/>
        </w:r>
        <w:r>
          <w:rPr>
            <w:noProof/>
            <w:webHidden/>
          </w:rPr>
          <w:instrText xml:space="preserve"> PAGEREF _Toc402354581 \h </w:instrText>
        </w:r>
        <w:r>
          <w:rPr>
            <w:noProof/>
            <w:webHidden/>
          </w:rPr>
        </w:r>
      </w:ins>
      <w:r>
        <w:rPr>
          <w:noProof/>
          <w:webHidden/>
        </w:rPr>
        <w:fldChar w:fldCharType="separate"/>
      </w:r>
      <w:ins w:id="147" w:author="Chessmore, Carol" w:date="2014-10-29T14:00:00Z">
        <w:r>
          <w:rPr>
            <w:noProof/>
            <w:webHidden/>
          </w:rPr>
          <w:t>19</w:t>
        </w:r>
        <w:r>
          <w:rPr>
            <w:noProof/>
            <w:webHidden/>
          </w:rPr>
          <w:fldChar w:fldCharType="end"/>
        </w:r>
        <w:r w:rsidRPr="007207BE">
          <w:rPr>
            <w:rStyle w:val="Hyperlink"/>
            <w:noProof/>
          </w:rPr>
          <w:fldChar w:fldCharType="end"/>
        </w:r>
      </w:ins>
    </w:p>
    <w:p w14:paraId="3990ACAB" w14:textId="77777777" w:rsidR="00AC665E" w:rsidRDefault="00AC665E">
      <w:pPr>
        <w:pStyle w:val="TOC3"/>
        <w:rPr>
          <w:ins w:id="148" w:author="Chessmore, Carol" w:date="2014-10-29T14:00:00Z"/>
          <w:rFonts w:asciiTheme="minorHAnsi" w:eastAsiaTheme="minorEastAsia" w:hAnsiTheme="minorHAnsi" w:cstheme="minorBidi"/>
          <w:noProof/>
          <w:sz w:val="22"/>
          <w:szCs w:val="22"/>
        </w:rPr>
      </w:pPr>
      <w:ins w:id="149"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"_Toc402354582"</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1.</w:t>
        </w:r>
        <w:r>
          <w:rPr>
            <w:rFonts w:asciiTheme="minorHAnsi" w:eastAsiaTheme="minorEastAsia" w:hAnsiTheme="minorHAnsi" w:cstheme="minorBidi"/>
            <w:noProof/>
            <w:sz w:val="22"/>
            <w:szCs w:val="22"/>
          </w:rPr>
          <w:tab/>
        </w:r>
        <w:r w:rsidRPr="007207BE">
          <w:rPr>
            <w:rStyle w:val="Hyperlink"/>
            <w:noProof/>
          </w:rPr>
          <w:t>Data Reporting Requirements:</w:t>
        </w:r>
        <w:r>
          <w:rPr>
            <w:noProof/>
            <w:webHidden/>
          </w:rPr>
          <w:tab/>
        </w:r>
        <w:r>
          <w:rPr>
            <w:noProof/>
            <w:webHidden/>
          </w:rPr>
          <w:fldChar w:fldCharType="begin"/>
        </w:r>
        <w:r>
          <w:rPr>
            <w:noProof/>
            <w:webHidden/>
          </w:rPr>
          <w:instrText xml:space="preserve"> PAGEREF _Toc402354582 \h </w:instrText>
        </w:r>
        <w:r>
          <w:rPr>
            <w:noProof/>
            <w:webHidden/>
          </w:rPr>
        </w:r>
      </w:ins>
      <w:r>
        <w:rPr>
          <w:noProof/>
          <w:webHidden/>
        </w:rPr>
        <w:fldChar w:fldCharType="separate"/>
      </w:r>
      <w:ins w:id="150" w:author="Chessmore, Carol" w:date="2014-10-29T14:00:00Z">
        <w:r>
          <w:rPr>
            <w:noProof/>
            <w:webHidden/>
          </w:rPr>
          <w:t>19</w:t>
        </w:r>
        <w:r>
          <w:rPr>
            <w:noProof/>
            <w:webHidden/>
          </w:rPr>
          <w:fldChar w:fldCharType="end"/>
        </w:r>
        <w:r w:rsidRPr="007207BE">
          <w:rPr>
            <w:rStyle w:val="Hyperlink"/>
            <w:noProof/>
          </w:rPr>
          <w:fldChar w:fldCharType="end"/>
        </w:r>
      </w:ins>
    </w:p>
    <w:p w14:paraId="7E3CF907" w14:textId="77777777" w:rsidR="00AC665E" w:rsidRDefault="00AC665E">
      <w:pPr>
        <w:pStyle w:val="TOC3"/>
        <w:tabs>
          <w:tab w:val="left" w:pos="1540"/>
        </w:tabs>
        <w:rPr>
          <w:ins w:id="151" w:author="Chessmore, Carol" w:date="2014-10-29T14:00:00Z"/>
          <w:rFonts w:asciiTheme="minorHAnsi" w:eastAsiaTheme="minorEastAsia" w:hAnsiTheme="minorHAnsi" w:cstheme="minorBidi"/>
          <w:noProof/>
          <w:sz w:val="22"/>
          <w:szCs w:val="22"/>
        </w:rPr>
      </w:pPr>
      <w:ins w:id="152"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"_Toc402354583"</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4.3.5</w:t>
        </w:r>
        <w:r>
          <w:rPr>
            <w:rFonts w:asciiTheme="minorHAnsi" w:eastAsiaTheme="minorEastAsia" w:hAnsiTheme="minorHAnsi" w:cstheme="minorBidi"/>
            <w:noProof/>
            <w:sz w:val="22"/>
            <w:szCs w:val="22"/>
          </w:rPr>
          <w:tab/>
        </w:r>
        <w:r w:rsidRPr="007207BE">
          <w:rPr>
            <w:rStyle w:val="Hyperlink"/>
            <w:noProof/>
          </w:rPr>
          <w:t>Maintenance and Testing Requirements:</w:t>
        </w:r>
        <w:r>
          <w:rPr>
            <w:noProof/>
            <w:webHidden/>
          </w:rPr>
          <w:tab/>
        </w:r>
        <w:r>
          <w:rPr>
            <w:noProof/>
            <w:webHidden/>
          </w:rPr>
          <w:fldChar w:fldCharType="begin"/>
        </w:r>
        <w:r>
          <w:rPr>
            <w:noProof/>
            <w:webHidden/>
          </w:rPr>
          <w:instrText xml:space="preserve"> PAGEREF _Toc402354583 \h </w:instrText>
        </w:r>
        <w:r>
          <w:rPr>
            <w:noProof/>
            <w:webHidden/>
          </w:rPr>
        </w:r>
      </w:ins>
      <w:r>
        <w:rPr>
          <w:noProof/>
          <w:webHidden/>
        </w:rPr>
        <w:fldChar w:fldCharType="separate"/>
      </w:r>
      <w:ins w:id="153" w:author="Chessmore, Carol" w:date="2014-10-29T14:00:00Z">
        <w:r>
          <w:rPr>
            <w:noProof/>
            <w:webHidden/>
          </w:rPr>
          <w:t>19</w:t>
        </w:r>
        <w:r>
          <w:rPr>
            <w:noProof/>
            <w:webHidden/>
          </w:rPr>
          <w:fldChar w:fldCharType="end"/>
        </w:r>
        <w:r w:rsidRPr="007207BE">
          <w:rPr>
            <w:rStyle w:val="Hyperlink"/>
            <w:noProof/>
          </w:rPr>
          <w:fldChar w:fldCharType="end"/>
        </w:r>
      </w:ins>
    </w:p>
    <w:p w14:paraId="042A8ABE" w14:textId="77777777" w:rsidR="00AC665E" w:rsidRDefault="00AC665E">
      <w:pPr>
        <w:pStyle w:val="TOC3"/>
        <w:tabs>
          <w:tab w:val="left" w:pos="1540"/>
        </w:tabs>
        <w:rPr>
          <w:ins w:id="154" w:author="Chessmore, Carol" w:date="2014-10-29T14:00:00Z"/>
          <w:rFonts w:asciiTheme="minorHAnsi" w:eastAsiaTheme="minorEastAsia" w:hAnsiTheme="minorHAnsi" w:cstheme="minorBidi"/>
          <w:noProof/>
          <w:sz w:val="22"/>
          <w:szCs w:val="22"/>
        </w:rPr>
      </w:pPr>
      <w:ins w:id="155"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"_Toc402354584"</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4.3.6</w:t>
        </w:r>
        <w:r>
          <w:rPr>
            <w:rFonts w:asciiTheme="minorHAnsi" w:eastAsiaTheme="minorEastAsia" w:hAnsiTheme="minorHAnsi" w:cstheme="minorBidi"/>
            <w:noProof/>
            <w:sz w:val="22"/>
            <w:szCs w:val="22"/>
          </w:rPr>
          <w:tab/>
        </w:r>
        <w:r w:rsidRPr="007207BE">
          <w:rPr>
            <w:rStyle w:val="Hyperlink"/>
            <w:noProof/>
          </w:rPr>
          <w:t>Event Simulation</w:t>
        </w:r>
        <w:r>
          <w:rPr>
            <w:noProof/>
            <w:webHidden/>
          </w:rPr>
          <w:tab/>
        </w:r>
        <w:r>
          <w:rPr>
            <w:noProof/>
            <w:webHidden/>
          </w:rPr>
          <w:fldChar w:fldCharType="begin"/>
        </w:r>
        <w:r>
          <w:rPr>
            <w:noProof/>
            <w:webHidden/>
          </w:rPr>
          <w:instrText xml:space="preserve"> PAGEREF _Toc402354584 \h </w:instrText>
        </w:r>
        <w:r>
          <w:rPr>
            <w:noProof/>
            <w:webHidden/>
          </w:rPr>
        </w:r>
      </w:ins>
      <w:r>
        <w:rPr>
          <w:noProof/>
          <w:webHidden/>
        </w:rPr>
        <w:fldChar w:fldCharType="separate"/>
      </w:r>
      <w:ins w:id="156" w:author="Chessmore, Carol" w:date="2014-10-29T14:00:00Z">
        <w:r>
          <w:rPr>
            <w:noProof/>
            <w:webHidden/>
          </w:rPr>
          <w:t>19</w:t>
        </w:r>
        <w:r>
          <w:rPr>
            <w:noProof/>
            <w:webHidden/>
          </w:rPr>
          <w:fldChar w:fldCharType="end"/>
        </w:r>
        <w:r w:rsidRPr="007207BE">
          <w:rPr>
            <w:rStyle w:val="Hyperlink"/>
            <w:noProof/>
          </w:rPr>
          <w:fldChar w:fldCharType="end"/>
        </w:r>
      </w:ins>
    </w:p>
    <w:p w14:paraId="6F193E9D" w14:textId="77777777" w:rsidR="00AC665E" w:rsidRDefault="00AC665E">
      <w:pPr>
        <w:pStyle w:val="TOC3"/>
        <w:tabs>
          <w:tab w:val="left" w:pos="1540"/>
        </w:tabs>
        <w:rPr>
          <w:ins w:id="157" w:author="Chessmore, Carol" w:date="2014-10-29T14:00:00Z"/>
          <w:rFonts w:asciiTheme="minorHAnsi" w:eastAsiaTheme="minorEastAsia" w:hAnsiTheme="minorHAnsi" w:cstheme="minorBidi"/>
          <w:noProof/>
          <w:sz w:val="22"/>
          <w:szCs w:val="22"/>
        </w:rPr>
      </w:pPr>
      <w:ins w:id="158"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\l "_Toc402354585"</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4.3.7</w:t>
        </w:r>
        <w:r>
          <w:rPr>
            <w:rFonts w:asciiTheme="minorHAnsi" w:eastAsiaTheme="minorEastAsia" w:hAnsiTheme="minorHAnsi" w:cstheme="minorBidi"/>
            <w:noProof/>
            <w:sz w:val="22"/>
            <w:szCs w:val="22"/>
          </w:rPr>
          <w:tab/>
        </w:r>
        <w:r w:rsidRPr="007207BE">
          <w:rPr>
            <w:rStyle w:val="Hyperlink"/>
            <w:noProof/>
          </w:rPr>
          <w:t>Procedure Manual Revision Guidelines</w:t>
        </w:r>
        <w:r>
          <w:rPr>
            <w:noProof/>
            <w:webHidden/>
          </w:rPr>
          <w:tab/>
        </w:r>
        <w:r>
          <w:rPr>
            <w:noProof/>
            <w:webHidden/>
          </w:rPr>
          <w:fldChar w:fldCharType="begin"/>
        </w:r>
        <w:r>
          <w:rPr>
            <w:noProof/>
            <w:webHidden/>
          </w:rPr>
          <w:instrText xml:space="preserve"> PAGEREF _Toc402354585 \h </w:instrText>
        </w:r>
        <w:r>
          <w:rPr>
            <w:noProof/>
            <w:webHidden/>
          </w:rPr>
        </w:r>
      </w:ins>
      <w:r>
        <w:rPr>
          <w:noProof/>
          <w:webHidden/>
        </w:rPr>
        <w:fldChar w:fldCharType="separate"/>
      </w:r>
      <w:ins w:id="159" w:author="Chessmore, Carol" w:date="2014-10-29T14:00:00Z">
        <w:r>
          <w:rPr>
            <w:noProof/>
            <w:webHidden/>
          </w:rPr>
          <w:t>20</w:t>
        </w:r>
        <w:r>
          <w:rPr>
            <w:noProof/>
            <w:webHidden/>
          </w:rPr>
          <w:fldChar w:fldCharType="end"/>
        </w:r>
        <w:r w:rsidRPr="007207BE">
          <w:rPr>
            <w:rStyle w:val="Hyperlink"/>
            <w:noProof/>
          </w:rPr>
          <w:fldChar w:fldCharType="end"/>
        </w:r>
      </w:ins>
    </w:p>
    <w:p w14:paraId="3683F197" w14:textId="77777777" w:rsidR="00AC665E" w:rsidRDefault="00AC665E">
      <w:pPr>
        <w:pStyle w:val="TOC2"/>
        <w:rPr>
          <w:ins w:id="160" w:author="Chessmore, Carol" w:date="2014-10-29T14:00:00Z"/>
          <w:rFonts w:asciiTheme="minorHAnsi" w:eastAsiaTheme="minorEastAsia" w:hAnsiTheme="minorHAnsi" w:cstheme="minorBidi"/>
          <w:b w:val="0"/>
          <w:sz w:val="22"/>
          <w:szCs w:val="22"/>
        </w:rPr>
      </w:pPr>
      <w:ins w:id="161" w:author="Chessmore, Carol" w:date="2014-10-29T14:00:00Z">
        <w:r w:rsidRPr="007207BE">
          <w:rPr>
            <w:rStyle w:val="Hyperlink"/>
          </w:rPr>
          <w:fldChar w:fldCharType="begin"/>
        </w:r>
        <w:r w:rsidRPr="007207BE">
          <w:rPr>
            <w:rStyle w:val="Hyperlink"/>
          </w:rPr>
          <w:instrText xml:space="preserve"> </w:instrText>
        </w:r>
        <w:r>
          <w:instrText>HYPERLINK "C:\\Users\\uslz\\Documents\\My Documents\\ERCOT\\DWG\\Meeting Minutes and Conf Call Notes\\2014\\Sept con call\\Draft Comments\\Draft_DWG_Procedure_Manual_Revision_9_10282014_to_ROS.docx" \l "_Toc402354586"</w:instrText>
        </w:r>
        <w:r w:rsidRPr="007207BE">
          <w:rPr>
            <w:rStyle w:val="Hyperlink"/>
          </w:rPr>
          <w:instrText xml:space="preserve"> </w:instrText>
        </w:r>
        <w:r w:rsidRPr="007207BE">
          <w:rPr>
            <w:rStyle w:val="Hyperlink"/>
          </w:rPr>
        </w:r>
        <w:r w:rsidRPr="007207BE">
          <w:rPr>
            <w:rStyle w:val="Hyperlink"/>
          </w:rPr>
          <w:fldChar w:fldCharType="separate"/>
        </w:r>
        <w:r w:rsidRPr="007207BE">
          <w:rPr>
            <w:rStyle w:val="Hyperlink"/>
          </w:rPr>
          <w:t>4.4</w:t>
        </w:r>
        <w:r>
          <w:rPr>
            <w:rFonts w:asciiTheme="minorHAnsi" w:eastAsiaTheme="minorEastAsia" w:hAnsiTheme="minorHAnsi" w:cstheme="minorBidi"/>
            <w:b w:val="0"/>
            <w:sz w:val="22"/>
            <w:szCs w:val="22"/>
          </w:rPr>
          <w:tab/>
        </w:r>
        <w:r w:rsidRPr="007207BE">
          <w:rPr>
            <w:rStyle w:val="Hyperlink"/>
          </w:rPr>
          <w:t>DWG Study Methodologies and Criteria</w:t>
        </w:r>
        <w:r>
          <w:rPr>
            <w:webHidden/>
          </w:rPr>
          <w:tab/>
        </w:r>
        <w:r>
          <w:rPr>
            <w:webHidden/>
          </w:rPr>
          <w:fldChar w:fldCharType="begin"/>
        </w:r>
        <w:r>
          <w:rPr>
            <w:webHidden/>
          </w:rPr>
          <w:instrText xml:space="preserve"> PAGEREF _Toc402354586 \h </w:instrText>
        </w:r>
        <w:r>
          <w:rPr>
            <w:webHidden/>
          </w:rPr>
        </w:r>
      </w:ins>
      <w:r>
        <w:rPr>
          <w:webHidden/>
        </w:rPr>
        <w:fldChar w:fldCharType="separate"/>
      </w:r>
      <w:ins w:id="162" w:author="Chessmore, Carol" w:date="2014-10-29T14:00:00Z">
        <w:r>
          <w:rPr>
            <w:webHidden/>
          </w:rPr>
          <w:t>21</w:t>
        </w:r>
        <w:r>
          <w:rPr>
            <w:webHidden/>
          </w:rPr>
          <w:fldChar w:fldCharType="end"/>
        </w:r>
        <w:r w:rsidRPr="007207BE">
          <w:rPr>
            <w:rStyle w:val="Hyperlink"/>
          </w:rPr>
          <w:fldChar w:fldCharType="end"/>
        </w:r>
      </w:ins>
    </w:p>
    <w:p w14:paraId="7ED7FE8D" w14:textId="77777777" w:rsidR="00AC665E" w:rsidRDefault="00AC665E">
      <w:pPr>
        <w:pStyle w:val="TOC3"/>
        <w:tabs>
          <w:tab w:val="left" w:pos="1540"/>
        </w:tabs>
        <w:rPr>
          <w:ins w:id="163" w:author="Chessmore, Carol" w:date="2014-10-29T14:00:00Z"/>
          <w:rFonts w:asciiTheme="minorHAnsi" w:eastAsiaTheme="minorEastAsia" w:hAnsiTheme="minorHAnsi" w:cstheme="minorBidi"/>
          <w:noProof/>
          <w:sz w:val="22"/>
          <w:szCs w:val="22"/>
        </w:rPr>
      </w:pPr>
      <w:ins w:id="164"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"_Toc402354587"</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4.4.1</w:t>
        </w:r>
        <w:r>
          <w:rPr>
            <w:rFonts w:asciiTheme="minorHAnsi" w:eastAsiaTheme="minorEastAsia" w:hAnsiTheme="minorHAnsi" w:cstheme="minorBidi"/>
            <w:noProof/>
            <w:sz w:val="22"/>
            <w:szCs w:val="22"/>
          </w:rPr>
          <w:tab/>
        </w:r>
        <w:r w:rsidRPr="007207BE">
          <w:rPr>
            <w:rStyle w:val="Hyperlink"/>
            <w:noProof/>
          </w:rPr>
          <w:t>Transient Voltage Criteria</w:t>
        </w:r>
        <w:r>
          <w:rPr>
            <w:noProof/>
            <w:webHidden/>
          </w:rPr>
          <w:tab/>
        </w:r>
        <w:r>
          <w:rPr>
            <w:noProof/>
            <w:webHidden/>
          </w:rPr>
          <w:fldChar w:fldCharType="begin"/>
        </w:r>
        <w:r>
          <w:rPr>
            <w:noProof/>
            <w:webHidden/>
          </w:rPr>
          <w:instrText xml:space="preserve"> PAGEREF _Toc402354587 \h </w:instrText>
        </w:r>
        <w:r>
          <w:rPr>
            <w:noProof/>
            <w:webHidden/>
          </w:rPr>
        </w:r>
      </w:ins>
      <w:r>
        <w:rPr>
          <w:noProof/>
          <w:webHidden/>
        </w:rPr>
        <w:fldChar w:fldCharType="separate"/>
      </w:r>
      <w:ins w:id="165" w:author="Chessmore, Carol" w:date="2014-10-29T14:00:00Z">
        <w:r>
          <w:rPr>
            <w:noProof/>
            <w:webHidden/>
          </w:rPr>
          <w:t>21</w:t>
        </w:r>
        <w:r>
          <w:rPr>
            <w:noProof/>
            <w:webHidden/>
          </w:rPr>
          <w:fldChar w:fldCharType="end"/>
        </w:r>
        <w:r w:rsidRPr="007207BE">
          <w:rPr>
            <w:rStyle w:val="Hyperlink"/>
            <w:noProof/>
          </w:rPr>
          <w:fldChar w:fldCharType="end"/>
        </w:r>
      </w:ins>
    </w:p>
    <w:p w14:paraId="3F4D591D" w14:textId="77777777" w:rsidR="00AC665E" w:rsidRDefault="00AC665E">
      <w:pPr>
        <w:pStyle w:val="TOC3"/>
        <w:tabs>
          <w:tab w:val="left" w:pos="1540"/>
        </w:tabs>
        <w:rPr>
          <w:ins w:id="166" w:author="Chessmore, Carol" w:date="2014-10-29T14:00:00Z"/>
          <w:rFonts w:asciiTheme="minorHAnsi" w:eastAsiaTheme="minorEastAsia" w:hAnsiTheme="minorHAnsi" w:cstheme="minorBidi"/>
          <w:noProof/>
          <w:sz w:val="22"/>
          <w:szCs w:val="22"/>
        </w:rPr>
      </w:pPr>
      <w:ins w:id="167"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"_Toc402354588"</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4.4.2</w:t>
        </w:r>
        <w:r>
          <w:rPr>
            <w:rFonts w:asciiTheme="minorHAnsi" w:eastAsiaTheme="minorEastAsia" w:hAnsiTheme="minorHAnsi" w:cstheme="minorBidi"/>
            <w:noProof/>
            <w:sz w:val="22"/>
            <w:szCs w:val="22"/>
          </w:rPr>
          <w:tab/>
        </w:r>
        <w:r w:rsidRPr="007207BE">
          <w:rPr>
            <w:rStyle w:val="Hyperlink"/>
            <w:noProof/>
          </w:rPr>
          <w:t>Damping Criteria</w:t>
        </w:r>
        <w:r>
          <w:rPr>
            <w:noProof/>
            <w:webHidden/>
          </w:rPr>
          <w:tab/>
        </w:r>
        <w:r>
          <w:rPr>
            <w:noProof/>
            <w:webHidden/>
          </w:rPr>
          <w:fldChar w:fldCharType="begin"/>
        </w:r>
        <w:r>
          <w:rPr>
            <w:noProof/>
            <w:webHidden/>
          </w:rPr>
          <w:instrText xml:space="preserve"> PAGEREF _Toc402354588 \h </w:instrText>
        </w:r>
        <w:r>
          <w:rPr>
            <w:noProof/>
            <w:webHidden/>
          </w:rPr>
        </w:r>
      </w:ins>
      <w:r>
        <w:rPr>
          <w:noProof/>
          <w:webHidden/>
        </w:rPr>
        <w:fldChar w:fldCharType="separate"/>
      </w:r>
      <w:ins w:id="168" w:author="Chessmore, Carol" w:date="2014-10-29T14:00:00Z">
        <w:r>
          <w:rPr>
            <w:noProof/>
            <w:webHidden/>
          </w:rPr>
          <w:t>21</w:t>
        </w:r>
        <w:r>
          <w:rPr>
            <w:noProof/>
            <w:webHidden/>
          </w:rPr>
          <w:fldChar w:fldCharType="end"/>
        </w:r>
        <w:r w:rsidRPr="007207BE">
          <w:rPr>
            <w:rStyle w:val="Hyperlink"/>
            <w:noProof/>
          </w:rPr>
          <w:fldChar w:fldCharType="end"/>
        </w:r>
      </w:ins>
    </w:p>
    <w:p w14:paraId="15608AF9" w14:textId="77777777" w:rsidR="00AC665E" w:rsidRDefault="00AC665E">
      <w:pPr>
        <w:pStyle w:val="TOC3"/>
        <w:tabs>
          <w:tab w:val="left" w:pos="1540"/>
        </w:tabs>
        <w:rPr>
          <w:ins w:id="169" w:author="Chessmore, Carol" w:date="2014-10-29T14:00:00Z"/>
          <w:rFonts w:asciiTheme="minorHAnsi" w:eastAsiaTheme="minorEastAsia" w:hAnsiTheme="minorHAnsi" w:cstheme="minorBidi"/>
          <w:noProof/>
          <w:sz w:val="22"/>
          <w:szCs w:val="22"/>
        </w:rPr>
      </w:pPr>
      <w:ins w:id="170"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"_Toc402354589"</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4.4.3</w:t>
        </w:r>
        <w:r>
          <w:rPr>
            <w:rFonts w:asciiTheme="minorHAnsi" w:eastAsiaTheme="minorEastAsia" w:hAnsiTheme="minorHAnsi" w:cstheme="minorBidi"/>
            <w:noProof/>
            <w:sz w:val="22"/>
            <w:szCs w:val="22"/>
          </w:rPr>
          <w:tab/>
        </w:r>
        <w:r w:rsidRPr="007207BE">
          <w:rPr>
            <w:rStyle w:val="Hyperlink"/>
            <w:noProof/>
          </w:rPr>
          <w:t>Voltage Instability Identification in Stability Studies</w:t>
        </w:r>
        <w:r>
          <w:rPr>
            <w:noProof/>
            <w:webHidden/>
          </w:rPr>
          <w:tab/>
        </w:r>
        <w:r>
          <w:rPr>
            <w:noProof/>
            <w:webHidden/>
          </w:rPr>
          <w:fldChar w:fldCharType="begin"/>
        </w:r>
        <w:r>
          <w:rPr>
            <w:noProof/>
            <w:webHidden/>
          </w:rPr>
          <w:instrText xml:space="preserve"> PAGEREF _Toc402354589 \h </w:instrText>
        </w:r>
        <w:r>
          <w:rPr>
            <w:noProof/>
            <w:webHidden/>
          </w:rPr>
        </w:r>
      </w:ins>
      <w:r>
        <w:rPr>
          <w:noProof/>
          <w:webHidden/>
        </w:rPr>
        <w:fldChar w:fldCharType="separate"/>
      </w:r>
      <w:ins w:id="171" w:author="Chessmore, Carol" w:date="2014-10-29T14:00:00Z">
        <w:r>
          <w:rPr>
            <w:noProof/>
            <w:webHidden/>
          </w:rPr>
          <w:t>21</w:t>
        </w:r>
        <w:r>
          <w:rPr>
            <w:noProof/>
            <w:webHidden/>
          </w:rPr>
          <w:fldChar w:fldCharType="end"/>
        </w:r>
        <w:r w:rsidRPr="007207BE">
          <w:rPr>
            <w:rStyle w:val="Hyperlink"/>
            <w:noProof/>
          </w:rPr>
          <w:fldChar w:fldCharType="end"/>
        </w:r>
      </w:ins>
    </w:p>
    <w:p w14:paraId="33C03957" w14:textId="77777777" w:rsidR="00AC665E" w:rsidRDefault="00AC665E">
      <w:pPr>
        <w:pStyle w:val="TOC3"/>
        <w:tabs>
          <w:tab w:val="left" w:pos="1540"/>
        </w:tabs>
        <w:rPr>
          <w:ins w:id="172" w:author="Chessmore, Carol" w:date="2014-10-29T14:00:00Z"/>
          <w:rFonts w:asciiTheme="minorHAnsi" w:eastAsiaTheme="minorEastAsia" w:hAnsiTheme="minorHAnsi" w:cstheme="minorBidi"/>
          <w:noProof/>
          <w:sz w:val="22"/>
          <w:szCs w:val="22"/>
        </w:rPr>
      </w:pPr>
      <w:ins w:id="173"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"_Toc402354590"</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4.4.4</w:t>
        </w:r>
        <w:r>
          <w:rPr>
            <w:rFonts w:asciiTheme="minorHAnsi" w:eastAsiaTheme="minorEastAsia" w:hAnsiTheme="minorHAnsi" w:cstheme="minorBidi"/>
            <w:noProof/>
            <w:sz w:val="22"/>
            <w:szCs w:val="22"/>
          </w:rPr>
          <w:tab/>
        </w:r>
        <w:r w:rsidRPr="007207BE">
          <w:rPr>
            <w:rStyle w:val="Hyperlink"/>
            <w:noProof/>
          </w:rPr>
          <w:t>Cascading Identification in Stability Studies</w:t>
        </w:r>
        <w:r>
          <w:rPr>
            <w:noProof/>
            <w:webHidden/>
          </w:rPr>
          <w:tab/>
        </w:r>
        <w:r>
          <w:rPr>
            <w:noProof/>
            <w:webHidden/>
          </w:rPr>
          <w:fldChar w:fldCharType="begin"/>
        </w:r>
        <w:r>
          <w:rPr>
            <w:noProof/>
            <w:webHidden/>
          </w:rPr>
          <w:instrText xml:space="preserve"> PAGEREF _Toc402354590 \h </w:instrText>
        </w:r>
        <w:r>
          <w:rPr>
            <w:noProof/>
            <w:webHidden/>
          </w:rPr>
        </w:r>
      </w:ins>
      <w:r>
        <w:rPr>
          <w:noProof/>
          <w:webHidden/>
        </w:rPr>
        <w:fldChar w:fldCharType="separate"/>
      </w:r>
      <w:ins w:id="174" w:author="Chessmore, Carol" w:date="2014-10-29T14:00:00Z">
        <w:r>
          <w:rPr>
            <w:noProof/>
            <w:webHidden/>
          </w:rPr>
          <w:t>22</w:t>
        </w:r>
        <w:r>
          <w:rPr>
            <w:noProof/>
            <w:webHidden/>
          </w:rPr>
          <w:fldChar w:fldCharType="end"/>
        </w:r>
        <w:r w:rsidRPr="007207BE">
          <w:rPr>
            <w:rStyle w:val="Hyperlink"/>
            <w:noProof/>
          </w:rPr>
          <w:fldChar w:fldCharType="end"/>
        </w:r>
      </w:ins>
    </w:p>
    <w:p w14:paraId="706491FF" w14:textId="77777777" w:rsidR="00AC665E" w:rsidRDefault="00AC665E">
      <w:pPr>
        <w:pStyle w:val="TOC3"/>
        <w:tabs>
          <w:tab w:val="left" w:pos="1540"/>
        </w:tabs>
        <w:rPr>
          <w:ins w:id="175" w:author="Chessmore, Carol" w:date="2014-10-29T14:00:00Z"/>
          <w:rFonts w:asciiTheme="minorHAnsi" w:eastAsiaTheme="minorEastAsia" w:hAnsiTheme="minorHAnsi" w:cstheme="minorBidi"/>
          <w:noProof/>
          <w:sz w:val="22"/>
          <w:szCs w:val="22"/>
        </w:rPr>
      </w:pPr>
      <w:ins w:id="176"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"_Toc402354591"</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4.4.5</w:t>
        </w:r>
        <w:r>
          <w:rPr>
            <w:rFonts w:asciiTheme="minorHAnsi" w:eastAsiaTheme="minorEastAsia" w:hAnsiTheme="minorHAnsi" w:cstheme="minorBidi"/>
            <w:noProof/>
            <w:sz w:val="22"/>
            <w:szCs w:val="22"/>
          </w:rPr>
          <w:tab/>
        </w:r>
        <w:r w:rsidRPr="007207BE">
          <w:rPr>
            <w:rStyle w:val="Hyperlink"/>
            <w:noProof/>
          </w:rPr>
          <w:t>Uncontrolled Islanding Identification in Stability Studies</w:t>
        </w:r>
        <w:r>
          <w:rPr>
            <w:noProof/>
            <w:webHidden/>
          </w:rPr>
          <w:tab/>
        </w:r>
        <w:r>
          <w:rPr>
            <w:noProof/>
            <w:webHidden/>
          </w:rPr>
          <w:fldChar w:fldCharType="begin"/>
        </w:r>
        <w:r>
          <w:rPr>
            <w:noProof/>
            <w:webHidden/>
          </w:rPr>
          <w:instrText xml:space="preserve"> PAGEREF _Toc402354591 \h </w:instrText>
        </w:r>
        <w:r>
          <w:rPr>
            <w:noProof/>
            <w:webHidden/>
          </w:rPr>
        </w:r>
      </w:ins>
      <w:r>
        <w:rPr>
          <w:noProof/>
          <w:webHidden/>
        </w:rPr>
        <w:fldChar w:fldCharType="separate"/>
      </w:r>
      <w:ins w:id="177" w:author="Chessmore, Carol" w:date="2014-10-29T14:00:00Z">
        <w:r>
          <w:rPr>
            <w:noProof/>
            <w:webHidden/>
          </w:rPr>
          <w:t>22</w:t>
        </w:r>
        <w:r>
          <w:rPr>
            <w:noProof/>
            <w:webHidden/>
          </w:rPr>
          <w:fldChar w:fldCharType="end"/>
        </w:r>
        <w:r w:rsidRPr="007207BE">
          <w:rPr>
            <w:rStyle w:val="Hyperlink"/>
            <w:noProof/>
          </w:rPr>
          <w:fldChar w:fldCharType="end"/>
        </w:r>
      </w:ins>
    </w:p>
    <w:p w14:paraId="5D41EA35" w14:textId="77777777" w:rsidR="00AC665E" w:rsidRDefault="00AC665E">
      <w:pPr>
        <w:pStyle w:val="TOC3"/>
        <w:tabs>
          <w:tab w:val="left" w:pos="1540"/>
        </w:tabs>
        <w:rPr>
          <w:ins w:id="178" w:author="Chessmore, Carol" w:date="2014-10-29T14:00:00Z"/>
          <w:rFonts w:asciiTheme="minorHAnsi" w:eastAsiaTheme="minorEastAsia" w:hAnsiTheme="minorHAnsi" w:cstheme="minorBidi"/>
          <w:noProof/>
          <w:sz w:val="22"/>
          <w:szCs w:val="22"/>
        </w:rPr>
      </w:pPr>
      <w:ins w:id="179" w:author="Chessmore, Carol" w:date="2014-10-29T14:00:00Z">
        <w:r w:rsidRPr="007207BE">
          <w:rPr>
            <w:rStyle w:val="Hyperlink"/>
            <w:noProof/>
          </w:rPr>
          <w:fldChar w:fldCharType="begin"/>
        </w:r>
        <w:r w:rsidRPr="007207BE">
          <w:rPr>
            <w:rStyle w:val="Hyperlink"/>
            <w:noProof/>
          </w:rPr>
          <w:instrText xml:space="preserve"> </w:instrText>
        </w:r>
        <w:r>
          <w:rPr>
            <w:noProof/>
          </w:rPr>
          <w:instrText>HYPERLINK "C:\\Users\\uslz\\Documents\\My Documents\\ERCOT\\DWG\\Meeting Minutes and Conf Call Notes\\2014\\Sept con call\\Draft Comments\\Draft_DWG_Procedure_Manual_Revision_9_10282014_to_ROS.docx" \l "_Toc402354592"</w:instrText>
        </w:r>
        <w:r w:rsidRPr="007207BE">
          <w:rPr>
            <w:rStyle w:val="Hyperlink"/>
            <w:noProof/>
          </w:rPr>
          <w:instrText xml:space="preserve"> </w:instrText>
        </w:r>
        <w:r w:rsidRPr="007207BE">
          <w:rPr>
            <w:rStyle w:val="Hyperlink"/>
            <w:noProof/>
          </w:rPr>
        </w:r>
        <w:r w:rsidRPr="007207BE">
          <w:rPr>
            <w:rStyle w:val="Hyperlink"/>
            <w:noProof/>
          </w:rPr>
          <w:fldChar w:fldCharType="separate"/>
        </w:r>
        <w:r w:rsidRPr="007207BE">
          <w:rPr>
            <w:rStyle w:val="Hyperlink"/>
            <w:noProof/>
          </w:rPr>
          <w:t>4.4.6</w:t>
        </w:r>
        <w:r>
          <w:rPr>
            <w:rFonts w:asciiTheme="minorHAnsi" w:eastAsiaTheme="minorEastAsia" w:hAnsiTheme="minorHAnsi" w:cstheme="minorBidi"/>
            <w:noProof/>
            <w:sz w:val="22"/>
            <w:szCs w:val="22"/>
          </w:rPr>
          <w:tab/>
        </w:r>
        <w:r w:rsidRPr="007207BE">
          <w:rPr>
            <w:rStyle w:val="Hyperlink"/>
            <w:noProof/>
          </w:rPr>
          <w:t>Generator Protection Assumptions</w:t>
        </w:r>
        <w:r>
          <w:rPr>
            <w:noProof/>
            <w:webHidden/>
          </w:rPr>
          <w:tab/>
        </w:r>
        <w:r>
          <w:rPr>
            <w:noProof/>
            <w:webHidden/>
          </w:rPr>
          <w:fldChar w:fldCharType="begin"/>
        </w:r>
        <w:r>
          <w:rPr>
            <w:noProof/>
            <w:webHidden/>
          </w:rPr>
          <w:instrText xml:space="preserve"> PAGEREF _Toc402354592 \h </w:instrText>
        </w:r>
        <w:r>
          <w:rPr>
            <w:noProof/>
            <w:webHidden/>
          </w:rPr>
        </w:r>
      </w:ins>
      <w:r>
        <w:rPr>
          <w:noProof/>
          <w:webHidden/>
        </w:rPr>
        <w:fldChar w:fldCharType="separate"/>
      </w:r>
      <w:ins w:id="180" w:author="Chessmore, Carol" w:date="2014-10-29T14:00:00Z">
        <w:r>
          <w:rPr>
            <w:noProof/>
            <w:webHidden/>
          </w:rPr>
          <w:t>23</w:t>
        </w:r>
        <w:r>
          <w:rPr>
            <w:noProof/>
            <w:webHidden/>
          </w:rPr>
          <w:fldChar w:fldCharType="end"/>
        </w:r>
        <w:r w:rsidRPr="007207BE">
          <w:rPr>
            <w:rStyle w:val="Hyperlink"/>
            <w:noProof/>
          </w:rPr>
          <w:fldChar w:fldCharType="end"/>
        </w:r>
      </w:ins>
    </w:p>
    <w:p w14:paraId="77791061" w14:textId="294E88E6" w:rsidR="00896F81" w:rsidDel="00A57D22" w:rsidRDefault="00896F81">
      <w:pPr>
        <w:spacing w:line="360" w:lineRule="auto"/>
        <w:rPr>
          <w:del w:id="181" w:author="Chessmore, Carol" w:date="2014-09-29T10:32:00Z"/>
          <w:rFonts w:ascii="Arial" w:hAnsi="Arial"/>
          <w:sz w:val="24"/>
        </w:rPr>
      </w:pPr>
      <w:r w:rsidRPr="004C3519">
        <w:rPr>
          <w:rFonts w:ascii="Arial" w:hAnsi="Arial" w:cs="Arial"/>
          <w:sz w:val="24"/>
          <w:szCs w:val="24"/>
        </w:rPr>
        <w:fldChar w:fldCharType="end"/>
      </w:r>
    </w:p>
    <w:p w14:paraId="7A763FB3" w14:textId="77777777" w:rsidR="00896F81" w:rsidRPr="00B9077F" w:rsidRDefault="00896F81" w:rsidP="00AA6C33">
      <w:pPr>
        <w:pStyle w:val="Heading1"/>
        <w:numPr>
          <w:ilvl w:val="0"/>
          <w:numId w:val="0"/>
        </w:numPr>
        <w:spacing w:after="200"/>
        <w:rPr>
          <w:ins w:id="182" w:author="Chessmore, Carol" w:date="2014-09-29T11:48:00Z"/>
          <w:b/>
        </w:rPr>
      </w:pPr>
      <w:r>
        <w:br w:type="page"/>
      </w:r>
      <w:bookmarkStart w:id="183" w:name="_Toc402354538"/>
      <w:r w:rsidRPr="00B9077F">
        <w:rPr>
          <w:b/>
        </w:rPr>
        <w:lastRenderedPageBreak/>
        <w:t>Foreword</w:t>
      </w:r>
      <w:bookmarkEnd w:id="183"/>
    </w:p>
    <w:p w14:paraId="2576B22F" w14:textId="7D04820E" w:rsidR="00896F81" w:rsidRDefault="00896F81">
      <w:pPr>
        <w:pStyle w:val="BodyText"/>
        <w:spacing w:after="120"/>
        <w:jc w:val="both"/>
      </w:pPr>
      <w:r>
        <w:t xml:space="preserve">This </w:t>
      </w:r>
      <w:del w:id="184" w:author="Chessmore, Carol" w:date="2014-09-29T13:16:00Z">
        <w:r w:rsidDel="00CE35FB">
          <w:delText xml:space="preserve">Procedural </w:delText>
        </w:r>
      </w:del>
      <w:ins w:id="185" w:author="Chessmore, Carol" w:date="2014-09-29T13:16:00Z">
        <w:r w:rsidR="00CE35FB">
          <w:t>Procedur</w:t>
        </w:r>
        <w:r w:rsidR="00CE35FB">
          <w:rPr>
            <w:lang w:val="en-US"/>
          </w:rPr>
          <w:t>e</w:t>
        </w:r>
        <w:r w:rsidR="00CE35FB">
          <w:t xml:space="preserve"> </w:t>
        </w:r>
      </w:ins>
      <w:r>
        <w:t xml:space="preserve">Manual is intended for use by the stakeholder members of the Electric Reliability Council of Texas (ERCOT) for the purpose of creating and maintaining the dynamics database and dynamics simulation cases which are used to evaluate the dynamic performance of the ERCOT system.  </w:t>
      </w:r>
    </w:p>
    <w:p w14:paraId="559E8E2A" w14:textId="5C7C7F16" w:rsidR="00896F81" w:rsidRDefault="00896F81">
      <w:pPr>
        <w:pStyle w:val="BodyText"/>
        <w:jc w:val="both"/>
      </w:pPr>
      <w:r>
        <w:t xml:space="preserve">The majority of ERCOT members utilize </w:t>
      </w:r>
      <w:r w:rsidR="00BF24EE">
        <w:t xml:space="preserve">Siemens </w:t>
      </w:r>
      <w:r>
        <w:t xml:space="preserve">Power Technologies Inc. (PTI) Power System Simulator (PSS/E) software.  Consequently, the various activities in the </w:t>
      </w:r>
      <w:del w:id="186" w:author="Chessmore, Carol" w:date="2014-09-29T13:16:00Z">
        <w:r w:rsidDel="00CE35FB">
          <w:delText xml:space="preserve">procedural </w:delText>
        </w:r>
      </w:del>
      <w:ins w:id="187" w:author="Chessmore, Carol" w:date="2014-09-29T13:16:00Z">
        <w:r w:rsidR="00CE35FB">
          <w:t>procedur</w:t>
        </w:r>
        <w:r w:rsidR="00CE35FB">
          <w:rPr>
            <w:lang w:val="en-US"/>
          </w:rPr>
          <w:t>e</w:t>
        </w:r>
        <w:r w:rsidR="00CE35FB">
          <w:t xml:space="preserve"> </w:t>
        </w:r>
      </w:ins>
      <w:r>
        <w:t>manual incorporate P</w:t>
      </w:r>
      <w:ins w:id="188" w:author="Chessmore, Carol" w:date="2014-09-02T13:34:00Z">
        <w:r w:rsidR="00632706">
          <w:rPr>
            <w:lang w:val="en-US"/>
          </w:rPr>
          <w:t>SS/E</w:t>
        </w:r>
      </w:ins>
      <w:del w:id="189" w:author="Chessmore, Carol" w:date="2014-09-02T13:34:00Z">
        <w:r w:rsidDel="00632706">
          <w:delText>TI</w:delText>
        </w:r>
      </w:del>
      <w:r>
        <w:t xml:space="preserve"> procedures and nomenclature in describing these activities</w:t>
      </w:r>
      <w:r w:rsidR="004C3519">
        <w:t>. W</w:t>
      </w:r>
      <w:r>
        <w:t xml:space="preserve">herever possible, a description of the </w:t>
      </w:r>
      <w:del w:id="190" w:author="Chessmore, Carol" w:date="2014-09-02T13:35:00Z">
        <w:r w:rsidDel="00632706">
          <w:delText xml:space="preserve">PTI </w:delText>
        </w:r>
      </w:del>
      <w:ins w:id="191" w:author="Chessmore, Carol" w:date="2014-09-02T13:35:00Z">
        <w:r w:rsidR="00632706">
          <w:rPr>
            <w:lang w:val="en-US"/>
          </w:rPr>
          <w:t>PSS/E</w:t>
        </w:r>
        <w:r w:rsidR="00632706">
          <w:t xml:space="preserve"> </w:t>
        </w:r>
      </w:ins>
      <w:r>
        <w:t xml:space="preserve">activity is given so users of software other than </w:t>
      </w:r>
      <w:del w:id="192" w:author="Chessmore, Carol" w:date="2014-09-02T13:35:00Z">
        <w:r w:rsidDel="00632706">
          <w:delText xml:space="preserve">PTI </w:delText>
        </w:r>
      </w:del>
      <w:ins w:id="193" w:author="Chessmore, Carol" w:date="2014-09-02T13:35:00Z">
        <w:r w:rsidR="00632706">
          <w:rPr>
            <w:lang w:val="en-US"/>
          </w:rPr>
          <w:t>PSS/E</w:t>
        </w:r>
        <w:r w:rsidR="00632706">
          <w:t xml:space="preserve"> </w:t>
        </w:r>
      </w:ins>
      <w:r>
        <w:t>may implement similar actions.</w:t>
      </w:r>
    </w:p>
    <w:p w14:paraId="3EC0B9F9" w14:textId="77777777" w:rsidR="00896F81" w:rsidRDefault="00896F81">
      <w:pPr>
        <w:pStyle w:val="BodyText"/>
        <w:tabs>
          <w:tab w:val="left" w:pos="1440"/>
          <w:tab w:val="left" w:pos="2520"/>
          <w:tab w:val="right" w:leader="dot" w:pos="9000"/>
        </w:tabs>
        <w:ind w:firstLine="1800"/>
      </w:pPr>
    </w:p>
    <w:p w14:paraId="02AB61B3" w14:textId="77777777" w:rsidR="00896F81" w:rsidRDefault="00896F81">
      <w:pPr>
        <w:pStyle w:val="BodyText"/>
      </w:pPr>
    </w:p>
    <w:p w14:paraId="03CFB426" w14:textId="77777777" w:rsidR="00896F81" w:rsidRDefault="00896F81">
      <w:pPr>
        <w:pStyle w:val="BodyText"/>
      </w:pPr>
      <w:r>
        <w:br w:type="page"/>
      </w:r>
    </w:p>
    <w:p w14:paraId="523EB80C" w14:textId="77777777" w:rsidR="00603772" w:rsidRDefault="00896F81" w:rsidP="00316F7C">
      <w:pPr>
        <w:pStyle w:val="Heading1"/>
        <w:spacing w:after="200"/>
        <w:rPr>
          <w:b/>
        </w:rPr>
      </w:pPr>
      <w:del w:id="194" w:author="Chessmore, Carol" w:date="2014-09-29T12:37:00Z">
        <w:r w:rsidDel="00AA6C33">
          <w:lastRenderedPageBreak/>
          <w:delText xml:space="preserve">  </w:delText>
        </w:r>
      </w:del>
      <w:bookmarkStart w:id="195" w:name="_Toc317772410"/>
      <w:bookmarkStart w:id="196" w:name="_Toc317772466"/>
      <w:bookmarkStart w:id="197" w:name="_Toc317772525"/>
      <w:bookmarkStart w:id="198" w:name="_Toc317772827"/>
      <w:bookmarkStart w:id="199" w:name="_Toc317773044"/>
      <w:bookmarkStart w:id="200" w:name="_Toc317773096"/>
      <w:bookmarkStart w:id="201" w:name="_Toc317772411"/>
      <w:bookmarkStart w:id="202" w:name="_Toc317772467"/>
      <w:bookmarkStart w:id="203" w:name="_Toc317772526"/>
      <w:bookmarkStart w:id="204" w:name="_Toc317772828"/>
      <w:bookmarkStart w:id="205" w:name="_Toc317773045"/>
      <w:bookmarkStart w:id="206" w:name="_Toc317773097"/>
      <w:bookmarkStart w:id="207" w:name="_Toc402354539"/>
      <w:bookmarkEnd w:id="195"/>
      <w:bookmarkEnd w:id="196"/>
      <w:bookmarkEnd w:id="197"/>
      <w:bookmarkEnd w:id="198"/>
      <w:bookmarkEnd w:id="199"/>
      <w:bookmarkEnd w:id="200"/>
      <w:bookmarkEnd w:id="201"/>
      <w:bookmarkEnd w:id="202"/>
      <w:bookmarkEnd w:id="203"/>
      <w:bookmarkEnd w:id="204"/>
      <w:bookmarkEnd w:id="205"/>
      <w:bookmarkEnd w:id="206"/>
      <w:r w:rsidR="00C305DC" w:rsidRPr="00200101">
        <w:rPr>
          <w:b/>
        </w:rPr>
        <w:t>Activities of the DWG</w:t>
      </w:r>
      <w:bookmarkEnd w:id="207"/>
    </w:p>
    <w:p w14:paraId="4B279591" w14:textId="5F2ABEC6" w:rsidR="00C305DC" w:rsidDel="006E77B6" w:rsidRDefault="00C305DC" w:rsidP="003A5F78">
      <w:pPr>
        <w:pStyle w:val="BodyTextIndent"/>
        <w:spacing w:after="200"/>
        <w:ind w:left="720" w:hanging="540"/>
        <w:rPr>
          <w:del w:id="208" w:author="Chessmore, Carol" w:date="2014-09-29T11:55:00Z"/>
          <w:rFonts w:ascii="Arial" w:hAnsi="Arial"/>
          <w:b w:val="0"/>
        </w:rPr>
      </w:pPr>
      <w:del w:id="209" w:author="Chessmore, Carol" w:date="2014-09-29T11:55:00Z">
        <w:r w:rsidDel="006E77B6">
          <w:rPr>
            <w:rFonts w:ascii="Arial" w:hAnsi="Arial"/>
            <w:b w:val="0"/>
          </w:rPr>
          <w:delText>The DWG will perform the following activities:</w:delText>
        </w:r>
      </w:del>
    </w:p>
    <w:p w14:paraId="48A1B7D6" w14:textId="77777777" w:rsidR="00C305DC" w:rsidRDefault="002778F9" w:rsidP="005860A7">
      <w:pPr>
        <w:pStyle w:val="BodyTextIndent"/>
        <w:numPr>
          <w:ilvl w:val="0"/>
          <w:numId w:val="4"/>
        </w:numPr>
        <w:spacing w:after="200"/>
        <w:ind w:hanging="540"/>
        <w:rPr>
          <w:rFonts w:ascii="Arial" w:hAnsi="Arial"/>
          <w:b w:val="0"/>
        </w:rPr>
      </w:pPr>
      <w:r>
        <w:rPr>
          <w:rFonts w:ascii="Arial" w:hAnsi="Arial"/>
          <w:b w:val="0"/>
        </w:rPr>
        <w:t>DWG prepares the dynamic data set for the ERCOT system from data supplied by equipment owners and load serving entities. ERCOT coordinates the compilation and publication of</w:t>
      </w:r>
      <w:r w:rsidR="00C305DC">
        <w:rPr>
          <w:rFonts w:ascii="Arial" w:hAnsi="Arial"/>
          <w:b w:val="0"/>
        </w:rPr>
        <w:t xml:space="preserve"> dynamics data</w:t>
      </w:r>
      <w:r>
        <w:rPr>
          <w:rFonts w:ascii="Arial" w:hAnsi="Arial"/>
          <w:b w:val="0"/>
        </w:rPr>
        <w:t>.</w:t>
      </w:r>
      <w:r w:rsidR="00C305DC">
        <w:rPr>
          <w:rFonts w:ascii="Arial" w:hAnsi="Arial"/>
          <w:b w:val="0"/>
        </w:rPr>
        <w:t xml:space="preserve"> The dynamics data will be published in the form of a dynamics study cases (flat start cases) as described within these procedures.</w:t>
      </w:r>
    </w:p>
    <w:p w14:paraId="7F16769D" w14:textId="77777777" w:rsidR="00C305DC" w:rsidRDefault="00C305DC" w:rsidP="005860A7">
      <w:pPr>
        <w:pStyle w:val="BodyTextIndent"/>
        <w:numPr>
          <w:ilvl w:val="0"/>
          <w:numId w:val="4"/>
        </w:numPr>
        <w:spacing w:after="120"/>
        <w:ind w:hanging="540"/>
        <w:rPr>
          <w:rFonts w:ascii="Arial" w:hAnsi="Arial"/>
          <w:b w:val="0"/>
        </w:rPr>
      </w:pPr>
      <w:r>
        <w:rPr>
          <w:rFonts w:ascii="Arial" w:hAnsi="Arial"/>
          <w:b w:val="0"/>
        </w:rPr>
        <w:t>Prepare a Stability Book that documents data used in the flat start cases.</w:t>
      </w:r>
    </w:p>
    <w:p w14:paraId="1BD15821" w14:textId="77777777" w:rsidR="009522A4" w:rsidRDefault="009522A4" w:rsidP="005860A7">
      <w:pPr>
        <w:pStyle w:val="BodyTextIndent"/>
        <w:numPr>
          <w:ilvl w:val="0"/>
          <w:numId w:val="4"/>
        </w:numPr>
        <w:spacing w:after="200"/>
        <w:ind w:hanging="540"/>
        <w:rPr>
          <w:rFonts w:ascii="Arial" w:hAnsi="Arial"/>
          <w:b w:val="0"/>
        </w:rPr>
      </w:pPr>
      <w:r>
        <w:rPr>
          <w:rFonts w:ascii="Arial" w:hAnsi="Arial"/>
          <w:b w:val="0"/>
        </w:rPr>
        <w:t>Perform other activities as directed by ROS.</w:t>
      </w:r>
    </w:p>
    <w:p w14:paraId="492E9D77" w14:textId="77777777" w:rsidR="00603772" w:rsidRDefault="00603772" w:rsidP="00A57D22">
      <w:pPr>
        <w:pStyle w:val="Heading1"/>
        <w:spacing w:before="280" w:after="200"/>
        <w:rPr>
          <w:b/>
          <w:bCs/>
        </w:rPr>
      </w:pPr>
      <w:bookmarkStart w:id="210" w:name="_Toc402354540"/>
      <w:r>
        <w:rPr>
          <w:b/>
          <w:bCs/>
        </w:rPr>
        <w:t>Administrative Procedures</w:t>
      </w:r>
      <w:bookmarkEnd w:id="210"/>
    </w:p>
    <w:p w14:paraId="1C5BAFE8" w14:textId="77777777" w:rsidR="000F7A37" w:rsidRPr="00312F6A" w:rsidRDefault="000F7A37" w:rsidP="005860A7">
      <w:pPr>
        <w:pStyle w:val="Heading2"/>
        <w:numPr>
          <w:ilvl w:val="1"/>
          <w:numId w:val="1"/>
        </w:numPr>
        <w:tabs>
          <w:tab w:val="clear" w:pos="720"/>
        </w:tabs>
        <w:spacing w:after="200"/>
        <w:ind w:left="720" w:hanging="540"/>
        <w:jc w:val="left"/>
        <w:rPr>
          <w:b/>
        </w:rPr>
      </w:pPr>
      <w:bookmarkStart w:id="211" w:name="_Toc402354541"/>
      <w:r w:rsidRPr="00312F6A">
        <w:rPr>
          <w:b/>
        </w:rPr>
        <w:t>Membership</w:t>
      </w:r>
      <w:bookmarkEnd w:id="211"/>
    </w:p>
    <w:p w14:paraId="04780A50" w14:textId="0104C1FE" w:rsidR="002778F9" w:rsidRDefault="002778F9" w:rsidP="005F0F82">
      <w:pPr>
        <w:pStyle w:val="Hdng1BodyText"/>
        <w:ind w:left="720"/>
        <w:jc w:val="both"/>
      </w:pPr>
      <w:r>
        <w:t xml:space="preserve">DWG membership is open to </w:t>
      </w:r>
      <w:ins w:id="212" w:author="Chessmore, Carol" w:date="2014-09-18T09:52:00Z">
        <w:r w:rsidR="003A5F78">
          <w:t xml:space="preserve">ERCOT, </w:t>
        </w:r>
      </w:ins>
      <w:r>
        <w:t>Transmission Service Providers (TSPs)</w:t>
      </w:r>
      <w:ins w:id="213" w:author="Chessmore, Carol" w:date="2014-09-29T10:07:00Z">
        <w:r w:rsidR="00B47BFB">
          <w:t>,</w:t>
        </w:r>
      </w:ins>
      <w:ins w:id="214" w:author="Chessmore, Carol" w:date="2014-08-22T12:20:00Z">
        <w:r w:rsidR="00081A02">
          <w:t xml:space="preserve"> and Texas Reliability Entity (TRE)</w:t>
        </w:r>
      </w:ins>
      <w:r>
        <w:t>.</w:t>
      </w:r>
    </w:p>
    <w:p w14:paraId="0C3046EE" w14:textId="1E38B91E" w:rsidR="00247D2F" w:rsidRDefault="00247D2F" w:rsidP="005F0F82">
      <w:pPr>
        <w:pStyle w:val="Hdng1BodyText"/>
        <w:ind w:left="720"/>
        <w:jc w:val="both"/>
      </w:pPr>
      <w:r>
        <w:t xml:space="preserve">Each ERCOT </w:t>
      </w:r>
      <w:commentRangeStart w:id="215"/>
      <w:r>
        <w:t>area</w:t>
      </w:r>
      <w:commentRangeEnd w:id="215"/>
      <w:r w:rsidR="00FE0EAB">
        <w:rPr>
          <w:rStyle w:val="CommentReference"/>
          <w:rFonts w:ascii="Times New Roman" w:hAnsi="Times New Roman"/>
        </w:rPr>
        <w:commentReference w:id="215"/>
      </w:r>
      <w:r>
        <w:t xml:space="preserve">, as defined in the base case, shall have </w:t>
      </w:r>
      <w:del w:id="216" w:author="Chessmore, Carol" w:date="2014-10-07T16:01:00Z">
        <w:r w:rsidDel="00FE0EAB">
          <w:delText xml:space="preserve">a </w:delText>
        </w:r>
      </w:del>
      <w:ins w:id="217" w:author="Chessmore, Carol" w:date="2014-10-07T16:01:00Z">
        <w:r w:rsidR="00FE0EAB">
          <w:t xml:space="preserve">at least one </w:t>
        </w:r>
      </w:ins>
      <w:r>
        <w:t>designated Dynamics Working Group (DWG) member.  Each designated DWG member shall be identified in the DWG members list, and the list will be updated as needed.</w:t>
      </w:r>
    </w:p>
    <w:p w14:paraId="331DBDDA" w14:textId="77777777" w:rsidR="00247D2F" w:rsidRDefault="00247D2F" w:rsidP="005F0F82">
      <w:pPr>
        <w:pStyle w:val="Hdng1BodyText"/>
        <w:spacing w:after="200"/>
        <w:ind w:left="720"/>
        <w:jc w:val="both"/>
      </w:pPr>
      <w:r>
        <w:t>Each January, the DWG will nominate a Chair and Vice-Chair to be approved by the Reliability and Operating Subcommittee (ROS).</w:t>
      </w:r>
    </w:p>
    <w:p w14:paraId="1709202D" w14:textId="77777777" w:rsidR="00247D2F" w:rsidRDefault="00247D2F" w:rsidP="005860A7">
      <w:pPr>
        <w:pStyle w:val="Heading2"/>
        <w:numPr>
          <w:ilvl w:val="0"/>
          <w:numId w:val="6"/>
        </w:numPr>
        <w:spacing w:after="200"/>
        <w:ind w:left="720" w:hanging="540"/>
        <w:jc w:val="left"/>
        <w:rPr>
          <w:b/>
          <w:bCs/>
        </w:rPr>
      </w:pPr>
      <w:bookmarkStart w:id="218" w:name="_Toc402354542"/>
      <w:r>
        <w:rPr>
          <w:b/>
          <w:bCs/>
        </w:rPr>
        <w:t>Duties of Chair and Vice-Chair</w:t>
      </w:r>
      <w:bookmarkEnd w:id="218"/>
    </w:p>
    <w:p w14:paraId="542418DE" w14:textId="77777777" w:rsidR="00247D2F" w:rsidRDefault="00247D2F" w:rsidP="005F0F82">
      <w:pPr>
        <w:pStyle w:val="Hdng1BodyText"/>
        <w:tabs>
          <w:tab w:val="left" w:pos="720"/>
        </w:tabs>
        <w:ind w:left="720"/>
        <w:jc w:val="both"/>
      </w:pPr>
      <w:r>
        <w:t>The Chair will coordinate the activities of the DWG and represent the DWG at the ROS Meetings and other working group meetings as required.</w:t>
      </w:r>
    </w:p>
    <w:p w14:paraId="07DAD12C" w14:textId="77777777" w:rsidR="00247D2F" w:rsidRDefault="00247D2F" w:rsidP="005F0F82">
      <w:pPr>
        <w:pStyle w:val="Hdng1BodyText"/>
        <w:tabs>
          <w:tab w:val="left" w:pos="720"/>
        </w:tabs>
        <w:spacing w:after="200"/>
        <w:ind w:left="720"/>
        <w:jc w:val="both"/>
      </w:pPr>
      <w:r>
        <w:t>The Vice-Chair wil</w:t>
      </w:r>
      <w:r w:rsidR="008B2298">
        <w:t>l</w:t>
      </w:r>
      <w:r w:rsidR="00282A93">
        <w:t xml:space="preserve"> support the Chair and</w:t>
      </w:r>
      <w:r w:rsidR="008B2298">
        <w:t xml:space="preserve"> fulfill the duties of the Chair in the absence of the Chair.</w:t>
      </w:r>
    </w:p>
    <w:p w14:paraId="70973443" w14:textId="77777777" w:rsidR="008B2298" w:rsidRDefault="008B2298" w:rsidP="005860A7">
      <w:pPr>
        <w:pStyle w:val="Heading2"/>
        <w:numPr>
          <w:ilvl w:val="0"/>
          <w:numId w:val="6"/>
        </w:numPr>
        <w:spacing w:after="200"/>
        <w:ind w:left="720" w:hanging="540"/>
        <w:jc w:val="left"/>
        <w:rPr>
          <w:b/>
          <w:bCs/>
        </w:rPr>
      </w:pPr>
      <w:bookmarkStart w:id="219" w:name="_Toc402354543"/>
      <w:r>
        <w:rPr>
          <w:b/>
          <w:bCs/>
        </w:rPr>
        <w:t>Meetings</w:t>
      </w:r>
      <w:bookmarkEnd w:id="219"/>
    </w:p>
    <w:p w14:paraId="73BCDFC7" w14:textId="77777777" w:rsidR="00282A93" w:rsidRDefault="008B2298" w:rsidP="005F0F82">
      <w:pPr>
        <w:pStyle w:val="Hdng1BodyText"/>
        <w:ind w:left="720"/>
        <w:jc w:val="both"/>
      </w:pPr>
      <w:r>
        <w:t xml:space="preserve">The DWG will meet at least quarterly. The Chair may coordinate additional meetings as needed to </w:t>
      </w:r>
      <w:r w:rsidR="00A82C85">
        <w:t>facilities the activities of the DWG.</w:t>
      </w:r>
    </w:p>
    <w:p w14:paraId="2FE1D5CC" w14:textId="77777777" w:rsidR="00A82C85" w:rsidRDefault="00282A93" w:rsidP="005F0F82">
      <w:pPr>
        <w:pStyle w:val="Hdng1BodyText"/>
        <w:spacing w:after="200"/>
        <w:ind w:left="720"/>
        <w:jc w:val="both"/>
      </w:pPr>
      <w:r>
        <w:t>Agendas</w:t>
      </w:r>
      <w:r w:rsidR="00B65ABB">
        <w:t xml:space="preserve"> and meeting schedule</w:t>
      </w:r>
      <w:r w:rsidR="004C3519">
        <w:t>s</w:t>
      </w:r>
      <w:r>
        <w:t xml:space="preserve"> will be published at least two weeks prior to the meeting.</w:t>
      </w:r>
      <w:r w:rsidR="004C3519">
        <w:t xml:space="preserve"> </w:t>
      </w:r>
      <w:r w:rsidR="00A82C85">
        <w:t>The minutes of each meeting will be distributed to DWG members.</w:t>
      </w:r>
    </w:p>
    <w:p w14:paraId="05D3BA5F" w14:textId="77777777" w:rsidR="00A82C85" w:rsidRDefault="00A82C85" w:rsidP="005860A7">
      <w:pPr>
        <w:pStyle w:val="Heading2"/>
        <w:numPr>
          <w:ilvl w:val="0"/>
          <w:numId w:val="6"/>
        </w:numPr>
        <w:spacing w:after="200"/>
        <w:ind w:left="720" w:hanging="540"/>
        <w:jc w:val="left"/>
        <w:rPr>
          <w:b/>
          <w:bCs/>
        </w:rPr>
      </w:pPr>
      <w:bookmarkStart w:id="220" w:name="_Toc402354544"/>
      <w:r>
        <w:rPr>
          <w:b/>
          <w:bCs/>
        </w:rPr>
        <w:t>Reports to ROS</w:t>
      </w:r>
      <w:bookmarkEnd w:id="220"/>
    </w:p>
    <w:p w14:paraId="26A17806" w14:textId="77777777" w:rsidR="00896F81" w:rsidRDefault="0021360C" w:rsidP="003A5F78">
      <w:pPr>
        <w:pStyle w:val="BodyText"/>
        <w:ind w:left="720"/>
      </w:pPr>
      <w:r>
        <w:t>Each month, t</w:t>
      </w:r>
      <w:r w:rsidR="00A82C85">
        <w:t>he DWG will provide a written report to the ROS</w:t>
      </w:r>
      <w:r>
        <w:t>.</w:t>
      </w:r>
    </w:p>
    <w:p w14:paraId="1B8649C9" w14:textId="7F68314F" w:rsidR="007D3514" w:rsidRDefault="007D3514">
      <w:pPr>
        <w:rPr>
          <w:ins w:id="221" w:author="Chessmore, Carol" w:date="2014-09-29T14:28:00Z"/>
          <w:rFonts w:ascii="Arial" w:hAnsi="Arial"/>
          <w:sz w:val="24"/>
          <w:lang w:val="x-none" w:eastAsia="x-none"/>
        </w:rPr>
      </w:pPr>
      <w:ins w:id="222" w:author="Chessmore, Carol" w:date="2014-09-29T14:28:00Z">
        <w:r>
          <w:br w:type="page"/>
        </w:r>
      </w:ins>
    </w:p>
    <w:p w14:paraId="0DC3C294" w14:textId="77777777" w:rsidR="00570939" w:rsidRDefault="00896F81" w:rsidP="00570939">
      <w:pPr>
        <w:pStyle w:val="Heading1"/>
        <w:rPr>
          <w:b/>
        </w:rPr>
      </w:pPr>
      <w:bookmarkStart w:id="223" w:name="_Toc402354545"/>
      <w:r>
        <w:rPr>
          <w:b/>
        </w:rPr>
        <w:lastRenderedPageBreak/>
        <w:t>Dynamics Data</w:t>
      </w:r>
      <w:bookmarkEnd w:id="223"/>
    </w:p>
    <w:p w14:paraId="2A0C552D" w14:textId="77777777" w:rsidR="00316F7C" w:rsidRPr="00316F7C" w:rsidRDefault="00316F7C" w:rsidP="00316F7C"/>
    <w:p w14:paraId="362C55AC" w14:textId="77777777" w:rsidR="004C3C8D" w:rsidRDefault="00316F7C" w:rsidP="005860A7">
      <w:pPr>
        <w:pStyle w:val="Heading2"/>
        <w:numPr>
          <w:ilvl w:val="0"/>
          <w:numId w:val="8"/>
        </w:numPr>
        <w:spacing w:after="200"/>
        <w:ind w:left="720" w:hanging="540"/>
        <w:jc w:val="left"/>
        <w:rPr>
          <w:b/>
        </w:rPr>
      </w:pPr>
      <w:bookmarkStart w:id="224" w:name="_Toc402354546"/>
      <w:r w:rsidRPr="00316F7C">
        <w:rPr>
          <w:b/>
        </w:rPr>
        <w:t>General</w:t>
      </w:r>
      <w:bookmarkEnd w:id="224"/>
    </w:p>
    <w:p w14:paraId="60A81363" w14:textId="77777777" w:rsidR="00180D8E" w:rsidRDefault="00180D8E" w:rsidP="005860A7">
      <w:pPr>
        <w:pStyle w:val="Heading3"/>
        <w:numPr>
          <w:ilvl w:val="2"/>
          <w:numId w:val="1"/>
        </w:numPr>
        <w:tabs>
          <w:tab w:val="clear" w:pos="1800"/>
          <w:tab w:val="left" w:pos="720"/>
        </w:tabs>
        <w:spacing w:before="240" w:after="200"/>
        <w:ind w:left="720"/>
        <w:jc w:val="both"/>
      </w:pPr>
      <w:bookmarkStart w:id="225" w:name="_Toc402354547"/>
      <w:r>
        <w:t>Software</w:t>
      </w:r>
      <w:bookmarkEnd w:id="225"/>
    </w:p>
    <w:p w14:paraId="2AFC996E" w14:textId="2E92D0B7" w:rsidR="00D9417A" w:rsidRPr="00BC6E25" w:rsidRDefault="002413C7" w:rsidP="00BC6E25">
      <w:pPr>
        <w:pStyle w:val="Hdng3BodyText"/>
        <w:tabs>
          <w:tab w:val="left" w:pos="720"/>
        </w:tabs>
        <w:ind w:left="720"/>
        <w:jc w:val="both"/>
        <w:rPr>
          <w:ins w:id="226" w:author="Chessmore, Carol" w:date="2014-09-18T09:13:00Z"/>
          <w:lang w:val="en-US"/>
        </w:rPr>
      </w:pPr>
      <w:r w:rsidRPr="00BC6E25">
        <w:rPr>
          <w:lang w:val="en-US"/>
        </w:rPr>
        <w:t>The current version of the planning software used by the DWG is PSSE version 3</w:t>
      </w:r>
      <w:bookmarkStart w:id="227" w:name="_Toc317772421"/>
      <w:bookmarkStart w:id="228" w:name="_Toc317772477"/>
      <w:bookmarkStart w:id="229" w:name="_Toc317772536"/>
      <w:bookmarkStart w:id="230" w:name="_Toc317772838"/>
      <w:bookmarkStart w:id="231" w:name="_Toc317773055"/>
      <w:bookmarkStart w:id="232" w:name="_Toc317773107"/>
      <w:bookmarkEnd w:id="227"/>
      <w:bookmarkEnd w:id="228"/>
      <w:bookmarkEnd w:id="229"/>
      <w:bookmarkEnd w:id="230"/>
      <w:bookmarkEnd w:id="231"/>
      <w:bookmarkEnd w:id="232"/>
      <w:r w:rsidR="00F91755" w:rsidRPr="00BC6E25">
        <w:rPr>
          <w:lang w:val="en-US"/>
        </w:rPr>
        <w:t>3</w:t>
      </w:r>
      <w:r w:rsidR="00D9417A" w:rsidRPr="00BC6E25">
        <w:rPr>
          <w:lang w:val="en-US"/>
        </w:rPr>
        <w:t>.</w:t>
      </w:r>
      <w:ins w:id="233" w:author="Chessmore, Carol" w:date="2014-08-22T12:28:00Z">
        <w:r w:rsidR="00081A02" w:rsidRPr="00BC6E25">
          <w:rPr>
            <w:lang w:val="en-US"/>
          </w:rPr>
          <w:t xml:space="preserve"> </w:t>
        </w:r>
      </w:ins>
      <w:ins w:id="234" w:author="Chessmore, Carol" w:date="2014-09-29T10:08:00Z">
        <w:r w:rsidR="00B47BFB" w:rsidRPr="00BC6E25">
          <w:rPr>
            <w:lang w:val="en-US"/>
          </w:rPr>
          <w:t xml:space="preserve"> </w:t>
        </w:r>
      </w:ins>
      <w:ins w:id="235" w:author="Chessmore, Carol" w:date="2014-08-22T12:28:00Z">
        <w:r w:rsidR="00081A02" w:rsidRPr="00BC6E25">
          <w:rPr>
            <w:lang w:val="en-US"/>
          </w:rPr>
          <w:t>During years where a PSS</w:t>
        </w:r>
      </w:ins>
      <w:ins w:id="236" w:author="Chessmore, Carol" w:date="2014-09-02T13:36:00Z">
        <w:r w:rsidR="00632706" w:rsidRPr="00BC6E25">
          <w:rPr>
            <w:lang w:val="en-US"/>
          </w:rPr>
          <w:t>/</w:t>
        </w:r>
      </w:ins>
      <w:ins w:id="237" w:author="Chessmore, Carol" w:date="2014-08-22T12:28:00Z">
        <w:r w:rsidR="00081A02" w:rsidRPr="00BC6E25">
          <w:rPr>
            <w:lang w:val="en-US"/>
          </w:rPr>
          <w:t>E version change is being conducted, the previous PSS</w:t>
        </w:r>
      </w:ins>
      <w:ins w:id="238" w:author="Chessmore, Carol" w:date="2014-09-02T13:36:00Z">
        <w:r w:rsidR="00632706" w:rsidRPr="00BC6E25">
          <w:rPr>
            <w:lang w:val="en-US"/>
          </w:rPr>
          <w:t>/</w:t>
        </w:r>
      </w:ins>
      <w:ins w:id="239" w:author="Chessmore, Carol" w:date="2014-08-22T12:28:00Z">
        <w:r w:rsidR="00081A02" w:rsidRPr="00BC6E25">
          <w:rPr>
            <w:lang w:val="en-US"/>
          </w:rPr>
          <w:t xml:space="preserve">E </w:t>
        </w:r>
      </w:ins>
      <w:ins w:id="240" w:author="Chessmore, Carol" w:date="2014-08-22T12:30:00Z">
        <w:r w:rsidR="00C54FEE" w:rsidRPr="00BC6E25">
          <w:rPr>
            <w:lang w:val="en-US"/>
          </w:rPr>
          <w:t xml:space="preserve">version user defined models </w:t>
        </w:r>
      </w:ins>
      <w:ins w:id="241" w:author="Chessmore, Carol" w:date="2014-08-22T12:28:00Z">
        <w:r w:rsidR="00C54FEE" w:rsidRPr="00BC6E25">
          <w:rPr>
            <w:lang w:val="en-US"/>
          </w:rPr>
          <w:t xml:space="preserve">shall also be </w:t>
        </w:r>
      </w:ins>
      <w:ins w:id="242" w:author="Chessmore, Carol" w:date="2014-08-22T12:30:00Z">
        <w:r w:rsidR="00C54FEE" w:rsidRPr="00BC6E25">
          <w:rPr>
            <w:lang w:val="en-US"/>
          </w:rPr>
          <w:t>provided</w:t>
        </w:r>
      </w:ins>
      <w:ins w:id="243" w:author="Chessmore, Carol" w:date="2014-08-22T12:28:00Z">
        <w:r w:rsidR="00081A02" w:rsidRPr="00BC6E25">
          <w:rPr>
            <w:lang w:val="en-US"/>
          </w:rPr>
          <w:t xml:space="preserve"> until a full transition is completed</w:t>
        </w:r>
      </w:ins>
      <w:ins w:id="244" w:author="Chessmore, Carol" w:date="2014-08-22T12:30:00Z">
        <w:r w:rsidR="00C54FEE" w:rsidRPr="00BC6E25">
          <w:rPr>
            <w:lang w:val="en-US"/>
          </w:rPr>
          <w:t>.  2014 is a PSS</w:t>
        </w:r>
      </w:ins>
      <w:ins w:id="245" w:author="Chessmore, Carol" w:date="2014-09-02T13:36:00Z">
        <w:r w:rsidR="00632706" w:rsidRPr="00BC6E25">
          <w:rPr>
            <w:lang w:val="en-US"/>
          </w:rPr>
          <w:t>/</w:t>
        </w:r>
      </w:ins>
      <w:ins w:id="246" w:author="Chessmore, Carol" w:date="2014-08-22T12:30:00Z">
        <w:r w:rsidR="00C54FEE" w:rsidRPr="00BC6E25">
          <w:rPr>
            <w:lang w:val="en-US"/>
          </w:rPr>
          <w:t>E version change year</w:t>
        </w:r>
      </w:ins>
      <w:ins w:id="247" w:author="Chessmore, Carol" w:date="2014-08-22T12:31:00Z">
        <w:r w:rsidR="00C54FEE" w:rsidRPr="00BC6E25">
          <w:rPr>
            <w:lang w:val="en-US"/>
          </w:rPr>
          <w:t xml:space="preserve"> so </w:t>
        </w:r>
      </w:ins>
      <w:ins w:id="248" w:author="Chessmore, Carol" w:date="2014-08-22T12:32:00Z">
        <w:r w:rsidR="00C54FEE" w:rsidRPr="00BC6E25">
          <w:rPr>
            <w:lang w:val="en-US"/>
          </w:rPr>
          <w:t>PSS</w:t>
        </w:r>
      </w:ins>
      <w:ins w:id="249" w:author="Chessmore, Carol" w:date="2014-09-02T13:36:00Z">
        <w:r w:rsidR="00632706" w:rsidRPr="00BC6E25">
          <w:rPr>
            <w:lang w:val="en-US"/>
          </w:rPr>
          <w:t>/</w:t>
        </w:r>
      </w:ins>
      <w:ins w:id="250" w:author="Chessmore, Carol" w:date="2014-08-22T12:32:00Z">
        <w:r w:rsidR="00C54FEE" w:rsidRPr="00BC6E25">
          <w:rPr>
            <w:lang w:val="en-US"/>
          </w:rPr>
          <w:t xml:space="preserve">E </w:t>
        </w:r>
      </w:ins>
      <w:ins w:id="251" w:author="Chessmore, Carol" w:date="2014-08-22T12:31:00Z">
        <w:r w:rsidR="00C54FEE" w:rsidRPr="00BC6E25">
          <w:rPr>
            <w:lang w:val="en-US"/>
          </w:rPr>
          <w:t>version 32 user defined models</w:t>
        </w:r>
      </w:ins>
      <w:ins w:id="252" w:author="Chessmore, Carol" w:date="2014-08-22T12:32:00Z">
        <w:r w:rsidR="00C54FEE" w:rsidRPr="00BC6E25">
          <w:rPr>
            <w:lang w:val="en-US"/>
          </w:rPr>
          <w:t xml:space="preserve"> and data</w:t>
        </w:r>
      </w:ins>
      <w:ins w:id="253" w:author="Chessmore, Carol" w:date="2014-08-22T12:31:00Z">
        <w:r w:rsidR="00C54FEE" w:rsidRPr="00BC6E25">
          <w:rPr>
            <w:lang w:val="en-US"/>
          </w:rPr>
          <w:t xml:space="preserve"> shall be provided until DWG completes the transition to </w:t>
        </w:r>
      </w:ins>
      <w:ins w:id="254" w:author="Chessmore, Carol" w:date="2014-08-22T12:32:00Z">
        <w:r w:rsidR="00C54FEE" w:rsidRPr="00BC6E25">
          <w:rPr>
            <w:lang w:val="en-US"/>
          </w:rPr>
          <w:t>PSS</w:t>
        </w:r>
      </w:ins>
      <w:ins w:id="255" w:author="Chessmore, Carol" w:date="2014-09-02T13:36:00Z">
        <w:r w:rsidR="00632706" w:rsidRPr="00BC6E25">
          <w:rPr>
            <w:lang w:val="en-US"/>
          </w:rPr>
          <w:t>/</w:t>
        </w:r>
      </w:ins>
      <w:ins w:id="256" w:author="Chessmore, Carol" w:date="2014-08-22T12:32:00Z">
        <w:r w:rsidR="00C54FEE" w:rsidRPr="00BC6E25">
          <w:rPr>
            <w:lang w:val="en-US"/>
          </w:rPr>
          <w:t xml:space="preserve">E </w:t>
        </w:r>
      </w:ins>
      <w:ins w:id="257" w:author="Chessmore, Carol" w:date="2014-08-22T12:31:00Z">
        <w:r w:rsidR="00C54FEE" w:rsidRPr="00BC6E25">
          <w:rPr>
            <w:lang w:val="en-US"/>
          </w:rPr>
          <w:t>version 33</w:t>
        </w:r>
      </w:ins>
      <w:ins w:id="258" w:author="Chessmore, Carol" w:date="2014-08-22T12:30:00Z">
        <w:r w:rsidR="00C54FEE" w:rsidRPr="00BC6E25">
          <w:rPr>
            <w:lang w:val="en-US"/>
          </w:rPr>
          <w:t>.</w:t>
        </w:r>
      </w:ins>
    </w:p>
    <w:p w14:paraId="3796C9FB" w14:textId="77777777" w:rsidR="00351965" w:rsidRDefault="00D9417A" w:rsidP="005860A7">
      <w:pPr>
        <w:pStyle w:val="Heading3"/>
        <w:numPr>
          <w:ilvl w:val="0"/>
          <w:numId w:val="7"/>
        </w:numPr>
        <w:spacing w:before="240" w:after="200"/>
        <w:ind w:left="720" w:firstLine="0"/>
      </w:pPr>
      <w:bookmarkStart w:id="259" w:name="_Toc402354548"/>
      <w:r w:rsidRPr="007E5F75">
        <w:t>Dynamics Models</w:t>
      </w:r>
      <w:r>
        <w:t xml:space="preserve"> – General</w:t>
      </w:r>
      <w:bookmarkEnd w:id="259"/>
    </w:p>
    <w:p w14:paraId="2ECF84CA" w14:textId="7D94393D" w:rsidR="00351965" w:rsidRDefault="006E77B6" w:rsidP="006E77B6">
      <w:pPr>
        <w:pStyle w:val="Hdng3BodyText"/>
        <w:tabs>
          <w:tab w:val="left" w:pos="720"/>
        </w:tabs>
        <w:ind w:left="720"/>
        <w:jc w:val="both"/>
        <w:rPr>
          <w:ins w:id="260" w:author="Chessmore, Carol" w:date="2014-09-29T12:00:00Z"/>
          <w:lang w:val="en-US"/>
        </w:rPr>
      </w:pPr>
      <w:ins w:id="261" w:author="Chessmore, Carol" w:date="2014-09-29T11:59:00Z">
        <w:r w:rsidRPr="00F04002">
          <w:rPr>
            <w:lang w:val="en-US"/>
          </w:rPr>
          <w:t xml:space="preserve">ERCOT staff shall inform the ERCOT compliance team if any dynamic data has not been made available or is missing.  </w:t>
        </w:r>
      </w:ins>
    </w:p>
    <w:p w14:paraId="5AB8F84D" w14:textId="5CF48EFA" w:rsidR="006E77B6" w:rsidRDefault="006E77B6" w:rsidP="006E77B6">
      <w:pPr>
        <w:pStyle w:val="Hdng3BodyText"/>
        <w:tabs>
          <w:tab w:val="left" w:pos="720"/>
        </w:tabs>
        <w:ind w:left="720"/>
        <w:jc w:val="both"/>
        <w:rPr>
          <w:ins w:id="262" w:author="Chessmore, Carol" w:date="2014-09-29T12:02:00Z"/>
          <w:lang w:val="en-US"/>
        </w:rPr>
      </w:pPr>
      <w:ins w:id="263" w:author="Chessmore, Carol" w:date="2014-09-29T12:00:00Z">
        <w:r>
          <w:rPr>
            <w:lang w:val="en-US"/>
          </w:rPr>
          <w:t xml:space="preserve">Dynamic models shall </w:t>
        </w:r>
        <w:commentRangeStart w:id="264"/>
        <w:r>
          <w:rPr>
            <w:lang w:val="en-US"/>
          </w:rPr>
          <w:t>fulfil</w:t>
        </w:r>
      </w:ins>
      <w:commentRangeEnd w:id="264"/>
      <w:ins w:id="265" w:author="Chessmore, Carol" w:date="2014-09-29T12:04:00Z">
        <w:r w:rsidR="00F04002">
          <w:rPr>
            <w:rStyle w:val="CommentReference"/>
            <w:rFonts w:ascii="Times New Roman" w:hAnsi="Times New Roman"/>
            <w:lang w:val="en-US" w:eastAsia="en-US"/>
          </w:rPr>
          <w:commentReference w:id="264"/>
        </w:r>
      </w:ins>
      <w:ins w:id="266" w:author="Chessmore, Carol" w:date="2014-09-29T12:00:00Z">
        <w:r>
          <w:rPr>
            <w:lang w:val="en-US"/>
          </w:rPr>
          <w:t xml:space="preserve"> the following requirements:</w:t>
        </w:r>
      </w:ins>
    </w:p>
    <w:p w14:paraId="48AC6510" w14:textId="04E154D7" w:rsidR="006E77B6" w:rsidRPr="00ED677A" w:rsidRDefault="006E77B6" w:rsidP="005860A7">
      <w:pPr>
        <w:pStyle w:val="ListParagraph"/>
        <w:numPr>
          <w:ilvl w:val="0"/>
          <w:numId w:val="21"/>
        </w:numPr>
        <w:spacing w:before="120" w:after="120"/>
        <w:contextualSpacing w:val="0"/>
        <w:rPr>
          <w:ins w:id="267" w:author="Chessmore, Carol" w:date="2014-09-02T09:52:00Z"/>
          <w:rFonts w:ascii="Arial" w:hAnsi="Arial"/>
          <w:sz w:val="24"/>
          <w:lang w:eastAsia="x-none"/>
        </w:rPr>
      </w:pPr>
      <w:ins w:id="268" w:author="Chessmore, Carol" w:date="2014-09-29T12:02:00Z">
        <w:r w:rsidRPr="00ED677A">
          <w:rPr>
            <w:rFonts w:ascii="Arial" w:hAnsi="Arial"/>
            <w:sz w:val="24"/>
            <w:lang w:eastAsia="x-none"/>
          </w:rPr>
          <w:t xml:space="preserve">Each dynamic device requires models with model parameters resulting in a tuned complete model that represent the dynamics of the device.  </w:t>
        </w:r>
      </w:ins>
    </w:p>
    <w:p w14:paraId="6A2614B8" w14:textId="77777777" w:rsidR="00D9417A" w:rsidRPr="00ED677A" w:rsidDel="006E77B6" w:rsidRDefault="00D9417A" w:rsidP="005860A7">
      <w:pPr>
        <w:pStyle w:val="ListParagraph"/>
        <w:numPr>
          <w:ilvl w:val="0"/>
          <w:numId w:val="21"/>
        </w:numPr>
        <w:spacing w:before="120" w:after="120"/>
        <w:contextualSpacing w:val="0"/>
        <w:rPr>
          <w:del w:id="269" w:author="Chessmore, Carol" w:date="2014-09-29T12:00:00Z"/>
          <w:rFonts w:ascii="Arial" w:hAnsi="Arial"/>
          <w:sz w:val="24"/>
          <w:lang w:eastAsia="x-none"/>
        </w:rPr>
      </w:pPr>
      <w:r w:rsidRPr="00ED677A">
        <w:rPr>
          <w:rFonts w:ascii="Arial" w:hAnsi="Arial"/>
          <w:sz w:val="24"/>
          <w:lang w:eastAsia="x-none"/>
        </w:rPr>
        <w:t xml:space="preserve">Dynamic models shall be compatible with the software listed in section 3.1.1. </w:t>
      </w:r>
    </w:p>
    <w:p w14:paraId="51F5C0CB" w14:textId="77777777" w:rsidR="00D9417A" w:rsidRPr="00ED677A" w:rsidDel="00F04002" w:rsidRDefault="00D9417A" w:rsidP="005860A7">
      <w:pPr>
        <w:pStyle w:val="ListParagraph"/>
        <w:numPr>
          <w:ilvl w:val="0"/>
          <w:numId w:val="21"/>
        </w:numPr>
        <w:spacing w:before="120" w:after="120"/>
        <w:contextualSpacing w:val="0"/>
        <w:rPr>
          <w:del w:id="270" w:author="Chessmore, Carol" w:date="2014-09-29T12:00:00Z"/>
          <w:rFonts w:ascii="Arial" w:hAnsi="Arial"/>
          <w:sz w:val="24"/>
          <w:lang w:eastAsia="x-none"/>
        </w:rPr>
      </w:pPr>
      <w:r w:rsidRPr="00ED677A">
        <w:rPr>
          <w:rFonts w:ascii="Arial" w:hAnsi="Arial"/>
          <w:sz w:val="24"/>
          <w:lang w:eastAsia="x-none"/>
        </w:rPr>
        <w:t>Models should not interfere with the operation of other models.</w:t>
      </w:r>
    </w:p>
    <w:p w14:paraId="067D9C84" w14:textId="77777777" w:rsidR="00F04002" w:rsidRPr="00ED677A" w:rsidRDefault="00F04002" w:rsidP="005860A7">
      <w:pPr>
        <w:pStyle w:val="ListParagraph"/>
        <w:numPr>
          <w:ilvl w:val="0"/>
          <w:numId w:val="21"/>
        </w:numPr>
        <w:spacing w:before="120" w:after="120"/>
        <w:contextualSpacing w:val="0"/>
        <w:rPr>
          <w:ins w:id="271" w:author="Chessmore, Carol" w:date="2014-09-29T12:05:00Z"/>
          <w:rFonts w:ascii="Arial" w:hAnsi="Arial"/>
          <w:sz w:val="24"/>
          <w:lang w:eastAsia="x-none"/>
        </w:rPr>
      </w:pPr>
    </w:p>
    <w:p w14:paraId="5BF1FF71" w14:textId="5609C9E1" w:rsidR="00664BBE" w:rsidRPr="00ED677A" w:rsidDel="006E77B6" w:rsidRDefault="00D9417A" w:rsidP="005860A7">
      <w:pPr>
        <w:pStyle w:val="ListParagraph"/>
        <w:numPr>
          <w:ilvl w:val="0"/>
          <w:numId w:val="21"/>
        </w:numPr>
        <w:spacing w:before="120" w:after="120"/>
        <w:contextualSpacing w:val="0"/>
        <w:rPr>
          <w:del w:id="272" w:author="Chessmore, Carol" w:date="2014-09-10T15:20:00Z"/>
          <w:rFonts w:ascii="Arial" w:hAnsi="Arial"/>
          <w:sz w:val="24"/>
          <w:lang w:eastAsia="x-none"/>
        </w:rPr>
      </w:pPr>
      <w:r w:rsidRPr="00ED677A">
        <w:rPr>
          <w:rFonts w:ascii="Arial" w:hAnsi="Arial"/>
          <w:sz w:val="24"/>
          <w:lang w:eastAsia="x-none"/>
        </w:rPr>
        <w:t>All associated dynamic models for a given generating unit shall be provided with the same MBASE in accordance with the machine characteristics where the MBASE is typically the generator MVA rating.</w:t>
      </w:r>
      <w:ins w:id="273" w:author="Chessmore, Carol" w:date="2014-09-29T11:56:00Z">
        <w:r w:rsidR="006E77B6" w:rsidRPr="00ED677A">
          <w:rPr>
            <w:rFonts w:ascii="Arial" w:hAnsi="Arial"/>
            <w:sz w:val="24"/>
            <w:lang w:eastAsia="x-none"/>
          </w:rPr>
          <w:t xml:space="preserve">  </w:t>
        </w:r>
      </w:ins>
    </w:p>
    <w:p w14:paraId="6DE167C4" w14:textId="77777777" w:rsidR="00D9417A" w:rsidRPr="00ED677A" w:rsidDel="004D387B" w:rsidRDefault="00D9417A" w:rsidP="005860A7">
      <w:pPr>
        <w:pStyle w:val="ListParagraph"/>
        <w:numPr>
          <w:ilvl w:val="0"/>
          <w:numId w:val="21"/>
        </w:numPr>
        <w:spacing w:before="120" w:after="120"/>
        <w:contextualSpacing w:val="0"/>
        <w:rPr>
          <w:del w:id="274" w:author="Chessmore, Carol" w:date="2014-09-02T09:54:00Z"/>
          <w:rFonts w:ascii="Arial" w:hAnsi="Arial"/>
          <w:sz w:val="24"/>
          <w:lang w:eastAsia="x-none"/>
        </w:rPr>
      </w:pPr>
      <w:del w:id="275" w:author="Chessmore, Carol" w:date="2014-09-02T09:54:00Z">
        <w:r w:rsidRPr="00ED677A" w:rsidDel="004D387B">
          <w:rPr>
            <w:rFonts w:ascii="Arial" w:hAnsi="Arial"/>
            <w:sz w:val="24"/>
            <w:lang w:eastAsia="x-none"/>
          </w:rPr>
          <w:delText xml:space="preserve">Models using bus numbers shall be compatible with the ERCOT bus numbering system, and shall allow the user to determine the bus </w:delText>
        </w:r>
        <w:commentRangeStart w:id="276"/>
        <w:r w:rsidRPr="00ED677A" w:rsidDel="004D387B">
          <w:rPr>
            <w:rFonts w:ascii="Arial" w:hAnsi="Arial"/>
            <w:sz w:val="24"/>
            <w:lang w:eastAsia="x-none"/>
          </w:rPr>
          <w:delText>numbers</w:delText>
        </w:r>
      </w:del>
      <w:commentRangeEnd w:id="276"/>
      <w:r w:rsidR="004D387B" w:rsidRPr="00F04002">
        <w:rPr>
          <w:rFonts w:ascii="Arial" w:hAnsi="Arial"/>
          <w:sz w:val="24"/>
          <w:lang w:eastAsia="x-none"/>
        </w:rPr>
        <w:commentReference w:id="276"/>
      </w:r>
      <w:del w:id="277" w:author="Chessmore, Carol" w:date="2014-09-02T09:54:00Z">
        <w:r w:rsidRPr="00ED677A" w:rsidDel="004D387B">
          <w:rPr>
            <w:rFonts w:ascii="Arial" w:hAnsi="Arial"/>
            <w:sz w:val="24"/>
            <w:lang w:eastAsia="x-none"/>
          </w:rPr>
          <w:delText>.</w:delText>
        </w:r>
      </w:del>
    </w:p>
    <w:p w14:paraId="7F1CB58A" w14:textId="77777777" w:rsidR="00F04002" w:rsidRPr="00ED677A" w:rsidRDefault="00D9417A" w:rsidP="005860A7">
      <w:pPr>
        <w:pStyle w:val="ListParagraph"/>
        <w:numPr>
          <w:ilvl w:val="0"/>
          <w:numId w:val="21"/>
        </w:numPr>
        <w:spacing w:before="120" w:after="120"/>
        <w:contextualSpacing w:val="0"/>
        <w:rPr>
          <w:ins w:id="278" w:author="Chessmore, Carol" w:date="2014-09-29T12:06:00Z"/>
          <w:rFonts w:ascii="Arial" w:hAnsi="Arial"/>
          <w:sz w:val="24"/>
          <w:lang w:eastAsia="x-none"/>
        </w:rPr>
      </w:pPr>
      <w:del w:id="279" w:author="Chessmore, Carol" w:date="2014-09-02T09:54:00Z">
        <w:r w:rsidRPr="00ED677A" w:rsidDel="004D387B">
          <w:rPr>
            <w:rFonts w:ascii="Arial" w:hAnsi="Arial"/>
            <w:sz w:val="24"/>
            <w:lang w:eastAsia="x-none"/>
          </w:rPr>
          <w:delText>Models shall be capable of adjusting both load flow and dynamic parameters in response to changing network conditions such as the presence of new nearby generation, FACTS devices, etc</w:delText>
        </w:r>
      </w:del>
    </w:p>
    <w:p w14:paraId="7B56C29C" w14:textId="0B6D799B" w:rsidR="00D9417A" w:rsidRPr="00ED677A" w:rsidDel="004D387B" w:rsidRDefault="00D9417A" w:rsidP="005860A7">
      <w:pPr>
        <w:pStyle w:val="ListParagraph"/>
        <w:numPr>
          <w:ilvl w:val="0"/>
          <w:numId w:val="21"/>
        </w:numPr>
        <w:spacing w:before="120" w:after="120"/>
        <w:contextualSpacing w:val="0"/>
        <w:rPr>
          <w:del w:id="280" w:author="Chessmore, Carol" w:date="2014-09-02T09:54:00Z"/>
          <w:rFonts w:ascii="Arial" w:hAnsi="Arial"/>
          <w:sz w:val="24"/>
          <w:lang w:eastAsia="x-none"/>
        </w:rPr>
      </w:pPr>
      <w:del w:id="281" w:author="Chessmore, Carol" w:date="2014-09-02T09:54:00Z">
        <w:r w:rsidRPr="00ED677A" w:rsidDel="004D387B">
          <w:rPr>
            <w:rFonts w:ascii="Arial" w:hAnsi="Arial"/>
            <w:sz w:val="24"/>
            <w:lang w:eastAsia="x-none"/>
          </w:rPr>
          <w:delText>.</w:delText>
        </w:r>
      </w:del>
    </w:p>
    <w:p w14:paraId="4A74D6FA" w14:textId="385EA282" w:rsidR="00D9417A" w:rsidRPr="00ED677A" w:rsidDel="006E77B6" w:rsidRDefault="00D9417A" w:rsidP="005860A7">
      <w:pPr>
        <w:pStyle w:val="ListParagraph"/>
        <w:numPr>
          <w:ilvl w:val="0"/>
          <w:numId w:val="21"/>
        </w:numPr>
        <w:spacing w:before="120" w:after="120"/>
        <w:contextualSpacing w:val="0"/>
        <w:rPr>
          <w:del w:id="282" w:author="Chessmore, Carol" w:date="2014-09-29T12:01:00Z"/>
          <w:rFonts w:ascii="Arial" w:hAnsi="Arial"/>
          <w:sz w:val="24"/>
          <w:lang w:eastAsia="x-none"/>
        </w:rPr>
      </w:pPr>
      <w:r w:rsidRPr="00ED677A">
        <w:rPr>
          <w:rFonts w:ascii="Arial" w:hAnsi="Arial"/>
          <w:sz w:val="24"/>
          <w:lang w:eastAsia="x-none"/>
        </w:rPr>
        <w:t>No model shall restrict the DWG from using any integration time-step less than or equal to a ¼ cycle in simulations.</w:t>
      </w:r>
      <w:r w:rsidRPr="00ED677A">
        <w:rPr>
          <w:rFonts w:ascii="Arial" w:hAnsi="Arial"/>
          <w:sz w:val="24"/>
          <w:lang w:eastAsia="x-none"/>
        </w:rPr>
        <w:footnoteReference w:customMarkFollows="1" w:id="1"/>
        <w:t>1</w:t>
      </w:r>
    </w:p>
    <w:p w14:paraId="1EA99C6E" w14:textId="77777777" w:rsidR="006E77B6" w:rsidRPr="00ED677A" w:rsidRDefault="006E77B6" w:rsidP="005860A7">
      <w:pPr>
        <w:pStyle w:val="ListParagraph"/>
        <w:numPr>
          <w:ilvl w:val="0"/>
          <w:numId w:val="21"/>
        </w:numPr>
        <w:spacing w:before="120" w:after="120"/>
        <w:contextualSpacing w:val="0"/>
        <w:rPr>
          <w:ins w:id="283" w:author="Chessmore, Carol" w:date="2014-09-29T12:02:00Z"/>
          <w:rFonts w:ascii="Arial" w:hAnsi="Arial"/>
          <w:sz w:val="24"/>
          <w:lang w:eastAsia="x-none"/>
        </w:rPr>
      </w:pPr>
    </w:p>
    <w:p w14:paraId="5801244E" w14:textId="714DF8D9" w:rsidR="00351965" w:rsidRPr="00ED677A" w:rsidRDefault="006E77B6" w:rsidP="005860A7">
      <w:pPr>
        <w:pStyle w:val="ListParagraph"/>
        <w:numPr>
          <w:ilvl w:val="0"/>
          <w:numId w:val="21"/>
        </w:numPr>
        <w:spacing w:before="120" w:after="120"/>
        <w:contextualSpacing w:val="0"/>
        <w:rPr>
          <w:rFonts w:ascii="Arial" w:hAnsi="Arial"/>
          <w:sz w:val="24"/>
          <w:lang w:eastAsia="x-none"/>
        </w:rPr>
      </w:pPr>
      <w:ins w:id="284" w:author="Chessmore, Carol" w:date="2014-09-29T12:02:00Z">
        <w:r w:rsidRPr="00ED677A">
          <w:rPr>
            <w:rFonts w:ascii="Arial" w:hAnsi="Arial"/>
            <w:sz w:val="24"/>
            <w:lang w:eastAsia="x-none"/>
          </w:rPr>
          <w:t>Models shall be submitted to both ERCOT and the connecting TSP</w:t>
        </w:r>
      </w:ins>
      <w:del w:id="285" w:author="Chessmore, Carol" w:date="2014-09-29T11:59:00Z">
        <w:r w:rsidR="00D9417A" w:rsidRPr="00ED677A" w:rsidDel="006E77B6">
          <w:rPr>
            <w:rFonts w:ascii="Arial" w:hAnsi="Arial"/>
            <w:sz w:val="24"/>
            <w:lang w:eastAsia="x-none"/>
          </w:rPr>
          <w:delText xml:space="preserve">ERCOT staff shall inform the ERCOT compliance team if any dynamic data has not been made available or is missing.  </w:delText>
        </w:r>
      </w:del>
      <w:ins w:id="286" w:author="Shun-Hsien (Fred) Huang" w:date="2014-09-15T19:44:00Z">
        <w:del w:id="287" w:author="Chessmore, Carol" w:date="2014-09-29T11:59:00Z">
          <w:r w:rsidR="00357BD4" w:rsidRPr="00ED677A" w:rsidDel="006E77B6">
            <w:rPr>
              <w:rFonts w:ascii="Arial" w:hAnsi="Arial"/>
              <w:sz w:val="24"/>
              <w:lang w:eastAsia="x-none"/>
            </w:rPr>
            <w:delText xml:space="preserve"> </w:delText>
          </w:r>
        </w:del>
      </w:ins>
    </w:p>
    <w:p w14:paraId="6EEF2A64" w14:textId="77777777" w:rsidR="00180D8E" w:rsidRPr="002240E3" w:rsidRDefault="00180D8E" w:rsidP="005860A7">
      <w:pPr>
        <w:pStyle w:val="Heading3"/>
        <w:numPr>
          <w:ilvl w:val="0"/>
          <w:numId w:val="7"/>
        </w:numPr>
        <w:spacing w:before="240" w:after="200"/>
        <w:ind w:left="720" w:firstLine="0"/>
      </w:pPr>
      <w:bookmarkStart w:id="288" w:name="_Toc402354549"/>
      <w:r w:rsidRPr="002240E3">
        <w:t>Standard Dynamics Models</w:t>
      </w:r>
      <w:bookmarkEnd w:id="288"/>
    </w:p>
    <w:p w14:paraId="683A4366" w14:textId="77777777" w:rsidR="001330B7" w:rsidRPr="00B9077F" w:rsidDel="00B9077F" w:rsidRDefault="008D50EB" w:rsidP="00B9077F">
      <w:pPr>
        <w:pStyle w:val="BodyTextIndent"/>
        <w:spacing w:after="120"/>
        <w:ind w:left="720"/>
        <w:rPr>
          <w:del w:id="289" w:author="Chessmore, Carol" w:date="2014-09-29T10:25:00Z"/>
          <w:rFonts w:ascii="Arial" w:hAnsi="Arial"/>
          <w:b w:val="0"/>
          <w:lang w:val="en-US"/>
        </w:rPr>
      </w:pPr>
      <w:r>
        <w:rPr>
          <w:rFonts w:ascii="Arial" w:hAnsi="Arial"/>
          <w:b w:val="0"/>
        </w:rPr>
        <w:t xml:space="preserve">The use of </w:t>
      </w:r>
      <w:r w:rsidRPr="00B9077F">
        <w:rPr>
          <w:rFonts w:ascii="Arial" w:hAnsi="Arial"/>
          <w:b w:val="0"/>
          <w:lang w:val="en-US"/>
        </w:rPr>
        <w:t>PSS</w:t>
      </w:r>
      <w:ins w:id="290" w:author="Chessmore, Carol" w:date="2014-09-02T13:36:00Z">
        <w:r w:rsidR="00632706">
          <w:rPr>
            <w:rFonts w:ascii="Arial" w:hAnsi="Arial"/>
            <w:b w:val="0"/>
            <w:lang w:val="en-US"/>
          </w:rPr>
          <w:t>/</w:t>
        </w:r>
      </w:ins>
      <w:r w:rsidRPr="00B9077F">
        <w:rPr>
          <w:rFonts w:ascii="Arial" w:hAnsi="Arial"/>
          <w:b w:val="0"/>
          <w:lang w:val="en-US"/>
        </w:rPr>
        <w:t>E Standard dynamics models is preferred when they can accurately represent the dynamic performance of the device being modeled</w:t>
      </w:r>
      <w:r w:rsidR="00180D8E" w:rsidRPr="00B9077F">
        <w:rPr>
          <w:rFonts w:ascii="Arial" w:hAnsi="Arial"/>
          <w:b w:val="0"/>
          <w:lang w:val="en-US"/>
        </w:rPr>
        <w:t>.</w:t>
      </w:r>
      <w:r w:rsidRPr="00B9077F">
        <w:rPr>
          <w:rFonts w:ascii="Arial" w:hAnsi="Arial"/>
          <w:b w:val="0"/>
          <w:lang w:val="en-US"/>
        </w:rPr>
        <w:t xml:space="preserve"> </w:t>
      </w:r>
    </w:p>
    <w:p w14:paraId="6BB411DF" w14:textId="77777777" w:rsidR="00B9077F" w:rsidRPr="00B9077F" w:rsidRDefault="00B9077F" w:rsidP="00B9077F">
      <w:pPr>
        <w:pStyle w:val="BodyTextIndent"/>
        <w:spacing w:after="120"/>
        <w:ind w:left="720"/>
        <w:rPr>
          <w:ins w:id="291" w:author="Chessmore, Carol" w:date="2014-09-29T11:43:00Z"/>
          <w:rFonts w:ascii="Arial" w:hAnsi="Arial"/>
          <w:b w:val="0"/>
          <w:lang w:val="en-US"/>
        </w:rPr>
      </w:pPr>
    </w:p>
    <w:p w14:paraId="1E3890AD" w14:textId="77777777" w:rsidR="00180D8E" w:rsidDel="00BC6E25" w:rsidRDefault="00316EC9" w:rsidP="00BC6E25">
      <w:pPr>
        <w:pStyle w:val="BodyTextIndent"/>
        <w:spacing w:after="200"/>
        <w:ind w:left="720"/>
        <w:rPr>
          <w:del w:id="292" w:author="Chessmore, Carol" w:date="2014-09-29T10:25:00Z"/>
          <w:rStyle w:val="Hyperlink"/>
          <w:rFonts w:ascii="Arial" w:hAnsi="Arial"/>
          <w:b w:val="0"/>
          <w:lang w:val="en-US"/>
        </w:rPr>
      </w:pPr>
      <w:del w:id="293" w:author="Shun-Hsien (Fred) Huang" w:date="2014-09-15T19:45:00Z">
        <w:r w:rsidRPr="00316EC9" w:rsidDel="00357BD4">
          <w:rPr>
            <w:rFonts w:ascii="Arial" w:hAnsi="Arial"/>
            <w:b w:val="0"/>
          </w:rPr>
          <w:delText xml:space="preserve">A list of </w:delText>
        </w:r>
        <w:r w:rsidDel="00357BD4">
          <w:rPr>
            <w:rFonts w:ascii="Arial" w:hAnsi="Arial"/>
            <w:b w:val="0"/>
          </w:rPr>
          <w:delText>all models approved for use in dynamic simulations of the ERCOT system i</w:delText>
        </w:r>
        <w:r w:rsidRPr="00316EC9" w:rsidDel="00357BD4">
          <w:rPr>
            <w:rFonts w:ascii="Arial" w:hAnsi="Arial"/>
            <w:b w:val="0"/>
          </w:rPr>
          <w:delText>s maintained on the ERCOT Website</w:delText>
        </w:r>
      </w:del>
      <w:ins w:id="294" w:author="Chessmore, Carol" w:date="2014-09-02T09:58:00Z">
        <w:del w:id="295" w:author="Shun-Hsien (Fred) Huang" w:date="2014-09-15T19:45:00Z">
          <w:r w:rsidR="004D387B" w:rsidDel="00357BD4">
            <w:rPr>
              <w:rFonts w:ascii="Arial" w:hAnsi="Arial"/>
              <w:b w:val="0"/>
              <w:lang w:val="en-US"/>
            </w:rPr>
            <w:delText>.</w:delText>
          </w:r>
        </w:del>
      </w:ins>
      <w:del w:id="296" w:author="Shun-Hsien (Fred) Huang" w:date="2014-09-15T19:45:00Z">
        <w:r w:rsidRPr="00316EC9" w:rsidDel="00357BD4">
          <w:rPr>
            <w:rFonts w:ascii="Arial" w:hAnsi="Arial"/>
            <w:b w:val="0"/>
          </w:rPr>
          <w:delText xml:space="preserve"> </w:delText>
        </w:r>
      </w:del>
      <w:del w:id="297" w:author="Chessmore, Carol" w:date="2014-09-02T09:58:00Z">
        <w:r w:rsidR="00351965" w:rsidDel="004D387B">
          <w:fldChar w:fldCharType="begin"/>
        </w:r>
        <w:r w:rsidR="00351965" w:rsidDel="004D387B">
          <w:delInstrText xml:space="preserve"> HYPERLINK "http://www.ercot.com/content/gridinfo/generation/ResourceMod.zip" </w:delInstrText>
        </w:r>
        <w:r w:rsidR="00351965" w:rsidDel="004D387B">
          <w:fldChar w:fldCharType="separate"/>
        </w:r>
        <w:r w:rsidR="001330B7" w:rsidRPr="00E02C65" w:rsidDel="004D387B">
          <w:rPr>
            <w:rStyle w:val="Hyperlink"/>
            <w:rFonts w:ascii="Arial" w:hAnsi="Arial"/>
            <w:b w:val="0"/>
          </w:rPr>
          <w:delText>http://www.ercot.com/content/gridinfo/generation/ResourceMod.zip</w:delText>
        </w:r>
        <w:r w:rsidR="00351965" w:rsidDel="004D387B">
          <w:rPr>
            <w:rStyle w:val="Hyperlink"/>
            <w:rFonts w:ascii="Arial" w:hAnsi="Arial"/>
            <w:b w:val="0"/>
          </w:rPr>
          <w:fldChar w:fldCharType="end"/>
        </w:r>
      </w:del>
      <w:bookmarkStart w:id="298" w:name="_Toc399754332"/>
      <w:bookmarkStart w:id="299" w:name="_Toc399754394"/>
      <w:bookmarkStart w:id="300" w:name="_Toc399754466"/>
      <w:bookmarkStart w:id="301" w:name="_Toc399754524"/>
      <w:bookmarkStart w:id="302" w:name="_Toc399754582"/>
      <w:bookmarkStart w:id="303" w:name="_Toc399754661"/>
      <w:bookmarkStart w:id="304" w:name="_Toc399754719"/>
      <w:bookmarkStart w:id="305" w:name="_Toc399757153"/>
      <w:bookmarkStart w:id="306" w:name="_Toc399757212"/>
      <w:bookmarkStart w:id="307" w:name="_Toc399758856"/>
      <w:bookmarkEnd w:id="298"/>
      <w:bookmarkEnd w:id="299"/>
      <w:bookmarkEnd w:id="300"/>
      <w:bookmarkEnd w:id="301"/>
      <w:bookmarkEnd w:id="302"/>
      <w:bookmarkEnd w:id="303"/>
      <w:bookmarkEnd w:id="304"/>
      <w:bookmarkEnd w:id="305"/>
      <w:bookmarkEnd w:id="306"/>
      <w:bookmarkEnd w:id="307"/>
    </w:p>
    <w:p w14:paraId="7B12F08B" w14:textId="77777777" w:rsidR="00180D8E" w:rsidRPr="00180D8E" w:rsidRDefault="00180D8E" w:rsidP="005860A7">
      <w:pPr>
        <w:pStyle w:val="Heading3"/>
        <w:numPr>
          <w:ilvl w:val="0"/>
          <w:numId w:val="7"/>
        </w:numPr>
        <w:spacing w:before="240" w:after="200"/>
        <w:ind w:left="720" w:firstLine="0"/>
      </w:pPr>
      <w:bookmarkStart w:id="308" w:name="_Toc402354550"/>
      <w:commentRangeStart w:id="309"/>
      <w:r>
        <w:t>User</w:t>
      </w:r>
      <w:commentRangeEnd w:id="309"/>
      <w:r w:rsidR="00264015">
        <w:rPr>
          <w:rStyle w:val="CommentReference"/>
          <w:rFonts w:ascii="Times New Roman" w:hAnsi="Times New Roman"/>
          <w:b w:val="0"/>
        </w:rPr>
        <w:commentReference w:id="309"/>
      </w:r>
      <w:r>
        <w:t>-Written Dynamics Models</w:t>
      </w:r>
      <w:bookmarkEnd w:id="308"/>
    </w:p>
    <w:p w14:paraId="20A31170" w14:textId="77777777" w:rsidR="00A06EEA" w:rsidRPr="001B08A3" w:rsidRDefault="004D387B" w:rsidP="003A5F78">
      <w:pPr>
        <w:pStyle w:val="BodyTextIndent"/>
        <w:spacing w:after="120"/>
        <w:ind w:left="720"/>
        <w:rPr>
          <w:ins w:id="310" w:author="Chessmore, Carol" w:date="2014-09-02T10:09:00Z"/>
          <w:rFonts w:ascii="Arial" w:hAnsi="Arial"/>
          <w:b w:val="0"/>
          <w:lang w:val="en-US"/>
        </w:rPr>
      </w:pPr>
      <w:ins w:id="311" w:author="Chessmore, Carol" w:date="2014-09-02T10:00:00Z">
        <w:r>
          <w:rPr>
            <w:rFonts w:ascii="Arial" w:hAnsi="Arial"/>
            <w:b w:val="0"/>
          </w:rPr>
          <w:t>A user written model is any model that is not a standard Siemens PSS/E library model</w:t>
        </w:r>
        <w:r w:rsidRPr="00B9077F">
          <w:rPr>
            <w:rFonts w:ascii="Arial" w:hAnsi="Arial"/>
            <w:b w:val="0"/>
          </w:rPr>
          <w:t xml:space="preserve">.  </w:t>
        </w:r>
      </w:ins>
      <w:del w:id="312" w:author="Chessmore, Carol" w:date="2014-09-02T09:58:00Z">
        <w:r w:rsidR="00A06EEA" w:rsidDel="004D387B">
          <w:rPr>
            <w:rFonts w:ascii="Arial" w:hAnsi="Arial"/>
            <w:b w:val="0"/>
          </w:rPr>
          <w:delText>If there is</w:delText>
        </w:r>
      </w:del>
      <w:ins w:id="313" w:author="Chessmore, Carol" w:date="2014-09-02T09:58:00Z">
        <w:r w:rsidRPr="00B9077F">
          <w:rPr>
            <w:rFonts w:ascii="Arial" w:hAnsi="Arial"/>
            <w:b w:val="0"/>
          </w:rPr>
          <w:t>When</w:t>
        </w:r>
      </w:ins>
      <w:r w:rsidR="00A06EEA">
        <w:rPr>
          <w:rFonts w:ascii="Arial" w:hAnsi="Arial"/>
          <w:b w:val="0"/>
        </w:rPr>
        <w:t xml:space="preserve"> no compatible </w:t>
      </w:r>
      <w:ins w:id="314" w:author="Chessmore, Carol" w:date="2014-09-02T09:58:00Z">
        <w:r w:rsidRPr="00B9077F">
          <w:rPr>
            <w:rFonts w:ascii="Arial" w:hAnsi="Arial"/>
            <w:b w:val="0"/>
          </w:rPr>
          <w:t>PSS</w:t>
        </w:r>
      </w:ins>
      <w:ins w:id="315" w:author="Chessmore, Carol" w:date="2014-09-02T10:02:00Z">
        <w:r w:rsidRPr="00B9077F">
          <w:rPr>
            <w:rFonts w:ascii="Arial" w:hAnsi="Arial"/>
            <w:b w:val="0"/>
          </w:rPr>
          <w:t>/</w:t>
        </w:r>
      </w:ins>
      <w:ins w:id="316" w:author="Chessmore, Carol" w:date="2014-09-02T09:58:00Z">
        <w:r w:rsidRPr="00B9077F">
          <w:rPr>
            <w:rFonts w:ascii="Arial" w:hAnsi="Arial"/>
            <w:b w:val="0"/>
          </w:rPr>
          <w:t xml:space="preserve">E </w:t>
        </w:r>
      </w:ins>
      <w:r w:rsidR="00A06EEA">
        <w:rPr>
          <w:rFonts w:ascii="Arial" w:hAnsi="Arial"/>
          <w:b w:val="0"/>
        </w:rPr>
        <w:t>standard dynamics model(s)</w:t>
      </w:r>
      <w:del w:id="317" w:author="Shun-Hsien (Fred) Huang" w:date="2014-09-15T19:56:00Z">
        <w:r w:rsidR="00A06EEA" w:rsidDel="00F260F5">
          <w:rPr>
            <w:rFonts w:ascii="Arial" w:hAnsi="Arial"/>
            <w:b w:val="0"/>
          </w:rPr>
          <w:delText>,</w:delText>
        </w:r>
      </w:del>
      <w:r w:rsidR="00A06EEA">
        <w:rPr>
          <w:rFonts w:ascii="Arial" w:hAnsi="Arial"/>
          <w:b w:val="0"/>
        </w:rPr>
        <w:t xml:space="preserve"> </w:t>
      </w:r>
      <w:ins w:id="318" w:author="Chessmore, Carol" w:date="2014-09-02T09:58:00Z">
        <w:r w:rsidRPr="00B9077F">
          <w:rPr>
            <w:rFonts w:ascii="Arial" w:hAnsi="Arial"/>
            <w:b w:val="0"/>
          </w:rPr>
          <w:t xml:space="preserve">can </w:t>
        </w:r>
        <w:del w:id="319" w:author="Shun-Hsien (Fred) Huang" w:date="2014-09-15T19:56:00Z">
          <w:r w:rsidRPr="00B9077F" w:rsidDel="00F260F5">
            <w:rPr>
              <w:rFonts w:ascii="Arial" w:hAnsi="Arial"/>
              <w:b w:val="0"/>
            </w:rPr>
            <w:delText xml:space="preserve"> </w:delText>
          </w:r>
        </w:del>
        <w:r w:rsidRPr="00B9077F">
          <w:rPr>
            <w:rFonts w:ascii="Arial" w:hAnsi="Arial"/>
            <w:b w:val="0"/>
          </w:rPr>
          <w:t xml:space="preserve">be used to represent the dynamics of a device, </w:t>
        </w:r>
      </w:ins>
      <w:r w:rsidR="00A06EEA">
        <w:rPr>
          <w:rFonts w:ascii="Arial" w:hAnsi="Arial"/>
          <w:b w:val="0"/>
        </w:rPr>
        <w:t>accurate</w:t>
      </w:r>
      <w:ins w:id="320" w:author="Chessmore, Carol" w:date="2014-09-02T09:59:00Z">
        <w:r w:rsidRPr="00B9077F">
          <w:rPr>
            <w:rFonts w:ascii="Arial" w:hAnsi="Arial"/>
            <w:b w:val="0"/>
          </w:rPr>
          <w:t xml:space="preserve"> and </w:t>
        </w:r>
      </w:ins>
      <w:del w:id="321" w:author="Chessmore, Carol" w:date="2014-09-02T09:59:00Z">
        <w:r w:rsidR="00A06EEA" w:rsidDel="004D387B">
          <w:rPr>
            <w:rFonts w:ascii="Arial" w:hAnsi="Arial"/>
            <w:b w:val="0"/>
          </w:rPr>
          <w:delText>/</w:delText>
        </w:r>
      </w:del>
      <w:r w:rsidR="00A06EEA">
        <w:rPr>
          <w:rFonts w:ascii="Arial" w:hAnsi="Arial"/>
          <w:b w:val="0"/>
        </w:rPr>
        <w:t xml:space="preserve">appropriate user written models </w:t>
      </w:r>
      <w:ins w:id="322" w:author="Shun-Hsien (Fred) Huang" w:date="2014-09-15T19:57:00Z">
        <w:r w:rsidR="00F260F5" w:rsidRPr="00B9077F">
          <w:rPr>
            <w:rFonts w:ascii="Arial" w:hAnsi="Arial"/>
            <w:b w:val="0"/>
          </w:rPr>
          <w:t>can</w:t>
        </w:r>
      </w:ins>
      <w:del w:id="323" w:author="Shun-Hsien (Fred) Huang" w:date="2014-09-15T19:57:00Z">
        <w:r w:rsidR="00A06EEA" w:rsidDel="00F260F5">
          <w:rPr>
            <w:rFonts w:ascii="Arial" w:hAnsi="Arial"/>
            <w:b w:val="0"/>
          </w:rPr>
          <w:delText>may</w:delText>
        </w:r>
      </w:del>
      <w:r w:rsidR="00A06EEA">
        <w:rPr>
          <w:rFonts w:ascii="Arial" w:hAnsi="Arial"/>
          <w:b w:val="0"/>
        </w:rPr>
        <w:t xml:space="preserve"> be used</w:t>
      </w:r>
      <w:ins w:id="324" w:author="Joe SanMartin" w:date="2014-09-16T21:20:00Z">
        <w:r w:rsidR="004732D6" w:rsidRPr="00B9077F">
          <w:rPr>
            <w:rFonts w:ascii="Arial" w:hAnsi="Arial"/>
            <w:b w:val="0"/>
          </w:rPr>
          <w:t>, i</w:t>
        </w:r>
      </w:ins>
      <w:del w:id="325" w:author="Joe SanMartin" w:date="2014-09-16T21:20:00Z">
        <w:r w:rsidR="00A06EEA" w:rsidDel="004732D6">
          <w:rPr>
            <w:rFonts w:ascii="Arial" w:hAnsi="Arial"/>
            <w:b w:val="0"/>
          </w:rPr>
          <w:delText>.</w:delText>
        </w:r>
      </w:del>
      <w:ins w:id="326" w:author="Joe SanMartin" w:date="2014-09-16T21:19:00Z">
        <w:r w:rsidR="004732D6" w:rsidRPr="00B9077F">
          <w:rPr>
            <w:rFonts w:ascii="Arial" w:hAnsi="Arial"/>
            <w:b w:val="0"/>
          </w:rPr>
          <w:t xml:space="preserve">f </w:t>
        </w:r>
      </w:ins>
      <w:del w:id="327" w:author="Joe SanMartin" w:date="2014-09-16T21:19:00Z">
        <w:r w:rsidR="00A06EEA" w:rsidDel="004732D6">
          <w:rPr>
            <w:rFonts w:ascii="Arial" w:hAnsi="Arial"/>
            <w:b w:val="0"/>
          </w:rPr>
          <w:delText xml:space="preserve">  </w:delText>
        </w:r>
      </w:del>
      <w:del w:id="328" w:author="Chessmore, Carol" w:date="2014-09-02T10:01:00Z">
        <w:r w:rsidR="00A06EEA" w:rsidDel="004D387B">
          <w:rPr>
            <w:rFonts w:ascii="Arial" w:hAnsi="Arial"/>
            <w:b w:val="0"/>
          </w:rPr>
          <w:delText xml:space="preserve">A user </w:delText>
        </w:r>
        <w:commentRangeStart w:id="329"/>
        <w:r w:rsidR="00A06EEA" w:rsidDel="004D387B">
          <w:rPr>
            <w:rFonts w:ascii="Arial" w:hAnsi="Arial"/>
            <w:b w:val="0"/>
          </w:rPr>
          <w:delText>written</w:delText>
        </w:r>
      </w:del>
      <w:commentRangeEnd w:id="329"/>
      <w:r w:rsidR="00E62E0B" w:rsidRPr="00B9077F">
        <w:rPr>
          <w:rFonts w:ascii="Arial" w:hAnsi="Arial"/>
        </w:rPr>
        <w:commentReference w:id="329"/>
      </w:r>
      <w:del w:id="330" w:author="Chessmore, Carol" w:date="2014-09-02T10:01:00Z">
        <w:r w:rsidR="00A06EEA" w:rsidDel="004D387B">
          <w:rPr>
            <w:rFonts w:ascii="Arial" w:hAnsi="Arial"/>
            <w:b w:val="0"/>
          </w:rPr>
          <w:delText xml:space="preserve"> model is any model that is not </w:delText>
        </w:r>
        <w:r w:rsidR="00B65ABB" w:rsidDel="004D387B">
          <w:rPr>
            <w:rFonts w:ascii="Arial" w:hAnsi="Arial"/>
            <w:b w:val="0"/>
          </w:rPr>
          <w:delText xml:space="preserve">a standard </w:delText>
        </w:r>
        <w:r w:rsidR="00A06EEA" w:rsidDel="004D387B">
          <w:rPr>
            <w:rFonts w:ascii="Arial" w:hAnsi="Arial"/>
            <w:b w:val="0"/>
          </w:rPr>
          <w:delText>Siemens PSS/E library model</w:delText>
        </w:r>
        <w:r w:rsidR="00D979A1" w:rsidDel="004D387B">
          <w:rPr>
            <w:rFonts w:ascii="Arial" w:hAnsi="Arial"/>
            <w:b w:val="0"/>
          </w:rPr>
          <w:delText xml:space="preserve"> but has been </w:delText>
        </w:r>
      </w:del>
      <w:ins w:id="331" w:author="Chessmore, Carol" w:date="2014-09-02T10:01:00Z">
        <w:del w:id="332" w:author="Joe SanMartin" w:date="2014-09-16T21:19:00Z">
          <w:r w:rsidRPr="00B9077F" w:rsidDel="004732D6">
            <w:rPr>
              <w:rFonts w:ascii="Arial" w:hAnsi="Arial"/>
              <w:b w:val="0"/>
            </w:rPr>
            <w:delText xml:space="preserve"> if </w:delText>
          </w:r>
        </w:del>
      </w:ins>
      <w:r w:rsidR="00D979A1">
        <w:rPr>
          <w:rFonts w:ascii="Arial" w:hAnsi="Arial"/>
          <w:b w:val="0"/>
        </w:rPr>
        <w:t xml:space="preserve">accepted by </w:t>
      </w:r>
      <w:ins w:id="333" w:author="Chessmore, Carol" w:date="2014-09-02T10:01:00Z">
        <w:r w:rsidRPr="00B9077F">
          <w:rPr>
            <w:rFonts w:ascii="Arial" w:hAnsi="Arial"/>
            <w:b w:val="0"/>
          </w:rPr>
          <w:t xml:space="preserve">ERCOT and the </w:t>
        </w:r>
      </w:ins>
      <w:r w:rsidR="00D979A1">
        <w:rPr>
          <w:rFonts w:ascii="Arial" w:hAnsi="Arial"/>
          <w:b w:val="0"/>
        </w:rPr>
        <w:t>DWG</w:t>
      </w:r>
      <w:r w:rsidR="00D979A1" w:rsidRPr="00D979A1">
        <w:rPr>
          <w:rFonts w:ascii="Arial" w:hAnsi="Arial"/>
          <w:b w:val="0"/>
        </w:rPr>
        <w:t xml:space="preserve"> </w:t>
      </w:r>
      <w:r w:rsidR="00D979A1">
        <w:rPr>
          <w:rFonts w:ascii="Arial" w:hAnsi="Arial"/>
          <w:b w:val="0"/>
        </w:rPr>
        <w:t>after being tested for compatibility with the flat start cases</w:t>
      </w:r>
      <w:r w:rsidR="00A06EEA">
        <w:rPr>
          <w:rFonts w:ascii="Arial" w:hAnsi="Arial"/>
          <w:b w:val="0"/>
        </w:rPr>
        <w:t xml:space="preserve">. </w:t>
      </w:r>
      <w:ins w:id="334" w:author="Chessmore, Carol" w:date="2014-09-02T10:35:00Z">
        <w:r w:rsidR="001B08A3" w:rsidRPr="00B9077F">
          <w:rPr>
            <w:rFonts w:ascii="Arial" w:hAnsi="Arial"/>
            <w:b w:val="0"/>
          </w:rPr>
          <w:t xml:space="preserve"> </w:t>
        </w:r>
      </w:ins>
      <w:ins w:id="335" w:author="Chessmore, Carol" w:date="2014-09-02T10:36:00Z">
        <w:r w:rsidR="001B08A3" w:rsidRPr="00B9077F">
          <w:rPr>
            <w:rFonts w:ascii="Arial" w:hAnsi="Arial"/>
            <w:b w:val="0"/>
          </w:rPr>
          <w:t>U</w:t>
        </w:r>
      </w:ins>
      <w:ins w:id="336" w:author="Chessmore, Carol" w:date="2014-09-02T10:35:00Z">
        <w:r w:rsidR="001B08A3">
          <w:rPr>
            <w:rFonts w:ascii="Arial" w:hAnsi="Arial"/>
            <w:b w:val="0"/>
          </w:rPr>
          <w:t>ser written model</w:t>
        </w:r>
      </w:ins>
      <w:ins w:id="337" w:author="Chessmore, Carol" w:date="2014-09-02T10:36:00Z">
        <w:r w:rsidR="001B08A3">
          <w:rPr>
            <w:rFonts w:ascii="Arial" w:hAnsi="Arial"/>
            <w:b w:val="0"/>
            <w:lang w:val="en-US"/>
          </w:rPr>
          <w:t>s shall be submitted to both ERCOT and the connecting TSP.</w:t>
        </w:r>
      </w:ins>
    </w:p>
    <w:p w14:paraId="2AE0C2CA" w14:textId="77777777" w:rsidR="003755B8" w:rsidRDefault="003755B8" w:rsidP="00D933DE">
      <w:pPr>
        <w:pStyle w:val="Hdng3BodyText"/>
        <w:tabs>
          <w:tab w:val="left" w:pos="720"/>
        </w:tabs>
        <w:spacing w:after="0"/>
        <w:ind w:left="720"/>
        <w:jc w:val="both"/>
        <w:rPr>
          <w:ins w:id="338" w:author="Chessmore, Carol" w:date="2014-09-02T10:09:00Z"/>
        </w:rPr>
      </w:pPr>
      <w:ins w:id="339" w:author="Chessmore, Carol" w:date="2014-09-02T10:09:00Z">
        <w:r w:rsidRPr="007314A3">
          <w:t xml:space="preserve">User-written models </w:t>
        </w:r>
        <w:r>
          <w:rPr>
            <w:lang w:val="en-US"/>
          </w:rPr>
          <w:t xml:space="preserve">can include </w:t>
        </w:r>
        <w:r w:rsidRPr="008549A8">
          <w:t xml:space="preserve">either dynamic model source code for the </w:t>
        </w:r>
      </w:ins>
      <w:ins w:id="340" w:author="Chessmore, Carol" w:date="2014-09-02T10:13:00Z">
        <w:r>
          <w:rPr>
            <w:lang w:val="en-US"/>
          </w:rPr>
          <w:t>dynamic equipment</w:t>
        </w:r>
      </w:ins>
      <w:ins w:id="341" w:author="Chessmore, Carol" w:date="2014-09-02T10:09:00Z">
        <w:r w:rsidRPr="008549A8">
          <w:t xml:space="preserve"> </w:t>
        </w:r>
        <w:r>
          <w:t xml:space="preserve">and associated data or dynamic model object code for the </w:t>
        </w:r>
      </w:ins>
      <w:ins w:id="342" w:author="Chessmore, Carol" w:date="2014-09-02T10:13:00Z">
        <w:r>
          <w:rPr>
            <w:lang w:val="en-US"/>
          </w:rPr>
          <w:t>dynamic equipment</w:t>
        </w:r>
      </w:ins>
      <w:ins w:id="343" w:author="Chessmore, Carol" w:date="2014-09-02T10:09:00Z">
        <w:r>
          <w:t xml:space="preserve"> and associated data.</w:t>
        </w:r>
      </w:ins>
    </w:p>
    <w:p w14:paraId="0B9D95B4" w14:textId="77777777" w:rsidR="003755B8" w:rsidRPr="00ED677A" w:rsidDel="004732D6" w:rsidRDefault="00020A63" w:rsidP="005860A7">
      <w:pPr>
        <w:pStyle w:val="ListParagraph"/>
        <w:numPr>
          <w:ilvl w:val="0"/>
          <w:numId w:val="21"/>
        </w:numPr>
        <w:spacing w:before="120" w:after="120"/>
        <w:contextualSpacing w:val="0"/>
        <w:rPr>
          <w:ins w:id="344" w:author="Chessmore, Carol" w:date="2014-09-02T10:09:00Z"/>
          <w:del w:id="345" w:author="Joe SanMartin" w:date="2014-09-16T21:21:00Z"/>
          <w:rFonts w:ascii="Arial" w:hAnsi="Arial"/>
          <w:sz w:val="24"/>
          <w:lang w:eastAsia="x-none"/>
        </w:rPr>
      </w:pPr>
      <w:ins w:id="346" w:author="Chessmore, Carol" w:date="2014-09-02T10:29:00Z">
        <w:r w:rsidRPr="00ED677A">
          <w:rPr>
            <w:rFonts w:ascii="Arial" w:hAnsi="Arial"/>
            <w:sz w:val="24"/>
            <w:lang w:eastAsia="x-none"/>
          </w:rPr>
          <w:t>User-written source code, object code</w:t>
        </w:r>
      </w:ins>
      <w:ins w:id="347" w:author="Chessmore, Carol" w:date="2014-09-02T10:30:00Z">
        <w:r w:rsidRPr="00ED677A">
          <w:rPr>
            <w:rFonts w:ascii="Arial" w:hAnsi="Arial"/>
            <w:sz w:val="24"/>
            <w:lang w:eastAsia="x-none"/>
          </w:rPr>
          <w:t>, and parameters</w:t>
        </w:r>
      </w:ins>
      <w:ins w:id="348" w:author="Chessmore, Carol" w:date="2014-09-02T10:09:00Z">
        <w:r w:rsidR="003755B8" w:rsidRPr="00ED677A">
          <w:rPr>
            <w:rFonts w:ascii="Arial" w:hAnsi="Arial"/>
            <w:sz w:val="24"/>
            <w:lang w:eastAsia="x-none"/>
          </w:rPr>
          <w:t xml:space="preserve"> must be updated for PSS/E version changes </w:t>
        </w:r>
      </w:ins>
      <w:ins w:id="349" w:author="Chessmore, Carol" w:date="2014-09-02T10:31:00Z">
        <w:r w:rsidRPr="00ED677A">
          <w:rPr>
            <w:rFonts w:ascii="Arial" w:hAnsi="Arial"/>
            <w:sz w:val="24"/>
            <w:lang w:eastAsia="x-none"/>
          </w:rPr>
          <w:t xml:space="preserve">per section 3.1.1 </w:t>
        </w:r>
      </w:ins>
      <w:ins w:id="350" w:author="Chessmore, Carol" w:date="2014-09-02T10:09:00Z">
        <w:r w:rsidR="003755B8" w:rsidRPr="00ED677A">
          <w:rPr>
            <w:rFonts w:ascii="Arial" w:hAnsi="Arial"/>
            <w:sz w:val="24"/>
            <w:lang w:eastAsia="x-none"/>
          </w:rPr>
          <w:t xml:space="preserve">or as requested by the DWG and/or ERCOT.  </w:t>
        </w:r>
      </w:ins>
    </w:p>
    <w:p w14:paraId="3784D775" w14:textId="77777777" w:rsidR="003755B8" w:rsidRPr="00ED677A" w:rsidRDefault="003755B8" w:rsidP="005860A7">
      <w:pPr>
        <w:pStyle w:val="ListParagraph"/>
        <w:numPr>
          <w:ilvl w:val="0"/>
          <w:numId w:val="21"/>
        </w:numPr>
        <w:spacing w:before="120" w:after="120"/>
        <w:contextualSpacing w:val="0"/>
        <w:rPr>
          <w:ins w:id="351" w:author="Chessmore, Carol" w:date="2014-09-02T10:09:00Z"/>
          <w:rFonts w:ascii="Arial" w:hAnsi="Arial"/>
          <w:sz w:val="24"/>
          <w:lang w:eastAsia="x-none"/>
        </w:rPr>
      </w:pPr>
      <w:ins w:id="352" w:author="Chessmore, Carol" w:date="2014-09-02T10:09:00Z">
        <w:del w:id="353" w:author="Shun-Hsien (Fred) Huang" w:date="2014-09-15T19:58:00Z">
          <w:r w:rsidRPr="00ED677A" w:rsidDel="00F260F5">
            <w:rPr>
              <w:rFonts w:ascii="Arial" w:hAnsi="Arial"/>
              <w:sz w:val="24"/>
              <w:lang w:eastAsia="x-none"/>
            </w:rPr>
            <w:delText xml:space="preserve">Models for the generator, system protection, reactive resources, etc., may be embedded into a single source code or be provided separately. </w:delText>
          </w:r>
        </w:del>
      </w:ins>
    </w:p>
    <w:p w14:paraId="0AEE0830" w14:textId="77777777" w:rsidR="003755B8" w:rsidRPr="00ED677A" w:rsidRDefault="003755B8" w:rsidP="005860A7">
      <w:pPr>
        <w:pStyle w:val="ListParagraph"/>
        <w:numPr>
          <w:ilvl w:val="0"/>
          <w:numId w:val="21"/>
        </w:numPr>
        <w:spacing w:before="120" w:after="120"/>
        <w:contextualSpacing w:val="0"/>
        <w:rPr>
          <w:ins w:id="354" w:author="Chessmore, Carol" w:date="2014-09-02T10:11:00Z"/>
          <w:rFonts w:ascii="Arial" w:hAnsi="Arial"/>
          <w:sz w:val="24"/>
          <w:lang w:eastAsia="x-none"/>
        </w:rPr>
      </w:pPr>
      <w:ins w:id="355" w:author="Chessmore, Carol" w:date="2014-09-02T10:09:00Z">
        <w:r w:rsidRPr="00ED677A">
          <w:rPr>
            <w:rFonts w:ascii="Arial" w:hAnsi="Arial"/>
            <w:sz w:val="24"/>
            <w:lang w:eastAsia="x-none"/>
          </w:rPr>
          <w:t xml:space="preserve">Models requiring allocation of bus numbers shall be compatible with the ERCOT bus </w:t>
        </w:r>
        <w:commentRangeStart w:id="356"/>
        <w:r w:rsidRPr="00ED677A">
          <w:rPr>
            <w:rFonts w:ascii="Arial" w:hAnsi="Arial"/>
            <w:sz w:val="24"/>
            <w:lang w:eastAsia="x-none"/>
          </w:rPr>
          <w:t>numbering</w:t>
        </w:r>
      </w:ins>
      <w:commentRangeEnd w:id="356"/>
      <w:ins w:id="357" w:author="Chessmore, Carol" w:date="2014-09-02T10:24:00Z">
        <w:r w:rsidR="00020A63" w:rsidRPr="00ED677A">
          <w:rPr>
            <w:rFonts w:ascii="Arial" w:hAnsi="Arial"/>
            <w:sz w:val="24"/>
            <w:lang w:eastAsia="x-none"/>
          </w:rPr>
          <w:commentReference w:id="356"/>
        </w:r>
      </w:ins>
      <w:ins w:id="358" w:author="Chessmore, Carol" w:date="2014-09-02T10:09:00Z">
        <w:r w:rsidRPr="00ED677A">
          <w:rPr>
            <w:rFonts w:ascii="Arial" w:hAnsi="Arial"/>
            <w:sz w:val="24"/>
            <w:lang w:eastAsia="x-none"/>
          </w:rPr>
          <w:t xml:space="preserve"> system, and shall allow the user to determine the allocation of the bus numbers</w:t>
        </w:r>
      </w:ins>
    </w:p>
    <w:p w14:paraId="36C97172" w14:textId="44974ECD" w:rsidR="00F260F5" w:rsidRPr="00AC5DC9" w:rsidDel="000F4EE2" w:rsidRDefault="004732D6" w:rsidP="003A5F78">
      <w:pPr>
        <w:pStyle w:val="BodyTextIndent"/>
        <w:spacing w:after="120"/>
        <w:ind w:left="720"/>
        <w:rPr>
          <w:ins w:id="359" w:author="Shun-Hsien (Fred) Huang" w:date="2014-09-15T20:00:00Z"/>
          <w:del w:id="360" w:author="fangyu" w:date="2014-09-17T07:21:00Z"/>
          <w:rFonts w:ascii="Arial" w:hAnsi="Arial"/>
          <w:b w:val="0"/>
        </w:rPr>
      </w:pPr>
      <w:ins w:id="361" w:author="Joe SanMartin" w:date="2014-09-16T21:22:00Z">
        <w:r>
          <w:rPr>
            <w:rFonts w:ascii="Arial" w:hAnsi="Arial"/>
            <w:b w:val="0"/>
            <w:lang w:val="en-US"/>
          </w:rPr>
          <w:t>When</w:t>
        </w:r>
      </w:ins>
      <w:ins w:id="362" w:author="Shun-Hsien (Fred) Huang" w:date="2014-09-15T20:00:00Z">
        <w:del w:id="363" w:author="Joe SanMartin" w:date="2014-09-16T21:22:00Z">
          <w:r w:rsidR="00F260F5" w:rsidRPr="00AC5DC9" w:rsidDel="004732D6">
            <w:rPr>
              <w:rFonts w:ascii="Arial" w:hAnsi="Arial"/>
              <w:b w:val="0"/>
            </w:rPr>
            <w:delText>If</w:delText>
          </w:r>
        </w:del>
        <w:r w:rsidR="00F260F5" w:rsidRPr="00AC5DC9">
          <w:rPr>
            <w:rFonts w:ascii="Arial" w:hAnsi="Arial"/>
            <w:b w:val="0"/>
          </w:rPr>
          <w:t xml:space="preserve"> a user-written model(s) is submitted</w:t>
        </w:r>
        <w:r w:rsidR="00F260F5">
          <w:rPr>
            <w:rFonts w:ascii="Arial" w:hAnsi="Arial"/>
            <w:b w:val="0"/>
            <w:lang w:val="en-US"/>
          </w:rPr>
          <w:t xml:space="preserve"> </w:t>
        </w:r>
        <w:r w:rsidR="00F260F5" w:rsidRPr="00AC5DC9">
          <w:rPr>
            <w:rFonts w:ascii="Arial" w:hAnsi="Arial"/>
            <w:b w:val="0"/>
          </w:rPr>
          <w:t xml:space="preserve">in place </w:t>
        </w:r>
        <w:commentRangeStart w:id="364"/>
        <w:r w:rsidR="00F260F5" w:rsidRPr="00AC5DC9">
          <w:rPr>
            <w:rFonts w:ascii="Arial" w:hAnsi="Arial"/>
            <w:b w:val="0"/>
          </w:rPr>
          <w:t>of</w:t>
        </w:r>
      </w:ins>
      <w:commentRangeEnd w:id="364"/>
      <w:r w:rsidR="0004069C">
        <w:rPr>
          <w:rStyle w:val="CommentReference"/>
          <w:b w:val="0"/>
          <w:lang w:val="en-US" w:eastAsia="en-US"/>
        </w:rPr>
        <w:commentReference w:id="364"/>
      </w:r>
      <w:ins w:id="365" w:author="Shun-Hsien (Fred) Huang" w:date="2014-09-15T20:00:00Z">
        <w:r w:rsidR="00F260F5" w:rsidRPr="00AC5DC9">
          <w:rPr>
            <w:rFonts w:ascii="Arial" w:hAnsi="Arial"/>
            <w:b w:val="0"/>
          </w:rPr>
          <w:t xml:space="preserve"> a generic or library model, it</w:t>
        </w:r>
        <w:r w:rsidR="00F260F5">
          <w:rPr>
            <w:rFonts w:ascii="Arial" w:hAnsi="Arial"/>
            <w:b w:val="0"/>
            <w:lang w:val="en-US"/>
          </w:rPr>
          <w:t xml:space="preserve"> </w:t>
        </w:r>
      </w:ins>
      <w:ins w:id="366" w:author="Shun-Hsien (Fred) Huang" w:date="2014-09-15T20:01:00Z">
        <w:r w:rsidR="00F260F5">
          <w:rPr>
            <w:rFonts w:ascii="Arial" w:hAnsi="Arial"/>
            <w:b w:val="0"/>
            <w:lang w:val="en-US"/>
          </w:rPr>
          <w:t>must be accompanied</w:t>
        </w:r>
      </w:ins>
      <w:ins w:id="367" w:author="Joe SanMartin" w:date="2014-09-16T21:23:00Z">
        <w:r>
          <w:rPr>
            <w:rFonts w:ascii="Arial" w:hAnsi="Arial"/>
            <w:b w:val="0"/>
            <w:lang w:val="en-US"/>
          </w:rPr>
          <w:t xml:space="preserve"> </w:t>
        </w:r>
      </w:ins>
      <w:ins w:id="368" w:author="Shun-Hsien (Fred) Huang" w:date="2014-09-15T20:01:00Z">
        <w:del w:id="369" w:author="Joe SanMartin" w:date="2014-09-16T21:23:00Z">
          <w:r w:rsidR="00F260F5" w:rsidDel="004732D6">
            <w:rPr>
              <w:rFonts w:ascii="Arial" w:hAnsi="Arial"/>
              <w:b w:val="0"/>
              <w:lang w:val="en-US"/>
            </w:rPr>
            <w:delText xml:space="preserve"> </w:delText>
          </w:r>
        </w:del>
        <w:r w:rsidR="00F260F5">
          <w:rPr>
            <w:rFonts w:ascii="Arial" w:hAnsi="Arial"/>
            <w:b w:val="0"/>
            <w:lang w:val="en-US"/>
          </w:rPr>
          <w:t>by</w:t>
        </w:r>
        <w:del w:id="370" w:author="Joe SanMartin" w:date="2014-09-16T21:22:00Z">
          <w:r w:rsidR="00F260F5" w:rsidDel="004732D6">
            <w:rPr>
              <w:rFonts w:ascii="Arial" w:hAnsi="Arial"/>
              <w:b w:val="0"/>
              <w:lang w:val="en-US"/>
            </w:rPr>
            <w:delText xml:space="preserve"> </w:delText>
          </w:r>
        </w:del>
      </w:ins>
      <w:ins w:id="371" w:author="Shun-Hsien (Fred) Huang" w:date="2014-09-15T20:00:00Z">
        <w:r w:rsidR="00F260F5" w:rsidRPr="00AC5DC9">
          <w:rPr>
            <w:rFonts w:ascii="Arial" w:hAnsi="Arial"/>
            <w:b w:val="0"/>
          </w:rPr>
          <w:t xml:space="preserve"> </w:t>
        </w:r>
      </w:ins>
      <w:ins w:id="372" w:author="Chessmore, Carol" w:date="2014-09-18T09:41:00Z">
        <w:r w:rsidR="005F0F82">
          <w:rPr>
            <w:rFonts w:ascii="Arial" w:hAnsi="Arial"/>
            <w:b w:val="0"/>
            <w:lang w:val="en-US"/>
          </w:rPr>
          <w:t>the following</w:t>
        </w:r>
      </w:ins>
      <w:ins w:id="373" w:author="Shun-Hsien (Fred) Huang" w:date="2014-09-15T20:00:00Z">
        <w:del w:id="374" w:author="Joe SanMartin" w:date="2014-09-16T21:23:00Z">
          <w:r w:rsidR="00F260F5" w:rsidRPr="00AC5DC9" w:rsidDel="004732D6">
            <w:rPr>
              <w:rFonts w:ascii="Arial" w:hAnsi="Arial"/>
              <w:b w:val="0"/>
            </w:rPr>
            <w:delText>includ</w:delText>
          </w:r>
        </w:del>
        <w:del w:id="375" w:author="Joe SanMartin" w:date="2014-09-16T21:22:00Z">
          <w:r w:rsidR="00F260F5" w:rsidRPr="00AC5DC9" w:rsidDel="004732D6">
            <w:rPr>
              <w:rFonts w:ascii="Arial" w:hAnsi="Arial"/>
              <w:b w:val="0"/>
            </w:rPr>
            <w:delText>e</w:delText>
          </w:r>
        </w:del>
        <w:del w:id="376" w:author="Joe SanMartin" w:date="2014-09-16T21:23:00Z">
          <w:r w:rsidR="00F260F5" w:rsidDel="004732D6">
            <w:rPr>
              <w:rFonts w:ascii="Arial" w:hAnsi="Arial"/>
              <w:b w:val="0"/>
              <w:lang w:val="en-US"/>
            </w:rPr>
            <w:delText xml:space="preserve"> </w:delText>
          </w:r>
        </w:del>
        <w:del w:id="377" w:author="Joe SanMartin" w:date="2014-09-16T21:25:00Z">
          <w:r w:rsidR="00F260F5" w:rsidDel="004732D6">
            <w:rPr>
              <w:rFonts w:ascii="Arial" w:hAnsi="Arial"/>
              <w:b w:val="0"/>
              <w:lang w:val="en-US"/>
            </w:rPr>
            <w:delText>the followin</w:delText>
          </w:r>
        </w:del>
        <w:del w:id="378" w:author="fangyu" w:date="2014-09-17T07:21:00Z">
          <w:r w:rsidR="00F260F5" w:rsidDel="000F4EE2">
            <w:rPr>
              <w:rFonts w:ascii="Arial" w:hAnsi="Arial"/>
              <w:b w:val="0"/>
              <w:lang w:val="en-US"/>
            </w:rPr>
            <w:delText>g</w:delText>
          </w:r>
        </w:del>
      </w:ins>
      <w:ins w:id="379" w:author="Joe SanMartin" w:date="2014-09-16T21:25:00Z">
        <w:del w:id="380" w:author="fangyu" w:date="2014-09-17T07:21:00Z">
          <w:r w:rsidDel="000F4EE2">
            <w:rPr>
              <w:rFonts w:ascii="Arial" w:hAnsi="Arial"/>
              <w:b w:val="0"/>
              <w:lang w:val="en-US"/>
            </w:rPr>
            <w:delText xml:space="preserve">technical description of </w:delText>
          </w:r>
        </w:del>
      </w:ins>
      <w:ins w:id="381" w:author="Shun-Hsien (Fred) Huang" w:date="2014-09-15T20:00:00Z">
        <w:del w:id="382" w:author="fangyu" w:date="2014-09-17T07:21:00Z">
          <w:r w:rsidR="00F260F5" w:rsidRPr="00AC5DC9" w:rsidDel="000F4EE2">
            <w:rPr>
              <w:rFonts w:ascii="Arial" w:hAnsi="Arial"/>
              <w:b w:val="0"/>
            </w:rPr>
            <w:delText xml:space="preserve"> </w:delText>
          </w:r>
        </w:del>
      </w:ins>
      <w:ins w:id="383" w:author="Joe SanMartin" w:date="2014-09-16T21:23:00Z">
        <w:del w:id="384" w:author="fangyu" w:date="2014-09-17T07:21:00Z">
          <w:r w:rsidDel="000F4EE2">
            <w:rPr>
              <w:rFonts w:ascii="Arial" w:hAnsi="Arial"/>
              <w:b w:val="0"/>
              <w:lang w:val="en-US"/>
            </w:rPr>
            <w:delText xml:space="preserve"> </w:delText>
          </w:r>
        </w:del>
      </w:ins>
      <w:ins w:id="385" w:author="Shun-Hsien (Fred) Huang" w:date="2014-09-15T20:00:00Z">
        <w:del w:id="386" w:author="fangyu" w:date="2014-09-17T07:21:00Z">
          <w:r w:rsidR="00F260F5" w:rsidRPr="00AC5DC9" w:rsidDel="000F4EE2">
            <w:rPr>
              <w:rFonts w:ascii="Arial" w:hAnsi="Arial"/>
              <w:b w:val="0"/>
            </w:rPr>
            <w:delText xml:space="preserve">the characteristics of the </w:delText>
          </w:r>
        </w:del>
      </w:ins>
    </w:p>
    <w:p w14:paraId="6911E6E5" w14:textId="6E9A4456" w:rsidR="00F260F5" w:rsidRPr="00AC5DC9" w:rsidDel="000F4EE2" w:rsidRDefault="00F260F5" w:rsidP="003A5F78">
      <w:pPr>
        <w:pStyle w:val="BodyTextIndent"/>
        <w:spacing w:after="120"/>
        <w:ind w:left="720"/>
        <w:rPr>
          <w:ins w:id="387" w:author="Shun-Hsien (Fred) Huang" w:date="2014-09-15T20:00:00Z"/>
          <w:del w:id="388" w:author="fangyu" w:date="2014-09-17T07:21:00Z"/>
          <w:rFonts w:ascii="Arial" w:hAnsi="Arial"/>
          <w:b w:val="0"/>
        </w:rPr>
      </w:pPr>
      <w:ins w:id="389" w:author="Shun-Hsien (Fred) Huang" w:date="2014-09-15T20:00:00Z">
        <w:del w:id="390" w:author="fangyu" w:date="2014-09-17T07:21:00Z">
          <w:r w:rsidRPr="00AC5DC9" w:rsidDel="000F4EE2">
            <w:rPr>
              <w:rFonts w:ascii="Arial" w:hAnsi="Arial"/>
              <w:b w:val="0"/>
            </w:rPr>
            <w:delText xml:space="preserve">model, including block diagrams, values </w:delText>
          </w:r>
        </w:del>
      </w:ins>
    </w:p>
    <w:p w14:paraId="6ED3E024" w14:textId="423D2594" w:rsidR="00F260F5" w:rsidRPr="00AC5DC9" w:rsidDel="000F4EE2" w:rsidRDefault="00F260F5" w:rsidP="003A5F78">
      <w:pPr>
        <w:pStyle w:val="BodyTextIndent"/>
        <w:spacing w:after="120"/>
        <w:ind w:left="720"/>
        <w:rPr>
          <w:ins w:id="391" w:author="Shun-Hsien (Fred) Huang" w:date="2014-09-15T20:00:00Z"/>
          <w:del w:id="392" w:author="fangyu" w:date="2014-09-17T07:21:00Z"/>
          <w:rFonts w:ascii="Arial" w:hAnsi="Arial"/>
          <w:b w:val="0"/>
        </w:rPr>
      </w:pPr>
      <w:ins w:id="393" w:author="Shun-Hsien (Fred) Huang" w:date="2014-09-15T20:00:00Z">
        <w:del w:id="394" w:author="fangyu" w:date="2014-09-17T07:21:00Z">
          <w:r w:rsidRPr="00AC5DC9" w:rsidDel="000F4EE2">
            <w:rPr>
              <w:rFonts w:ascii="Arial" w:hAnsi="Arial"/>
              <w:b w:val="0"/>
            </w:rPr>
            <w:lastRenderedPageBreak/>
            <w:delText xml:space="preserve">and names for all model parameters, </w:delText>
          </w:r>
        </w:del>
      </w:ins>
    </w:p>
    <w:p w14:paraId="514AB612" w14:textId="565ED312" w:rsidR="003755B8" w:rsidRDefault="00F260F5" w:rsidP="003A5F78">
      <w:pPr>
        <w:pStyle w:val="BodyTextIndent"/>
        <w:spacing w:after="120"/>
        <w:ind w:left="720"/>
        <w:rPr>
          <w:ins w:id="395" w:author="Chessmore, Carol" w:date="2014-09-02T10:03:00Z"/>
          <w:rFonts w:ascii="Arial" w:hAnsi="Arial"/>
          <w:b w:val="0"/>
          <w:lang w:val="en-US"/>
        </w:rPr>
      </w:pPr>
      <w:ins w:id="396" w:author="Shun-Hsien (Fred) Huang" w:date="2014-09-15T20:00:00Z">
        <w:del w:id="397" w:author="fangyu" w:date="2014-09-17T07:21:00Z">
          <w:r w:rsidRPr="0004069C" w:rsidDel="000F4EE2">
            <w:rPr>
              <w:b w:val="0"/>
            </w:rPr>
            <w:delText>and a list of all state variables</w:delText>
          </w:r>
        </w:del>
      </w:ins>
      <w:ins w:id="398" w:author="Joe SanMartin" w:date="2014-09-16T21:25:00Z">
        <w:del w:id="399" w:author="fangyu" w:date="2014-09-17T07:21:00Z">
          <w:r w:rsidR="004732D6" w:rsidRPr="0004069C" w:rsidDel="000F4EE2">
            <w:rPr>
              <w:b w:val="0"/>
              <w:lang w:val="en-US"/>
            </w:rPr>
            <w:delText xml:space="preserve">.  </w:delText>
          </w:r>
        </w:del>
      </w:ins>
      <w:ins w:id="400" w:author="Shun-Hsien (Fred) Huang" w:date="2014-09-15T20:00:00Z">
        <w:del w:id="401" w:author="fangyu" w:date="2014-09-17T07:21:00Z">
          <w:r w:rsidRPr="0004069C" w:rsidDel="000F4EE2">
            <w:rPr>
              <w:b w:val="0"/>
            </w:rPr>
            <w:delText>)</w:delText>
          </w:r>
        </w:del>
      </w:ins>
      <w:del w:id="402" w:author="fangyu" w:date="2014-09-17T07:21:00Z">
        <w:r w:rsidR="00902B0D" w:rsidRPr="00CA3C20" w:rsidDel="000F4EE2">
          <w:rPr>
            <w:rFonts w:ascii="Arial" w:hAnsi="Arial"/>
            <w:b w:val="0"/>
          </w:rPr>
          <w:delText>User-written models shall be accompanied by</w:delText>
        </w:r>
      </w:del>
      <w:ins w:id="403" w:author="Chessmore, Carol" w:date="2014-09-02T10:03:00Z">
        <w:r w:rsidR="003755B8">
          <w:rPr>
            <w:rFonts w:ascii="Arial" w:hAnsi="Arial"/>
            <w:b w:val="0"/>
            <w:lang w:val="en-US"/>
          </w:rPr>
          <w:t>:</w:t>
        </w:r>
      </w:ins>
      <w:r w:rsidR="00902B0D" w:rsidRPr="00CA3C20">
        <w:rPr>
          <w:rFonts w:ascii="Arial" w:hAnsi="Arial"/>
          <w:b w:val="0"/>
        </w:rPr>
        <w:t xml:space="preserve"> </w:t>
      </w:r>
    </w:p>
    <w:p w14:paraId="3A37A715" w14:textId="1EC70710" w:rsidR="00F260F5" w:rsidRPr="00ED677A" w:rsidRDefault="000F4EE2" w:rsidP="005860A7">
      <w:pPr>
        <w:pStyle w:val="ListParagraph"/>
        <w:numPr>
          <w:ilvl w:val="0"/>
          <w:numId w:val="21"/>
        </w:numPr>
        <w:spacing w:before="120" w:after="120"/>
        <w:contextualSpacing w:val="0"/>
        <w:rPr>
          <w:ins w:id="404" w:author="Shun-Hsien (Fred) Huang" w:date="2014-09-15T20:01:00Z"/>
          <w:rFonts w:ascii="Arial" w:hAnsi="Arial"/>
          <w:sz w:val="24"/>
          <w:lang w:eastAsia="x-none"/>
        </w:rPr>
      </w:pPr>
      <w:ins w:id="405" w:author="fangyu" w:date="2014-09-17T07:20:00Z">
        <w:r w:rsidRPr="00ED677A">
          <w:rPr>
            <w:rFonts w:ascii="Arial" w:hAnsi="Arial"/>
            <w:sz w:val="24"/>
            <w:lang w:eastAsia="x-none"/>
          </w:rPr>
          <w:t xml:space="preserve">Technical description of </w:t>
        </w:r>
      </w:ins>
      <w:ins w:id="406" w:author="Shun-Hsien (Fred) Huang" w:date="2014-09-15T20:01:00Z">
        <w:r w:rsidR="00F260F5" w:rsidRPr="00ED677A">
          <w:rPr>
            <w:rFonts w:ascii="Arial" w:hAnsi="Arial"/>
            <w:sz w:val="24"/>
            <w:lang w:eastAsia="x-none"/>
          </w:rPr>
          <w:t xml:space="preserve">characteristics of the model, </w:t>
        </w:r>
      </w:ins>
    </w:p>
    <w:p w14:paraId="0411A29B" w14:textId="3E8D0F78" w:rsidR="003755B8" w:rsidRPr="00ED677A" w:rsidRDefault="005F0F82" w:rsidP="005860A7">
      <w:pPr>
        <w:pStyle w:val="ListParagraph"/>
        <w:numPr>
          <w:ilvl w:val="0"/>
          <w:numId w:val="21"/>
        </w:numPr>
        <w:spacing w:before="120" w:after="120"/>
        <w:contextualSpacing w:val="0"/>
        <w:rPr>
          <w:ins w:id="407" w:author="Chessmore, Carol" w:date="2014-09-02T10:04:00Z"/>
          <w:rFonts w:ascii="Arial" w:hAnsi="Arial"/>
          <w:sz w:val="24"/>
          <w:lang w:eastAsia="x-none"/>
        </w:rPr>
      </w:pPr>
      <w:ins w:id="408" w:author="Chessmore, Carol" w:date="2014-09-18T09:41:00Z">
        <w:r w:rsidRPr="00ED677A">
          <w:rPr>
            <w:rFonts w:ascii="Arial" w:hAnsi="Arial"/>
            <w:sz w:val="24"/>
            <w:lang w:eastAsia="x-none"/>
          </w:rPr>
          <w:t>B</w:t>
        </w:r>
      </w:ins>
      <w:del w:id="409" w:author="Chessmore, Carol" w:date="2014-09-18T09:41:00Z">
        <w:r w:rsidR="00902B0D" w:rsidRPr="00ED677A" w:rsidDel="005F0F82">
          <w:rPr>
            <w:rFonts w:ascii="Arial" w:hAnsi="Arial"/>
            <w:sz w:val="24"/>
            <w:lang w:eastAsia="x-none"/>
          </w:rPr>
          <w:delText>a b</w:delText>
        </w:r>
      </w:del>
      <w:r w:rsidR="00902B0D" w:rsidRPr="00ED677A">
        <w:rPr>
          <w:rFonts w:ascii="Arial" w:hAnsi="Arial"/>
          <w:sz w:val="24"/>
          <w:lang w:eastAsia="x-none"/>
        </w:rPr>
        <w:t xml:space="preserve">lock diagram for the model, </w:t>
      </w:r>
    </w:p>
    <w:p w14:paraId="3397BCD9" w14:textId="28047B8D" w:rsidR="003755B8" w:rsidRPr="00ED677A" w:rsidRDefault="00F260F5" w:rsidP="005860A7">
      <w:pPr>
        <w:pStyle w:val="ListParagraph"/>
        <w:numPr>
          <w:ilvl w:val="0"/>
          <w:numId w:val="21"/>
        </w:numPr>
        <w:spacing w:before="120" w:after="120"/>
        <w:contextualSpacing w:val="0"/>
        <w:rPr>
          <w:ins w:id="410" w:author="Chessmore, Carol" w:date="2014-09-02T10:04:00Z"/>
          <w:rFonts w:ascii="Arial" w:hAnsi="Arial"/>
          <w:sz w:val="24"/>
          <w:lang w:eastAsia="x-none"/>
        </w:rPr>
      </w:pPr>
      <w:ins w:id="411" w:author="Shun-Hsien (Fred) Huang" w:date="2014-09-15T20:02:00Z">
        <w:del w:id="412" w:author="Chessmore, Carol" w:date="2014-09-18T09:41:00Z">
          <w:r w:rsidRPr="00ED677A" w:rsidDel="005F0F82">
            <w:rPr>
              <w:rFonts w:ascii="Arial" w:hAnsi="Arial"/>
              <w:sz w:val="24"/>
              <w:lang w:eastAsia="x-none"/>
            </w:rPr>
            <w:delText>v</w:delText>
          </w:r>
        </w:del>
      </w:ins>
      <w:ins w:id="413" w:author="Chessmore, Carol" w:date="2014-09-18T09:41:00Z">
        <w:r w:rsidR="005F0F82" w:rsidRPr="00ED677A">
          <w:rPr>
            <w:rFonts w:ascii="Arial" w:hAnsi="Arial"/>
            <w:sz w:val="24"/>
            <w:lang w:eastAsia="x-none"/>
          </w:rPr>
          <w:t>V</w:t>
        </w:r>
      </w:ins>
      <w:ins w:id="414" w:author="Shun-Hsien (Fred) Huang" w:date="2014-09-15T20:02:00Z">
        <w:r w:rsidRPr="00ED677A">
          <w:rPr>
            <w:rFonts w:ascii="Arial" w:hAnsi="Arial"/>
            <w:sz w:val="24"/>
            <w:lang w:eastAsia="x-none"/>
          </w:rPr>
          <w:t xml:space="preserve">alues and names </w:t>
        </w:r>
      </w:ins>
      <w:del w:id="415" w:author="Shun-Hsien (Fred) Huang" w:date="2014-09-15T20:02:00Z">
        <w:r w:rsidR="00902B0D" w:rsidRPr="00ED677A" w:rsidDel="00F260F5">
          <w:rPr>
            <w:rFonts w:ascii="Arial" w:hAnsi="Arial"/>
            <w:sz w:val="24"/>
            <w:lang w:eastAsia="x-none"/>
          </w:rPr>
          <w:delText xml:space="preserve">a data sheet </w:delText>
        </w:r>
      </w:del>
      <w:r w:rsidR="00902B0D" w:rsidRPr="00ED677A">
        <w:rPr>
          <w:rFonts w:ascii="Arial" w:hAnsi="Arial"/>
          <w:sz w:val="24"/>
          <w:lang w:eastAsia="x-none"/>
        </w:rPr>
        <w:t xml:space="preserve">for </w:t>
      </w:r>
      <w:ins w:id="416" w:author="Shun-Hsien (Fred) Huang" w:date="2014-09-15T20:02:00Z">
        <w:r w:rsidRPr="00ED677A">
          <w:rPr>
            <w:rFonts w:ascii="Arial" w:hAnsi="Arial"/>
            <w:sz w:val="24"/>
            <w:lang w:eastAsia="x-none"/>
          </w:rPr>
          <w:t xml:space="preserve">all </w:t>
        </w:r>
      </w:ins>
      <w:r w:rsidR="00902B0D" w:rsidRPr="00ED677A">
        <w:rPr>
          <w:rFonts w:ascii="Arial" w:hAnsi="Arial"/>
          <w:sz w:val="24"/>
          <w:lang w:eastAsia="x-none"/>
        </w:rPr>
        <w:t xml:space="preserve">model parameters, </w:t>
      </w:r>
    </w:p>
    <w:p w14:paraId="5F348E92" w14:textId="605E78B0" w:rsidR="00F260F5" w:rsidRPr="00ED677A" w:rsidRDefault="005F0F82" w:rsidP="005860A7">
      <w:pPr>
        <w:pStyle w:val="ListParagraph"/>
        <w:numPr>
          <w:ilvl w:val="0"/>
          <w:numId w:val="21"/>
        </w:numPr>
        <w:spacing w:before="120" w:after="120"/>
        <w:contextualSpacing w:val="0"/>
        <w:rPr>
          <w:ins w:id="417" w:author="Shun-Hsien (Fred) Huang" w:date="2014-09-15T20:02:00Z"/>
          <w:rFonts w:ascii="Arial" w:hAnsi="Arial"/>
          <w:sz w:val="24"/>
          <w:lang w:eastAsia="x-none"/>
        </w:rPr>
      </w:pPr>
      <w:ins w:id="418" w:author="Chessmore, Carol" w:date="2014-09-18T09:41:00Z">
        <w:r w:rsidRPr="00ED677A">
          <w:rPr>
            <w:rFonts w:ascii="Arial" w:hAnsi="Arial"/>
            <w:sz w:val="24"/>
            <w:lang w:eastAsia="x-none"/>
          </w:rPr>
          <w:t>T</w:t>
        </w:r>
      </w:ins>
      <w:ins w:id="419" w:author="Chessmore, Carol" w:date="2014-09-02T10:02:00Z">
        <w:r w:rsidR="004D387B" w:rsidRPr="00ED677A">
          <w:rPr>
            <w:rFonts w:ascii="Arial" w:hAnsi="Arial"/>
            <w:sz w:val="24"/>
            <w:lang w:eastAsia="x-none"/>
          </w:rPr>
          <w:t>ext form of the model parameters (PSSE dyr file format)</w:t>
        </w:r>
      </w:ins>
      <w:ins w:id="420" w:author="Shun-Hsien (Fred) Huang" w:date="2014-09-15T20:02:00Z">
        <w:r w:rsidR="00F260F5" w:rsidRPr="00ED677A">
          <w:rPr>
            <w:rFonts w:ascii="Arial" w:hAnsi="Arial"/>
            <w:sz w:val="24"/>
            <w:lang w:eastAsia="x-none"/>
          </w:rPr>
          <w:t>,</w:t>
        </w:r>
      </w:ins>
    </w:p>
    <w:p w14:paraId="030BBDA5" w14:textId="77777777" w:rsidR="00D545B3" w:rsidRDefault="005F0F82" w:rsidP="005860A7">
      <w:pPr>
        <w:pStyle w:val="ListParagraph"/>
        <w:numPr>
          <w:ilvl w:val="0"/>
          <w:numId w:val="21"/>
        </w:numPr>
        <w:spacing w:before="120" w:after="120"/>
        <w:contextualSpacing w:val="0"/>
        <w:rPr>
          <w:ins w:id="421" w:author="Chessmore, Carol" w:date="2014-09-29T13:33:00Z"/>
          <w:rFonts w:ascii="Arial" w:hAnsi="Arial"/>
          <w:sz w:val="24"/>
          <w:lang w:eastAsia="x-none"/>
        </w:rPr>
      </w:pPr>
      <w:ins w:id="422" w:author="Chessmore, Carol" w:date="2014-09-18T09:41:00Z">
        <w:r w:rsidRPr="00ED677A">
          <w:rPr>
            <w:rFonts w:ascii="Arial" w:hAnsi="Arial"/>
            <w:sz w:val="24"/>
            <w:lang w:eastAsia="x-none"/>
          </w:rPr>
          <w:t>L</w:t>
        </w:r>
      </w:ins>
      <w:ins w:id="423" w:author="Shun-Hsien (Fred) Huang" w:date="2014-09-15T20:02:00Z">
        <w:del w:id="424" w:author="Chessmore, Carol" w:date="2014-09-18T09:41:00Z">
          <w:r w:rsidR="00F260F5" w:rsidRPr="00ED677A" w:rsidDel="005F0F82">
            <w:rPr>
              <w:rFonts w:ascii="Arial" w:hAnsi="Arial"/>
              <w:sz w:val="24"/>
              <w:lang w:eastAsia="x-none"/>
            </w:rPr>
            <w:delText>a l</w:delText>
          </w:r>
        </w:del>
        <w:r w:rsidR="00F260F5" w:rsidRPr="00ED677A">
          <w:rPr>
            <w:rFonts w:ascii="Arial" w:hAnsi="Arial"/>
            <w:sz w:val="24"/>
            <w:lang w:eastAsia="x-none"/>
          </w:rPr>
          <w:t xml:space="preserve">ist of all state variables, </w:t>
        </w:r>
      </w:ins>
    </w:p>
    <w:p w14:paraId="7E4E6AA6" w14:textId="706F17BA" w:rsidR="003755B8" w:rsidRPr="00B27E58" w:rsidRDefault="00D545B3" w:rsidP="005860A7">
      <w:pPr>
        <w:pStyle w:val="ListParagraph"/>
        <w:numPr>
          <w:ilvl w:val="0"/>
          <w:numId w:val="21"/>
        </w:numPr>
        <w:spacing w:before="120" w:after="120"/>
        <w:contextualSpacing w:val="0"/>
        <w:rPr>
          <w:ins w:id="425" w:author="Chessmore, Carol" w:date="2014-09-02T10:04:00Z"/>
          <w:rFonts w:ascii="Arial" w:hAnsi="Arial"/>
          <w:sz w:val="24"/>
          <w:lang w:eastAsia="x-none"/>
        </w:rPr>
      </w:pPr>
      <w:ins w:id="426" w:author="Chessmore, Carol" w:date="2014-09-29T13:33:00Z">
        <w:r w:rsidRPr="00ED677A">
          <w:rPr>
            <w:rFonts w:ascii="Arial" w:hAnsi="Arial"/>
            <w:sz w:val="24"/>
            <w:lang w:eastAsia="x-none"/>
          </w:rPr>
          <w:t>A user’s guide f</w:t>
        </w:r>
        <w:r>
          <w:rPr>
            <w:rFonts w:ascii="Arial" w:hAnsi="Arial"/>
            <w:sz w:val="24"/>
            <w:lang w:eastAsia="x-none"/>
          </w:rPr>
          <w:t xml:space="preserve">or each model shall be provided </w:t>
        </w:r>
      </w:ins>
      <w:r w:rsidR="00902B0D" w:rsidRPr="00B27E58">
        <w:rPr>
          <w:rFonts w:ascii="Arial" w:hAnsi="Arial"/>
          <w:sz w:val="24"/>
          <w:lang w:eastAsia="x-none"/>
        </w:rPr>
        <w:t>and</w:t>
      </w:r>
      <w:ins w:id="427" w:author="Chessmore, Carol" w:date="2014-09-29T13:33:00Z">
        <w:r>
          <w:rPr>
            <w:rFonts w:ascii="Arial" w:hAnsi="Arial"/>
            <w:sz w:val="24"/>
            <w:lang w:eastAsia="x-none"/>
          </w:rPr>
          <w:t>,</w:t>
        </w:r>
      </w:ins>
      <w:r w:rsidR="00902B0D" w:rsidRPr="00B27E58">
        <w:rPr>
          <w:rFonts w:ascii="Arial" w:hAnsi="Arial"/>
          <w:sz w:val="24"/>
          <w:lang w:eastAsia="x-none"/>
        </w:rPr>
        <w:t xml:space="preserve"> </w:t>
      </w:r>
    </w:p>
    <w:p w14:paraId="3D1D638A" w14:textId="77777777" w:rsidR="0004069C" w:rsidRPr="00ED677A" w:rsidRDefault="00787CCE" w:rsidP="005860A7">
      <w:pPr>
        <w:pStyle w:val="ListParagraph"/>
        <w:numPr>
          <w:ilvl w:val="0"/>
          <w:numId w:val="21"/>
        </w:numPr>
        <w:spacing w:before="120" w:after="120"/>
        <w:contextualSpacing w:val="0"/>
        <w:rPr>
          <w:ins w:id="428" w:author="Chessmore, Carol" w:date="2014-09-29T11:21:00Z"/>
          <w:rFonts w:ascii="Arial" w:hAnsi="Arial"/>
          <w:sz w:val="24"/>
          <w:lang w:eastAsia="x-none"/>
        </w:rPr>
      </w:pPr>
      <w:ins w:id="429" w:author="Chessmore, Carol" w:date="2014-09-29T10:19:00Z">
        <w:r w:rsidRPr="00ED677A">
          <w:rPr>
            <w:rFonts w:ascii="Arial" w:hAnsi="Arial"/>
            <w:sz w:val="24"/>
            <w:lang w:eastAsia="x-none"/>
          </w:rPr>
          <w:t>Appropriate</w:t>
        </w:r>
      </w:ins>
      <w:ins w:id="430" w:author="Chessmore, Carol" w:date="2014-09-18T09:42:00Z">
        <w:r w:rsidR="005F0F82" w:rsidRPr="00ED677A">
          <w:rPr>
            <w:rFonts w:ascii="Arial" w:hAnsi="Arial"/>
            <w:sz w:val="24"/>
            <w:lang w:eastAsia="x-none"/>
          </w:rPr>
          <w:t xml:space="preserve"> </w:t>
        </w:r>
      </w:ins>
      <w:r w:rsidR="00902B0D" w:rsidRPr="00ED677A">
        <w:rPr>
          <w:rFonts w:ascii="Arial" w:hAnsi="Arial"/>
          <w:sz w:val="24"/>
          <w:lang w:eastAsia="x-none"/>
        </w:rPr>
        <w:t>procedures and considerations for using the model in dynamic simulations</w:t>
      </w:r>
      <w:ins w:id="431" w:author="Chessmore, Carol" w:date="2014-09-02T10:03:00Z">
        <w:r w:rsidR="004D387B" w:rsidRPr="00ED677A">
          <w:rPr>
            <w:rFonts w:ascii="Arial" w:hAnsi="Arial"/>
            <w:sz w:val="24"/>
            <w:lang w:eastAsia="x-none"/>
          </w:rPr>
          <w:t xml:space="preserve"> </w:t>
        </w:r>
      </w:ins>
    </w:p>
    <w:p w14:paraId="20E91D7D" w14:textId="77777777" w:rsidR="0065160D" w:rsidRPr="00180D8E" w:rsidRDefault="0065160D" w:rsidP="005860A7">
      <w:pPr>
        <w:pStyle w:val="Heading3"/>
        <w:numPr>
          <w:ilvl w:val="0"/>
          <w:numId w:val="7"/>
        </w:numPr>
        <w:spacing w:before="240" w:after="200"/>
        <w:ind w:left="720" w:firstLine="0"/>
      </w:pPr>
      <w:bookmarkStart w:id="432" w:name="_Toc402354551"/>
      <w:r>
        <w:t>Maintenance of Dynamics Models</w:t>
      </w:r>
      <w:bookmarkEnd w:id="432"/>
    </w:p>
    <w:p w14:paraId="2A1D181B" w14:textId="329F179B" w:rsidR="006467D1" w:rsidRPr="00ED677A" w:rsidDel="00BC071F" w:rsidRDefault="006467D1" w:rsidP="00ED677A">
      <w:pPr>
        <w:pStyle w:val="BodyTextIndent"/>
        <w:spacing w:after="200"/>
        <w:ind w:left="720"/>
        <w:rPr>
          <w:del w:id="433" w:author="Chessmore, Carol" w:date="2014-09-18T09:13:00Z"/>
          <w:rFonts w:ascii="Arial" w:hAnsi="Arial"/>
          <w:b w:val="0"/>
        </w:rPr>
      </w:pPr>
      <w:del w:id="434" w:author="Chessmore, Carol" w:date="2014-09-18T09:13:00Z">
        <w:r w:rsidRPr="00ED677A" w:rsidDel="00BC071F">
          <w:rPr>
            <w:rFonts w:ascii="Arial" w:hAnsi="Arial"/>
            <w:b w:val="0"/>
          </w:rPr>
          <w:delText xml:space="preserve">All </w:delText>
        </w:r>
        <w:r w:rsidR="00C9158A" w:rsidRPr="00ED677A" w:rsidDel="00BC071F">
          <w:rPr>
            <w:rFonts w:ascii="Arial" w:hAnsi="Arial"/>
            <w:b w:val="0"/>
          </w:rPr>
          <w:delText xml:space="preserve">associated dynamic models for a given generating unit </w:delText>
        </w:r>
        <w:r w:rsidRPr="00ED677A" w:rsidDel="00BC071F">
          <w:rPr>
            <w:rFonts w:ascii="Arial" w:hAnsi="Arial"/>
            <w:b w:val="0"/>
          </w:rPr>
          <w:delText>shall be provided with the same MBASE</w:delText>
        </w:r>
        <w:r w:rsidR="00C9158A" w:rsidRPr="00ED677A" w:rsidDel="00BC071F">
          <w:rPr>
            <w:rFonts w:ascii="Arial" w:hAnsi="Arial"/>
            <w:b w:val="0"/>
          </w:rPr>
          <w:delText xml:space="preserve"> in accordance with </w:delText>
        </w:r>
        <w:commentRangeStart w:id="435"/>
        <w:r w:rsidR="00C9158A" w:rsidRPr="00ED677A" w:rsidDel="00BC071F">
          <w:rPr>
            <w:rFonts w:ascii="Arial" w:hAnsi="Arial"/>
            <w:b w:val="0"/>
          </w:rPr>
          <w:delText>the</w:delText>
        </w:r>
      </w:del>
      <w:commentRangeEnd w:id="435"/>
      <w:r w:rsidR="00D933DE">
        <w:rPr>
          <w:rStyle w:val="CommentReference"/>
          <w:b w:val="0"/>
          <w:lang w:val="en-US" w:eastAsia="en-US"/>
        </w:rPr>
        <w:commentReference w:id="435"/>
      </w:r>
      <w:del w:id="436" w:author="Chessmore, Carol" w:date="2014-09-18T09:13:00Z">
        <w:r w:rsidR="00C9158A" w:rsidRPr="00ED677A" w:rsidDel="00BC071F">
          <w:rPr>
            <w:rFonts w:ascii="Arial" w:hAnsi="Arial"/>
            <w:b w:val="0"/>
          </w:rPr>
          <w:delText xml:space="preserve"> machine characteristics</w:delText>
        </w:r>
        <w:r w:rsidR="004C3519" w:rsidRPr="00ED677A" w:rsidDel="00BC071F">
          <w:rPr>
            <w:rFonts w:ascii="Arial" w:hAnsi="Arial"/>
            <w:b w:val="0"/>
          </w:rPr>
          <w:delText xml:space="preserve"> where t</w:delText>
        </w:r>
        <w:r w:rsidR="00C9158A" w:rsidRPr="00ED677A" w:rsidDel="00BC071F">
          <w:rPr>
            <w:rFonts w:ascii="Arial" w:hAnsi="Arial"/>
            <w:b w:val="0"/>
          </w:rPr>
          <w:delText>he MBASE is typically the generator MVA rating.</w:delText>
        </w:r>
        <w:bookmarkStart w:id="437" w:name="_Toc399754335"/>
        <w:bookmarkStart w:id="438" w:name="_Toc399754397"/>
        <w:bookmarkStart w:id="439" w:name="_Toc399757156"/>
        <w:bookmarkEnd w:id="437"/>
        <w:bookmarkEnd w:id="438"/>
        <w:bookmarkEnd w:id="439"/>
      </w:del>
    </w:p>
    <w:p w14:paraId="48AF2239" w14:textId="77777777" w:rsidR="007A354B" w:rsidRPr="00ED677A" w:rsidDel="00ED677A" w:rsidRDefault="0065160D" w:rsidP="00ED677A">
      <w:pPr>
        <w:pStyle w:val="BodyTextIndent"/>
        <w:spacing w:after="200"/>
        <w:ind w:left="720"/>
        <w:rPr>
          <w:del w:id="440" w:author="Chessmore, Carol" w:date="2014-09-29T11:54:00Z"/>
          <w:rFonts w:ascii="Arial" w:hAnsi="Arial"/>
          <w:b w:val="0"/>
        </w:rPr>
      </w:pPr>
      <w:r w:rsidRPr="00ED677A">
        <w:rPr>
          <w:rFonts w:ascii="Arial" w:hAnsi="Arial"/>
          <w:b w:val="0"/>
        </w:rPr>
        <w:t xml:space="preserve">Maintenance of the models is the responsibility of the </w:t>
      </w:r>
      <w:del w:id="441" w:author="Chessmore, Carol" w:date="2014-09-02T10:19:00Z">
        <w:r w:rsidRPr="00ED677A" w:rsidDel="00E845D9">
          <w:rPr>
            <w:rFonts w:ascii="Arial" w:hAnsi="Arial"/>
            <w:b w:val="0"/>
          </w:rPr>
          <w:delText xml:space="preserve">facility </w:delText>
        </w:r>
      </w:del>
      <w:ins w:id="442" w:author="Chessmore, Carol" w:date="2014-09-02T10:19:00Z">
        <w:r w:rsidR="00E845D9" w:rsidRPr="00ED677A">
          <w:rPr>
            <w:rFonts w:ascii="Arial" w:hAnsi="Arial"/>
            <w:b w:val="0"/>
          </w:rPr>
          <w:t xml:space="preserve">device </w:t>
        </w:r>
      </w:ins>
      <w:r w:rsidRPr="00ED677A">
        <w:rPr>
          <w:rFonts w:ascii="Arial" w:hAnsi="Arial"/>
          <w:b w:val="0"/>
        </w:rPr>
        <w:t>owner.</w:t>
      </w:r>
      <w:ins w:id="443" w:author="Chessmore, Carol" w:date="2014-08-22T12:26:00Z">
        <w:r w:rsidR="00081A02" w:rsidRPr="00ED677A">
          <w:rPr>
            <w:rFonts w:ascii="Arial" w:hAnsi="Arial"/>
            <w:b w:val="0"/>
          </w:rPr>
          <w:t xml:space="preserve"> </w:t>
        </w:r>
      </w:ins>
      <w:ins w:id="444" w:author="Chessmore, Carol" w:date="2014-08-22T12:34:00Z">
        <w:r w:rsidR="00C54FEE" w:rsidRPr="00ED677A">
          <w:rPr>
            <w:rFonts w:ascii="Arial" w:hAnsi="Arial"/>
            <w:b w:val="0"/>
          </w:rPr>
          <w:t>Models shall be maintained in accordance with</w:t>
        </w:r>
        <w:r w:rsidR="00E425A6" w:rsidRPr="00ED677A">
          <w:rPr>
            <w:rFonts w:ascii="Arial" w:hAnsi="Arial"/>
            <w:b w:val="0"/>
          </w:rPr>
          <w:t xml:space="preserve"> section 3.2</w:t>
        </w:r>
        <w:r w:rsidR="00C54FEE" w:rsidRPr="00ED677A">
          <w:rPr>
            <w:rFonts w:ascii="Arial" w:hAnsi="Arial"/>
            <w:b w:val="0"/>
          </w:rPr>
          <w:t>.</w:t>
        </w:r>
      </w:ins>
      <w:ins w:id="445" w:author="Chessmore, Carol" w:date="2014-09-02T10:26:00Z">
        <w:r w:rsidR="00020A63" w:rsidRPr="00ED677A">
          <w:rPr>
            <w:rFonts w:ascii="Arial" w:hAnsi="Arial"/>
            <w:b w:val="0"/>
          </w:rPr>
          <w:t xml:space="preserve">  </w:t>
        </w:r>
      </w:ins>
      <w:ins w:id="446" w:author="Chessmore, Carol" w:date="2014-09-29T11:33:00Z">
        <w:r w:rsidR="005536BF" w:rsidRPr="00ED677A">
          <w:rPr>
            <w:rFonts w:ascii="Arial" w:hAnsi="Arial"/>
            <w:b w:val="0"/>
          </w:rPr>
          <w:t xml:space="preserve">Any user-written dynamics models shall also be </w:t>
        </w:r>
      </w:ins>
      <w:ins w:id="447" w:author="Chessmore, Carol" w:date="2014-09-29T11:44:00Z">
        <w:r w:rsidR="00B9077F" w:rsidRPr="00ED677A">
          <w:rPr>
            <w:rFonts w:ascii="Arial" w:hAnsi="Arial"/>
            <w:b w:val="0"/>
          </w:rPr>
          <w:t>maintained</w:t>
        </w:r>
      </w:ins>
      <w:ins w:id="448" w:author="Chessmore, Carol" w:date="2014-09-29T11:33:00Z">
        <w:r w:rsidR="005536BF" w:rsidRPr="00ED677A">
          <w:rPr>
            <w:rFonts w:ascii="Arial" w:hAnsi="Arial"/>
            <w:b w:val="0"/>
          </w:rPr>
          <w:t xml:space="preserve"> to fulfill the requirements in section</w:t>
        </w:r>
      </w:ins>
      <w:ins w:id="449" w:author="Chessmore, Carol" w:date="2014-09-29T11:44:00Z">
        <w:r w:rsidR="00B9077F" w:rsidRPr="00ED677A">
          <w:rPr>
            <w:rFonts w:ascii="Arial" w:hAnsi="Arial"/>
            <w:b w:val="0"/>
          </w:rPr>
          <w:t xml:space="preserve"> 3.1.4.</w:t>
        </w:r>
      </w:ins>
      <w:bookmarkStart w:id="450" w:name="_Toc399749600"/>
      <w:bookmarkStart w:id="451" w:name="_Toc399749659"/>
      <w:bookmarkStart w:id="452" w:name="_Toc399749748"/>
      <w:bookmarkStart w:id="453" w:name="_Toc399754470"/>
      <w:bookmarkStart w:id="454" w:name="_Toc399754528"/>
      <w:bookmarkStart w:id="455" w:name="_Toc399754585"/>
      <w:bookmarkStart w:id="456" w:name="_Toc399754664"/>
      <w:bookmarkStart w:id="457" w:name="_Toc399754722"/>
      <w:bookmarkEnd w:id="450"/>
      <w:bookmarkEnd w:id="451"/>
      <w:bookmarkEnd w:id="452"/>
      <w:bookmarkEnd w:id="453"/>
      <w:bookmarkEnd w:id="454"/>
      <w:bookmarkEnd w:id="455"/>
      <w:bookmarkEnd w:id="456"/>
      <w:bookmarkEnd w:id="457"/>
    </w:p>
    <w:p w14:paraId="0F5C4A5C" w14:textId="77777777" w:rsidR="00ED677A" w:rsidRPr="00ED677A" w:rsidRDefault="00ED677A" w:rsidP="00ED677A">
      <w:pPr>
        <w:pStyle w:val="BodyTextIndent"/>
        <w:spacing w:after="200"/>
        <w:ind w:left="720"/>
        <w:rPr>
          <w:ins w:id="458" w:author="Chessmore, Carol" w:date="2014-09-29T12:30:00Z"/>
          <w:rFonts w:ascii="Arial" w:hAnsi="Arial"/>
          <w:b w:val="0"/>
        </w:rPr>
      </w:pPr>
    </w:p>
    <w:p w14:paraId="01C0C4B2" w14:textId="77777777" w:rsidR="00652719" w:rsidRPr="0065160D" w:rsidRDefault="00652719" w:rsidP="005860A7">
      <w:pPr>
        <w:pStyle w:val="Heading3"/>
        <w:numPr>
          <w:ilvl w:val="0"/>
          <w:numId w:val="7"/>
        </w:numPr>
        <w:spacing w:before="240" w:after="200"/>
        <w:ind w:left="720" w:firstLine="0"/>
      </w:pPr>
      <w:bookmarkStart w:id="459" w:name="_Toc402354552"/>
      <w:r>
        <w:t>Dynamics Data for Existing Equipment</w:t>
      </w:r>
      <w:bookmarkEnd w:id="459"/>
    </w:p>
    <w:p w14:paraId="5E46AB04" w14:textId="4FEFBC5A" w:rsidR="00BC071F" w:rsidRPr="00581CA9" w:rsidRDefault="004C3519" w:rsidP="00BC6E25">
      <w:pPr>
        <w:pStyle w:val="BodyTextIndent"/>
        <w:spacing w:after="200"/>
        <w:ind w:left="720"/>
        <w:rPr>
          <w:rFonts w:ascii="Arial" w:hAnsi="Arial"/>
          <w:b w:val="0"/>
          <w:lang w:val="en-US"/>
        </w:rPr>
      </w:pPr>
      <w:r>
        <w:rPr>
          <w:rFonts w:ascii="Arial" w:hAnsi="Arial"/>
          <w:b w:val="0"/>
        </w:rPr>
        <w:t>“</w:t>
      </w:r>
      <w:r w:rsidR="001330B7">
        <w:rPr>
          <w:rFonts w:ascii="Arial" w:hAnsi="Arial"/>
          <w:b w:val="0"/>
        </w:rPr>
        <w:t>As built” data is required for all completed facilities. Unit-specific data shall be reported for generator units installed after 1990.</w:t>
      </w:r>
      <w:r>
        <w:rPr>
          <w:rFonts w:ascii="Arial" w:hAnsi="Arial"/>
          <w:b w:val="0"/>
        </w:rPr>
        <w:t xml:space="preserve"> </w:t>
      </w:r>
      <w:r w:rsidR="009F30C4">
        <w:rPr>
          <w:rFonts w:ascii="Arial" w:hAnsi="Arial"/>
          <w:b w:val="0"/>
        </w:rPr>
        <w:t>If a permanent new equipment or temporary equipment in place for more than a year</w:t>
      </w:r>
      <w:r w:rsidR="00154DB3">
        <w:rPr>
          <w:rFonts w:ascii="Arial" w:hAnsi="Arial"/>
          <w:b w:val="0"/>
        </w:rPr>
        <w:t xml:space="preserve"> </w:t>
      </w:r>
      <w:r w:rsidR="009F30C4">
        <w:rPr>
          <w:rFonts w:ascii="Arial" w:hAnsi="Arial"/>
          <w:b w:val="0"/>
        </w:rPr>
        <w:t xml:space="preserve">is added to the facility then the dynamic model data needs to be re-submitted. </w:t>
      </w:r>
      <w:ins w:id="460" w:author="Chessmore, Carol" w:date="2014-08-22T12:24:00Z">
        <w:r w:rsidR="00081A02">
          <w:rPr>
            <w:rFonts w:ascii="Arial" w:hAnsi="Arial"/>
            <w:b w:val="0"/>
            <w:lang w:val="en-US"/>
          </w:rPr>
          <w:t xml:space="preserve"> </w:t>
        </w:r>
      </w:ins>
      <w:ins w:id="461" w:author="Chessmore, Carol" w:date="2014-08-22T12:25:00Z">
        <w:r w:rsidR="00081A02">
          <w:rPr>
            <w:rFonts w:ascii="Arial" w:hAnsi="Arial"/>
            <w:b w:val="0"/>
            <w:lang w:val="en-US"/>
          </w:rPr>
          <w:t>“As Built” data</w:t>
        </w:r>
      </w:ins>
      <w:ins w:id="462" w:author="Chessmore, Carol" w:date="2014-08-22T12:24:00Z">
        <w:r w:rsidR="00081A02">
          <w:rPr>
            <w:rFonts w:ascii="Arial" w:hAnsi="Arial"/>
            <w:b w:val="0"/>
            <w:lang w:val="en-US"/>
          </w:rPr>
          <w:t xml:space="preserve"> shall be submitted in accordance</w:t>
        </w:r>
      </w:ins>
      <w:ins w:id="463" w:author="Chessmore, Carol" w:date="2014-08-22T12:25:00Z">
        <w:r w:rsidR="00081A02">
          <w:rPr>
            <w:rFonts w:ascii="Arial" w:hAnsi="Arial"/>
            <w:b w:val="0"/>
            <w:lang w:val="en-US"/>
          </w:rPr>
          <w:t xml:space="preserve"> with</w:t>
        </w:r>
        <w:r w:rsidR="00E425A6">
          <w:rPr>
            <w:rFonts w:ascii="Arial" w:hAnsi="Arial"/>
            <w:b w:val="0"/>
            <w:lang w:val="en-US"/>
          </w:rPr>
          <w:t xml:space="preserve"> section 3.2</w:t>
        </w:r>
        <w:r w:rsidR="00081A02">
          <w:rPr>
            <w:rFonts w:ascii="Arial" w:hAnsi="Arial"/>
            <w:b w:val="0"/>
            <w:lang w:val="en-US"/>
          </w:rPr>
          <w:t xml:space="preserve">. </w:t>
        </w:r>
      </w:ins>
      <w:ins w:id="464" w:author="Chessmore, Carol" w:date="2014-09-02T10:33:00Z">
        <w:r w:rsidR="00020A63">
          <w:rPr>
            <w:rFonts w:ascii="Arial" w:hAnsi="Arial"/>
            <w:b w:val="0"/>
            <w:lang w:val="en-US"/>
          </w:rPr>
          <w:t>Any “As Built”</w:t>
        </w:r>
      </w:ins>
      <w:ins w:id="465" w:author="Shun-Hsien (Fred) Huang" w:date="2014-09-15T16:14:00Z">
        <w:r w:rsidR="00506172">
          <w:rPr>
            <w:rFonts w:ascii="Arial" w:hAnsi="Arial"/>
            <w:b w:val="0"/>
            <w:lang w:val="en-US"/>
          </w:rPr>
          <w:t xml:space="preserve"> </w:t>
        </w:r>
      </w:ins>
      <w:ins w:id="466" w:author="Chessmore, Carol" w:date="2014-09-02T10:33:00Z">
        <w:r w:rsidR="00020A63">
          <w:rPr>
            <w:rFonts w:ascii="Arial" w:hAnsi="Arial"/>
            <w:b w:val="0"/>
            <w:lang w:val="en-US"/>
          </w:rPr>
          <w:t>u</w:t>
        </w:r>
        <w:r w:rsidR="00020A63">
          <w:rPr>
            <w:rFonts w:ascii="Arial" w:hAnsi="Arial"/>
            <w:b w:val="0"/>
          </w:rPr>
          <w:t xml:space="preserve">ser-written dynamics models shall </w:t>
        </w:r>
        <w:r w:rsidR="00020A63">
          <w:rPr>
            <w:rFonts w:ascii="Arial" w:hAnsi="Arial"/>
            <w:b w:val="0"/>
            <w:lang w:val="en-US"/>
          </w:rPr>
          <w:t xml:space="preserve">also </w:t>
        </w:r>
        <w:r w:rsidR="00020A63">
          <w:rPr>
            <w:rFonts w:ascii="Arial" w:hAnsi="Arial"/>
            <w:b w:val="0"/>
          </w:rPr>
          <w:t xml:space="preserve">be maintained to </w:t>
        </w:r>
        <w:r w:rsidR="00020A63">
          <w:rPr>
            <w:rFonts w:ascii="Arial" w:hAnsi="Arial"/>
            <w:b w:val="0"/>
            <w:lang w:val="en-US"/>
          </w:rPr>
          <w:t>fulfill the requirements</w:t>
        </w:r>
        <w:r w:rsidR="00020A63">
          <w:rPr>
            <w:rFonts w:ascii="Arial" w:hAnsi="Arial"/>
            <w:b w:val="0"/>
          </w:rPr>
          <w:t xml:space="preserve"> in section 3.1.</w:t>
        </w:r>
      </w:ins>
      <w:ins w:id="467" w:author="Chessmore, Carol" w:date="2014-09-29T11:34:00Z">
        <w:r w:rsidR="005536BF">
          <w:rPr>
            <w:rFonts w:ascii="Arial" w:hAnsi="Arial"/>
            <w:b w:val="0"/>
            <w:lang w:val="en-US"/>
          </w:rPr>
          <w:t>4</w:t>
        </w:r>
      </w:ins>
      <w:ins w:id="468" w:author="Chessmore, Carol" w:date="2014-09-02T10:33:00Z">
        <w:r w:rsidR="00020A63">
          <w:rPr>
            <w:rFonts w:ascii="Arial" w:hAnsi="Arial"/>
            <w:b w:val="0"/>
            <w:lang w:val="en-US"/>
          </w:rPr>
          <w:t>.</w:t>
        </w:r>
      </w:ins>
    </w:p>
    <w:p w14:paraId="3BD96FD5" w14:textId="77777777" w:rsidR="000972BF" w:rsidRPr="0065160D" w:rsidRDefault="000972BF" w:rsidP="005860A7">
      <w:pPr>
        <w:pStyle w:val="Heading3"/>
        <w:numPr>
          <w:ilvl w:val="0"/>
          <w:numId w:val="7"/>
        </w:numPr>
        <w:spacing w:before="240" w:after="200"/>
        <w:ind w:left="720" w:firstLine="0"/>
      </w:pPr>
      <w:bookmarkStart w:id="469" w:name="_Toc317772428"/>
      <w:bookmarkStart w:id="470" w:name="_Toc317772484"/>
      <w:bookmarkStart w:id="471" w:name="_Toc317772543"/>
      <w:bookmarkStart w:id="472" w:name="_Toc317772845"/>
      <w:bookmarkStart w:id="473" w:name="_Toc317773062"/>
      <w:bookmarkStart w:id="474" w:name="_Toc317773114"/>
      <w:bookmarkStart w:id="475" w:name="_Toc317772429"/>
      <w:bookmarkStart w:id="476" w:name="_Toc317772485"/>
      <w:bookmarkStart w:id="477" w:name="_Toc317772544"/>
      <w:bookmarkStart w:id="478" w:name="_Toc317772846"/>
      <w:bookmarkStart w:id="479" w:name="_Toc317773063"/>
      <w:bookmarkStart w:id="480" w:name="_Toc317773115"/>
      <w:bookmarkStart w:id="481" w:name="_Toc402354553"/>
      <w:bookmarkEnd w:id="469"/>
      <w:bookmarkEnd w:id="470"/>
      <w:bookmarkEnd w:id="471"/>
      <w:bookmarkEnd w:id="472"/>
      <w:bookmarkEnd w:id="473"/>
      <w:bookmarkEnd w:id="474"/>
      <w:bookmarkEnd w:id="475"/>
      <w:bookmarkEnd w:id="476"/>
      <w:bookmarkEnd w:id="477"/>
      <w:bookmarkEnd w:id="478"/>
      <w:bookmarkEnd w:id="479"/>
      <w:bookmarkEnd w:id="480"/>
      <w:r>
        <w:t>Dynamics Data for Planned Equipment</w:t>
      </w:r>
      <w:bookmarkEnd w:id="481"/>
    </w:p>
    <w:p w14:paraId="1FA41BF7" w14:textId="54B64184" w:rsidR="000972BF" w:rsidRPr="005536BF" w:rsidRDefault="000972BF" w:rsidP="003A5F78">
      <w:pPr>
        <w:pStyle w:val="BodyTextIndent"/>
        <w:spacing w:after="200"/>
        <w:ind w:left="720"/>
        <w:rPr>
          <w:rFonts w:ascii="Arial" w:hAnsi="Arial"/>
          <w:b w:val="0"/>
          <w:lang w:val="en-US"/>
        </w:rPr>
      </w:pPr>
      <w:r>
        <w:rPr>
          <w:rFonts w:ascii="Arial" w:hAnsi="Arial"/>
          <w:b w:val="0"/>
        </w:rPr>
        <w:t>The development of future year case data may require an entity to submit the best available information for the planned equipment prior to development of a detailed design. In such cases, estimated or typical manufacturer’s dynamics data, based on units of similar design and characteristics, may be submitted. However, the resource owner shall update the model information upon completion of the detailed design and again upon commissioning the equipment.</w:t>
      </w:r>
      <w:ins w:id="482" w:author="Chessmore, Carol" w:date="2014-08-22T12:35:00Z">
        <w:r w:rsidR="00C54FEE" w:rsidRPr="003A5F78">
          <w:rPr>
            <w:rFonts w:ascii="Arial" w:hAnsi="Arial"/>
            <w:b w:val="0"/>
          </w:rPr>
          <w:t xml:space="preserve"> Dynamics data for planned </w:t>
        </w:r>
        <w:r w:rsidR="00C54FEE" w:rsidRPr="003A5F78">
          <w:rPr>
            <w:rFonts w:ascii="Arial" w:hAnsi="Arial"/>
            <w:b w:val="0"/>
          </w:rPr>
          <w:lastRenderedPageBreak/>
          <w:t>equipment shall be submitted in accordance with</w:t>
        </w:r>
        <w:r w:rsidR="00E425A6" w:rsidRPr="003A5F78">
          <w:rPr>
            <w:rFonts w:ascii="Arial" w:hAnsi="Arial"/>
            <w:b w:val="0"/>
          </w:rPr>
          <w:t xml:space="preserve"> section 3.2</w:t>
        </w:r>
        <w:r w:rsidR="00C54FEE" w:rsidRPr="003A5F78">
          <w:rPr>
            <w:rFonts w:ascii="Arial" w:hAnsi="Arial"/>
            <w:b w:val="0"/>
          </w:rPr>
          <w:t>.</w:t>
        </w:r>
      </w:ins>
      <w:ins w:id="483" w:author="Chessmore, Carol" w:date="2014-09-02T10:26:00Z">
        <w:r w:rsidR="00020A63" w:rsidRPr="003A5F78">
          <w:rPr>
            <w:rFonts w:ascii="Arial" w:hAnsi="Arial"/>
            <w:b w:val="0"/>
          </w:rPr>
          <w:t xml:space="preserve"> </w:t>
        </w:r>
      </w:ins>
      <w:ins w:id="484" w:author="Chessmore, Carol" w:date="2014-09-02T10:37:00Z">
        <w:r w:rsidR="001B08A3" w:rsidRPr="003A5F78">
          <w:rPr>
            <w:rFonts w:ascii="Arial" w:hAnsi="Arial"/>
            <w:b w:val="0"/>
          </w:rPr>
          <w:t>Any</w:t>
        </w:r>
      </w:ins>
      <w:ins w:id="485" w:author="Chessmore, Carol" w:date="2014-09-02T10:26:00Z">
        <w:r w:rsidR="00020A63" w:rsidRPr="003A5F78">
          <w:rPr>
            <w:rFonts w:ascii="Arial" w:hAnsi="Arial"/>
            <w:b w:val="0"/>
          </w:rPr>
          <w:t xml:space="preserve"> </w:t>
        </w:r>
        <w:r w:rsidR="00020A63">
          <w:rPr>
            <w:rFonts w:ascii="Arial" w:hAnsi="Arial"/>
            <w:b w:val="0"/>
          </w:rPr>
          <w:t>User-written dynamics models</w:t>
        </w:r>
      </w:ins>
      <w:ins w:id="486" w:author="Chessmore, Carol" w:date="2014-09-02T10:37:00Z">
        <w:r w:rsidR="001B08A3" w:rsidRPr="003A5F78">
          <w:rPr>
            <w:rFonts w:ascii="Arial" w:hAnsi="Arial"/>
            <w:b w:val="0"/>
          </w:rPr>
          <w:t xml:space="preserve"> for planned equipment</w:t>
        </w:r>
      </w:ins>
      <w:ins w:id="487" w:author="Chessmore, Carol" w:date="2014-09-02T10:26:00Z">
        <w:r w:rsidR="00020A63">
          <w:rPr>
            <w:rFonts w:ascii="Arial" w:hAnsi="Arial"/>
            <w:b w:val="0"/>
          </w:rPr>
          <w:t xml:space="preserve"> shall </w:t>
        </w:r>
      </w:ins>
      <w:ins w:id="488" w:author="Chessmore, Carol" w:date="2014-09-02T10:37:00Z">
        <w:r w:rsidR="001B08A3" w:rsidRPr="003A5F78">
          <w:rPr>
            <w:rFonts w:ascii="Arial" w:hAnsi="Arial"/>
            <w:b w:val="0"/>
          </w:rPr>
          <w:t xml:space="preserve">also </w:t>
        </w:r>
      </w:ins>
      <w:ins w:id="489" w:author="Chessmore, Carol" w:date="2014-09-02T10:26:00Z">
        <w:r w:rsidR="00020A63">
          <w:rPr>
            <w:rFonts w:ascii="Arial" w:hAnsi="Arial"/>
            <w:b w:val="0"/>
          </w:rPr>
          <w:t xml:space="preserve">be maintained </w:t>
        </w:r>
      </w:ins>
      <w:ins w:id="490" w:author="Chessmore, Carol" w:date="2014-09-02T10:37:00Z">
        <w:r w:rsidR="001B08A3">
          <w:rPr>
            <w:rFonts w:ascii="Arial" w:hAnsi="Arial"/>
            <w:b w:val="0"/>
          </w:rPr>
          <w:t xml:space="preserve">to </w:t>
        </w:r>
        <w:r w:rsidR="001B08A3" w:rsidRPr="003A5F78">
          <w:rPr>
            <w:rFonts w:ascii="Arial" w:hAnsi="Arial"/>
            <w:b w:val="0"/>
          </w:rPr>
          <w:t>fulfill the requirements</w:t>
        </w:r>
        <w:r w:rsidR="001B08A3">
          <w:rPr>
            <w:rFonts w:ascii="Arial" w:hAnsi="Arial"/>
            <w:b w:val="0"/>
          </w:rPr>
          <w:t xml:space="preserve"> in section 3.1.</w:t>
        </w:r>
      </w:ins>
      <w:ins w:id="491" w:author="Chessmore, Carol" w:date="2014-09-29T11:32:00Z">
        <w:r w:rsidR="00264015">
          <w:rPr>
            <w:rFonts w:ascii="Arial" w:hAnsi="Arial"/>
            <w:b w:val="0"/>
            <w:lang w:val="en-US"/>
          </w:rPr>
          <w:t>4.</w:t>
        </w:r>
      </w:ins>
    </w:p>
    <w:p w14:paraId="625D1EE8" w14:textId="77777777" w:rsidR="00896F81" w:rsidRDefault="00896F81" w:rsidP="005860A7">
      <w:pPr>
        <w:pStyle w:val="Heading2"/>
        <w:numPr>
          <w:ilvl w:val="0"/>
          <w:numId w:val="8"/>
        </w:numPr>
        <w:spacing w:after="200"/>
        <w:ind w:left="720" w:hanging="540"/>
        <w:jc w:val="left"/>
        <w:rPr>
          <w:b/>
        </w:rPr>
      </w:pPr>
      <w:bookmarkStart w:id="492" w:name="_Toc402354554"/>
      <w:r>
        <w:rPr>
          <w:b/>
        </w:rPr>
        <w:t xml:space="preserve">Dynamics Data for Equipment Owned by </w:t>
      </w:r>
      <w:r w:rsidR="00902B0D">
        <w:rPr>
          <w:b/>
        </w:rPr>
        <w:t xml:space="preserve">Resource </w:t>
      </w:r>
      <w:r>
        <w:rPr>
          <w:b/>
        </w:rPr>
        <w:t>Entities (</w:t>
      </w:r>
      <w:r w:rsidR="00902B0D">
        <w:rPr>
          <w:b/>
        </w:rPr>
        <w:t>RE</w:t>
      </w:r>
      <w:r>
        <w:rPr>
          <w:b/>
        </w:rPr>
        <w:t>)</w:t>
      </w:r>
      <w:bookmarkEnd w:id="492"/>
    </w:p>
    <w:p w14:paraId="29778CBD" w14:textId="77777777" w:rsidR="00896F81" w:rsidRDefault="00896F81" w:rsidP="005860A7">
      <w:pPr>
        <w:pStyle w:val="Heading3"/>
        <w:numPr>
          <w:ilvl w:val="0"/>
          <w:numId w:val="9"/>
        </w:numPr>
        <w:spacing w:before="240" w:after="200"/>
        <w:ind w:firstLine="0"/>
      </w:pPr>
      <w:bookmarkStart w:id="493" w:name="_Toc147762164"/>
      <w:bookmarkStart w:id="494" w:name="_Toc147762503"/>
      <w:bookmarkStart w:id="495" w:name="_Toc147762596"/>
      <w:bookmarkStart w:id="496" w:name="_Toc147886698"/>
      <w:bookmarkStart w:id="497" w:name="_Toc147886740"/>
      <w:bookmarkStart w:id="498" w:name="_Toc402354555"/>
      <w:bookmarkEnd w:id="493"/>
      <w:bookmarkEnd w:id="494"/>
      <w:bookmarkEnd w:id="495"/>
      <w:bookmarkEnd w:id="496"/>
      <w:bookmarkEnd w:id="497"/>
      <w:r>
        <w:t>Dynamics Data Requirements for New Equipment</w:t>
      </w:r>
      <w:bookmarkEnd w:id="498"/>
    </w:p>
    <w:p w14:paraId="6A5EFC0F" w14:textId="69299FFB" w:rsidR="00896F81" w:rsidRDefault="00896F81" w:rsidP="004C3519">
      <w:pPr>
        <w:pStyle w:val="BodyTextIndent"/>
        <w:spacing w:after="200"/>
        <w:ind w:left="720"/>
        <w:rPr>
          <w:rFonts w:ascii="Arial" w:hAnsi="Arial"/>
          <w:b w:val="0"/>
          <w:i/>
        </w:rPr>
      </w:pPr>
      <w:r>
        <w:rPr>
          <w:rFonts w:ascii="Arial" w:hAnsi="Arial"/>
          <w:b w:val="0"/>
          <w:i/>
        </w:rPr>
        <w:t xml:space="preserve">Note: This section addresses the requirements stated in </w:t>
      </w:r>
      <w:del w:id="499" w:author="Chessmore, Carol" w:date="2014-10-07T15:57:00Z">
        <w:r w:rsidDel="00FE0EAB">
          <w:rPr>
            <w:rFonts w:ascii="Arial" w:hAnsi="Arial"/>
            <w:b w:val="0"/>
            <w:i/>
          </w:rPr>
          <w:delText>sections R.1.1</w:delText>
        </w:r>
        <w:r w:rsidR="00994ACE" w:rsidDel="00FE0EAB">
          <w:rPr>
            <w:rFonts w:ascii="Arial" w:hAnsi="Arial"/>
            <w:b w:val="0"/>
            <w:i/>
          </w:rPr>
          <w:delText>, R.1.2,</w:delText>
        </w:r>
        <w:r w:rsidDel="00FE0EAB">
          <w:rPr>
            <w:rFonts w:ascii="Arial" w:hAnsi="Arial"/>
            <w:b w:val="0"/>
            <w:i/>
          </w:rPr>
          <w:delText xml:space="preserve"> and R.1.</w:delText>
        </w:r>
        <w:r w:rsidR="00994ACE" w:rsidDel="00FE0EAB">
          <w:rPr>
            <w:rFonts w:ascii="Arial" w:hAnsi="Arial"/>
            <w:b w:val="0"/>
            <w:i/>
          </w:rPr>
          <w:delText xml:space="preserve">5 </w:delText>
        </w:r>
        <w:r w:rsidDel="00FE0EAB">
          <w:rPr>
            <w:rFonts w:ascii="Arial" w:hAnsi="Arial"/>
            <w:b w:val="0"/>
            <w:i/>
          </w:rPr>
          <w:delText>of NERC Standard MOD-013-</w:delText>
        </w:r>
        <w:r w:rsidR="00FB07E9" w:rsidDel="00FE0EAB">
          <w:rPr>
            <w:rFonts w:ascii="Arial" w:hAnsi="Arial"/>
            <w:b w:val="0"/>
            <w:i/>
          </w:rPr>
          <w:delText>1</w:delText>
        </w:r>
      </w:del>
      <w:ins w:id="500" w:author="Chessmore, Carol" w:date="2014-08-22T13:32:00Z">
        <w:r w:rsidR="00776E5B">
          <w:rPr>
            <w:rFonts w:ascii="Arial" w:hAnsi="Arial"/>
            <w:b w:val="0"/>
            <w:i/>
            <w:lang w:val="en-US"/>
          </w:rPr>
          <w:t xml:space="preserve">R1 of NERC </w:t>
        </w:r>
        <w:commentRangeStart w:id="501"/>
        <w:r w:rsidR="00776E5B">
          <w:rPr>
            <w:rFonts w:ascii="Arial" w:hAnsi="Arial"/>
            <w:b w:val="0"/>
            <w:i/>
            <w:lang w:val="en-US"/>
          </w:rPr>
          <w:t>Standard</w:t>
        </w:r>
      </w:ins>
      <w:commentRangeEnd w:id="501"/>
      <w:ins w:id="502" w:author="Chessmore, Carol" w:date="2014-10-07T15:57:00Z">
        <w:r w:rsidR="00FE0EAB">
          <w:rPr>
            <w:rStyle w:val="CommentReference"/>
            <w:b w:val="0"/>
            <w:lang w:val="en-US" w:eastAsia="en-US"/>
          </w:rPr>
          <w:commentReference w:id="501"/>
        </w:r>
      </w:ins>
      <w:ins w:id="503" w:author="Chessmore, Carol" w:date="2014-08-22T13:32:00Z">
        <w:r w:rsidR="00776E5B">
          <w:rPr>
            <w:rFonts w:ascii="Arial" w:hAnsi="Arial"/>
            <w:b w:val="0"/>
            <w:i/>
            <w:lang w:val="en-US"/>
          </w:rPr>
          <w:t xml:space="preserve"> </w:t>
        </w:r>
      </w:ins>
      <w:ins w:id="504" w:author="Chessmore, Carol" w:date="2014-08-22T13:30:00Z">
        <w:r w:rsidR="00776E5B">
          <w:rPr>
            <w:rFonts w:ascii="Arial" w:hAnsi="Arial"/>
            <w:b w:val="0"/>
            <w:i/>
            <w:lang w:val="en-US"/>
          </w:rPr>
          <w:t>MOD 032-</w:t>
        </w:r>
      </w:ins>
      <w:ins w:id="505" w:author="Chessmore, Carol" w:date="2014-08-22T13:32:00Z">
        <w:r w:rsidR="00776E5B">
          <w:rPr>
            <w:rFonts w:ascii="Arial" w:hAnsi="Arial"/>
            <w:b w:val="0"/>
            <w:i/>
            <w:lang w:val="en-US"/>
          </w:rPr>
          <w:t>1</w:t>
        </w:r>
      </w:ins>
      <w:ins w:id="506" w:author="Chessmore, Carol" w:date="2014-08-22T13:31:00Z">
        <w:r w:rsidR="00776E5B">
          <w:rPr>
            <w:rFonts w:ascii="Arial" w:hAnsi="Arial"/>
            <w:b w:val="0"/>
            <w:i/>
            <w:lang w:val="en-US"/>
          </w:rPr>
          <w:t xml:space="preserve"> (effective July 1, 2015)</w:t>
        </w:r>
      </w:ins>
      <w:r>
        <w:rPr>
          <w:rFonts w:ascii="Arial" w:hAnsi="Arial"/>
          <w:b w:val="0"/>
          <w:i/>
        </w:rPr>
        <w:t>.</w:t>
      </w:r>
    </w:p>
    <w:p w14:paraId="05A237B9" w14:textId="59BF5579" w:rsidR="00B9077F" w:rsidRDefault="00902B0D" w:rsidP="00B9077F">
      <w:pPr>
        <w:pStyle w:val="BodyTextIndent"/>
        <w:spacing w:after="200"/>
        <w:ind w:left="720"/>
        <w:rPr>
          <w:rFonts w:ascii="Arial" w:hAnsi="Arial"/>
          <w:b w:val="0"/>
          <w:lang w:val="en-US"/>
        </w:rPr>
      </w:pPr>
      <w:r>
        <w:rPr>
          <w:rFonts w:ascii="Arial" w:hAnsi="Arial"/>
          <w:b w:val="0"/>
        </w:rPr>
        <w:t>RE’s</w:t>
      </w:r>
      <w:r w:rsidR="00B57039">
        <w:rPr>
          <w:rFonts w:ascii="Arial" w:hAnsi="Arial"/>
          <w:b w:val="0"/>
        </w:rPr>
        <w:t xml:space="preserve"> are responsible for</w:t>
      </w:r>
      <w:r>
        <w:rPr>
          <w:rFonts w:ascii="Arial" w:hAnsi="Arial"/>
          <w:b w:val="0"/>
        </w:rPr>
        <w:t xml:space="preserve"> providing </w:t>
      </w:r>
      <w:ins w:id="507" w:author="Chessmore, Carol" w:date="2014-09-02T10:40:00Z">
        <w:r w:rsidR="001B08A3">
          <w:rPr>
            <w:rFonts w:ascii="Arial" w:hAnsi="Arial"/>
            <w:b w:val="0"/>
            <w:lang w:val="en-US"/>
          </w:rPr>
          <w:t xml:space="preserve">models </w:t>
        </w:r>
      </w:ins>
      <w:del w:id="508" w:author="Chessmore, Carol" w:date="2014-09-02T10:40:00Z">
        <w:r w:rsidDel="001B08A3">
          <w:rPr>
            <w:rFonts w:ascii="Arial" w:hAnsi="Arial"/>
            <w:b w:val="0"/>
          </w:rPr>
          <w:delText>and</w:delText>
        </w:r>
        <w:r w:rsidR="00B57039" w:rsidDel="001B08A3">
          <w:rPr>
            <w:rFonts w:ascii="Arial" w:hAnsi="Arial"/>
            <w:b w:val="0"/>
          </w:rPr>
          <w:delText xml:space="preserve"> </w:delText>
        </w:r>
      </w:del>
      <w:ins w:id="509" w:author="Chessmore, Carol" w:date="2014-09-02T10:40:00Z">
        <w:r w:rsidR="001B08A3">
          <w:rPr>
            <w:rFonts w:ascii="Arial" w:hAnsi="Arial"/>
            <w:b w:val="0"/>
            <w:lang w:val="en-US"/>
          </w:rPr>
          <w:t>with model paramet</w:t>
        </w:r>
      </w:ins>
      <w:ins w:id="510" w:author="Chessmore, Carol" w:date="2014-09-02T10:43:00Z">
        <w:r w:rsidR="009F129D">
          <w:rPr>
            <w:rFonts w:ascii="Arial" w:hAnsi="Arial"/>
            <w:b w:val="0"/>
            <w:lang w:val="en-US"/>
          </w:rPr>
          <w:t>e</w:t>
        </w:r>
      </w:ins>
      <w:ins w:id="511" w:author="Chessmore, Carol" w:date="2014-09-02T10:40:00Z">
        <w:r w:rsidR="001B08A3">
          <w:rPr>
            <w:rFonts w:ascii="Arial" w:hAnsi="Arial"/>
            <w:b w:val="0"/>
            <w:lang w:val="en-US"/>
          </w:rPr>
          <w:t xml:space="preserve">rs resulting in a tuned model that represents the dynamic </w:t>
        </w:r>
      </w:ins>
      <w:ins w:id="512" w:author="Chessmore, Carol" w:date="2014-09-02T10:41:00Z">
        <w:r w:rsidR="001B08A3">
          <w:rPr>
            <w:rFonts w:ascii="Arial" w:hAnsi="Arial"/>
            <w:b w:val="0"/>
            <w:lang w:val="en-US"/>
          </w:rPr>
          <w:t>performance</w:t>
        </w:r>
      </w:ins>
      <w:ins w:id="513" w:author="Chessmore, Carol" w:date="2014-09-02T10:40:00Z">
        <w:r w:rsidR="001B08A3">
          <w:rPr>
            <w:rFonts w:ascii="Arial" w:hAnsi="Arial"/>
            <w:b w:val="0"/>
            <w:lang w:val="en-US"/>
          </w:rPr>
          <w:t xml:space="preserve"> </w:t>
        </w:r>
      </w:ins>
      <w:ins w:id="514" w:author="Chessmore, Carol" w:date="2014-09-02T10:41:00Z">
        <w:r w:rsidR="001B08A3">
          <w:rPr>
            <w:rFonts w:ascii="Arial" w:hAnsi="Arial"/>
            <w:b w:val="0"/>
            <w:lang w:val="en-US"/>
          </w:rPr>
          <w:t>of the device.</w:t>
        </w:r>
      </w:ins>
      <w:r w:rsidR="00496699">
        <w:rPr>
          <w:rFonts w:ascii="Arial" w:hAnsi="Arial"/>
          <w:b w:val="0"/>
        </w:rPr>
        <w:t xml:space="preserve"> </w:t>
      </w:r>
      <w:ins w:id="515" w:author="Joe SanMartin" w:date="2014-09-16T21:30:00Z">
        <w:del w:id="516" w:author="Chessmore, Carol" w:date="2014-09-24T10:32:00Z">
          <w:r w:rsidR="007A354B" w:rsidDel="00872443">
            <w:rPr>
              <w:rFonts w:ascii="Arial" w:hAnsi="Arial"/>
              <w:b w:val="0"/>
            </w:rPr>
            <w:delText xml:space="preserve">RE’s </w:delText>
          </w:r>
        </w:del>
      </w:ins>
      <w:ins w:id="517" w:author="Joe SanMartin" w:date="2014-09-16T21:31:00Z">
        <w:del w:id="518" w:author="Chessmore, Carol" w:date="2014-09-24T10:32:00Z">
          <w:r w:rsidR="007A354B" w:rsidDel="00872443">
            <w:rPr>
              <w:rFonts w:ascii="Arial" w:hAnsi="Arial"/>
              <w:b w:val="0"/>
              <w:lang w:val="en-US"/>
            </w:rPr>
            <w:delText xml:space="preserve">are </w:delText>
          </w:r>
        </w:del>
      </w:ins>
      <w:commentRangeStart w:id="519"/>
      <w:del w:id="520" w:author="Chessmore, Carol" w:date="2014-09-02T10:46:00Z">
        <w:r w:rsidR="00496699" w:rsidDel="009F129D">
          <w:rPr>
            <w:rFonts w:ascii="Arial" w:hAnsi="Arial"/>
            <w:b w:val="0"/>
          </w:rPr>
          <w:delText>includ</w:delText>
        </w:r>
      </w:del>
      <w:del w:id="521" w:author="Chessmore, Carol" w:date="2014-09-02T10:42:00Z">
        <w:r w:rsidR="00496699" w:rsidDel="001B08A3">
          <w:rPr>
            <w:rFonts w:ascii="Arial" w:hAnsi="Arial"/>
            <w:b w:val="0"/>
          </w:rPr>
          <w:delText>ing</w:delText>
        </w:r>
      </w:del>
      <w:del w:id="522" w:author="Chessmore, Carol" w:date="2014-09-02T10:46:00Z">
        <w:r w:rsidR="00496699" w:rsidDel="009F129D">
          <w:rPr>
            <w:rFonts w:ascii="Arial" w:hAnsi="Arial"/>
            <w:b w:val="0"/>
          </w:rPr>
          <w:delText xml:space="preserve"> but not limited to,</w:delText>
        </w:r>
        <w:r w:rsidR="00B57039" w:rsidDel="009F129D">
          <w:rPr>
            <w:rFonts w:ascii="Arial" w:hAnsi="Arial"/>
            <w:b w:val="0"/>
          </w:rPr>
          <w:delText xml:space="preserve"> generator, exciter, power system stabilizer, excitation limiters, and governor model parameters.  </w:delText>
        </w:r>
        <w:commentRangeEnd w:id="519"/>
        <w:r w:rsidR="009F129D" w:rsidDel="009F129D">
          <w:rPr>
            <w:rStyle w:val="CommentReference"/>
            <w:b w:val="0"/>
            <w:lang w:val="en-US" w:eastAsia="en-US"/>
          </w:rPr>
          <w:commentReference w:id="519"/>
        </w:r>
      </w:del>
      <w:del w:id="523" w:author="Chessmore, Carol" w:date="2014-09-02T10:39:00Z">
        <w:r w:rsidR="00896F81" w:rsidDel="001B08A3">
          <w:rPr>
            <w:rFonts w:ascii="Arial" w:hAnsi="Arial"/>
            <w:b w:val="0"/>
          </w:rPr>
          <w:delText>Although the f</w:delText>
        </w:r>
      </w:del>
      <w:del w:id="524" w:author="Joe SanMartin" w:date="2014-09-16T21:30:00Z">
        <w:r w:rsidR="00896F81" w:rsidDel="007A354B">
          <w:rPr>
            <w:rFonts w:ascii="Arial" w:hAnsi="Arial"/>
            <w:b w:val="0"/>
          </w:rPr>
          <w:delText>l</w:delText>
        </w:r>
      </w:del>
      <w:ins w:id="525" w:author="Chessmore, Carol" w:date="2014-09-24T10:30:00Z">
        <w:r w:rsidR="00872443">
          <w:rPr>
            <w:rFonts w:ascii="Arial" w:hAnsi="Arial"/>
            <w:b w:val="0"/>
            <w:lang w:val="en-US"/>
          </w:rPr>
          <w:t>Final</w:t>
        </w:r>
      </w:ins>
      <w:ins w:id="526" w:author="Chessmore, Carol" w:date="2014-09-29T10:21:00Z">
        <w:r w:rsidR="00BC6E25">
          <w:rPr>
            <w:rFonts w:ascii="Arial" w:hAnsi="Arial"/>
            <w:b w:val="0"/>
            <w:lang w:val="en-US"/>
          </w:rPr>
          <w:t xml:space="preserve"> </w:t>
        </w:r>
      </w:ins>
      <w:del w:id="527" w:author="Joe SanMartin" w:date="2014-09-16T21:30:00Z">
        <w:r w:rsidR="00896F81" w:rsidDel="007A354B">
          <w:rPr>
            <w:rFonts w:ascii="Arial" w:hAnsi="Arial"/>
            <w:b w:val="0"/>
          </w:rPr>
          <w:delText xml:space="preserve"> </w:delText>
        </w:r>
      </w:del>
      <w:del w:id="528" w:author="Chessmore, Carol" w:date="2014-09-24T10:32:00Z">
        <w:r w:rsidR="00896F81" w:rsidDel="00872443">
          <w:rPr>
            <w:rFonts w:ascii="Arial" w:hAnsi="Arial"/>
            <w:b w:val="0"/>
          </w:rPr>
          <w:delText>responsib</w:delText>
        </w:r>
        <w:r w:rsidR="007A354B" w:rsidDel="00872443">
          <w:rPr>
            <w:rFonts w:ascii="Arial" w:hAnsi="Arial"/>
            <w:b w:val="0"/>
            <w:lang w:val="en-US"/>
          </w:rPr>
          <w:delText>le</w:delText>
        </w:r>
        <w:r w:rsidR="00896F81" w:rsidDel="00872443">
          <w:rPr>
            <w:rFonts w:ascii="Arial" w:hAnsi="Arial"/>
            <w:b w:val="0"/>
          </w:rPr>
          <w:delText xml:space="preserve"> </w:delText>
        </w:r>
      </w:del>
      <w:ins w:id="529" w:author="Chessmore, Carol" w:date="2014-09-29T10:21:00Z">
        <w:r w:rsidR="00BC6E25">
          <w:rPr>
            <w:rFonts w:ascii="Arial" w:hAnsi="Arial"/>
            <w:b w:val="0"/>
          </w:rPr>
          <w:t>responsib</w:t>
        </w:r>
        <w:r w:rsidR="00BC6E25">
          <w:rPr>
            <w:rFonts w:ascii="Arial" w:hAnsi="Arial"/>
            <w:b w:val="0"/>
            <w:lang w:val="en-US"/>
          </w:rPr>
          <w:t>ility</w:t>
        </w:r>
      </w:ins>
      <w:ins w:id="530" w:author="Chessmore, Carol" w:date="2014-09-24T10:32:00Z">
        <w:r w:rsidR="00872443">
          <w:rPr>
            <w:rFonts w:ascii="Arial" w:hAnsi="Arial"/>
            <w:b w:val="0"/>
          </w:rPr>
          <w:t xml:space="preserve"> </w:t>
        </w:r>
      </w:ins>
      <w:r w:rsidR="00896F81">
        <w:rPr>
          <w:rFonts w:ascii="Arial" w:hAnsi="Arial"/>
          <w:b w:val="0"/>
        </w:rPr>
        <w:t xml:space="preserve">for the submission and the accuracy of the </w:t>
      </w:r>
      <w:ins w:id="531" w:author="Joe SanMartin" w:date="2014-09-16T21:31:00Z">
        <w:r w:rsidR="007A354B">
          <w:rPr>
            <w:rFonts w:ascii="Arial" w:hAnsi="Arial"/>
            <w:b w:val="0"/>
            <w:lang w:val="en-US"/>
          </w:rPr>
          <w:t xml:space="preserve">dynamic </w:t>
        </w:r>
      </w:ins>
      <w:r w:rsidR="00896F81">
        <w:rPr>
          <w:rFonts w:ascii="Arial" w:hAnsi="Arial"/>
          <w:b w:val="0"/>
        </w:rPr>
        <w:t xml:space="preserve">data lies on the </w:t>
      </w:r>
      <w:r>
        <w:rPr>
          <w:rFonts w:ascii="Arial" w:hAnsi="Arial"/>
          <w:b w:val="0"/>
        </w:rPr>
        <w:t>RE’s</w:t>
      </w:r>
      <w:ins w:id="532" w:author="Chessmore, Carol" w:date="2014-09-02T10:39:00Z">
        <w:r w:rsidR="001B08A3">
          <w:rPr>
            <w:rFonts w:ascii="Arial" w:hAnsi="Arial"/>
            <w:b w:val="0"/>
            <w:lang w:val="en-US"/>
          </w:rPr>
          <w:t>.</w:t>
        </w:r>
      </w:ins>
      <w:del w:id="533" w:author="Chessmore, Carol" w:date="2014-09-02T10:39:00Z">
        <w:r w:rsidR="00896F81" w:rsidDel="001B08A3">
          <w:rPr>
            <w:rFonts w:ascii="Arial" w:hAnsi="Arial"/>
            <w:b w:val="0"/>
          </w:rPr>
          <w:delText>,</w:delText>
        </w:r>
      </w:del>
      <w:r w:rsidR="00896F81">
        <w:rPr>
          <w:rFonts w:ascii="Arial" w:hAnsi="Arial"/>
          <w:b w:val="0"/>
        </w:rPr>
        <w:t xml:space="preserve"> ERCOT and the DWG will provide voluntary assistance if requested by </w:t>
      </w:r>
      <w:r>
        <w:rPr>
          <w:rFonts w:ascii="Arial" w:hAnsi="Arial"/>
          <w:b w:val="0"/>
        </w:rPr>
        <w:t>RE’s</w:t>
      </w:r>
      <w:r w:rsidR="00896F81">
        <w:rPr>
          <w:rFonts w:ascii="Arial" w:hAnsi="Arial"/>
          <w:b w:val="0"/>
        </w:rPr>
        <w:t xml:space="preserve"> to complete parameter tuning and </w:t>
      </w:r>
      <w:ins w:id="534" w:author="Chessmore, Carol" w:date="2014-09-02T10:39:00Z">
        <w:r w:rsidR="001B08A3">
          <w:rPr>
            <w:rFonts w:ascii="Arial" w:hAnsi="Arial"/>
            <w:b w:val="0"/>
          </w:rPr>
          <w:t>prepar</w:t>
        </w:r>
        <w:r w:rsidR="001B08A3">
          <w:rPr>
            <w:rFonts w:ascii="Arial" w:hAnsi="Arial"/>
            <w:b w:val="0"/>
            <w:lang w:val="en-US"/>
          </w:rPr>
          <w:t>e</w:t>
        </w:r>
        <w:r w:rsidR="001B08A3">
          <w:rPr>
            <w:rFonts w:ascii="Arial" w:hAnsi="Arial"/>
            <w:b w:val="0"/>
          </w:rPr>
          <w:t xml:space="preserve"> </w:t>
        </w:r>
      </w:ins>
      <w:r w:rsidR="00896F81">
        <w:rPr>
          <w:rFonts w:ascii="Arial" w:hAnsi="Arial"/>
          <w:b w:val="0"/>
        </w:rPr>
        <w:t xml:space="preserve">PSS/E model records. ERCOT will serve as the single point of contact to facilitate these activities. </w:t>
      </w:r>
      <w:r w:rsidR="001624CE">
        <w:rPr>
          <w:rFonts w:ascii="Arial" w:hAnsi="Arial"/>
          <w:b w:val="0"/>
        </w:rPr>
        <w:t xml:space="preserve">If the DWG </w:t>
      </w:r>
      <w:r w:rsidR="00923C02">
        <w:rPr>
          <w:rFonts w:ascii="Arial" w:hAnsi="Arial"/>
          <w:b w:val="0"/>
        </w:rPr>
        <w:t>identifies inappropriate</w:t>
      </w:r>
      <w:r w:rsidR="001624CE">
        <w:rPr>
          <w:rFonts w:ascii="Arial" w:hAnsi="Arial"/>
          <w:b w:val="0"/>
        </w:rPr>
        <w:t xml:space="preserve"> or incomplete dynamics data, the appropriate DWG member will act through ERCOT to resolv</w:t>
      </w:r>
      <w:r w:rsidR="00573878">
        <w:rPr>
          <w:rFonts w:ascii="Arial" w:hAnsi="Arial"/>
          <w:b w:val="0"/>
        </w:rPr>
        <w:t xml:space="preserve">e </w:t>
      </w:r>
      <w:r w:rsidR="001624CE">
        <w:rPr>
          <w:rFonts w:ascii="Arial" w:hAnsi="Arial"/>
          <w:b w:val="0"/>
        </w:rPr>
        <w:t>discrepancies</w:t>
      </w:r>
      <w:r w:rsidR="00F248A7">
        <w:rPr>
          <w:rFonts w:ascii="Arial" w:hAnsi="Arial"/>
          <w:b w:val="0"/>
        </w:rPr>
        <w:t xml:space="preserve"> </w:t>
      </w:r>
      <w:r w:rsidR="00573878">
        <w:rPr>
          <w:rFonts w:ascii="Arial" w:hAnsi="Arial"/>
          <w:b w:val="0"/>
        </w:rPr>
        <w:t>with the data owner</w:t>
      </w:r>
      <w:r w:rsidR="001624CE">
        <w:rPr>
          <w:rFonts w:ascii="Arial" w:hAnsi="Arial"/>
          <w:b w:val="0"/>
        </w:rPr>
        <w:t xml:space="preserve">.  </w:t>
      </w:r>
      <w:r w:rsidR="00896F81">
        <w:rPr>
          <w:rFonts w:ascii="Arial" w:hAnsi="Arial"/>
          <w:b w:val="0"/>
        </w:rPr>
        <w:t xml:space="preserve">The DWG member of the which the generator is connected is responsible for incorporating the dynamics data received from the </w:t>
      </w:r>
      <w:r>
        <w:rPr>
          <w:rFonts w:ascii="Arial" w:hAnsi="Arial"/>
          <w:b w:val="0"/>
        </w:rPr>
        <w:t>RE</w:t>
      </w:r>
      <w:r w:rsidR="00896F81">
        <w:rPr>
          <w:rFonts w:ascii="Arial" w:hAnsi="Arial"/>
          <w:b w:val="0"/>
        </w:rPr>
        <w:t xml:space="preserve"> into the </w:t>
      </w:r>
      <w:r>
        <w:rPr>
          <w:rFonts w:ascii="Arial" w:hAnsi="Arial"/>
          <w:b w:val="0"/>
        </w:rPr>
        <w:t>DWG Flat Start cases</w:t>
      </w:r>
      <w:r w:rsidR="00896F81">
        <w:rPr>
          <w:rFonts w:ascii="Arial" w:hAnsi="Arial"/>
          <w:b w:val="0"/>
        </w:rPr>
        <w:t xml:space="preserve"> during annual updates</w:t>
      </w:r>
    </w:p>
    <w:p w14:paraId="7148E90A" w14:textId="77777777" w:rsidR="00B9077F" w:rsidRDefault="000972BF" w:rsidP="004C3519">
      <w:pPr>
        <w:pStyle w:val="BodyTextIndent"/>
        <w:spacing w:after="120"/>
        <w:ind w:left="720"/>
        <w:rPr>
          <w:ins w:id="535" w:author="Chessmore, Carol" w:date="2014-09-29T11:52:00Z"/>
          <w:rFonts w:ascii="Arial" w:hAnsi="Arial"/>
          <w:b w:val="0"/>
          <w:lang w:val="en-US"/>
        </w:rPr>
      </w:pPr>
      <w:r>
        <w:rPr>
          <w:rFonts w:ascii="Arial" w:hAnsi="Arial"/>
          <w:b w:val="0"/>
        </w:rPr>
        <w:t xml:space="preserve">RE shall fulfill </w:t>
      </w:r>
      <w:r w:rsidR="007A354B">
        <w:rPr>
          <w:rFonts w:ascii="Arial" w:hAnsi="Arial"/>
          <w:b w:val="0"/>
          <w:lang w:val="en-US"/>
        </w:rPr>
        <w:t xml:space="preserve">its </w:t>
      </w:r>
      <w:r>
        <w:rPr>
          <w:rFonts w:ascii="Arial" w:hAnsi="Arial"/>
          <w:b w:val="0"/>
        </w:rPr>
        <w:t>interconnection data requirement by completing the corresponding sections of the RARF for their facilities with dynamic models data embedded or attached to their RARF submission.</w:t>
      </w:r>
    </w:p>
    <w:p w14:paraId="25B2CA35" w14:textId="74EC6458" w:rsidR="003A0EF9" w:rsidRDefault="003A0EF9">
      <w:pPr>
        <w:rPr>
          <w:ins w:id="536" w:author="Chessmore, Carol" w:date="2014-09-29T13:21:00Z"/>
          <w:rFonts w:ascii="Arial" w:hAnsi="Arial"/>
          <w:sz w:val="24"/>
          <w:lang w:eastAsia="x-none"/>
        </w:rPr>
      </w:pPr>
      <w:ins w:id="537" w:author="Chessmore, Carol" w:date="2014-09-29T13:21:00Z">
        <w:r>
          <w:rPr>
            <w:rFonts w:ascii="Arial" w:hAnsi="Arial"/>
            <w:b/>
          </w:rPr>
          <w:br w:type="page"/>
        </w:r>
      </w:ins>
    </w:p>
    <w:p w14:paraId="2BD279D5" w14:textId="77777777" w:rsidR="00D933DE" w:rsidRPr="00B9077F" w:rsidDel="003A0EF9" w:rsidRDefault="00D933DE" w:rsidP="004C3519">
      <w:pPr>
        <w:pStyle w:val="BodyTextIndent"/>
        <w:spacing w:after="120"/>
        <w:ind w:left="720"/>
        <w:rPr>
          <w:del w:id="538" w:author="Chessmore, Carol" w:date="2014-09-29T13:20:00Z"/>
          <w:rFonts w:ascii="Arial" w:hAnsi="Arial"/>
          <w:b w:val="0"/>
          <w:lang w:val="en-US"/>
        </w:rPr>
      </w:pPr>
    </w:p>
    <w:p w14:paraId="76457108" w14:textId="15211507" w:rsidR="00896F81" w:rsidRDefault="00896F81" w:rsidP="00B9077F">
      <w:pPr>
        <w:pStyle w:val="BodyTextIndent"/>
        <w:spacing w:before="240" w:after="120"/>
        <w:ind w:left="720"/>
        <w:rPr>
          <w:rFonts w:ascii="Arial" w:hAnsi="Arial"/>
          <w:b w:val="0"/>
        </w:rPr>
      </w:pPr>
      <w:r>
        <w:rPr>
          <w:rFonts w:ascii="Arial" w:hAnsi="Arial"/>
          <w:b w:val="0"/>
        </w:rPr>
        <w:t>The following two subsections describe data requirements for two distinct categories of generation facilities:</w:t>
      </w:r>
    </w:p>
    <w:p w14:paraId="610E431B" w14:textId="77777777" w:rsidR="00896F81" w:rsidRDefault="00496699" w:rsidP="005860A7">
      <w:pPr>
        <w:pStyle w:val="BodyTextIndent"/>
        <w:numPr>
          <w:ilvl w:val="1"/>
          <w:numId w:val="10"/>
        </w:numPr>
        <w:tabs>
          <w:tab w:val="left" w:pos="1080"/>
        </w:tabs>
        <w:spacing w:before="240" w:after="200"/>
        <w:ind w:left="1080" w:firstLine="0"/>
        <w:rPr>
          <w:rFonts w:ascii="Arial" w:hAnsi="Arial"/>
        </w:rPr>
      </w:pPr>
      <w:r>
        <w:rPr>
          <w:rFonts w:ascii="Arial" w:hAnsi="Arial"/>
        </w:rPr>
        <w:t xml:space="preserve">Conventional </w:t>
      </w:r>
      <w:r w:rsidR="00896F81">
        <w:rPr>
          <w:rFonts w:ascii="Arial" w:hAnsi="Arial"/>
        </w:rPr>
        <w:t>Generation Facilities Interconnecting More Than 10 MVA of Generation Capacity:</w:t>
      </w:r>
    </w:p>
    <w:p w14:paraId="7B313EBE" w14:textId="77777777" w:rsidR="00896F81" w:rsidDel="009F129D" w:rsidRDefault="00896F81" w:rsidP="005860A7">
      <w:pPr>
        <w:pStyle w:val="Hdng3BodyText"/>
        <w:numPr>
          <w:ilvl w:val="0"/>
          <w:numId w:val="2"/>
        </w:numPr>
        <w:spacing w:after="200"/>
        <w:ind w:left="1080" w:firstLine="0"/>
        <w:jc w:val="both"/>
        <w:rPr>
          <w:del w:id="539" w:author="Chessmore, Carol" w:date="2014-09-02T10:47:00Z"/>
        </w:rPr>
      </w:pPr>
      <w:commentRangeStart w:id="540"/>
      <w:del w:id="541" w:author="Chessmore, Carol" w:date="2014-09-02T10:47:00Z">
        <w:r w:rsidDel="009F129D">
          <w:delText xml:space="preserve">The </w:delText>
        </w:r>
        <w:r w:rsidR="00902B0D" w:rsidDel="009F129D">
          <w:delText>RE</w:delText>
        </w:r>
        <w:r w:rsidDel="009F129D">
          <w:delText xml:space="preserve"> shall provide all generator dynamics data and associated generator data.  The data must be provided in the form of PSS/E model data sheets and dynamics model records with tuned parameters.</w:delText>
        </w:r>
        <w:commentRangeEnd w:id="540"/>
        <w:r w:rsidR="009F129D" w:rsidDel="009F129D">
          <w:rPr>
            <w:rStyle w:val="CommentReference"/>
            <w:rFonts w:ascii="Times New Roman" w:hAnsi="Times New Roman"/>
            <w:lang w:val="en-US" w:eastAsia="en-US"/>
          </w:rPr>
          <w:commentReference w:id="540"/>
        </w:r>
      </w:del>
    </w:p>
    <w:p w14:paraId="2B40FA5B" w14:textId="77777777" w:rsidR="00822EBA" w:rsidRDefault="00822EBA" w:rsidP="005860A7">
      <w:pPr>
        <w:pStyle w:val="Hdng3BodyText"/>
        <w:numPr>
          <w:ilvl w:val="0"/>
          <w:numId w:val="2"/>
        </w:numPr>
        <w:spacing w:after="200"/>
        <w:ind w:left="1440"/>
        <w:jc w:val="both"/>
      </w:pPr>
      <w:r>
        <w:t>The model data shall include</w:t>
      </w:r>
      <w:r w:rsidR="00496699">
        <w:t>, at minimum,</w:t>
      </w:r>
      <w:r>
        <w:t xml:space="preserve"> a generator model, a governor model, an exciter model, </w:t>
      </w:r>
      <w:ins w:id="542" w:author="Chessmore, Carol" w:date="2014-09-02T10:48:00Z">
        <w:r w:rsidR="009F129D">
          <w:rPr>
            <w:lang w:val="en-US"/>
          </w:rPr>
          <w:t xml:space="preserve">a power system stabilizer model (if applicable) </w:t>
        </w:r>
      </w:ins>
      <w:r w:rsidR="00496699">
        <w:t xml:space="preserve">and </w:t>
      </w:r>
      <w:r>
        <w:t>excitation limiter models</w:t>
      </w:r>
      <w:r w:rsidR="00496699">
        <w:t xml:space="preserve">. </w:t>
      </w:r>
      <w:del w:id="543" w:author="Chessmore, Carol" w:date="2014-09-02T10:48:00Z">
        <w:r w:rsidR="00496699" w:rsidDel="009F129D">
          <w:delText>If applicable, the RE shall also provide the</w:delText>
        </w:r>
        <w:r w:rsidDel="009F129D">
          <w:delText xml:space="preserve"> power system stabilizer model.</w:delText>
        </w:r>
      </w:del>
    </w:p>
    <w:p w14:paraId="76D14E4C" w14:textId="77777777" w:rsidR="00896F81" w:rsidRDefault="00896F81" w:rsidP="005860A7">
      <w:pPr>
        <w:pStyle w:val="Hdng3BodyText"/>
        <w:numPr>
          <w:ilvl w:val="0"/>
          <w:numId w:val="2"/>
        </w:numPr>
        <w:spacing w:after="200"/>
        <w:ind w:left="1080" w:firstLine="0"/>
        <w:jc w:val="both"/>
      </w:pPr>
      <w:r>
        <w:t xml:space="preserve">Classical model data is not acceptable. </w:t>
      </w:r>
    </w:p>
    <w:p w14:paraId="56B5A043" w14:textId="77777777" w:rsidR="00896F81" w:rsidRDefault="00896F81" w:rsidP="005860A7">
      <w:pPr>
        <w:pStyle w:val="Hdng3BodyText"/>
        <w:numPr>
          <w:ilvl w:val="0"/>
          <w:numId w:val="2"/>
        </w:numPr>
        <w:spacing w:after="200"/>
        <w:ind w:left="1440"/>
        <w:jc w:val="both"/>
      </w:pPr>
      <w:r>
        <w:t xml:space="preserve">Estimated </w:t>
      </w:r>
      <w:del w:id="544" w:author="Chessmore, Carol" w:date="2014-09-02T10:47:00Z">
        <w:r w:rsidDel="009F129D">
          <w:delText>and/</w:delText>
        </w:r>
      </w:del>
      <w:r>
        <w:t>or typical model data is not acceptable for units after they are already connected to the ERCOT system.</w:t>
      </w:r>
    </w:p>
    <w:p w14:paraId="10D1FE7D" w14:textId="1AAD245A" w:rsidR="00896F81" w:rsidRDefault="00896F81" w:rsidP="005860A7">
      <w:pPr>
        <w:pStyle w:val="Hdng3BodyText"/>
        <w:numPr>
          <w:ilvl w:val="0"/>
          <w:numId w:val="2"/>
        </w:numPr>
        <w:spacing w:after="200"/>
        <w:ind w:left="1440"/>
        <w:jc w:val="both"/>
      </w:pPr>
      <w:r>
        <w:t xml:space="preserve">In accordance with the SSWG </w:t>
      </w:r>
      <w:del w:id="545" w:author="Chessmore, Carol" w:date="2014-09-29T13:18:00Z">
        <w:r w:rsidDel="00CE35FB">
          <w:delText xml:space="preserve">procedural </w:delText>
        </w:r>
      </w:del>
      <w:ins w:id="546" w:author="Chessmore, Carol" w:date="2014-09-29T13:18:00Z">
        <w:r w:rsidR="00CE35FB">
          <w:t>procedur</w:t>
        </w:r>
        <w:r w:rsidR="00CE35FB">
          <w:rPr>
            <w:lang w:val="en-US"/>
          </w:rPr>
          <w:t>e</w:t>
        </w:r>
        <w:r w:rsidR="00CE35FB">
          <w:t xml:space="preserve"> </w:t>
        </w:r>
      </w:ins>
      <w:r>
        <w:t>manual, all non self-serve generation connected to the transmission system at 60kV and above with at least 10 MW aggregated at the point of interconnect must be explicitly modeled.  This translates to (1) no lumping of generating units and (2) explicit modeling of each step-up transformer.</w:t>
      </w:r>
    </w:p>
    <w:p w14:paraId="631CB436" w14:textId="77777777" w:rsidR="00896F81" w:rsidRPr="003A5F78" w:rsidDel="001D0C5A" w:rsidRDefault="00896F81" w:rsidP="005860A7">
      <w:pPr>
        <w:pStyle w:val="Hdng3BodyText"/>
        <w:numPr>
          <w:ilvl w:val="0"/>
          <w:numId w:val="2"/>
        </w:numPr>
        <w:spacing w:after="200"/>
        <w:ind w:left="1440"/>
        <w:jc w:val="both"/>
        <w:rPr>
          <w:del w:id="547" w:author="Chessmore, Carol" w:date="2014-09-18T09:28:00Z"/>
        </w:rPr>
      </w:pPr>
      <w:r>
        <w:t xml:space="preserve">The SSWG manual states that station auxiliary load for generating plants should not be modeled explicitly at the generator bus.  However, explicit modeling of station auxiliary load may be necessary for dynamic simulations.    </w:t>
      </w:r>
    </w:p>
    <w:p w14:paraId="12869069" w14:textId="77777777" w:rsidR="001D0C5A" w:rsidRDefault="001D0C5A" w:rsidP="005860A7">
      <w:pPr>
        <w:pStyle w:val="Hdng3BodyText"/>
        <w:numPr>
          <w:ilvl w:val="0"/>
          <w:numId w:val="2"/>
        </w:numPr>
        <w:spacing w:after="200"/>
        <w:ind w:left="1440"/>
        <w:jc w:val="both"/>
        <w:rPr>
          <w:ins w:id="548" w:author="Chessmore, Carol" w:date="2014-09-18T09:28:00Z"/>
        </w:rPr>
      </w:pPr>
    </w:p>
    <w:p w14:paraId="5F3A5B4D" w14:textId="77777777" w:rsidR="00616443" w:rsidRPr="003A5F78" w:rsidDel="001D0C5A" w:rsidRDefault="00F91755" w:rsidP="005860A7">
      <w:pPr>
        <w:pStyle w:val="Hdng3BodyText"/>
        <w:numPr>
          <w:ilvl w:val="0"/>
          <w:numId w:val="2"/>
        </w:numPr>
        <w:spacing w:after="200"/>
        <w:ind w:left="1440"/>
        <w:jc w:val="both"/>
        <w:rPr>
          <w:del w:id="549" w:author="Chessmore, Carol" w:date="2014-09-18T09:28:00Z"/>
        </w:rPr>
      </w:pPr>
      <w:r>
        <w:t>All combined cycle steam turbines</w:t>
      </w:r>
      <w:r w:rsidR="00896F81">
        <w:t xml:space="preserve"> shall use the CIGRE</w:t>
      </w:r>
      <w:ins w:id="550" w:author="Chessmore, Carol" w:date="2014-09-02T17:10:00Z">
        <w:r w:rsidR="00A4416E" w:rsidRPr="003A5F78">
          <w:rPr>
            <w:lang w:val="en-US"/>
          </w:rPr>
          <w:t xml:space="preserve"> (International Council on Large Electric Systems)</w:t>
        </w:r>
      </w:ins>
      <w:r w:rsidR="00896F81">
        <w:t xml:space="preserve"> governor model,</w:t>
      </w:r>
      <w:r>
        <w:t xml:space="preserve"> </w:t>
      </w:r>
      <w:r w:rsidR="00896F81">
        <w:t>as developed by Siemens PTI and implemented by ERCOT.</w:t>
      </w:r>
      <w:r w:rsidR="00822EBA">
        <w:t xml:space="preserve"> </w:t>
      </w:r>
    </w:p>
    <w:p w14:paraId="2888DE8D" w14:textId="77777777" w:rsidR="001D0C5A" w:rsidRDefault="001D0C5A" w:rsidP="005860A7">
      <w:pPr>
        <w:pStyle w:val="Hdng3BodyText"/>
        <w:numPr>
          <w:ilvl w:val="0"/>
          <w:numId w:val="2"/>
        </w:numPr>
        <w:spacing w:after="200"/>
        <w:ind w:left="1440"/>
        <w:jc w:val="both"/>
        <w:rPr>
          <w:ins w:id="551" w:author="Chessmore, Carol" w:date="2014-09-18T09:28:00Z"/>
        </w:rPr>
      </w:pPr>
    </w:p>
    <w:p w14:paraId="5CCD7116" w14:textId="77777777" w:rsidR="00896F81" w:rsidRDefault="00616443" w:rsidP="005860A7">
      <w:pPr>
        <w:pStyle w:val="Hdng3BodyText"/>
        <w:numPr>
          <w:ilvl w:val="0"/>
          <w:numId w:val="2"/>
        </w:numPr>
        <w:spacing w:after="200"/>
        <w:ind w:left="1440"/>
        <w:jc w:val="both"/>
      </w:pPr>
      <w:r>
        <w:t xml:space="preserve">All combined cycle gas turbine models shall be compatible with the CIGRE steam turbine model. </w:t>
      </w:r>
      <w:ins w:id="552" w:author="Chessmore, Carol" w:date="2014-09-02T10:49:00Z">
        <w:r w:rsidR="009F129D" w:rsidRPr="003A5F78">
          <w:rPr>
            <w:lang w:val="en-US"/>
          </w:rPr>
          <w:t xml:space="preserve"> The RE is responsible for maintaining CIGRE steam turbine model parameters.</w:t>
        </w:r>
      </w:ins>
    </w:p>
    <w:p w14:paraId="50784A35" w14:textId="039EF2FD" w:rsidR="00896F81" w:rsidRDefault="00522027" w:rsidP="005860A7">
      <w:pPr>
        <w:pStyle w:val="Hdng3BodyText"/>
        <w:numPr>
          <w:ilvl w:val="1"/>
          <w:numId w:val="10"/>
        </w:numPr>
        <w:spacing w:before="240" w:after="200"/>
        <w:ind w:left="1080" w:firstLine="0"/>
        <w:jc w:val="both"/>
        <w:rPr>
          <w:b/>
        </w:rPr>
      </w:pPr>
      <w:del w:id="553" w:author="Chessmore, Carol" w:date="2014-09-02T17:07:00Z">
        <w:r w:rsidRPr="001A32DD" w:rsidDel="00A4416E">
          <w:rPr>
            <w:b/>
          </w:rPr>
          <w:delText xml:space="preserve">Non-Conventional </w:delText>
        </w:r>
      </w:del>
      <w:ins w:id="554" w:author="Chessmore, Carol" w:date="2014-09-17T11:02:00Z">
        <w:r w:rsidR="005C1B86">
          <w:rPr>
            <w:b/>
            <w:lang w:val="en-US"/>
          </w:rPr>
          <w:t xml:space="preserve">Intermittent </w:t>
        </w:r>
      </w:ins>
      <w:ins w:id="555" w:author="Chessmore, Carol" w:date="2014-09-02T17:07:00Z">
        <w:r w:rsidR="00A4416E">
          <w:rPr>
            <w:b/>
            <w:lang w:val="en-US"/>
          </w:rPr>
          <w:t>Renewable Resource</w:t>
        </w:r>
      </w:ins>
      <w:ins w:id="556" w:author="Chessmore, Carol" w:date="2014-09-02T17:21:00Z">
        <w:r w:rsidR="009E5E6D">
          <w:rPr>
            <w:b/>
            <w:lang w:val="en-US"/>
          </w:rPr>
          <w:t>s</w:t>
        </w:r>
      </w:ins>
      <w:ins w:id="557" w:author="Chessmore, Carol" w:date="2014-09-02T17:07:00Z">
        <w:r w:rsidR="00A4416E">
          <w:rPr>
            <w:b/>
            <w:lang w:val="en-US"/>
          </w:rPr>
          <w:t xml:space="preserve"> </w:t>
        </w:r>
      </w:ins>
      <w:r w:rsidRPr="001A32DD">
        <w:rPr>
          <w:b/>
        </w:rPr>
        <w:t>(</w:t>
      </w:r>
      <w:r w:rsidR="004C3519" w:rsidRPr="00405A53">
        <w:rPr>
          <w:b/>
        </w:rPr>
        <w:t>e.g.</w:t>
      </w:r>
      <w:r w:rsidR="006C1CA4" w:rsidRPr="00405A53">
        <w:rPr>
          <w:b/>
        </w:rPr>
        <w:t xml:space="preserve"> </w:t>
      </w:r>
      <w:r w:rsidR="00896F81" w:rsidRPr="00405A53">
        <w:rPr>
          <w:b/>
        </w:rPr>
        <w:t>Wind</w:t>
      </w:r>
      <w:r w:rsidRPr="00405A53">
        <w:rPr>
          <w:b/>
        </w:rPr>
        <w:t xml:space="preserve"> and Solar)</w:t>
      </w:r>
      <w:r w:rsidR="00896F81" w:rsidRPr="00405A53">
        <w:rPr>
          <w:b/>
        </w:rPr>
        <w:t xml:space="preserve"> Facilities</w:t>
      </w:r>
      <w:r w:rsidR="00896F81">
        <w:rPr>
          <w:b/>
        </w:rPr>
        <w:t>:</w:t>
      </w:r>
    </w:p>
    <w:p w14:paraId="31C3BEB4" w14:textId="77777777" w:rsidR="00896F81" w:rsidRDefault="00896F81" w:rsidP="001D0C5A">
      <w:pPr>
        <w:pStyle w:val="Hdng3BodyText"/>
        <w:ind w:left="1080"/>
        <w:jc w:val="both"/>
      </w:pPr>
      <w:commentRangeStart w:id="558"/>
      <w:del w:id="559" w:author="Chessmore, Carol" w:date="2014-09-02T10:52:00Z">
        <w:r w:rsidDel="009F129D">
          <w:lastRenderedPageBreak/>
          <w:delText xml:space="preserve">The </w:delText>
        </w:r>
        <w:r w:rsidR="00822EBA" w:rsidDel="009F129D">
          <w:delText>Resource Entity</w:delText>
        </w:r>
        <w:r w:rsidDel="009F129D">
          <w:delText xml:space="preserve"> is responsible for providing</w:delText>
        </w:r>
        <w:r w:rsidR="00822EBA" w:rsidDel="009F129D">
          <w:delText xml:space="preserve"> and tuning</w:delText>
        </w:r>
        <w:r w:rsidDel="009F129D">
          <w:delText xml:space="preserve"> all models and data for their facility. If a </w:delText>
        </w:r>
        <w:r w:rsidR="00324595" w:rsidDel="009F129D">
          <w:delText xml:space="preserve">Siemens </w:delText>
        </w:r>
        <w:r w:rsidDel="009F129D">
          <w:delText xml:space="preserve">PTI </w:delText>
        </w:r>
        <w:r w:rsidR="003A4443" w:rsidDel="009F129D">
          <w:delText xml:space="preserve">standard </w:delText>
        </w:r>
        <w:r w:rsidDel="009F129D">
          <w:delText xml:space="preserve">model is not appropriate for the facility, the </w:delText>
        </w:r>
        <w:r w:rsidR="00902B0D" w:rsidDel="009F129D">
          <w:delText>RE</w:delText>
        </w:r>
        <w:r w:rsidDel="009F129D">
          <w:delText xml:space="preserve"> shall obtain the most accurate and appropriate model and the associated data for their </w:delText>
        </w:r>
        <w:r w:rsidRPr="00CA3C20" w:rsidDel="009F129D">
          <w:delText>wind plant</w:delText>
        </w:r>
        <w:r w:rsidDel="009F129D">
          <w:delText xml:space="preserve"> from the manufacturer, and supply it to ERCOT and the TDSP to which it is connected, with the legal authority to provide to all transmission providers.  Regardless of the model source, </w:delText>
        </w:r>
        <w:commentRangeEnd w:id="558"/>
        <w:r w:rsidR="009F129D" w:rsidDel="009F129D">
          <w:rPr>
            <w:rStyle w:val="CommentReference"/>
            <w:rFonts w:ascii="Times New Roman" w:hAnsi="Times New Roman"/>
            <w:lang w:val="en-US" w:eastAsia="en-US"/>
          </w:rPr>
          <w:commentReference w:id="558"/>
        </w:r>
        <w:r w:rsidDel="009F129D">
          <w:delText xml:space="preserve">the </w:delText>
        </w:r>
      </w:del>
      <w:ins w:id="560" w:author="Chessmore, Carol" w:date="2014-09-02T10:52:00Z">
        <w:r w:rsidR="009F129D">
          <w:rPr>
            <w:lang w:val="en-US"/>
          </w:rPr>
          <w:t>T</w:t>
        </w:r>
        <w:r w:rsidR="009F129D">
          <w:t xml:space="preserve">he </w:t>
        </w:r>
      </w:ins>
      <w:r w:rsidR="00902B0D">
        <w:t>RE</w:t>
      </w:r>
      <w:r>
        <w:t xml:space="preserve"> shall provide the following data</w:t>
      </w:r>
      <w:r w:rsidR="003A4443">
        <w:t xml:space="preserve"> as applicable to the generator technology</w:t>
      </w:r>
      <w:r>
        <w:t>:</w:t>
      </w:r>
    </w:p>
    <w:p w14:paraId="3D77C500" w14:textId="77777777" w:rsidR="00896F81" w:rsidRDefault="001F3D7C" w:rsidP="005860A7">
      <w:pPr>
        <w:pStyle w:val="Hdng3BodyText"/>
        <w:numPr>
          <w:ilvl w:val="0"/>
          <w:numId w:val="22"/>
        </w:numPr>
        <w:spacing w:after="200"/>
        <w:ind w:left="1440" w:hanging="360"/>
        <w:jc w:val="both"/>
      </w:pPr>
      <w:r>
        <w:t>Model, data and d</w:t>
      </w:r>
      <w:r w:rsidR="00896F81">
        <w:t>escription of voltage control method.</w:t>
      </w:r>
    </w:p>
    <w:p w14:paraId="36CD6106" w14:textId="77777777" w:rsidR="00896F81" w:rsidRDefault="001F3D7C" w:rsidP="005860A7">
      <w:pPr>
        <w:pStyle w:val="Hdng3BodyText"/>
        <w:numPr>
          <w:ilvl w:val="0"/>
          <w:numId w:val="22"/>
        </w:numPr>
        <w:spacing w:after="200"/>
        <w:ind w:left="1440" w:hanging="360"/>
        <w:jc w:val="both"/>
      </w:pPr>
      <w:r>
        <w:t>Model,</w:t>
      </w:r>
      <w:r w:rsidR="004975CA">
        <w:t xml:space="preserve"> </w:t>
      </w:r>
      <w:r>
        <w:t>data and description of h</w:t>
      </w:r>
      <w:r w:rsidR="00896F81">
        <w:t xml:space="preserve">ow they will meet ERCOT reactive requirements. </w:t>
      </w:r>
    </w:p>
    <w:p w14:paraId="000FFCB9" w14:textId="7C485EEB" w:rsidR="00CE35FB" w:rsidRDefault="00896F81" w:rsidP="005860A7">
      <w:pPr>
        <w:pStyle w:val="Hdng3BodyText"/>
        <w:numPr>
          <w:ilvl w:val="0"/>
          <w:numId w:val="22"/>
        </w:numPr>
        <w:spacing w:after="200"/>
        <w:ind w:left="1440" w:hanging="360"/>
        <w:jc w:val="both"/>
        <w:rPr>
          <w:ins w:id="561" w:author="Chessmore, Carol" w:date="2014-09-29T13:19:00Z"/>
        </w:rPr>
      </w:pPr>
      <w:r>
        <w:t xml:space="preserve">A one-line diagram of the proposed facility.  </w:t>
      </w:r>
    </w:p>
    <w:p w14:paraId="7F6E4751" w14:textId="77777777" w:rsidR="00CE35FB" w:rsidRDefault="00CE35FB">
      <w:pPr>
        <w:rPr>
          <w:ins w:id="562" w:author="Chessmore, Carol" w:date="2014-09-29T13:19:00Z"/>
          <w:rFonts w:ascii="Arial" w:hAnsi="Arial"/>
          <w:sz w:val="24"/>
          <w:lang w:val="x-none" w:eastAsia="x-none"/>
        </w:rPr>
      </w:pPr>
      <w:ins w:id="563" w:author="Chessmore, Carol" w:date="2014-09-29T13:19:00Z">
        <w:r>
          <w:br w:type="page"/>
        </w:r>
      </w:ins>
    </w:p>
    <w:p w14:paraId="63818E99" w14:textId="4A35F539" w:rsidR="00896F81" w:rsidDel="00CE35FB" w:rsidRDefault="00896F81" w:rsidP="008B53C9">
      <w:pPr>
        <w:pStyle w:val="Hdng3BodyText"/>
        <w:numPr>
          <w:ilvl w:val="0"/>
          <w:numId w:val="22"/>
        </w:numPr>
        <w:spacing w:after="200"/>
        <w:ind w:left="1440" w:hanging="360"/>
        <w:jc w:val="both"/>
        <w:rPr>
          <w:del w:id="564" w:author="Chessmore, Carol" w:date="2014-09-29T13:19:00Z"/>
        </w:rPr>
      </w:pPr>
    </w:p>
    <w:p w14:paraId="005EFB02" w14:textId="77777777" w:rsidR="00896F81" w:rsidRDefault="00896F81" w:rsidP="008B53C9">
      <w:pPr>
        <w:pStyle w:val="Hdng3BodyText"/>
        <w:numPr>
          <w:ilvl w:val="0"/>
          <w:numId w:val="22"/>
        </w:numPr>
        <w:spacing w:after="200"/>
        <w:ind w:left="1440" w:hanging="360"/>
        <w:jc w:val="both"/>
      </w:pPr>
      <w:r>
        <w:t>Data for all transformers.</w:t>
      </w:r>
      <w:r w:rsidR="004C3519">
        <w:t xml:space="preserve"> </w:t>
      </w:r>
      <w:r>
        <w:t>The data should include:</w:t>
      </w:r>
    </w:p>
    <w:p w14:paraId="56D03F3D" w14:textId="77777777" w:rsidR="00896F81" w:rsidRDefault="00896F81" w:rsidP="008B53C9">
      <w:pPr>
        <w:pStyle w:val="Hdng3BodyText"/>
        <w:numPr>
          <w:ilvl w:val="1"/>
          <w:numId w:val="22"/>
        </w:numPr>
        <w:ind w:left="1800" w:hanging="180"/>
        <w:jc w:val="both"/>
      </w:pPr>
      <w:r>
        <w:t>MVA rating.</w:t>
      </w:r>
    </w:p>
    <w:p w14:paraId="0E16E18C" w14:textId="77777777" w:rsidR="00896F81" w:rsidRDefault="00896F81" w:rsidP="008B53C9">
      <w:pPr>
        <w:pStyle w:val="Hdng3BodyText"/>
        <w:numPr>
          <w:ilvl w:val="1"/>
          <w:numId w:val="22"/>
        </w:numPr>
        <w:ind w:left="1800" w:hanging="180"/>
        <w:jc w:val="both"/>
      </w:pPr>
      <w:r>
        <w:t>High and low side rated voltage.</w:t>
      </w:r>
    </w:p>
    <w:p w14:paraId="1ED762DF" w14:textId="77777777" w:rsidR="00896F81" w:rsidRDefault="00896F81" w:rsidP="008B53C9">
      <w:pPr>
        <w:pStyle w:val="Hdng3BodyText"/>
        <w:numPr>
          <w:ilvl w:val="1"/>
          <w:numId w:val="22"/>
        </w:numPr>
        <w:ind w:left="1800" w:hanging="180"/>
        <w:jc w:val="both"/>
      </w:pPr>
      <w:r>
        <w:t>Number of taps, and step size.</w:t>
      </w:r>
    </w:p>
    <w:p w14:paraId="47F8C287" w14:textId="77777777" w:rsidR="00896F81" w:rsidRDefault="00896F81" w:rsidP="008B53C9">
      <w:pPr>
        <w:pStyle w:val="Hdng3BodyText"/>
        <w:numPr>
          <w:ilvl w:val="1"/>
          <w:numId w:val="22"/>
        </w:numPr>
        <w:ind w:left="1800" w:hanging="180"/>
        <w:jc w:val="both"/>
      </w:pPr>
      <w:r>
        <w:t xml:space="preserve">Impedance, including base values if different from rated values listed above. </w:t>
      </w:r>
    </w:p>
    <w:p w14:paraId="2D4B93C1" w14:textId="77777777" w:rsidR="00896F81" w:rsidRDefault="00896F81" w:rsidP="008B53C9">
      <w:pPr>
        <w:pStyle w:val="Hdng3BodyText"/>
        <w:numPr>
          <w:ilvl w:val="0"/>
          <w:numId w:val="22"/>
        </w:numPr>
        <w:spacing w:after="200"/>
        <w:ind w:left="1440" w:hanging="360"/>
        <w:jc w:val="both"/>
      </w:pPr>
      <w:r>
        <w:t>Generator data including:</w:t>
      </w:r>
    </w:p>
    <w:p w14:paraId="47701D5E"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Generator manufacturer and model.</w:t>
      </w:r>
    </w:p>
    <w:p w14:paraId="3323793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voltage.</w:t>
      </w:r>
    </w:p>
    <w:p w14:paraId="72EDF3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MVA.</w:t>
      </w:r>
    </w:p>
    <w:p w14:paraId="2D979231"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Reactive capability, leading and lagging.</w:t>
      </w:r>
    </w:p>
    <w:p w14:paraId="2AD03127"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Rated MW output.</w:t>
      </w:r>
    </w:p>
    <w:p w14:paraId="0FFA665C"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Net MW output.</w:t>
      </w:r>
    </w:p>
    <w:p w14:paraId="14358BF3"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Transient or subtransient reactance</w:t>
      </w:r>
      <w:r w:rsidR="00131627" w:rsidRPr="00AA6C33">
        <w:rPr>
          <w:rFonts w:ascii="Arial" w:hAnsi="Arial"/>
          <w:sz w:val="24"/>
          <w:lang w:eastAsia="x-none"/>
        </w:rPr>
        <w:t>, including base values</w:t>
      </w:r>
      <w:r w:rsidRPr="00AA6C33">
        <w:rPr>
          <w:rFonts w:ascii="Arial" w:hAnsi="Arial"/>
          <w:sz w:val="24"/>
          <w:lang w:eastAsia="x-none"/>
        </w:rPr>
        <w:t>.</w:t>
      </w:r>
    </w:p>
    <w:p w14:paraId="6546A96A"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Transient or subtransient time constant.</w:t>
      </w:r>
    </w:p>
    <w:p w14:paraId="62DE33ED"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Total inertia constant, H, of generator, including the shaft and gearbox.</w:t>
      </w:r>
    </w:p>
    <w:p w14:paraId="017B04EF" w14:textId="77777777" w:rsidR="00896F81" w:rsidRPr="00AA6C33" w:rsidRDefault="00896F81" w:rsidP="007D3514">
      <w:pPr>
        <w:pStyle w:val="ListParagraph"/>
        <w:numPr>
          <w:ilvl w:val="0"/>
          <w:numId w:val="21"/>
        </w:numPr>
        <w:spacing w:before="120" w:after="120"/>
        <w:contextualSpacing w:val="0"/>
        <w:rPr>
          <w:rFonts w:ascii="Arial" w:hAnsi="Arial"/>
          <w:sz w:val="24"/>
          <w:lang w:eastAsia="x-none"/>
        </w:rPr>
      </w:pPr>
      <w:r w:rsidRPr="00AA6C33">
        <w:rPr>
          <w:rFonts w:ascii="Arial" w:hAnsi="Arial"/>
          <w:sz w:val="24"/>
          <w:lang w:eastAsia="x-none"/>
        </w:rPr>
        <w:t>Under frequency and under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677905A3" w14:textId="77777777" w:rsidR="00896F81" w:rsidRPr="00AA6C33" w:rsidRDefault="00896F81" w:rsidP="007D3514">
      <w:pPr>
        <w:pStyle w:val="ListParagraph"/>
        <w:numPr>
          <w:ilvl w:val="0"/>
          <w:numId w:val="21"/>
        </w:numPr>
        <w:spacing w:before="120" w:after="120"/>
        <w:contextualSpacing w:val="0"/>
        <w:rPr>
          <w:ins w:id="565" w:author="Chessmore, Carol" w:date="2014-09-02T10:52:00Z"/>
          <w:rFonts w:ascii="Arial" w:hAnsi="Arial"/>
          <w:sz w:val="24"/>
          <w:lang w:eastAsia="x-none"/>
        </w:rPr>
      </w:pPr>
      <w:r w:rsidRPr="00AA6C33">
        <w:rPr>
          <w:rFonts w:ascii="Arial" w:hAnsi="Arial"/>
          <w:sz w:val="24"/>
          <w:lang w:eastAsia="x-none"/>
        </w:rPr>
        <w:t>Over frequency and over voltage protection</w:t>
      </w:r>
      <w:r w:rsidR="00131627" w:rsidRPr="00AA6C33">
        <w:rPr>
          <w:rFonts w:ascii="Arial" w:hAnsi="Arial"/>
          <w:sz w:val="24"/>
          <w:lang w:eastAsia="x-none"/>
        </w:rPr>
        <w:t xml:space="preserve"> settings</w:t>
      </w:r>
      <w:r w:rsidRPr="00AA6C33">
        <w:rPr>
          <w:rFonts w:ascii="Arial" w:hAnsi="Arial"/>
          <w:sz w:val="24"/>
          <w:lang w:eastAsia="x-none"/>
        </w:rPr>
        <w:t>.</w:t>
      </w:r>
    </w:p>
    <w:p w14:paraId="28DA1CA1" w14:textId="77777777" w:rsidR="009F129D" w:rsidRPr="00ED677A" w:rsidRDefault="009F129D" w:rsidP="007D3514">
      <w:pPr>
        <w:pStyle w:val="ListParagraph"/>
        <w:numPr>
          <w:ilvl w:val="0"/>
          <w:numId w:val="21"/>
        </w:numPr>
        <w:spacing w:before="120" w:after="120"/>
        <w:contextualSpacing w:val="0"/>
        <w:rPr>
          <w:rFonts w:ascii="Arial" w:hAnsi="Arial"/>
          <w:sz w:val="24"/>
          <w:lang w:eastAsia="x-none"/>
        </w:rPr>
      </w:pPr>
      <w:ins w:id="566" w:author="Chessmore, Carol" w:date="2014-09-02T10:52:00Z">
        <w:r w:rsidRPr="00AA6C33">
          <w:rPr>
            <w:rFonts w:ascii="Arial" w:hAnsi="Arial"/>
            <w:sz w:val="24"/>
            <w:lang w:eastAsia="x-none"/>
          </w:rPr>
          <w:t>Number of machines by manufacturer</w:t>
        </w:r>
        <w:r w:rsidRPr="00ED677A">
          <w:rPr>
            <w:rFonts w:ascii="Arial" w:hAnsi="Arial"/>
            <w:sz w:val="24"/>
            <w:lang w:eastAsia="x-none"/>
          </w:rPr>
          <w:t xml:space="preserve"> </w:t>
        </w:r>
        <w:commentRangeStart w:id="567"/>
        <w:r w:rsidRPr="00ED677A">
          <w:rPr>
            <w:rFonts w:ascii="Arial" w:hAnsi="Arial"/>
            <w:sz w:val="24"/>
            <w:lang w:eastAsia="x-none"/>
          </w:rPr>
          <w:t>types</w:t>
        </w:r>
      </w:ins>
      <w:commentRangeEnd w:id="567"/>
      <w:ins w:id="568" w:author="Chessmore, Carol" w:date="2014-09-29T12:40:00Z">
        <w:r w:rsidR="00AA6C33">
          <w:rPr>
            <w:rStyle w:val="CommentReference"/>
          </w:rPr>
          <w:commentReference w:id="567"/>
        </w:r>
      </w:ins>
    </w:p>
    <w:p w14:paraId="52890655" w14:textId="77777777" w:rsidR="00896F81" w:rsidDel="00A94A1F" w:rsidRDefault="00896F81" w:rsidP="007D3514">
      <w:pPr>
        <w:pStyle w:val="Hdng3BodyText"/>
        <w:numPr>
          <w:ilvl w:val="0"/>
          <w:numId w:val="22"/>
        </w:numPr>
        <w:spacing w:after="200"/>
        <w:ind w:left="1440" w:hanging="360"/>
        <w:jc w:val="both"/>
        <w:rPr>
          <w:del w:id="569" w:author="Chessmore, Carol" w:date="2014-09-02T11:01:00Z"/>
        </w:rPr>
      </w:pPr>
      <w:del w:id="570" w:author="Chessmore, Carol" w:date="2014-09-02T11:01:00Z">
        <w:r w:rsidDel="00A94A1F">
          <w:delText xml:space="preserve">If </w:delText>
        </w:r>
        <w:r w:rsidR="001F3D7C" w:rsidDel="00A94A1F">
          <w:delText xml:space="preserve">the </w:delText>
        </w:r>
        <w:r w:rsidR="003A4443" w:rsidDel="00A94A1F">
          <w:delText xml:space="preserve">generator </w:delText>
        </w:r>
        <w:r w:rsidDel="00A94A1F">
          <w:delText xml:space="preserve">can be modeled using </w:delText>
        </w:r>
        <w:r w:rsidR="003A4443" w:rsidDel="00A94A1F">
          <w:delText>a</w:delText>
        </w:r>
        <w:r w:rsidDel="00A94A1F">
          <w:delText xml:space="preserve"> </w:delText>
        </w:r>
        <w:r w:rsidR="00C9167A" w:rsidDel="00A94A1F">
          <w:delText>standar</w:delText>
        </w:r>
        <w:r w:rsidR="00805952" w:rsidDel="00A94A1F">
          <w:delText>d</w:delText>
        </w:r>
        <w:r w:rsidR="00C9167A" w:rsidDel="00A94A1F">
          <w:delText xml:space="preserve"> </w:delText>
        </w:r>
        <w:r w:rsidR="00786BB6" w:rsidDel="00A94A1F">
          <w:delText xml:space="preserve">Siemens </w:delText>
        </w:r>
        <w:r w:rsidDel="00A94A1F">
          <w:delText xml:space="preserve">PTI model, state which model applies to </w:delText>
        </w:r>
        <w:r w:rsidR="001F3D7C" w:rsidDel="00A94A1F">
          <w:delText>the</w:delText>
        </w:r>
        <w:r w:rsidDel="00A94A1F">
          <w:delText xml:space="preserve"> facility.  Include</w:delText>
        </w:r>
        <w:r w:rsidR="00131627" w:rsidDel="00A94A1F">
          <w:delText xml:space="preserve"> model parameters,</w:delText>
        </w:r>
        <w:r w:rsidDel="00A94A1F">
          <w:delText xml:space="preserve"> instruction on how to set up</w:delText>
        </w:r>
        <w:r w:rsidR="00131627" w:rsidDel="00A94A1F">
          <w:delText>,</w:delText>
        </w:r>
        <w:r w:rsidDel="00A94A1F">
          <w:delText xml:space="preserve"> and execute analysis.</w:delText>
        </w:r>
      </w:del>
    </w:p>
    <w:p w14:paraId="6DC4CD68" w14:textId="77777777" w:rsidR="00896F81" w:rsidDel="00A94A1F" w:rsidRDefault="00896F81" w:rsidP="007D3514">
      <w:pPr>
        <w:pStyle w:val="Hdng3BodyText"/>
        <w:numPr>
          <w:ilvl w:val="0"/>
          <w:numId w:val="22"/>
        </w:numPr>
        <w:spacing w:after="200"/>
        <w:ind w:left="1440" w:hanging="360"/>
        <w:jc w:val="both"/>
        <w:rPr>
          <w:del w:id="571" w:author="Chessmore, Carol" w:date="2014-09-02T11:01:00Z"/>
        </w:rPr>
      </w:pPr>
      <w:del w:id="572" w:author="Chessmore, Carol" w:date="2014-09-02T11:01:00Z">
        <w:r w:rsidDel="00A94A1F">
          <w:delText xml:space="preserve">If the model is not </w:delText>
        </w:r>
        <w:r w:rsidR="00C9167A" w:rsidDel="00A94A1F">
          <w:delText>a standard Siemens PTI</w:delText>
        </w:r>
        <w:r w:rsidDel="00A94A1F">
          <w:delText xml:space="preserve"> model, provide either dynamic model source code for the </w:delText>
        </w:r>
        <w:r w:rsidR="003A4443" w:rsidDel="00A94A1F">
          <w:delText xml:space="preserve">generator </w:delText>
        </w:r>
        <w:r w:rsidDel="00A94A1F">
          <w:delText>and associated data or dynamic model object code for the machine and associated data.</w:delText>
        </w:r>
      </w:del>
    </w:p>
    <w:p w14:paraId="32090984" w14:textId="77777777" w:rsidR="00896F81" w:rsidDel="00A94A1F" w:rsidRDefault="00896F81" w:rsidP="007D3514">
      <w:pPr>
        <w:pStyle w:val="Hdng3BodyText"/>
        <w:numPr>
          <w:ilvl w:val="1"/>
          <w:numId w:val="22"/>
        </w:numPr>
        <w:ind w:left="1440" w:hanging="360"/>
        <w:jc w:val="both"/>
        <w:rPr>
          <w:del w:id="573" w:author="Chessmore, Carol" w:date="2014-09-02T10:56:00Z"/>
        </w:rPr>
      </w:pPr>
      <w:commentRangeStart w:id="574"/>
      <w:del w:id="575" w:author="Chessmore, Carol" w:date="2014-09-02T10:56:00Z">
        <w:r w:rsidDel="00A94A1F">
          <w:delText xml:space="preserve">If providing object code, the object code must be updated for PSS/E version changes or as requested by the DWG and/or ERCOT.  </w:delText>
        </w:r>
      </w:del>
    </w:p>
    <w:p w14:paraId="1FBED4D0" w14:textId="77777777" w:rsidR="004C3519" w:rsidDel="00A94A1F" w:rsidRDefault="00896F81" w:rsidP="007D3514">
      <w:pPr>
        <w:pStyle w:val="Hdng3BodyText"/>
        <w:numPr>
          <w:ilvl w:val="1"/>
          <w:numId w:val="22"/>
        </w:numPr>
        <w:ind w:left="1440" w:hanging="360"/>
        <w:jc w:val="both"/>
        <w:rPr>
          <w:del w:id="576" w:author="Chessmore, Carol" w:date="2014-09-02T10:56:00Z"/>
        </w:rPr>
      </w:pPr>
      <w:del w:id="577" w:author="Chessmore, Carol" w:date="2014-09-02T10:56:00Z">
        <w:r w:rsidDel="00A94A1F">
          <w:delText xml:space="preserve">Models for the </w:delText>
        </w:r>
        <w:r w:rsidR="00D979A1" w:rsidDel="00A94A1F">
          <w:delText>generator</w:delText>
        </w:r>
        <w:r w:rsidDel="00A94A1F">
          <w:delText xml:space="preserve">, system protection, reactive resources, etc., </w:delText>
        </w:r>
        <w:r w:rsidR="002A6313" w:rsidDel="00A94A1F">
          <w:delText xml:space="preserve">may </w:delText>
        </w:r>
        <w:r w:rsidDel="00A94A1F">
          <w:delText>be embedded into a single source code or be provided separately.</w:delText>
        </w:r>
        <w:r w:rsidR="004C3519" w:rsidDel="00A94A1F">
          <w:delText xml:space="preserve"> </w:delText>
        </w:r>
      </w:del>
    </w:p>
    <w:p w14:paraId="76F6EA74" w14:textId="77777777" w:rsidR="004C3519" w:rsidDel="00A94A1F" w:rsidRDefault="004C3519" w:rsidP="007D3514">
      <w:pPr>
        <w:pStyle w:val="Hdng3BodyText"/>
        <w:numPr>
          <w:ilvl w:val="1"/>
          <w:numId w:val="22"/>
        </w:numPr>
        <w:ind w:left="1440" w:hanging="360"/>
        <w:jc w:val="both"/>
        <w:rPr>
          <w:del w:id="578" w:author="Chessmore, Carol" w:date="2014-09-02T10:56:00Z"/>
        </w:rPr>
      </w:pPr>
      <w:del w:id="579" w:author="Chessmore, Carol" w:date="2014-09-02T10:56:00Z">
        <w:r w:rsidDel="00A94A1F">
          <w:delText>Models should not interfere with the operation of other models.</w:delText>
        </w:r>
      </w:del>
    </w:p>
    <w:p w14:paraId="798D5B80" w14:textId="77777777" w:rsidR="002A6313" w:rsidDel="00A94A1F" w:rsidRDefault="002A6313" w:rsidP="007D3514">
      <w:pPr>
        <w:pStyle w:val="Hdng3BodyText"/>
        <w:numPr>
          <w:ilvl w:val="1"/>
          <w:numId w:val="22"/>
        </w:numPr>
        <w:ind w:left="1440" w:hanging="360"/>
        <w:jc w:val="both"/>
        <w:rPr>
          <w:del w:id="580" w:author="Chessmore, Carol" w:date="2014-09-02T10:56:00Z"/>
        </w:rPr>
      </w:pPr>
      <w:del w:id="581" w:author="Chessmore, Carol" w:date="2014-09-02T10:56:00Z">
        <w:r w:rsidDel="00A94A1F">
          <w:lastRenderedPageBreak/>
          <w:delText>A user’s guide for each model shall be provided.</w:delText>
        </w:r>
        <w:commentRangeEnd w:id="574"/>
        <w:r w:rsidR="00A94A1F" w:rsidDel="00A94A1F">
          <w:rPr>
            <w:rStyle w:val="CommentReference"/>
            <w:rFonts w:ascii="Times New Roman" w:hAnsi="Times New Roman"/>
            <w:lang w:val="en-US" w:eastAsia="en-US"/>
          </w:rPr>
          <w:commentReference w:id="574"/>
        </w:r>
      </w:del>
    </w:p>
    <w:p w14:paraId="3EFC24FA" w14:textId="77777777" w:rsidR="00896F81" w:rsidDel="00A94A1F" w:rsidRDefault="00C9167A" w:rsidP="007D3514">
      <w:pPr>
        <w:pStyle w:val="Hdng3BodyText"/>
        <w:numPr>
          <w:ilvl w:val="1"/>
          <w:numId w:val="22"/>
        </w:numPr>
        <w:ind w:left="1440" w:hanging="360"/>
        <w:jc w:val="both"/>
        <w:rPr>
          <w:del w:id="582" w:author="Chessmore, Carol" w:date="2014-09-02T10:56:00Z"/>
        </w:rPr>
      </w:pPr>
      <w:del w:id="583" w:author="Chessmore, Carol" w:date="2014-09-02T10:56:00Z">
        <w:r w:rsidDel="00A94A1F">
          <w:delText>M</w:delText>
        </w:r>
        <w:r w:rsidR="00896F81" w:rsidDel="00A94A1F">
          <w:delText>odels using bus numbers shall be compatible with the ERCOT bus numbering system, and shall allow the user to determine the bus numbers.</w:delText>
        </w:r>
      </w:del>
    </w:p>
    <w:p w14:paraId="6A235ED0" w14:textId="77777777" w:rsidR="00896F81" w:rsidDel="00A94A1F" w:rsidRDefault="00C9167A" w:rsidP="007D3514">
      <w:pPr>
        <w:pStyle w:val="Hdng3BodyText"/>
        <w:numPr>
          <w:ilvl w:val="1"/>
          <w:numId w:val="22"/>
        </w:numPr>
        <w:ind w:left="1440" w:hanging="360"/>
        <w:jc w:val="both"/>
        <w:rPr>
          <w:del w:id="584" w:author="Chessmore, Carol" w:date="2014-09-02T10:57:00Z"/>
        </w:rPr>
      </w:pPr>
      <w:del w:id="585" w:author="Chessmore, Carol" w:date="2014-09-02T10:57:00Z">
        <w:r w:rsidDel="00A94A1F">
          <w:delText>M</w:delText>
        </w:r>
        <w:r w:rsidR="00896F81" w:rsidDel="00A94A1F">
          <w:delText xml:space="preserve">odels shall be capable of adjusting both load flow and dynamic parameters in response to changing </w:delText>
        </w:r>
        <w:commentRangeStart w:id="586"/>
        <w:r w:rsidR="00896F81" w:rsidDel="00A94A1F">
          <w:delText>network</w:delText>
        </w:r>
      </w:del>
      <w:commentRangeEnd w:id="586"/>
      <w:r w:rsidR="00A94A1F">
        <w:rPr>
          <w:rStyle w:val="CommentReference"/>
          <w:rFonts w:ascii="Times New Roman" w:hAnsi="Times New Roman"/>
          <w:lang w:val="en-US" w:eastAsia="en-US"/>
        </w:rPr>
        <w:commentReference w:id="586"/>
      </w:r>
      <w:del w:id="587" w:author="Chessmore, Carol" w:date="2014-09-02T10:57:00Z">
        <w:r w:rsidR="00896F81" w:rsidDel="00A94A1F">
          <w:delText xml:space="preserve"> conditions</w:delText>
        </w:r>
        <w:r w:rsidDel="00A94A1F">
          <w:delText xml:space="preserve"> such as the presence of new nearby generation, FACTS devices, etc..</w:delText>
        </w:r>
      </w:del>
    </w:p>
    <w:p w14:paraId="69F94327" w14:textId="77777777" w:rsidR="00896F81" w:rsidDel="00A94A1F" w:rsidRDefault="00896F81" w:rsidP="007D3514">
      <w:pPr>
        <w:pStyle w:val="Hdng3BodyText"/>
        <w:numPr>
          <w:ilvl w:val="1"/>
          <w:numId w:val="22"/>
        </w:numPr>
        <w:spacing w:after="200"/>
        <w:ind w:left="1440" w:hanging="360"/>
        <w:jc w:val="both"/>
        <w:rPr>
          <w:del w:id="588" w:author="Chessmore, Carol" w:date="2014-09-02T10:57:00Z"/>
        </w:rPr>
      </w:pPr>
      <w:del w:id="589" w:author="Chessmore, Carol" w:date="2014-09-02T10:57:00Z">
        <w:r w:rsidDel="00A94A1F">
          <w:delText>Nu</w:delText>
        </w:r>
      </w:del>
      <w:del w:id="590" w:author="Chessmore, Carol" w:date="2014-09-02T10:56:00Z">
        <w:r w:rsidDel="00A94A1F">
          <w:delText xml:space="preserve">mber of machines by manufacturer </w:delText>
        </w:r>
        <w:commentRangeStart w:id="591"/>
        <w:r w:rsidDel="00A94A1F">
          <w:delText>types</w:delText>
        </w:r>
      </w:del>
      <w:commentRangeEnd w:id="591"/>
      <w:r w:rsidR="00A94A1F">
        <w:rPr>
          <w:rStyle w:val="CommentReference"/>
          <w:rFonts w:ascii="Times New Roman" w:hAnsi="Times New Roman"/>
          <w:lang w:val="en-US" w:eastAsia="en-US"/>
        </w:rPr>
        <w:commentReference w:id="591"/>
      </w:r>
      <w:del w:id="592" w:author="Chessmore, Carol" w:date="2014-09-02T10:57:00Z">
        <w:r w:rsidR="00C9167A" w:rsidDel="00A94A1F">
          <w:delText>.</w:delText>
        </w:r>
      </w:del>
    </w:p>
    <w:p w14:paraId="1A921719" w14:textId="77777777" w:rsidR="00896F81" w:rsidRDefault="00896F81" w:rsidP="007D3514">
      <w:pPr>
        <w:pStyle w:val="Hdng3BodyText"/>
        <w:numPr>
          <w:ilvl w:val="0"/>
          <w:numId w:val="22"/>
        </w:numPr>
        <w:spacing w:after="200"/>
        <w:ind w:left="1440" w:hanging="360"/>
        <w:jc w:val="both"/>
      </w:pPr>
      <w:r>
        <w:t xml:space="preserve">List any reactive sources such as capacitor banks, STATCOMS, etc. Provide the number of devices, location of the devices, step size, speed of switching, location where voltage is sensed and controlled, control strategy, and voltage limits.  For dynamic reactive devices, provide the appropriate </w:t>
      </w:r>
      <w:del w:id="593" w:author="Chessmore, Carol" w:date="2014-09-02T11:02:00Z">
        <w:r w:rsidDel="00A94A1F">
          <w:delText xml:space="preserve">PTI </w:delText>
        </w:r>
      </w:del>
      <w:r>
        <w:t>model and data.</w:t>
      </w:r>
    </w:p>
    <w:p w14:paraId="718CCB15" w14:textId="77777777" w:rsidR="00896F81" w:rsidRDefault="00896F81" w:rsidP="007D3514">
      <w:pPr>
        <w:pStyle w:val="Hdng3BodyText"/>
        <w:numPr>
          <w:ilvl w:val="0"/>
          <w:numId w:val="22"/>
        </w:numPr>
        <w:spacing w:after="200"/>
        <w:ind w:left="1440" w:hanging="360"/>
        <w:jc w:val="both"/>
      </w:pPr>
      <w:r>
        <w:t>Line data from the point of connection to each generator.</w:t>
      </w:r>
      <w:ins w:id="594" w:author="Chessmore, Carol" w:date="2014-08-26T14:16:00Z">
        <w:r w:rsidR="001113E6">
          <w:rPr>
            <w:lang w:val="en-US"/>
          </w:rPr>
          <w:t xml:space="preserve"> </w:t>
        </w:r>
      </w:ins>
      <w:r>
        <w:t xml:space="preserve"> </w:t>
      </w:r>
      <w:ins w:id="595" w:author="Chessmore, Carol" w:date="2014-08-26T14:16:00Z">
        <w:r w:rsidR="001113E6">
          <w:rPr>
            <w:lang w:val="en-US"/>
          </w:rPr>
          <w:br/>
        </w:r>
      </w:ins>
      <w:r>
        <w:t>Include:</w:t>
      </w:r>
    </w:p>
    <w:p w14:paraId="4157DCE4"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type (overhead or underground)</w:t>
      </w:r>
    </w:p>
    <w:p w14:paraId="62C1DED5"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 xml:space="preserve">Line length </w:t>
      </w:r>
    </w:p>
    <w:p w14:paraId="428E8093"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resistance in ohms/1000 ft</w:t>
      </w:r>
    </w:p>
    <w:p w14:paraId="6FE75028" w14:textId="77777777" w:rsidR="00896F81"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reactance in ohms/1000 ft</w:t>
      </w:r>
    </w:p>
    <w:p w14:paraId="17FAF6AF" w14:textId="77777777" w:rsidR="004C3519" w:rsidRPr="00ED677A" w:rsidRDefault="00896F81" w:rsidP="007D3514">
      <w:pPr>
        <w:pStyle w:val="ListParagraph"/>
        <w:numPr>
          <w:ilvl w:val="0"/>
          <w:numId w:val="21"/>
        </w:numPr>
        <w:spacing w:before="120" w:after="120"/>
        <w:contextualSpacing w:val="0"/>
        <w:rPr>
          <w:rFonts w:ascii="Arial" w:hAnsi="Arial"/>
          <w:sz w:val="24"/>
          <w:lang w:eastAsia="x-none"/>
        </w:rPr>
      </w:pPr>
      <w:r w:rsidRPr="00ED677A">
        <w:rPr>
          <w:rFonts w:ascii="Arial" w:hAnsi="Arial"/>
          <w:sz w:val="24"/>
          <w:lang w:eastAsia="x-none"/>
        </w:rPr>
        <w:t>Line susceptance in mhos/1000 ft</w:t>
      </w:r>
    </w:p>
    <w:p w14:paraId="11D65DA3" w14:textId="77777777" w:rsidR="003C59DF" w:rsidRPr="003A5F78" w:rsidRDefault="004C3519" w:rsidP="007D3514">
      <w:pPr>
        <w:pStyle w:val="Hdng3BodyText"/>
        <w:numPr>
          <w:ilvl w:val="0"/>
          <w:numId w:val="22"/>
        </w:numPr>
        <w:spacing w:after="200"/>
        <w:ind w:left="1440" w:hanging="360"/>
        <w:jc w:val="both"/>
        <w:rPr>
          <w:ins w:id="596" w:author="Chessmore, Carol" w:date="2014-09-18T09:29:00Z"/>
        </w:rPr>
      </w:pPr>
      <w:r>
        <w:t xml:space="preserve">Wind </w:t>
      </w:r>
      <w:r w:rsidR="003C59DF">
        <w:t>turbine models shall account for rotor mass, aerodynamic energy conversion, pitch control.</w:t>
      </w:r>
    </w:p>
    <w:p w14:paraId="67D2E352" w14:textId="77777777" w:rsidR="00896F81" w:rsidRDefault="00896F81" w:rsidP="007D3514">
      <w:pPr>
        <w:pStyle w:val="Heading3"/>
        <w:numPr>
          <w:ilvl w:val="0"/>
          <w:numId w:val="11"/>
        </w:numPr>
        <w:spacing w:before="240" w:after="200"/>
        <w:ind w:left="720" w:firstLine="0"/>
      </w:pPr>
      <w:bookmarkStart w:id="597" w:name="_Toc402354556"/>
      <w:r>
        <w:t>Updates to Existing Dynamics Data</w:t>
      </w:r>
      <w:bookmarkEnd w:id="597"/>
    </w:p>
    <w:p w14:paraId="2067A7F8" w14:textId="77777777" w:rsidR="00896F81" w:rsidRDefault="00554721" w:rsidP="00554721">
      <w:pPr>
        <w:pStyle w:val="ListContinue"/>
        <w:spacing w:after="200"/>
        <w:ind w:left="720"/>
        <w:jc w:val="both"/>
        <w:rPr>
          <w:rFonts w:ascii="Arial" w:hAnsi="Arial"/>
          <w:sz w:val="24"/>
        </w:rPr>
      </w:pPr>
      <w:ins w:id="598" w:author="Chessmore, Carol" w:date="2014-09-02T11:06:00Z">
        <w:r>
          <w:rPr>
            <w:rFonts w:ascii="Arial" w:hAnsi="Arial"/>
            <w:sz w:val="24"/>
          </w:rPr>
          <w:t>The requirements of section 3.2.1 apply to all updated models and data.</w:t>
        </w:r>
      </w:ins>
      <w:ins w:id="599" w:author="Chessmore, Carol" w:date="2014-09-02T11:07:00Z">
        <w:r>
          <w:rPr>
            <w:rFonts w:ascii="Arial" w:hAnsi="Arial"/>
            <w:sz w:val="24"/>
          </w:rPr>
          <w:t xml:space="preserve">  </w:t>
        </w:r>
      </w:ins>
      <w:r w:rsidR="00896F81">
        <w:rPr>
          <w:rFonts w:ascii="Arial" w:hAnsi="Arial"/>
          <w:sz w:val="24"/>
        </w:rPr>
        <w:t>Any change in generator dynamics data</w:t>
      </w:r>
      <w:r w:rsidR="004C3519">
        <w:rPr>
          <w:rFonts w:ascii="Arial" w:hAnsi="Arial"/>
          <w:sz w:val="24"/>
        </w:rPr>
        <w:t>,</w:t>
      </w:r>
      <w:r w:rsidR="00896F81">
        <w:rPr>
          <w:rFonts w:ascii="Arial" w:hAnsi="Arial"/>
          <w:sz w:val="24"/>
        </w:rPr>
        <w:t xml:space="preserve"> associated generator data</w:t>
      </w:r>
      <w:r w:rsidR="00613676">
        <w:rPr>
          <w:rFonts w:ascii="Arial" w:hAnsi="Arial"/>
          <w:sz w:val="24"/>
        </w:rPr>
        <w:t>,</w:t>
      </w:r>
      <w:r w:rsidR="00896F81">
        <w:rPr>
          <w:rFonts w:ascii="Arial" w:hAnsi="Arial"/>
          <w:sz w:val="24"/>
        </w:rPr>
        <w:t xml:space="preserve"> </w:t>
      </w:r>
      <w:r w:rsidR="004C3519">
        <w:rPr>
          <w:rFonts w:ascii="Arial" w:hAnsi="Arial"/>
          <w:sz w:val="24"/>
        </w:rPr>
        <w:t xml:space="preserve">or </w:t>
      </w:r>
      <w:r w:rsidR="00896F81">
        <w:rPr>
          <w:rFonts w:ascii="Arial" w:hAnsi="Arial"/>
          <w:sz w:val="24"/>
        </w:rPr>
        <w:t xml:space="preserve">wind farm items listed </w:t>
      </w:r>
      <w:r w:rsidR="004C3519">
        <w:rPr>
          <w:rFonts w:ascii="Arial" w:hAnsi="Arial"/>
          <w:sz w:val="24"/>
        </w:rPr>
        <w:t xml:space="preserve">in section 3.2.1 </w:t>
      </w:r>
      <w:r w:rsidR="00896F81">
        <w:rPr>
          <w:rFonts w:ascii="Arial" w:hAnsi="Arial"/>
          <w:sz w:val="24"/>
        </w:rPr>
        <w:t xml:space="preserve">, or other types of equipment listed in this procedure, determined either through field testing or after changing relevant equipment or equipment settings shall be reported to ERCOT and the </w:t>
      </w:r>
      <w:r w:rsidR="00F329B2">
        <w:rPr>
          <w:rFonts w:ascii="Arial" w:hAnsi="Arial"/>
          <w:sz w:val="24"/>
        </w:rPr>
        <w:t>TSP</w:t>
      </w:r>
      <w:r w:rsidR="00896F81">
        <w:rPr>
          <w:rFonts w:ascii="Arial" w:hAnsi="Arial"/>
          <w:sz w:val="24"/>
        </w:rPr>
        <w:t xml:space="preserve"> to which they are connected, by </w:t>
      </w:r>
      <w:r w:rsidR="004C3519">
        <w:rPr>
          <w:rFonts w:ascii="Arial" w:hAnsi="Arial"/>
          <w:sz w:val="24"/>
        </w:rPr>
        <w:t xml:space="preserve">the </w:t>
      </w:r>
      <w:r w:rsidR="006E3F37">
        <w:rPr>
          <w:rFonts w:ascii="Arial" w:hAnsi="Arial"/>
          <w:sz w:val="24"/>
        </w:rPr>
        <w:t xml:space="preserve">RE </w:t>
      </w:r>
      <w:r w:rsidR="00896F81">
        <w:rPr>
          <w:rFonts w:ascii="Arial" w:hAnsi="Arial"/>
          <w:sz w:val="24"/>
        </w:rPr>
        <w:t xml:space="preserve">within 30 days.  </w:t>
      </w:r>
      <w:r w:rsidR="006E3F37">
        <w:rPr>
          <w:rFonts w:ascii="Arial" w:hAnsi="Arial"/>
          <w:sz w:val="24"/>
        </w:rPr>
        <w:t>Model data shall</w:t>
      </w:r>
      <w:r w:rsidR="00896F81">
        <w:rPr>
          <w:rFonts w:ascii="Arial" w:hAnsi="Arial"/>
          <w:sz w:val="24"/>
        </w:rPr>
        <w:t xml:space="preserve"> be provided in the same form (such as PSS/E model data sheets) as required in </w:t>
      </w:r>
      <w:r w:rsidR="004C3519">
        <w:rPr>
          <w:rFonts w:ascii="Arial" w:hAnsi="Arial"/>
          <w:sz w:val="24"/>
        </w:rPr>
        <w:t>section 3.2.1</w:t>
      </w:r>
      <w:r w:rsidR="00896F81">
        <w:rPr>
          <w:rFonts w:ascii="Arial" w:hAnsi="Arial"/>
          <w:sz w:val="24"/>
        </w:rPr>
        <w:t>.</w:t>
      </w:r>
      <w:r w:rsidR="00FA09A7">
        <w:rPr>
          <w:rFonts w:ascii="Arial" w:hAnsi="Arial"/>
          <w:sz w:val="24"/>
        </w:rPr>
        <w:t xml:space="preserve"> </w:t>
      </w:r>
      <w:del w:id="600" w:author="Chessmore, Carol" w:date="2014-09-02T11:06:00Z">
        <w:r w:rsidR="00FA09A7" w:rsidDel="00554721">
          <w:rPr>
            <w:rFonts w:ascii="Arial" w:hAnsi="Arial"/>
            <w:sz w:val="24"/>
          </w:rPr>
          <w:delText xml:space="preserve">The requirements of </w:delText>
        </w:r>
        <w:r w:rsidR="004C3519" w:rsidDel="00554721">
          <w:rPr>
            <w:rFonts w:ascii="Arial" w:hAnsi="Arial"/>
            <w:sz w:val="24"/>
          </w:rPr>
          <w:delText>section 3.2.1</w:delText>
        </w:r>
        <w:r w:rsidR="00FA09A7" w:rsidDel="00554721">
          <w:rPr>
            <w:rFonts w:ascii="Arial" w:hAnsi="Arial"/>
            <w:sz w:val="24"/>
          </w:rPr>
          <w:delText xml:space="preserve"> apply to all updated models and data.</w:delText>
        </w:r>
      </w:del>
      <w:del w:id="601" w:author="Chessmore, Carol" w:date="2014-09-02T11:03:00Z">
        <w:r w:rsidR="00FA09A7" w:rsidDel="00A94A1F">
          <w:rPr>
            <w:rFonts w:ascii="Arial" w:hAnsi="Arial"/>
            <w:sz w:val="24"/>
          </w:rPr>
          <w:delText xml:space="preserve"> </w:delText>
        </w:r>
        <w:r w:rsidR="00573955" w:rsidDel="00A94A1F">
          <w:rPr>
            <w:rFonts w:ascii="Arial" w:hAnsi="Arial"/>
            <w:sz w:val="24"/>
          </w:rPr>
          <w:delText>Obsolete data should be deleted.</w:delText>
        </w:r>
      </w:del>
      <w:r w:rsidR="00573955">
        <w:rPr>
          <w:rFonts w:ascii="Arial" w:hAnsi="Arial"/>
          <w:sz w:val="24"/>
        </w:rPr>
        <w:t xml:space="preserve">  </w:t>
      </w:r>
      <w:del w:id="602" w:author="Chessmore, Carol" w:date="2014-09-02T11:07:00Z">
        <w:r w:rsidR="00573955" w:rsidDel="00554721">
          <w:rPr>
            <w:rFonts w:ascii="Arial" w:hAnsi="Arial"/>
            <w:sz w:val="24"/>
          </w:rPr>
          <w:delText xml:space="preserve">These </w:delText>
        </w:r>
      </w:del>
      <w:ins w:id="603" w:author="Chessmore, Carol" w:date="2014-09-02T11:07:00Z">
        <w:r>
          <w:rPr>
            <w:rFonts w:ascii="Arial" w:hAnsi="Arial"/>
            <w:sz w:val="24"/>
          </w:rPr>
          <w:t xml:space="preserve">Model parameter tuning </w:t>
        </w:r>
      </w:ins>
      <w:r w:rsidR="00573955">
        <w:rPr>
          <w:rFonts w:ascii="Arial" w:hAnsi="Arial"/>
          <w:sz w:val="24"/>
        </w:rPr>
        <w:t xml:space="preserve">updates may also be required </w:t>
      </w:r>
      <w:del w:id="604" w:author="Chessmore, Carol" w:date="2014-09-02T11:08:00Z">
        <w:r w:rsidR="00573955" w:rsidDel="00554721">
          <w:rPr>
            <w:rFonts w:ascii="Arial" w:hAnsi="Arial"/>
            <w:sz w:val="24"/>
          </w:rPr>
          <w:delText xml:space="preserve">as needed </w:delText>
        </w:r>
      </w:del>
      <w:r w:rsidR="00573955">
        <w:rPr>
          <w:rFonts w:ascii="Arial" w:hAnsi="Arial"/>
          <w:sz w:val="24"/>
        </w:rPr>
        <w:t xml:space="preserve">to perform </w:t>
      </w:r>
      <w:del w:id="605" w:author="Chessmore, Carol" w:date="2014-09-02T11:08:00Z">
        <w:r w:rsidR="00573955" w:rsidDel="00554721">
          <w:rPr>
            <w:rFonts w:ascii="Arial" w:hAnsi="Arial"/>
            <w:sz w:val="24"/>
          </w:rPr>
          <w:delText xml:space="preserve">ERCOT </w:delText>
        </w:r>
      </w:del>
      <w:r w:rsidR="00573955">
        <w:rPr>
          <w:rFonts w:ascii="Arial" w:hAnsi="Arial"/>
          <w:sz w:val="24"/>
        </w:rPr>
        <w:t xml:space="preserve">dynamic studies. </w:t>
      </w:r>
      <w:ins w:id="606" w:author="Chessmore, Carol" w:date="2014-09-02T11:03:00Z">
        <w:r w:rsidR="00A94A1F">
          <w:rPr>
            <w:rFonts w:ascii="Arial" w:hAnsi="Arial"/>
            <w:sz w:val="24"/>
          </w:rPr>
          <w:t>Obsolete data should be deleted</w:t>
        </w:r>
      </w:ins>
    </w:p>
    <w:p w14:paraId="43A38D24" w14:textId="34DCA82D" w:rsidR="00896F81" w:rsidRDefault="00446E5B" w:rsidP="004C3519">
      <w:pPr>
        <w:pStyle w:val="ListContinue"/>
        <w:spacing w:after="200"/>
        <w:ind w:left="720"/>
        <w:jc w:val="both"/>
        <w:rPr>
          <w:rFonts w:ascii="Arial" w:hAnsi="Arial"/>
          <w:sz w:val="24"/>
        </w:rPr>
      </w:pPr>
      <w:r>
        <w:rPr>
          <w:rFonts w:ascii="Arial" w:hAnsi="Arial"/>
          <w:sz w:val="24"/>
        </w:rPr>
        <w:t xml:space="preserve">As per section </w:t>
      </w:r>
      <w:r w:rsidR="004C3519">
        <w:rPr>
          <w:rFonts w:ascii="Arial" w:hAnsi="Arial"/>
          <w:sz w:val="24"/>
        </w:rPr>
        <w:t>3.1.4</w:t>
      </w:r>
      <w:r>
        <w:rPr>
          <w:rFonts w:ascii="Arial" w:hAnsi="Arial"/>
          <w:sz w:val="24"/>
        </w:rPr>
        <w:t>.</w:t>
      </w:r>
      <w:r w:rsidR="004C3519">
        <w:rPr>
          <w:rFonts w:ascii="Arial" w:hAnsi="Arial"/>
          <w:sz w:val="24"/>
        </w:rPr>
        <w:t>, w</w:t>
      </w:r>
      <w:r w:rsidR="006467D1">
        <w:rPr>
          <w:rFonts w:ascii="Arial" w:hAnsi="Arial"/>
          <w:sz w:val="24"/>
        </w:rPr>
        <w:t xml:space="preserve">hen updated equipment modifications are provided, data for all other related models </w:t>
      </w:r>
      <w:r w:rsidR="004C3519">
        <w:rPr>
          <w:rFonts w:ascii="Arial" w:hAnsi="Arial"/>
          <w:sz w:val="24"/>
        </w:rPr>
        <w:t>shall</w:t>
      </w:r>
      <w:r w:rsidR="006467D1">
        <w:rPr>
          <w:rFonts w:ascii="Arial" w:hAnsi="Arial"/>
          <w:sz w:val="24"/>
        </w:rPr>
        <w:t xml:space="preserve"> be updated with the same MBASE. </w:t>
      </w:r>
      <w:ins w:id="607" w:author="Chessmore, Carol" w:date="2014-09-29T13:05:00Z">
        <w:r w:rsidR="006B0D67">
          <w:rPr>
            <w:rFonts w:ascii="Arial" w:hAnsi="Arial"/>
            <w:sz w:val="24"/>
          </w:rPr>
          <w:t xml:space="preserve"> For e</w:t>
        </w:r>
      </w:ins>
      <w:ins w:id="608" w:author="Chessmore, Carol" w:date="2014-09-29T13:03:00Z">
        <w:r w:rsidR="006B0D67">
          <w:rPr>
            <w:rFonts w:ascii="Arial" w:hAnsi="Arial"/>
            <w:sz w:val="24"/>
          </w:rPr>
          <w:t>xample</w:t>
        </w:r>
      </w:ins>
      <w:ins w:id="609" w:author="Chessmore, Carol" w:date="2014-09-29T13:05:00Z">
        <w:r w:rsidR="006B0D67">
          <w:rPr>
            <w:rFonts w:ascii="Arial" w:hAnsi="Arial"/>
            <w:sz w:val="24"/>
          </w:rPr>
          <w:t>, r</w:t>
        </w:r>
      </w:ins>
      <w:ins w:id="610" w:author="Chessmore, Carol" w:date="2014-09-29T13:04:00Z">
        <w:r w:rsidR="006B0D67">
          <w:rPr>
            <w:rFonts w:ascii="Arial" w:hAnsi="Arial"/>
            <w:sz w:val="24"/>
          </w:rPr>
          <w:t xml:space="preserve">eplacement of an old excitation system with a new excitation system </w:t>
        </w:r>
      </w:ins>
      <w:del w:id="611" w:author="Chessmore, Carol" w:date="2014-09-02T11:02:00Z">
        <w:r w:rsidR="00896F81" w:rsidDel="00A94A1F">
          <w:rPr>
            <w:rFonts w:ascii="Arial" w:hAnsi="Arial"/>
            <w:sz w:val="24"/>
          </w:rPr>
          <w:delText>E</w:delText>
        </w:r>
      </w:del>
      <w:del w:id="612" w:author="Chessmore, Carol" w:date="2014-09-29T13:04:00Z">
        <w:r w:rsidR="00896F81" w:rsidDel="006B0D67">
          <w:rPr>
            <w:rFonts w:ascii="Arial" w:hAnsi="Arial"/>
            <w:sz w:val="24"/>
          </w:rPr>
          <w:delText>xample</w:delText>
        </w:r>
      </w:del>
      <w:del w:id="613" w:author="Chessmore, Carol" w:date="2014-09-29T13:00:00Z">
        <w:r w:rsidR="00896F81" w:rsidDel="006B0D67">
          <w:rPr>
            <w:rFonts w:ascii="Arial" w:hAnsi="Arial"/>
            <w:sz w:val="24"/>
          </w:rPr>
          <w:delText>s</w:delText>
        </w:r>
      </w:del>
      <w:del w:id="614" w:author="Chessmore, Carol" w:date="2014-09-29T13:04:00Z">
        <w:r w:rsidR="00896F81" w:rsidDel="006B0D67">
          <w:rPr>
            <w:rFonts w:ascii="Arial" w:hAnsi="Arial"/>
            <w:sz w:val="24"/>
          </w:rPr>
          <w:delText xml:space="preserve"> of modification</w:delText>
        </w:r>
      </w:del>
      <w:del w:id="615" w:author="Chessmore, Carol" w:date="2014-09-29T13:01:00Z">
        <w:r w:rsidR="00896F81" w:rsidDel="006B0D67">
          <w:rPr>
            <w:rFonts w:ascii="Arial" w:hAnsi="Arial"/>
            <w:sz w:val="24"/>
          </w:rPr>
          <w:delText>s</w:delText>
        </w:r>
      </w:del>
      <w:del w:id="616" w:author="Chessmore, Carol" w:date="2014-09-29T13:04:00Z">
        <w:r w:rsidR="0090286A" w:rsidDel="006B0D67">
          <w:rPr>
            <w:rFonts w:ascii="Arial" w:hAnsi="Arial"/>
            <w:sz w:val="24"/>
          </w:rPr>
          <w:delText xml:space="preserve"> that </w:delText>
        </w:r>
      </w:del>
      <w:ins w:id="617" w:author="Chessmore, Carol" w:date="2014-09-29T13:01:00Z">
        <w:r w:rsidR="006B0D67">
          <w:rPr>
            <w:rFonts w:ascii="Arial" w:hAnsi="Arial"/>
            <w:sz w:val="24"/>
          </w:rPr>
          <w:t xml:space="preserve">would </w:t>
        </w:r>
      </w:ins>
      <w:r w:rsidR="0090286A">
        <w:rPr>
          <w:rFonts w:ascii="Arial" w:hAnsi="Arial"/>
          <w:sz w:val="24"/>
        </w:rPr>
        <w:t xml:space="preserve">require an RE </w:t>
      </w:r>
      <w:r w:rsidR="0090286A">
        <w:rPr>
          <w:rFonts w:ascii="Arial" w:hAnsi="Arial"/>
          <w:sz w:val="24"/>
        </w:rPr>
        <w:lastRenderedPageBreak/>
        <w:t xml:space="preserve">to provide updated model </w:t>
      </w:r>
      <w:del w:id="618" w:author="Chessmore, Carol" w:date="2014-09-29T13:04:00Z">
        <w:r w:rsidR="0090286A" w:rsidDel="006B0D67">
          <w:rPr>
            <w:rFonts w:ascii="Arial" w:hAnsi="Arial"/>
            <w:sz w:val="24"/>
          </w:rPr>
          <w:delText>data</w:delText>
        </w:r>
        <w:r w:rsidR="00896F81" w:rsidDel="006B0D67">
          <w:rPr>
            <w:rFonts w:ascii="Arial" w:hAnsi="Arial"/>
            <w:sz w:val="24"/>
          </w:rPr>
          <w:delText xml:space="preserve"> </w:delText>
        </w:r>
      </w:del>
      <w:ins w:id="619" w:author="Chessmore, Carol" w:date="2014-09-29T13:04:00Z">
        <w:r w:rsidR="006B0D67">
          <w:rPr>
            <w:rFonts w:ascii="Arial" w:hAnsi="Arial"/>
            <w:sz w:val="24"/>
          </w:rPr>
          <w:t>data.</w:t>
        </w:r>
      </w:ins>
      <w:del w:id="620" w:author="Chessmore, Carol" w:date="2014-09-29T13:04:00Z">
        <w:r w:rsidR="00896F81" w:rsidDel="006B0D67">
          <w:rPr>
            <w:rFonts w:ascii="Arial" w:hAnsi="Arial"/>
            <w:sz w:val="24"/>
          </w:rPr>
          <w:delText xml:space="preserve">include replacement of an old excitation system with a new excitation system </w:delText>
        </w:r>
      </w:del>
      <w:del w:id="621" w:author="Chessmore, Carol" w:date="2014-09-02T11:03:00Z">
        <w:r w:rsidR="00896F81" w:rsidDel="00A94A1F">
          <w:rPr>
            <w:rFonts w:ascii="Arial" w:hAnsi="Arial"/>
            <w:sz w:val="24"/>
          </w:rPr>
          <w:delText>or boiler/turbine upgrades</w:delText>
        </w:r>
      </w:del>
      <w:del w:id="622" w:author="Chessmore, Carol" w:date="2014-09-29T13:04:00Z">
        <w:r w:rsidR="00896F81" w:rsidDel="006B0D67">
          <w:rPr>
            <w:rFonts w:ascii="Arial" w:hAnsi="Arial"/>
            <w:sz w:val="24"/>
          </w:rPr>
          <w:delText xml:space="preserve">.  </w:delText>
        </w:r>
      </w:del>
    </w:p>
    <w:p w14:paraId="746A72D2" w14:textId="77777777" w:rsidR="009A1011" w:rsidRDefault="009A1011" w:rsidP="007D3514">
      <w:pPr>
        <w:pStyle w:val="Heading2"/>
        <w:numPr>
          <w:ilvl w:val="0"/>
          <w:numId w:val="8"/>
        </w:numPr>
        <w:spacing w:after="200"/>
        <w:ind w:left="720" w:hanging="540"/>
        <w:jc w:val="both"/>
        <w:rPr>
          <w:b/>
        </w:rPr>
      </w:pPr>
      <w:bookmarkStart w:id="623" w:name="_Toc402354557"/>
      <w:r>
        <w:rPr>
          <w:b/>
        </w:rPr>
        <w:t>Data for Load Resource</w:t>
      </w:r>
      <w:bookmarkEnd w:id="623"/>
    </w:p>
    <w:p w14:paraId="32C3CCD7" w14:textId="77777777" w:rsidR="009A1011" w:rsidRPr="004C3519" w:rsidRDefault="009A1011" w:rsidP="004C3519">
      <w:pPr>
        <w:spacing w:after="200"/>
        <w:ind w:left="720"/>
        <w:rPr>
          <w:rFonts w:ascii="Arial" w:hAnsi="Arial" w:cs="Arial"/>
          <w:b/>
          <w:sz w:val="24"/>
          <w:szCs w:val="24"/>
        </w:rPr>
      </w:pPr>
      <w:r w:rsidRPr="004C3519">
        <w:rPr>
          <w:rFonts w:ascii="Arial" w:hAnsi="Arial" w:cs="Arial"/>
          <w:sz w:val="24"/>
          <w:szCs w:val="24"/>
        </w:rPr>
        <w:t>Load Resource models</w:t>
      </w:r>
      <w:ins w:id="624" w:author="Chessmore, Carol" w:date="2014-09-02T11:11:00Z">
        <w:r w:rsidR="00554721">
          <w:rPr>
            <w:rFonts w:ascii="Arial" w:hAnsi="Arial" w:cs="Arial"/>
            <w:sz w:val="24"/>
            <w:szCs w:val="24"/>
          </w:rPr>
          <w:t xml:space="preserve"> used for system frequency response</w:t>
        </w:r>
      </w:ins>
      <w:r w:rsidRPr="004C3519">
        <w:rPr>
          <w:rFonts w:ascii="Arial" w:hAnsi="Arial" w:cs="Arial"/>
          <w:sz w:val="24"/>
          <w:szCs w:val="24"/>
        </w:rPr>
        <w:t xml:space="preserve"> shall be prepared using a PSSE standard model. Data for the Load Resour</w:t>
      </w:r>
      <w:r w:rsidR="00595A53" w:rsidRPr="004C3519">
        <w:rPr>
          <w:rFonts w:ascii="Arial" w:hAnsi="Arial" w:cs="Arial"/>
          <w:sz w:val="24"/>
          <w:szCs w:val="24"/>
        </w:rPr>
        <w:t>c</w:t>
      </w:r>
      <w:r w:rsidRPr="004C3519">
        <w:rPr>
          <w:rFonts w:ascii="Arial" w:hAnsi="Arial" w:cs="Arial"/>
          <w:sz w:val="24"/>
          <w:szCs w:val="24"/>
        </w:rPr>
        <w:t xml:space="preserve">e model shall be documented in the Stability Book and .dyr files posted to the DWG data site. </w:t>
      </w:r>
    </w:p>
    <w:p w14:paraId="1C9612F9" w14:textId="77777777" w:rsidR="00896F81" w:rsidRDefault="00896F81" w:rsidP="007D3514">
      <w:pPr>
        <w:pStyle w:val="Heading2"/>
        <w:numPr>
          <w:ilvl w:val="0"/>
          <w:numId w:val="8"/>
        </w:numPr>
        <w:spacing w:before="240" w:after="200"/>
        <w:ind w:left="734" w:hanging="547"/>
        <w:jc w:val="both"/>
        <w:rPr>
          <w:b/>
        </w:rPr>
      </w:pPr>
      <w:bookmarkStart w:id="625" w:name="_Toc402354558"/>
      <w:r>
        <w:rPr>
          <w:b/>
        </w:rPr>
        <w:t>Dynamics Data for Equipment Owned by Transmission-Distribution Service Providers (TDSP)</w:t>
      </w:r>
      <w:bookmarkEnd w:id="625"/>
    </w:p>
    <w:p w14:paraId="44629D25" w14:textId="0956DDAC" w:rsidR="00896F81" w:rsidRDefault="00896F81" w:rsidP="007D3514">
      <w:pPr>
        <w:pStyle w:val="Heading3"/>
        <w:numPr>
          <w:ilvl w:val="0"/>
          <w:numId w:val="12"/>
        </w:numPr>
        <w:spacing w:before="240" w:after="200"/>
        <w:ind w:firstLine="0"/>
        <w:jc w:val="both"/>
      </w:pPr>
      <w:bookmarkStart w:id="626" w:name="_Toc317772437"/>
      <w:bookmarkStart w:id="627" w:name="_Toc317772493"/>
      <w:bookmarkStart w:id="628" w:name="_Toc317772551"/>
      <w:bookmarkStart w:id="629" w:name="_Toc317772853"/>
      <w:bookmarkStart w:id="630" w:name="_Toc317773070"/>
      <w:bookmarkStart w:id="631" w:name="_Toc317773122"/>
      <w:bookmarkStart w:id="632" w:name="_Toc402354559"/>
      <w:bookmarkEnd w:id="626"/>
      <w:bookmarkEnd w:id="627"/>
      <w:bookmarkEnd w:id="628"/>
      <w:bookmarkEnd w:id="629"/>
      <w:bookmarkEnd w:id="630"/>
      <w:bookmarkEnd w:id="631"/>
      <w:r>
        <w:t>Under</w:t>
      </w:r>
      <w:ins w:id="633" w:author="Chessmore, Carol" w:date="2014-09-29T13:10:00Z">
        <w:r w:rsidR="00CE35FB">
          <w:t xml:space="preserve"> F</w:t>
        </w:r>
      </w:ins>
      <w:del w:id="634" w:author="Chessmore, Carol" w:date="2014-09-29T13:10:00Z">
        <w:r w:rsidDel="00CE35FB">
          <w:delText>f</w:delText>
        </w:r>
      </w:del>
      <w:r>
        <w:t>requency Firm Load Shedding Relay Data (UFLS)</w:t>
      </w:r>
      <w:bookmarkEnd w:id="632"/>
    </w:p>
    <w:p w14:paraId="1633613F" w14:textId="12313802" w:rsidR="00446E5B" w:rsidRDefault="00446E5B" w:rsidP="00595A53">
      <w:pPr>
        <w:pStyle w:val="ListContinue4"/>
        <w:ind w:left="720"/>
        <w:jc w:val="both"/>
        <w:rPr>
          <w:rFonts w:ascii="Arial" w:hAnsi="Arial"/>
          <w:sz w:val="24"/>
        </w:rPr>
      </w:pPr>
      <w:del w:id="635" w:author="Joe SanMartin" w:date="2014-09-16T21:42:00Z">
        <w:r w:rsidDel="00605596">
          <w:rPr>
            <w:rFonts w:ascii="Arial" w:hAnsi="Arial"/>
            <w:sz w:val="24"/>
          </w:rPr>
          <w:delText xml:space="preserve">The </w:delText>
        </w:r>
      </w:del>
      <w:del w:id="636" w:author="Joe SanMartin" w:date="2014-09-16T21:41:00Z">
        <w:r w:rsidDel="00605596">
          <w:rPr>
            <w:rFonts w:ascii="Arial" w:hAnsi="Arial"/>
            <w:sz w:val="24"/>
          </w:rPr>
          <w:delText xml:space="preserve">DWG shall prepare annually the </w:delText>
        </w:r>
      </w:del>
      <w:r>
        <w:rPr>
          <w:rFonts w:ascii="Arial" w:hAnsi="Arial"/>
          <w:sz w:val="24"/>
        </w:rPr>
        <w:t>UFLS data</w:t>
      </w:r>
      <w:ins w:id="637" w:author="Joe SanMartin" w:date="2014-09-16T21:41:00Z">
        <w:r w:rsidR="00605596">
          <w:rPr>
            <w:rFonts w:ascii="Arial" w:hAnsi="Arial"/>
            <w:sz w:val="24"/>
          </w:rPr>
          <w:t xml:space="preserve"> shall </w:t>
        </w:r>
      </w:ins>
      <w:ins w:id="638" w:author="Joe SanMartin" w:date="2014-09-16T21:42:00Z">
        <w:r w:rsidR="00605596">
          <w:rPr>
            <w:rFonts w:ascii="Arial" w:hAnsi="Arial"/>
            <w:sz w:val="24"/>
          </w:rPr>
          <w:t xml:space="preserve">be </w:t>
        </w:r>
      </w:ins>
      <w:ins w:id="639" w:author="Joe SanMartin" w:date="2014-09-16T21:41:00Z">
        <w:r w:rsidR="00605596">
          <w:rPr>
            <w:rFonts w:ascii="Arial" w:hAnsi="Arial"/>
            <w:sz w:val="24"/>
          </w:rPr>
          <w:t>prepare</w:t>
        </w:r>
      </w:ins>
      <w:ins w:id="640" w:author="Joe SanMartin" w:date="2014-09-16T21:42:00Z">
        <w:r w:rsidR="00605596">
          <w:rPr>
            <w:rFonts w:ascii="Arial" w:hAnsi="Arial"/>
            <w:sz w:val="24"/>
          </w:rPr>
          <w:t>d</w:t>
        </w:r>
      </w:ins>
      <w:ins w:id="641" w:author="Joe SanMartin" w:date="2014-09-16T21:41:00Z">
        <w:r w:rsidR="00605596">
          <w:rPr>
            <w:rFonts w:ascii="Arial" w:hAnsi="Arial"/>
            <w:sz w:val="24"/>
          </w:rPr>
          <w:t xml:space="preserve"> annually</w:t>
        </w:r>
      </w:ins>
      <w:ins w:id="642" w:author="Joe SanMartin" w:date="2014-09-16T21:42:00Z">
        <w:r w:rsidR="00605596">
          <w:rPr>
            <w:rFonts w:ascii="Arial" w:hAnsi="Arial"/>
            <w:sz w:val="24"/>
          </w:rPr>
          <w:t xml:space="preserve"> in accordance with ERCOT and NERC standards</w:t>
        </w:r>
      </w:ins>
      <w:r>
        <w:rPr>
          <w:rFonts w:ascii="Arial" w:hAnsi="Arial"/>
          <w:sz w:val="24"/>
        </w:rPr>
        <w:t xml:space="preserve">. </w:t>
      </w:r>
      <w:ins w:id="643" w:author="Joe SanMartin" w:date="2014-09-16T21:44:00Z">
        <w:r w:rsidR="00605596">
          <w:rPr>
            <w:rFonts w:ascii="Arial" w:hAnsi="Arial"/>
            <w:sz w:val="24"/>
          </w:rPr>
          <w:t>T</w:t>
        </w:r>
      </w:ins>
      <w:ins w:id="644" w:author="Joe SanMartin" w:date="2014-09-16T21:47:00Z">
        <w:r w:rsidR="00AD7112">
          <w:rPr>
            <w:rFonts w:ascii="Arial" w:hAnsi="Arial"/>
            <w:sz w:val="24"/>
          </w:rPr>
          <w:t>D</w:t>
        </w:r>
      </w:ins>
      <w:ins w:id="645" w:author="Joe SanMartin" w:date="2014-09-16T21:44:00Z">
        <w:r w:rsidR="00605596">
          <w:rPr>
            <w:rFonts w:ascii="Arial" w:hAnsi="Arial"/>
            <w:sz w:val="24"/>
          </w:rPr>
          <w:t xml:space="preserve">SPs are </w:t>
        </w:r>
      </w:ins>
      <w:del w:id="646" w:author="Joe SanMartin" w:date="2014-09-16T21:43:00Z">
        <w:r w:rsidDel="00605596">
          <w:rPr>
            <w:rFonts w:ascii="Arial" w:hAnsi="Arial"/>
            <w:sz w:val="24"/>
          </w:rPr>
          <w:delText>Each DWG member is</w:delText>
        </w:r>
      </w:del>
      <w:del w:id="647" w:author="Joe SanMartin" w:date="2014-09-16T21:44:00Z">
        <w:r w:rsidDel="00605596">
          <w:rPr>
            <w:rFonts w:ascii="Arial" w:hAnsi="Arial"/>
            <w:sz w:val="24"/>
          </w:rPr>
          <w:delText xml:space="preserve"> </w:delText>
        </w:r>
      </w:del>
      <w:r>
        <w:rPr>
          <w:rFonts w:ascii="Arial" w:hAnsi="Arial"/>
          <w:sz w:val="24"/>
        </w:rPr>
        <w:t>responsible for preparing the UFLS relay model records for the</w:t>
      </w:r>
      <w:ins w:id="648" w:author="Chessmore, Carol" w:date="2014-10-07T16:02:00Z">
        <w:r w:rsidR="00FE0EAB">
          <w:rPr>
            <w:rFonts w:ascii="Arial" w:hAnsi="Arial"/>
            <w:sz w:val="24"/>
          </w:rPr>
          <w:t>ir respective</w:t>
        </w:r>
      </w:ins>
      <w:r>
        <w:rPr>
          <w:rFonts w:ascii="Arial" w:hAnsi="Arial"/>
          <w:sz w:val="24"/>
        </w:rPr>
        <w:t xml:space="preserve"> loads</w:t>
      </w:r>
      <w:del w:id="649" w:author="Chessmore, Carol" w:date="2014-10-07T16:04:00Z">
        <w:r w:rsidDel="00FE0EAB">
          <w:rPr>
            <w:rFonts w:ascii="Arial" w:hAnsi="Arial"/>
            <w:sz w:val="24"/>
          </w:rPr>
          <w:delText xml:space="preserve"> within their</w:delText>
        </w:r>
      </w:del>
      <w:r>
        <w:rPr>
          <w:rFonts w:ascii="Arial" w:hAnsi="Arial"/>
          <w:sz w:val="24"/>
        </w:rPr>
        <w:t xml:space="preserve"> </w:t>
      </w:r>
      <w:del w:id="650" w:author="Joe SanMartin" w:date="2014-09-16T21:43:00Z">
        <w:r w:rsidDel="00605596">
          <w:rPr>
            <w:rFonts w:ascii="Arial" w:hAnsi="Arial"/>
            <w:sz w:val="24"/>
          </w:rPr>
          <w:delText>TDSP</w:delText>
        </w:r>
      </w:del>
      <w:r>
        <w:rPr>
          <w:rFonts w:ascii="Arial" w:hAnsi="Arial"/>
          <w:sz w:val="24"/>
        </w:rPr>
        <w:t>.  The</w:t>
      </w:r>
      <w:ins w:id="651" w:author="Joe SanMartin" w:date="2014-09-16T21:47:00Z">
        <w:r w:rsidR="00AD7112">
          <w:rPr>
            <w:rFonts w:ascii="Arial" w:hAnsi="Arial"/>
            <w:sz w:val="24"/>
          </w:rPr>
          <w:t xml:space="preserve"> TDSP</w:t>
        </w:r>
      </w:ins>
      <w:del w:id="652" w:author="Joe SanMartin" w:date="2014-09-16T21:47:00Z">
        <w:r w:rsidDel="00AD7112">
          <w:rPr>
            <w:rFonts w:ascii="Arial" w:hAnsi="Arial"/>
            <w:sz w:val="24"/>
          </w:rPr>
          <w:delText xml:space="preserve"> DWG member</w:delText>
        </w:r>
      </w:del>
      <w:r>
        <w:rPr>
          <w:rFonts w:ascii="Arial" w:hAnsi="Arial"/>
          <w:sz w:val="24"/>
        </w:rPr>
        <w:t xml:space="preserve"> shall submit the UFLS relay data to ERCOT in the form of a PSS</w:t>
      </w:r>
      <w:ins w:id="653" w:author="Chessmore, Carol" w:date="2014-09-02T11:12:00Z">
        <w:r w:rsidR="00554721">
          <w:rPr>
            <w:rFonts w:ascii="Arial" w:hAnsi="Arial"/>
            <w:sz w:val="24"/>
          </w:rPr>
          <w:t>/</w:t>
        </w:r>
      </w:ins>
      <w:r>
        <w:rPr>
          <w:rFonts w:ascii="Arial" w:hAnsi="Arial"/>
          <w:sz w:val="24"/>
        </w:rPr>
        <w:t xml:space="preserve">E dyre file using an appropriate </w:t>
      </w:r>
      <w:del w:id="654" w:author="Chessmore, Carol" w:date="2014-09-02T11:12:00Z">
        <w:r w:rsidDel="00554721">
          <w:rPr>
            <w:rFonts w:ascii="Arial" w:hAnsi="Arial"/>
            <w:sz w:val="24"/>
          </w:rPr>
          <w:delText xml:space="preserve">PSSE standard </w:delText>
        </w:r>
      </w:del>
      <w:r>
        <w:rPr>
          <w:rFonts w:ascii="Arial" w:hAnsi="Arial"/>
          <w:sz w:val="24"/>
        </w:rPr>
        <w:t>model</w:t>
      </w:r>
      <w:r w:rsidR="004C3519">
        <w:rPr>
          <w:rFonts w:ascii="Arial" w:hAnsi="Arial"/>
          <w:sz w:val="24"/>
        </w:rPr>
        <w:t>.</w:t>
      </w:r>
      <w:r>
        <w:rPr>
          <w:rFonts w:ascii="Arial" w:hAnsi="Arial"/>
          <w:sz w:val="24"/>
        </w:rPr>
        <w:t xml:space="preserve"> The models should contain the necessary information to properly represent the UFLS relay actions in a dynamic study, including:</w:t>
      </w:r>
    </w:p>
    <w:p w14:paraId="4C266855" w14:textId="77777777" w:rsidR="00446E5B" w:rsidRDefault="00446E5B" w:rsidP="007D3514">
      <w:pPr>
        <w:pStyle w:val="Hdng3BodyText"/>
        <w:numPr>
          <w:ilvl w:val="0"/>
          <w:numId w:val="23"/>
        </w:numPr>
        <w:spacing w:after="200"/>
        <w:ind w:left="1440" w:hanging="360"/>
        <w:jc w:val="both"/>
      </w:pPr>
      <w:r>
        <w:t>Owner and operator of the UFLS program.</w:t>
      </w:r>
    </w:p>
    <w:p w14:paraId="787D526D" w14:textId="77777777" w:rsidR="00446E5B" w:rsidRDefault="00446E5B" w:rsidP="007D3514">
      <w:pPr>
        <w:pStyle w:val="Hdng3BodyText"/>
        <w:numPr>
          <w:ilvl w:val="0"/>
          <w:numId w:val="23"/>
        </w:numPr>
        <w:spacing w:after="200"/>
        <w:ind w:left="1440" w:hanging="360"/>
        <w:jc w:val="both"/>
      </w:pPr>
      <w:r>
        <w:t>Size and location of customer load, or percent of connected load, to be interrupted.</w:t>
      </w:r>
    </w:p>
    <w:p w14:paraId="7AD01FB9" w14:textId="77777777" w:rsidR="00446E5B" w:rsidRDefault="00446E5B" w:rsidP="007D3514">
      <w:pPr>
        <w:pStyle w:val="Hdng3BodyText"/>
        <w:numPr>
          <w:ilvl w:val="0"/>
          <w:numId w:val="23"/>
        </w:numPr>
        <w:spacing w:after="200"/>
        <w:ind w:left="1440" w:hanging="360"/>
        <w:jc w:val="both"/>
      </w:pPr>
      <w:r>
        <w:t>Corresponding frequency set points.</w:t>
      </w:r>
    </w:p>
    <w:p w14:paraId="1D5DED6D" w14:textId="551496D6" w:rsidR="00446E5B" w:rsidRDefault="00446E5B" w:rsidP="007D3514">
      <w:pPr>
        <w:pStyle w:val="Hdng3BodyText"/>
        <w:numPr>
          <w:ilvl w:val="0"/>
          <w:numId w:val="23"/>
        </w:numPr>
        <w:spacing w:after="200"/>
        <w:ind w:left="1440" w:hanging="360"/>
        <w:jc w:val="both"/>
      </w:pPr>
      <w:r>
        <w:t>Overall scheme clearing times (includes all time delays, breaker clearing times, etc</w:t>
      </w:r>
      <w:ins w:id="655" w:author="Chessmore, Carol" w:date="2014-09-29T12:57:00Z">
        <w:r w:rsidR="00D933DE">
          <w:rPr>
            <w:lang w:val="en-US"/>
          </w:rPr>
          <w:t>.</w:t>
        </w:r>
      </w:ins>
      <w:r>
        <w:t>).</w:t>
      </w:r>
    </w:p>
    <w:p w14:paraId="376A33C2" w14:textId="77777777" w:rsidR="00446E5B" w:rsidRDefault="00446E5B" w:rsidP="00595A53">
      <w:pPr>
        <w:pStyle w:val="ListContinue4"/>
        <w:ind w:left="720"/>
        <w:jc w:val="both"/>
        <w:rPr>
          <w:rFonts w:ascii="Arial" w:hAnsi="Arial"/>
          <w:sz w:val="24"/>
        </w:rPr>
      </w:pPr>
      <w:r>
        <w:rPr>
          <w:rFonts w:ascii="Arial" w:hAnsi="Arial"/>
          <w:sz w:val="24"/>
        </w:rPr>
        <w:t xml:space="preserve">Also, the </w:t>
      </w:r>
      <w:del w:id="656" w:author="Joe SanMartin" w:date="2014-09-16T21:48: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UFLS programs such as related generation protection, islanding schemes, automatic load restoration schemes, UVLS and Special Protection Systems.  </w:t>
      </w:r>
    </w:p>
    <w:p w14:paraId="0050660F" w14:textId="77777777" w:rsidR="00446E5B" w:rsidRDefault="00446E5B" w:rsidP="004C3519">
      <w:pPr>
        <w:pStyle w:val="ListContinue4"/>
        <w:spacing w:after="200"/>
        <w:ind w:left="720"/>
        <w:jc w:val="both"/>
        <w:rPr>
          <w:rFonts w:ascii="Arial" w:hAnsi="Arial"/>
          <w:sz w:val="24"/>
        </w:rPr>
      </w:pPr>
      <w:r>
        <w:rPr>
          <w:rFonts w:ascii="Arial" w:hAnsi="Arial"/>
          <w:sz w:val="24"/>
        </w:rPr>
        <w:t>All UFLS data will be documented in the annual Stability Book.</w:t>
      </w:r>
    </w:p>
    <w:p w14:paraId="2767F2FD" w14:textId="0A75C4C0" w:rsidR="00896F81" w:rsidRDefault="00896F81" w:rsidP="007D3514">
      <w:pPr>
        <w:pStyle w:val="Heading3"/>
        <w:numPr>
          <w:ilvl w:val="0"/>
          <w:numId w:val="12"/>
        </w:numPr>
        <w:spacing w:before="240" w:after="200"/>
        <w:ind w:firstLine="0"/>
        <w:jc w:val="both"/>
      </w:pPr>
      <w:bookmarkStart w:id="657" w:name="_Toc402354560"/>
      <w:r>
        <w:t>Under</w:t>
      </w:r>
      <w:ins w:id="658" w:author="Chessmore, Carol" w:date="2014-09-29T13:10:00Z">
        <w:r w:rsidR="00CE35FB">
          <w:t xml:space="preserve"> V</w:t>
        </w:r>
      </w:ins>
      <w:del w:id="659" w:author="Chessmore, Carol" w:date="2014-09-29T13:10:00Z">
        <w:r w:rsidDel="00CE35FB">
          <w:delText>v</w:delText>
        </w:r>
      </w:del>
      <w:r>
        <w:t>oltage Load Shedding Relay Data</w:t>
      </w:r>
      <w:bookmarkEnd w:id="657"/>
    </w:p>
    <w:p w14:paraId="59E1ADD3" w14:textId="77777777" w:rsidR="00896F81" w:rsidRDefault="00896F81" w:rsidP="001744FD">
      <w:pPr>
        <w:pStyle w:val="Hdng3BodyText"/>
        <w:spacing w:after="200"/>
        <w:ind w:left="720"/>
        <w:jc w:val="both"/>
        <w:rPr>
          <w:i/>
        </w:rPr>
      </w:pPr>
      <w:r>
        <w:rPr>
          <w:i/>
        </w:rPr>
        <w:t xml:space="preserve">Note: This section addresses requirements stated in NERC Standards PRC-20 and PRC-21. </w:t>
      </w:r>
    </w:p>
    <w:p w14:paraId="41D65EAE" w14:textId="1F617DE1" w:rsidR="00896F81" w:rsidRDefault="00896F81" w:rsidP="001744FD">
      <w:pPr>
        <w:pStyle w:val="ListContinue4"/>
        <w:spacing w:after="200"/>
        <w:ind w:left="720"/>
        <w:jc w:val="both"/>
        <w:rPr>
          <w:rFonts w:ascii="Arial" w:hAnsi="Arial"/>
          <w:sz w:val="24"/>
        </w:rPr>
      </w:pPr>
      <w:r>
        <w:rPr>
          <w:rFonts w:ascii="Arial" w:hAnsi="Arial"/>
          <w:sz w:val="24"/>
        </w:rPr>
        <w:t>Annually or after installation of any under</w:t>
      </w:r>
      <w:ins w:id="660" w:author="Chessmore, Carol" w:date="2014-09-29T13:11:00Z">
        <w:r w:rsidR="00CE35FB">
          <w:rPr>
            <w:rFonts w:ascii="Arial" w:hAnsi="Arial"/>
            <w:sz w:val="24"/>
          </w:rPr>
          <w:t xml:space="preserve"> </w:t>
        </w:r>
      </w:ins>
      <w:r>
        <w:rPr>
          <w:rFonts w:ascii="Arial" w:hAnsi="Arial"/>
          <w:sz w:val="24"/>
        </w:rPr>
        <w:t xml:space="preserve">voltage load shedding (UVLS) relays, the TDSP installing the UVLS relays will submit the corresponding </w:t>
      </w:r>
      <w:del w:id="661" w:author="Chessmore, Carol" w:date="2014-09-02T11:13:00Z">
        <w:r w:rsidDel="00554721">
          <w:rPr>
            <w:rFonts w:ascii="Arial" w:hAnsi="Arial"/>
            <w:sz w:val="24"/>
          </w:rPr>
          <w:delText xml:space="preserve">PSS/E </w:delText>
        </w:r>
      </w:del>
      <w:r>
        <w:rPr>
          <w:rFonts w:ascii="Arial" w:hAnsi="Arial"/>
          <w:sz w:val="24"/>
        </w:rPr>
        <w:t xml:space="preserve">relay model to </w:t>
      </w:r>
      <w:del w:id="662" w:author="Joe SanMartin" w:date="2014-09-16T21:50:00Z">
        <w:r w:rsidDel="00AD7112">
          <w:rPr>
            <w:rFonts w:ascii="Arial" w:hAnsi="Arial"/>
            <w:sz w:val="24"/>
          </w:rPr>
          <w:delText>the designated DWG member</w:delText>
        </w:r>
      </w:del>
      <w:ins w:id="663" w:author="Joe SanMartin" w:date="2014-09-16T21:50:00Z">
        <w:r w:rsidR="00AD7112">
          <w:rPr>
            <w:rFonts w:ascii="Arial" w:hAnsi="Arial"/>
            <w:sz w:val="24"/>
          </w:rPr>
          <w:t>ERCOT</w:t>
        </w:r>
      </w:ins>
      <w:r>
        <w:rPr>
          <w:rFonts w:ascii="Arial" w:hAnsi="Arial"/>
          <w:sz w:val="24"/>
        </w:rPr>
        <w:t xml:space="preserve"> during the annual data update or as needed for DWG studies.</w:t>
      </w:r>
      <w:r w:rsidR="00F4037B">
        <w:rPr>
          <w:rFonts w:ascii="Arial" w:hAnsi="Arial"/>
          <w:sz w:val="24"/>
        </w:rPr>
        <w:t xml:space="preserve"> The DWG member </w:t>
      </w:r>
      <w:r w:rsidR="00F4037B">
        <w:rPr>
          <w:rFonts w:ascii="Arial" w:hAnsi="Arial"/>
          <w:sz w:val="24"/>
        </w:rPr>
        <w:lastRenderedPageBreak/>
        <w:t xml:space="preserve">shall submit the </w:t>
      </w:r>
      <w:r w:rsidR="00446E5B">
        <w:rPr>
          <w:rFonts w:ascii="Arial" w:hAnsi="Arial"/>
          <w:sz w:val="24"/>
        </w:rPr>
        <w:t xml:space="preserve">UVLS </w:t>
      </w:r>
      <w:r w:rsidR="00F4037B">
        <w:rPr>
          <w:rFonts w:ascii="Arial" w:hAnsi="Arial"/>
          <w:sz w:val="24"/>
        </w:rPr>
        <w:t xml:space="preserve">relay data </w:t>
      </w:r>
      <w:del w:id="664" w:author="Joe SanMartin" w:date="2014-09-16T21:51:00Z">
        <w:r w:rsidR="00F4037B" w:rsidDel="00AD7112">
          <w:rPr>
            <w:rFonts w:ascii="Arial" w:hAnsi="Arial"/>
            <w:sz w:val="24"/>
          </w:rPr>
          <w:delText xml:space="preserve">to ERCOT </w:delText>
        </w:r>
      </w:del>
      <w:r w:rsidR="00F4037B">
        <w:rPr>
          <w:rFonts w:ascii="Arial" w:hAnsi="Arial"/>
          <w:sz w:val="24"/>
        </w:rPr>
        <w:t xml:space="preserve">in the form of a PSSE dyre file using an appropriate </w:t>
      </w:r>
      <w:del w:id="665" w:author="Chessmore, Carol" w:date="2014-09-02T11:13:00Z">
        <w:r w:rsidR="00F4037B" w:rsidDel="00554721">
          <w:rPr>
            <w:rFonts w:ascii="Arial" w:hAnsi="Arial"/>
            <w:sz w:val="24"/>
          </w:rPr>
          <w:delText>PSS</w:delText>
        </w:r>
      </w:del>
      <w:ins w:id="666" w:author="Chessmore, Carol" w:date="2014-09-02T13:36:00Z">
        <w:del w:id="667" w:author="Joe SanMartin" w:date="2014-09-16T21:51:00Z">
          <w:r w:rsidR="00567E86" w:rsidDel="00AD7112">
            <w:rPr>
              <w:rFonts w:ascii="Arial" w:hAnsi="Arial"/>
              <w:sz w:val="24"/>
            </w:rPr>
            <w:delText>/</w:delText>
          </w:r>
        </w:del>
      </w:ins>
      <w:del w:id="668" w:author="Chessmore, Carol" w:date="2014-09-02T11:13:00Z">
        <w:r w:rsidR="00F4037B" w:rsidDel="00554721">
          <w:rPr>
            <w:rFonts w:ascii="Arial" w:hAnsi="Arial"/>
            <w:sz w:val="24"/>
          </w:rPr>
          <w:delText xml:space="preserve">E standard </w:delText>
        </w:r>
      </w:del>
      <w:r w:rsidR="00F4037B">
        <w:rPr>
          <w:rFonts w:ascii="Arial" w:hAnsi="Arial"/>
          <w:sz w:val="24"/>
        </w:rPr>
        <w:t xml:space="preserve">model.  </w:t>
      </w:r>
      <w:r>
        <w:rPr>
          <w:rFonts w:ascii="Arial" w:hAnsi="Arial"/>
          <w:sz w:val="24"/>
        </w:rPr>
        <w:t>The model</w:t>
      </w:r>
      <w:del w:id="669" w:author="Joe SanMartin" w:date="2014-09-16T21:51:00Z">
        <w:r w:rsidDel="00AD7112">
          <w:rPr>
            <w:rFonts w:ascii="Arial" w:hAnsi="Arial"/>
            <w:sz w:val="24"/>
          </w:rPr>
          <w:delText>s</w:delText>
        </w:r>
      </w:del>
      <w:r>
        <w:rPr>
          <w:rFonts w:ascii="Arial" w:hAnsi="Arial"/>
          <w:sz w:val="24"/>
        </w:rPr>
        <w:t xml:space="preserve"> </w:t>
      </w:r>
      <w:r w:rsidR="00F4037B">
        <w:rPr>
          <w:rFonts w:ascii="Arial" w:hAnsi="Arial"/>
          <w:sz w:val="24"/>
        </w:rPr>
        <w:t xml:space="preserve">shall </w:t>
      </w:r>
      <w:r>
        <w:rPr>
          <w:rFonts w:ascii="Arial" w:hAnsi="Arial"/>
          <w:sz w:val="24"/>
        </w:rPr>
        <w:t>contain the necessary information to properly represent the under</w:t>
      </w:r>
      <w:ins w:id="670" w:author="Chessmore, Carol" w:date="2014-09-29T13:11:00Z">
        <w:r w:rsidR="00CE35FB">
          <w:rPr>
            <w:rFonts w:ascii="Arial" w:hAnsi="Arial"/>
            <w:sz w:val="24"/>
          </w:rPr>
          <w:t xml:space="preserve"> </w:t>
        </w:r>
      </w:ins>
      <w:r>
        <w:rPr>
          <w:rFonts w:ascii="Arial" w:hAnsi="Arial"/>
          <w:sz w:val="24"/>
        </w:rPr>
        <w:t>voltage relay actions in a dynamic study, including:</w:t>
      </w:r>
    </w:p>
    <w:p w14:paraId="57FB09AF" w14:textId="77777777" w:rsidR="00896F81" w:rsidRDefault="00896F81" w:rsidP="007D3514">
      <w:pPr>
        <w:pStyle w:val="Hdng3BodyText"/>
        <w:numPr>
          <w:ilvl w:val="0"/>
          <w:numId w:val="24"/>
        </w:numPr>
        <w:spacing w:after="200"/>
        <w:ind w:left="1440" w:hanging="360"/>
        <w:jc w:val="both"/>
      </w:pPr>
      <w:r>
        <w:t>Owner and operator of the UVLS program.</w:t>
      </w:r>
    </w:p>
    <w:p w14:paraId="54AF5B8F" w14:textId="77777777" w:rsidR="00896F81" w:rsidRDefault="00896F81" w:rsidP="007D3514">
      <w:pPr>
        <w:pStyle w:val="Hdng3BodyText"/>
        <w:numPr>
          <w:ilvl w:val="0"/>
          <w:numId w:val="24"/>
        </w:numPr>
        <w:spacing w:after="200"/>
        <w:ind w:left="1440" w:hanging="360"/>
        <w:jc w:val="both"/>
      </w:pPr>
      <w:r>
        <w:t>Size and location of customer load, or percent of connected load, to be interrupted.</w:t>
      </w:r>
    </w:p>
    <w:p w14:paraId="665866BF" w14:textId="77777777" w:rsidR="00896F81" w:rsidRDefault="00896F81" w:rsidP="007D3514">
      <w:pPr>
        <w:pStyle w:val="Hdng3BodyText"/>
        <w:numPr>
          <w:ilvl w:val="0"/>
          <w:numId w:val="24"/>
        </w:numPr>
        <w:spacing w:after="200"/>
        <w:ind w:left="1440" w:hanging="360"/>
        <w:jc w:val="both"/>
      </w:pPr>
      <w:r>
        <w:t>Corresponding voltage set points.</w:t>
      </w:r>
    </w:p>
    <w:p w14:paraId="686A9982" w14:textId="620FE3D9" w:rsidR="00896F81" w:rsidRDefault="00896F81" w:rsidP="007D3514">
      <w:pPr>
        <w:pStyle w:val="Hdng3BodyText"/>
        <w:numPr>
          <w:ilvl w:val="0"/>
          <w:numId w:val="24"/>
        </w:numPr>
        <w:spacing w:after="200"/>
        <w:ind w:left="1440" w:hanging="360"/>
        <w:jc w:val="both"/>
      </w:pPr>
      <w:r>
        <w:t>Overall scheme clearing times (includes all time delays, breaker clearing times, etc</w:t>
      </w:r>
      <w:ins w:id="671" w:author="Chessmore, Carol" w:date="2014-09-18T09:10:00Z">
        <w:r w:rsidR="00BC071F">
          <w:t>.</w:t>
        </w:r>
      </w:ins>
      <w:r>
        <w:t>).</w:t>
      </w:r>
    </w:p>
    <w:p w14:paraId="5C8FEE2F" w14:textId="77777777" w:rsidR="00896F81" w:rsidRDefault="00896F81" w:rsidP="001744FD">
      <w:pPr>
        <w:pStyle w:val="ListContinue4"/>
        <w:spacing w:after="200"/>
        <w:ind w:left="720"/>
        <w:jc w:val="both"/>
        <w:rPr>
          <w:rFonts w:ascii="Arial" w:hAnsi="Arial"/>
          <w:sz w:val="24"/>
        </w:rPr>
      </w:pPr>
      <w:r>
        <w:rPr>
          <w:rFonts w:ascii="Arial" w:hAnsi="Arial"/>
          <w:sz w:val="24"/>
        </w:rPr>
        <w:t xml:space="preserve">Also, the </w:t>
      </w:r>
      <w:del w:id="672" w:author="Joe SanMartin" w:date="2014-09-16T21:52:00Z">
        <w:r w:rsidDel="00AD7112">
          <w:rPr>
            <w:rFonts w:ascii="Arial" w:hAnsi="Arial"/>
            <w:sz w:val="24"/>
          </w:rPr>
          <w:delText xml:space="preserve">DWG member of the </w:delText>
        </w:r>
      </w:del>
      <w:r>
        <w:rPr>
          <w:rFonts w:ascii="Arial" w:hAnsi="Arial"/>
          <w:sz w:val="24"/>
        </w:rPr>
        <w:t xml:space="preserve">TDSP should indicate any other schemes that are part of or impact the UVLS programs such as related generation protection, islanding schemes, automatic load restoration schemes, UFLS and Special Protection Systems.  </w:t>
      </w:r>
    </w:p>
    <w:p w14:paraId="18B178BD" w14:textId="77777777" w:rsidR="00896F81" w:rsidRDefault="00896F81" w:rsidP="00573955">
      <w:pPr>
        <w:pStyle w:val="ListContinue4"/>
        <w:spacing w:after="200"/>
        <w:ind w:left="720"/>
        <w:jc w:val="both"/>
        <w:rPr>
          <w:rFonts w:ascii="Arial" w:hAnsi="Arial"/>
          <w:sz w:val="24"/>
        </w:rPr>
      </w:pPr>
      <w:r>
        <w:rPr>
          <w:rFonts w:ascii="Arial" w:hAnsi="Arial"/>
          <w:sz w:val="24"/>
        </w:rPr>
        <w:t>All UVLS data will be documented in the annual Stability Book.</w:t>
      </w:r>
    </w:p>
    <w:p w14:paraId="6B71A135" w14:textId="77777777" w:rsidR="00896F81" w:rsidRDefault="00896F81" w:rsidP="007D3514">
      <w:pPr>
        <w:pStyle w:val="Heading3"/>
        <w:numPr>
          <w:ilvl w:val="0"/>
          <w:numId w:val="12"/>
        </w:numPr>
        <w:spacing w:before="240" w:after="200"/>
        <w:ind w:firstLine="0"/>
        <w:jc w:val="both"/>
      </w:pPr>
      <w:bookmarkStart w:id="673" w:name="_Toc402354561"/>
      <w:r>
        <w:t>Protective Relay Data</w:t>
      </w:r>
      <w:bookmarkEnd w:id="673"/>
    </w:p>
    <w:p w14:paraId="01425117" w14:textId="77777777" w:rsidR="00896F81" w:rsidRDefault="00896F81" w:rsidP="004C3519">
      <w:pPr>
        <w:pStyle w:val="ListContinue5"/>
        <w:spacing w:after="200"/>
        <w:ind w:left="720"/>
        <w:jc w:val="both"/>
        <w:rPr>
          <w:rFonts w:ascii="Arial" w:hAnsi="Arial"/>
          <w:sz w:val="24"/>
        </w:rPr>
      </w:pPr>
      <w:r>
        <w:rPr>
          <w:rFonts w:ascii="Arial" w:hAnsi="Arial"/>
          <w:sz w:val="24"/>
        </w:rPr>
        <w:t>The operation of protection, control, and special protection systems can affect the dynamic performance of the ERCOT system during and following contingencies.  Planning, documenting, maintaining, or other activities associated with these systems is outside the scope of the DWG.  However, because they can affect dynamic performance, the DWG should, on an as needed basis, identify and document protection, control, and special protection systems, which affect multiple transmission providers.  Identification activities will normally require the assistance of individuals or groups outside the DWG.  The specific information to be considered for inclusion will depend on the type, purpose, and scope of study.</w:t>
      </w:r>
    </w:p>
    <w:p w14:paraId="682D82F2" w14:textId="77777777" w:rsidR="00896F81" w:rsidRDefault="00896F81" w:rsidP="00E62E0B">
      <w:pPr>
        <w:pStyle w:val="ListContinue5"/>
        <w:spacing w:after="200"/>
        <w:ind w:left="720"/>
        <w:jc w:val="both"/>
        <w:rPr>
          <w:rFonts w:ascii="Arial" w:hAnsi="Arial"/>
          <w:sz w:val="24"/>
        </w:rPr>
      </w:pPr>
      <w:r>
        <w:rPr>
          <w:rFonts w:ascii="Arial" w:hAnsi="Arial"/>
          <w:sz w:val="24"/>
        </w:rPr>
        <w:t xml:space="preserve">Protection, control, and special protection systems included in the DWG database should be in the form of a </w:t>
      </w:r>
      <w:del w:id="674" w:author="Chessmore, Carol" w:date="2014-09-02T11:15:00Z">
        <w:r w:rsidDel="00036EFE">
          <w:rPr>
            <w:rFonts w:ascii="Arial" w:hAnsi="Arial"/>
            <w:sz w:val="24"/>
          </w:rPr>
          <w:delText xml:space="preserve">standard PSS/E model or </w:delText>
        </w:r>
      </w:del>
      <w:ins w:id="675" w:author="Chessmore, Carol" w:date="2014-09-02T11:15:00Z">
        <w:r w:rsidR="00036EFE">
          <w:rPr>
            <w:rFonts w:ascii="Arial" w:hAnsi="Arial"/>
            <w:sz w:val="24"/>
          </w:rPr>
          <w:t xml:space="preserve"> dynamic </w:t>
        </w:r>
      </w:ins>
      <w:r>
        <w:rPr>
          <w:rFonts w:ascii="Arial" w:hAnsi="Arial"/>
          <w:sz w:val="24"/>
        </w:rPr>
        <w:t>model</w:t>
      </w:r>
      <w:ins w:id="676" w:author="Shun-Hsien (Fred) Huang" w:date="2014-09-15T16:07:00Z">
        <w:r w:rsidR="00380340">
          <w:rPr>
            <w:rFonts w:ascii="Arial" w:hAnsi="Arial"/>
            <w:sz w:val="24"/>
          </w:rPr>
          <w:t xml:space="preserve"> </w:t>
        </w:r>
      </w:ins>
      <w:ins w:id="677" w:author="Shun-Hsien (Fred) Huang" w:date="2014-09-15T16:09:00Z">
        <w:r w:rsidR="00380340">
          <w:rPr>
            <w:rFonts w:ascii="Arial" w:hAnsi="Arial"/>
            <w:sz w:val="24"/>
          </w:rPr>
          <w:t xml:space="preserve">and shall be </w:t>
        </w:r>
        <w:r w:rsidR="00380340" w:rsidRPr="003A5F78">
          <w:rPr>
            <w:rFonts w:ascii="Arial" w:hAnsi="Arial"/>
            <w:sz w:val="24"/>
          </w:rPr>
          <w:t>compatible with the software listed in section 3.1.1</w:t>
        </w:r>
      </w:ins>
      <w:ins w:id="678" w:author="Shun-Hsien (Fred) Huang" w:date="2014-09-15T16:10:00Z">
        <w:r w:rsidR="00506172">
          <w:rPr>
            <w:rFonts w:ascii="Arial" w:hAnsi="Arial"/>
            <w:sz w:val="24"/>
          </w:rPr>
          <w:t>.</w:t>
        </w:r>
      </w:ins>
      <w:ins w:id="679" w:author="Shun-Hsien (Fred) Huang" w:date="2014-09-15T16:07:00Z">
        <w:r w:rsidR="00380340">
          <w:rPr>
            <w:rFonts w:ascii="Arial" w:hAnsi="Arial"/>
            <w:sz w:val="24"/>
          </w:rPr>
          <w:t xml:space="preserve"> </w:t>
        </w:r>
      </w:ins>
      <w:del w:id="680" w:author="Chessmore, Carol" w:date="2014-09-02T11:15:00Z">
        <w:r w:rsidDel="00036EFE">
          <w:rPr>
            <w:rFonts w:ascii="Arial" w:hAnsi="Arial"/>
            <w:sz w:val="24"/>
          </w:rPr>
          <w:delText>s</w:delText>
        </w:r>
      </w:del>
      <w:r>
        <w:rPr>
          <w:rFonts w:ascii="Arial" w:hAnsi="Arial"/>
          <w:sz w:val="24"/>
        </w:rPr>
        <w:t xml:space="preserve">.  </w:t>
      </w:r>
      <w:del w:id="681" w:author="Chessmore, Carol" w:date="2014-09-02T11:15:00Z">
        <w:r w:rsidDel="00036EFE">
          <w:rPr>
            <w:rFonts w:ascii="Arial" w:hAnsi="Arial"/>
            <w:sz w:val="24"/>
          </w:rPr>
          <w:delText xml:space="preserve">A descriptive model, such as a time-based sequence of events, is also acceptable.  </w:delText>
        </w:r>
      </w:del>
      <w:r>
        <w:rPr>
          <w:rFonts w:ascii="Arial" w:hAnsi="Arial"/>
          <w:sz w:val="24"/>
        </w:rPr>
        <w:t>Protection, control, and special protection systems adequately modeled for dynamic purposes by other working groups only need to be referenced in the DWG study reports.</w:t>
      </w:r>
    </w:p>
    <w:p w14:paraId="35056278" w14:textId="77777777" w:rsidR="00896F81" w:rsidRDefault="00896F81" w:rsidP="004C3519">
      <w:pPr>
        <w:pStyle w:val="ListContinue5"/>
        <w:spacing w:after="200"/>
        <w:ind w:left="720"/>
        <w:jc w:val="both"/>
        <w:rPr>
          <w:rFonts w:ascii="Arial" w:hAnsi="Arial"/>
          <w:sz w:val="24"/>
        </w:rPr>
      </w:pPr>
      <w:r>
        <w:rPr>
          <w:rFonts w:ascii="Arial" w:hAnsi="Arial"/>
          <w:sz w:val="24"/>
        </w:rPr>
        <w:t xml:space="preserve">The DWG member, as part of the annual database update, shall review and update as necessary protection, control, and special protection systems already in the DWG database.  This review should include evaluating the existing data for applicability and accuracy.  </w:t>
      </w:r>
    </w:p>
    <w:p w14:paraId="2A9F71C2" w14:textId="77777777" w:rsidR="00051806" w:rsidRDefault="00051806" w:rsidP="004C3519">
      <w:pPr>
        <w:pStyle w:val="ListContinue5"/>
        <w:spacing w:after="200"/>
        <w:ind w:left="720"/>
        <w:jc w:val="both"/>
        <w:rPr>
          <w:rFonts w:ascii="Arial" w:hAnsi="Arial"/>
          <w:sz w:val="24"/>
        </w:rPr>
      </w:pPr>
      <w:r>
        <w:rPr>
          <w:rFonts w:ascii="Arial" w:hAnsi="Arial"/>
          <w:sz w:val="24"/>
        </w:rPr>
        <w:lastRenderedPageBreak/>
        <w:t>Protective relay data included in a DWG flat start case shall be documented in the Stability Book.</w:t>
      </w:r>
    </w:p>
    <w:p w14:paraId="41DBE2FD" w14:textId="77777777" w:rsidR="00896F81" w:rsidRDefault="00896F81" w:rsidP="007D3514">
      <w:pPr>
        <w:pStyle w:val="Heading3"/>
        <w:numPr>
          <w:ilvl w:val="0"/>
          <w:numId w:val="12"/>
        </w:numPr>
        <w:spacing w:after="200"/>
        <w:ind w:firstLine="0"/>
        <w:jc w:val="both"/>
      </w:pPr>
      <w:bookmarkStart w:id="682" w:name="_Toc402354562"/>
      <w:r>
        <w:t>Load Model Data</w:t>
      </w:r>
      <w:bookmarkEnd w:id="682"/>
    </w:p>
    <w:p w14:paraId="2B9FD0A3" w14:textId="139DDCB4" w:rsidR="00896F81" w:rsidRDefault="00896F81" w:rsidP="00ED07AE">
      <w:pPr>
        <w:pStyle w:val="ListContinue2"/>
        <w:jc w:val="both"/>
        <w:rPr>
          <w:rFonts w:ascii="Arial" w:hAnsi="Arial"/>
          <w:i/>
          <w:sz w:val="24"/>
        </w:rPr>
      </w:pPr>
      <w:r>
        <w:rPr>
          <w:rFonts w:ascii="Arial" w:hAnsi="Arial"/>
          <w:i/>
          <w:sz w:val="24"/>
        </w:rPr>
        <w:t xml:space="preserve">Note: This section addresses the requirements stated in </w:t>
      </w:r>
      <w:ins w:id="683" w:author="Chessmore, Carol" w:date="2014-10-07T16:09:00Z">
        <w:r w:rsidR="003E461D">
          <w:rPr>
            <w:rFonts w:ascii="Arial" w:hAnsi="Arial"/>
            <w:i/>
            <w:sz w:val="24"/>
          </w:rPr>
          <w:t xml:space="preserve">R1 of </w:t>
        </w:r>
      </w:ins>
      <w:r>
        <w:rPr>
          <w:rFonts w:ascii="Arial" w:hAnsi="Arial"/>
          <w:i/>
          <w:sz w:val="24"/>
        </w:rPr>
        <w:t xml:space="preserve">NERC Standard </w:t>
      </w:r>
      <w:del w:id="684" w:author="Chessmore, Carol" w:date="2014-10-07T16:10:00Z">
        <w:r w:rsidDel="003E461D">
          <w:rPr>
            <w:rFonts w:ascii="Arial" w:hAnsi="Arial"/>
            <w:i/>
            <w:sz w:val="24"/>
          </w:rPr>
          <w:delText>MOD-013-</w:delText>
        </w:r>
        <w:r w:rsidR="00994ACE" w:rsidDel="003E461D">
          <w:rPr>
            <w:rFonts w:ascii="Arial" w:hAnsi="Arial"/>
            <w:i/>
            <w:sz w:val="24"/>
          </w:rPr>
          <w:delText>1</w:delText>
        </w:r>
        <w:r w:rsidDel="003E461D">
          <w:rPr>
            <w:rFonts w:ascii="Arial" w:hAnsi="Arial"/>
            <w:i/>
            <w:sz w:val="24"/>
          </w:rPr>
          <w:delText xml:space="preserve"> </w:delText>
        </w:r>
      </w:del>
      <w:del w:id="685" w:author="Chessmore, Carol" w:date="2014-10-07T16:09:00Z">
        <w:r w:rsidDel="003E461D">
          <w:rPr>
            <w:rFonts w:ascii="Arial" w:hAnsi="Arial"/>
            <w:i/>
            <w:sz w:val="24"/>
          </w:rPr>
          <w:delText>(R1</w:delText>
        </w:r>
        <w:commentRangeStart w:id="686"/>
        <w:r w:rsidDel="003E461D">
          <w:rPr>
            <w:rFonts w:ascii="Arial" w:hAnsi="Arial"/>
            <w:i/>
            <w:sz w:val="24"/>
          </w:rPr>
          <w:delText>.</w:delText>
        </w:r>
      </w:del>
      <w:commentRangeEnd w:id="686"/>
      <w:r w:rsidR="003E461D">
        <w:rPr>
          <w:rStyle w:val="CommentReference"/>
          <w:rFonts w:eastAsia="MS Mincho"/>
        </w:rPr>
        <w:commentReference w:id="686"/>
      </w:r>
      <w:del w:id="687" w:author="Chessmore, Carol" w:date="2014-10-07T16:09:00Z">
        <w:r w:rsidR="00994ACE" w:rsidDel="003E461D">
          <w:rPr>
            <w:rFonts w:ascii="Arial" w:hAnsi="Arial"/>
            <w:i/>
            <w:sz w:val="24"/>
          </w:rPr>
          <w:delText>4</w:delText>
        </w:r>
        <w:r w:rsidDel="003E461D">
          <w:rPr>
            <w:rFonts w:ascii="Arial" w:hAnsi="Arial"/>
            <w:i/>
            <w:sz w:val="24"/>
          </w:rPr>
          <w:delText>)</w:delText>
        </w:r>
      </w:del>
      <w:ins w:id="688" w:author="Shun-Hsien (Fred) Huang" w:date="2014-09-15T14:48:00Z">
        <w:del w:id="689" w:author="Chessmore, Carol" w:date="2014-10-07T16:09:00Z">
          <w:r w:rsidR="00531E48" w:rsidDel="003E461D">
            <w:rPr>
              <w:rFonts w:ascii="Arial" w:hAnsi="Arial"/>
              <w:i/>
              <w:sz w:val="24"/>
            </w:rPr>
            <w:delText xml:space="preserve">, </w:delText>
          </w:r>
        </w:del>
      </w:ins>
      <w:ins w:id="690" w:author="Chessmore, Carol" w:date="2014-09-29T13:42:00Z">
        <w:r w:rsidR="000C24F5">
          <w:rPr>
            <w:rFonts w:ascii="Arial" w:hAnsi="Arial"/>
            <w:i/>
            <w:sz w:val="24"/>
          </w:rPr>
          <w:t xml:space="preserve">MOD </w:t>
        </w:r>
      </w:ins>
      <w:ins w:id="691" w:author="Chessmore, Carol" w:date="2014-09-29T13:43:00Z">
        <w:r w:rsidR="000C24F5">
          <w:rPr>
            <w:rFonts w:ascii="Arial" w:hAnsi="Arial"/>
            <w:i/>
            <w:sz w:val="24"/>
          </w:rPr>
          <w:t>0</w:t>
        </w:r>
      </w:ins>
      <w:ins w:id="692" w:author="Chessmore, Carol" w:date="2014-09-29T13:42:00Z">
        <w:r w:rsidR="000C24F5">
          <w:rPr>
            <w:rFonts w:ascii="Arial" w:hAnsi="Arial"/>
            <w:i/>
            <w:sz w:val="24"/>
          </w:rPr>
          <w:t>32-1</w:t>
        </w:r>
      </w:ins>
      <w:ins w:id="693" w:author="Chessmore, Carol" w:date="2014-09-29T13:44:00Z">
        <w:r w:rsidR="000C24F5">
          <w:rPr>
            <w:rFonts w:ascii="Arial" w:hAnsi="Arial"/>
            <w:i/>
            <w:sz w:val="24"/>
          </w:rPr>
          <w:t xml:space="preserve"> </w:t>
        </w:r>
      </w:ins>
      <w:ins w:id="694" w:author="Chessmore, Carol" w:date="2014-10-07T16:09:00Z">
        <w:r w:rsidR="003E461D">
          <w:rPr>
            <w:rFonts w:ascii="Arial" w:hAnsi="Arial"/>
            <w:i/>
            <w:sz w:val="24"/>
          </w:rPr>
          <w:t xml:space="preserve">and R2.4.1 of NERC Standard </w:t>
        </w:r>
      </w:ins>
      <w:ins w:id="695" w:author="Shun-Hsien (Fred) Huang" w:date="2014-09-15T14:48:00Z">
        <w:r w:rsidR="00531E48">
          <w:rPr>
            <w:rFonts w:ascii="Arial" w:hAnsi="Arial"/>
            <w:i/>
            <w:sz w:val="24"/>
          </w:rPr>
          <w:t>TP</w:t>
        </w:r>
      </w:ins>
      <w:ins w:id="696" w:author="Chessmore, Carol" w:date="2014-09-29T13:47:00Z">
        <w:r w:rsidR="000C24F5">
          <w:rPr>
            <w:rFonts w:ascii="Arial" w:hAnsi="Arial"/>
            <w:i/>
            <w:sz w:val="24"/>
          </w:rPr>
          <w:t>L</w:t>
        </w:r>
      </w:ins>
      <w:ins w:id="697" w:author="Shun-Hsien (Fred) Huang" w:date="2014-09-15T14:48:00Z">
        <w:r w:rsidR="00531E48">
          <w:rPr>
            <w:rFonts w:ascii="Arial" w:hAnsi="Arial"/>
            <w:i/>
            <w:sz w:val="24"/>
          </w:rPr>
          <w:t>-001-4</w:t>
        </w:r>
      </w:ins>
      <w:r>
        <w:rPr>
          <w:rFonts w:ascii="Arial" w:hAnsi="Arial"/>
          <w:i/>
          <w:sz w:val="24"/>
        </w:rPr>
        <w:t>.</w:t>
      </w:r>
    </w:p>
    <w:p w14:paraId="1F3D427C" w14:textId="77777777" w:rsidR="00CE35FB" w:rsidRDefault="00896F81" w:rsidP="00B9077F">
      <w:pPr>
        <w:pStyle w:val="ListContinue5"/>
        <w:spacing w:after="200"/>
        <w:ind w:left="720"/>
        <w:jc w:val="both"/>
        <w:rPr>
          <w:ins w:id="698" w:author="Chessmore, Carol" w:date="2014-09-29T13:12:00Z"/>
          <w:rFonts w:ascii="Arial" w:hAnsi="Arial"/>
          <w:sz w:val="24"/>
        </w:rPr>
      </w:pPr>
      <w:r w:rsidRPr="00E62E0B">
        <w:rPr>
          <w:rFonts w:ascii="Arial" w:hAnsi="Arial"/>
          <w:sz w:val="24"/>
        </w:rPr>
        <w:t>Another key component of any dynamic study is the load model and its representation as a function of changing frequency or voltage.  The load model can have a significant effect on results of dynamic analysis.  For this reason, it is important to consider the load model and to use an appropriate model during the study.</w:t>
      </w:r>
      <w:ins w:id="699" w:author="Joe SanMartin" w:date="2014-09-16T22:05:00Z">
        <w:r w:rsidR="00445D22" w:rsidRPr="00E62E0B">
          <w:rPr>
            <w:rFonts w:ascii="Arial" w:hAnsi="Arial"/>
            <w:sz w:val="24"/>
          </w:rPr>
          <w:t xml:space="preserve">  </w:t>
        </w:r>
      </w:ins>
    </w:p>
    <w:p w14:paraId="4C67C1C8" w14:textId="77777777" w:rsidR="002703EE" w:rsidRDefault="00896F81" w:rsidP="00E8277A">
      <w:pPr>
        <w:pStyle w:val="ListContinue5"/>
        <w:spacing w:after="200"/>
        <w:ind w:left="720"/>
        <w:jc w:val="both"/>
        <w:rPr>
          <w:ins w:id="700" w:author="Chessmore, Carol" w:date="2014-09-29T14:14:00Z"/>
          <w:rFonts w:ascii="Arial" w:hAnsi="Arial"/>
          <w:sz w:val="24"/>
        </w:rPr>
      </w:pPr>
      <w:r w:rsidRPr="00E62E0B">
        <w:rPr>
          <w:rFonts w:ascii="Arial" w:hAnsi="Arial"/>
          <w:sz w:val="24"/>
        </w:rPr>
        <w:t xml:space="preserve">The </w:t>
      </w:r>
      <w:del w:id="701" w:author="Joe SanMartin" w:date="2014-09-16T22:01:00Z">
        <w:r w:rsidRPr="00E62E0B" w:rsidDel="00445D22">
          <w:rPr>
            <w:rFonts w:ascii="Arial" w:hAnsi="Arial"/>
            <w:sz w:val="24"/>
          </w:rPr>
          <w:delText xml:space="preserve">DWG will document, in a table in the </w:delText>
        </w:r>
      </w:del>
      <w:r w:rsidRPr="00E62E0B">
        <w:rPr>
          <w:rFonts w:ascii="Arial" w:hAnsi="Arial"/>
          <w:sz w:val="24"/>
        </w:rPr>
        <w:t>annual Stability Book</w:t>
      </w:r>
      <w:ins w:id="702" w:author="Joe SanMartin" w:date="2014-09-16T22:01:00Z">
        <w:r w:rsidR="00445D22" w:rsidRPr="00E62E0B">
          <w:rPr>
            <w:rFonts w:ascii="Arial" w:hAnsi="Arial"/>
            <w:sz w:val="24"/>
          </w:rPr>
          <w:t xml:space="preserve"> will include</w:t>
        </w:r>
      </w:ins>
      <w:del w:id="703" w:author="Joe SanMartin" w:date="2014-09-16T22:01:00Z">
        <w:r w:rsidRPr="00E62E0B" w:rsidDel="00445D22">
          <w:rPr>
            <w:rFonts w:ascii="Arial" w:hAnsi="Arial"/>
            <w:sz w:val="24"/>
          </w:rPr>
          <w:delText>,</w:delText>
        </w:r>
      </w:del>
      <w:ins w:id="704" w:author="Chessmore, Carol" w:date="2014-09-29T10:44:00Z">
        <w:r w:rsidR="003F3125" w:rsidRPr="00E62E0B">
          <w:rPr>
            <w:rFonts w:ascii="Arial" w:hAnsi="Arial"/>
            <w:sz w:val="24"/>
          </w:rPr>
          <w:t xml:space="preserve"> </w:t>
        </w:r>
      </w:ins>
      <w:r w:rsidRPr="00E62E0B">
        <w:rPr>
          <w:rFonts w:ascii="Arial" w:hAnsi="Arial"/>
          <w:sz w:val="24"/>
        </w:rPr>
        <w:t>standard</w:t>
      </w:r>
      <w:ins w:id="705" w:author="Chessmore, Carol" w:date="2014-09-29T11:47:00Z">
        <w:r w:rsidR="00B9077F">
          <w:rPr>
            <w:rFonts w:ascii="Arial" w:hAnsi="Arial"/>
            <w:sz w:val="24"/>
          </w:rPr>
          <w:t xml:space="preserve"> </w:t>
        </w:r>
      </w:ins>
      <w:del w:id="706" w:author="Chessmore, Carol" w:date="2014-09-02T11:17:00Z">
        <w:r w:rsidRPr="00E62E0B" w:rsidDel="00036EFE">
          <w:rPr>
            <w:rFonts w:ascii="Arial" w:hAnsi="Arial"/>
            <w:sz w:val="24"/>
          </w:rPr>
          <w:delText xml:space="preserve"> </w:delText>
        </w:r>
      </w:del>
      <w:r w:rsidRPr="00E62E0B">
        <w:rPr>
          <w:rFonts w:ascii="Arial" w:hAnsi="Arial"/>
          <w:sz w:val="24"/>
        </w:rPr>
        <w:t>load models for each area, composed of a mix of constant impedance</w:t>
      </w:r>
      <w:ins w:id="707" w:author="Chessmore, Carol" w:date="2014-09-29T10:58:00Z">
        <w:r w:rsidR="00E62E0B">
          <w:rPr>
            <w:rFonts w:ascii="Arial" w:hAnsi="Arial"/>
            <w:sz w:val="24"/>
          </w:rPr>
          <w:t xml:space="preserve"> </w:t>
        </w:r>
      </w:ins>
      <w:ins w:id="708" w:author="Chessmore, Carol" w:date="2014-09-02T11:18:00Z">
        <w:r w:rsidR="00036EFE" w:rsidRPr="00E62E0B">
          <w:rPr>
            <w:rFonts w:ascii="Arial" w:hAnsi="Arial"/>
            <w:sz w:val="24"/>
          </w:rPr>
          <w:t>(Z)</w:t>
        </w:r>
      </w:ins>
      <w:r w:rsidRPr="00E62E0B">
        <w:rPr>
          <w:rFonts w:ascii="Arial" w:hAnsi="Arial"/>
          <w:sz w:val="24"/>
        </w:rPr>
        <w:t>, constant current</w:t>
      </w:r>
      <w:ins w:id="709" w:author="Chessmore, Carol" w:date="2014-09-02T11:18:00Z">
        <w:r w:rsidR="00036EFE" w:rsidRPr="00E62E0B">
          <w:rPr>
            <w:rFonts w:ascii="Arial" w:hAnsi="Arial"/>
            <w:sz w:val="24"/>
          </w:rPr>
          <w:t xml:space="preserve"> (I)</w:t>
        </w:r>
      </w:ins>
      <w:r w:rsidRPr="00E62E0B">
        <w:rPr>
          <w:rFonts w:ascii="Arial" w:hAnsi="Arial"/>
          <w:sz w:val="24"/>
        </w:rPr>
        <w:t>, and constant power</w:t>
      </w:r>
      <w:ins w:id="710" w:author="Chessmore, Carol" w:date="2014-09-02T11:18:00Z">
        <w:r w:rsidR="00036EFE" w:rsidRPr="00E62E0B">
          <w:rPr>
            <w:rFonts w:ascii="Arial" w:hAnsi="Arial"/>
            <w:sz w:val="24"/>
          </w:rPr>
          <w:t xml:space="preserve"> (P)</w:t>
        </w:r>
      </w:ins>
      <w:r w:rsidRPr="00E62E0B">
        <w:rPr>
          <w:rFonts w:ascii="Arial" w:hAnsi="Arial"/>
          <w:sz w:val="24"/>
        </w:rPr>
        <w:t xml:space="preserve"> </w:t>
      </w:r>
      <w:ins w:id="711" w:author="Joe SanMartin" w:date="2014-09-16T21:59:00Z">
        <w:r w:rsidR="00445D22" w:rsidRPr="00E62E0B">
          <w:rPr>
            <w:rFonts w:ascii="Arial" w:hAnsi="Arial"/>
            <w:sz w:val="24"/>
          </w:rPr>
          <w:t xml:space="preserve">representations, </w:t>
        </w:r>
      </w:ins>
      <w:ins w:id="712" w:author="Chessmore, Carol" w:date="2014-09-02T11:19:00Z">
        <w:r w:rsidR="00036EFE" w:rsidRPr="00E62E0B">
          <w:rPr>
            <w:rFonts w:ascii="Arial" w:hAnsi="Arial"/>
            <w:sz w:val="24"/>
          </w:rPr>
          <w:t>known as ZIP models</w:t>
        </w:r>
      </w:ins>
      <w:ins w:id="713" w:author="Chessmore, Carol" w:date="2014-09-29T11:06:00Z">
        <w:r w:rsidR="000E2692">
          <w:rPr>
            <w:rFonts w:ascii="Arial" w:hAnsi="Arial"/>
            <w:sz w:val="24"/>
          </w:rPr>
          <w:t xml:space="preserve">. </w:t>
        </w:r>
      </w:ins>
      <w:ins w:id="714" w:author="Joe SanMartin" w:date="2014-09-16T21:58:00Z">
        <w:r w:rsidR="00445D22" w:rsidRPr="00E62E0B">
          <w:rPr>
            <w:rFonts w:ascii="Arial" w:hAnsi="Arial"/>
            <w:sz w:val="24"/>
          </w:rPr>
          <w:t xml:space="preserve"> PSS/E CONL activity is used to </w:t>
        </w:r>
      </w:ins>
      <w:ins w:id="715" w:author="Chessmore, Carol" w:date="2014-09-29T11:06:00Z">
        <w:r w:rsidR="000E2692">
          <w:rPr>
            <w:rFonts w:ascii="Arial" w:hAnsi="Arial"/>
            <w:sz w:val="24"/>
          </w:rPr>
          <w:t>incorporate</w:t>
        </w:r>
      </w:ins>
      <w:ins w:id="716" w:author="Joe SanMartin" w:date="2014-09-16T21:58:00Z">
        <w:r w:rsidR="00445D22" w:rsidRPr="00E62E0B">
          <w:rPr>
            <w:rFonts w:ascii="Arial" w:hAnsi="Arial"/>
            <w:sz w:val="24"/>
          </w:rPr>
          <w:t xml:space="preserve"> the ZIP model</w:t>
        </w:r>
      </w:ins>
      <w:ins w:id="717" w:author="Chessmore, Carol" w:date="2014-09-29T11:07:00Z">
        <w:r w:rsidR="000E2692">
          <w:rPr>
            <w:rFonts w:ascii="Arial" w:hAnsi="Arial"/>
            <w:sz w:val="24"/>
          </w:rPr>
          <w:t>s</w:t>
        </w:r>
      </w:ins>
      <w:ins w:id="718" w:author="Chessmore, Carol" w:date="2014-09-29T11:06:00Z">
        <w:r w:rsidR="000E2692">
          <w:rPr>
            <w:rFonts w:ascii="Arial" w:hAnsi="Arial"/>
            <w:sz w:val="24"/>
          </w:rPr>
          <w:t xml:space="preserve"> into a PSS/E study</w:t>
        </w:r>
      </w:ins>
      <w:r w:rsidRPr="00E62E0B">
        <w:rPr>
          <w:rFonts w:ascii="Arial" w:hAnsi="Arial"/>
          <w:sz w:val="24"/>
        </w:rPr>
        <w:t>.</w:t>
      </w:r>
      <w:r w:rsidR="000F4EE2" w:rsidRPr="00E62E0B">
        <w:rPr>
          <w:rFonts w:ascii="Arial" w:hAnsi="Arial"/>
          <w:sz w:val="24"/>
        </w:rPr>
        <w:t xml:space="preserve"> </w:t>
      </w:r>
      <w:r w:rsidR="000E2692">
        <w:rPr>
          <w:rFonts w:ascii="Arial" w:hAnsi="Arial"/>
          <w:sz w:val="24"/>
        </w:rPr>
        <w:t xml:space="preserve"> </w:t>
      </w:r>
    </w:p>
    <w:p w14:paraId="0A45A3BD" w14:textId="78A1D111" w:rsidR="002703EE" w:rsidRDefault="002703EE" w:rsidP="002703EE">
      <w:pPr>
        <w:pStyle w:val="ListContinue5"/>
        <w:spacing w:after="200"/>
        <w:ind w:left="720"/>
        <w:jc w:val="both"/>
        <w:rPr>
          <w:ins w:id="719" w:author="Chessmore, Carol" w:date="2014-09-29T14:14:00Z"/>
          <w:rFonts w:ascii="Arial" w:hAnsi="Arial"/>
          <w:sz w:val="24"/>
        </w:rPr>
      </w:pPr>
      <w:ins w:id="720" w:author="Chessmore, Carol" w:date="2014-09-29T14:14:00Z">
        <w:r>
          <w:rPr>
            <w:rFonts w:ascii="Arial" w:hAnsi="Arial"/>
            <w:sz w:val="24"/>
          </w:rPr>
          <w:t xml:space="preserve">Additional load detail (large motor MW, small motor MW, etc.) is provided in the Annual Load Data Request (ALDR).  ALDR information can be used with generic motor model parameters for screening purposes.  </w:t>
        </w:r>
      </w:ins>
      <w:ins w:id="721" w:author="Chessmore, Carol" w:date="2014-09-29T14:15:00Z">
        <w:r>
          <w:rPr>
            <w:rFonts w:ascii="Arial" w:hAnsi="Arial"/>
            <w:sz w:val="24"/>
          </w:rPr>
          <w:t>Within 30 days of a</w:t>
        </w:r>
      </w:ins>
      <w:ins w:id="722" w:author="Chessmore, Carol" w:date="2014-09-29T14:14:00Z">
        <w:r>
          <w:rPr>
            <w:rFonts w:ascii="Arial" w:hAnsi="Arial"/>
            <w:sz w:val="24"/>
          </w:rPr>
          <w:t xml:space="preserve"> written request from ERCOT, a T</w:t>
        </w:r>
      </w:ins>
      <w:ins w:id="723" w:author="Chessmore, Carol" w:date="2014-10-07T16:07:00Z">
        <w:r w:rsidR="003E461D">
          <w:rPr>
            <w:rFonts w:ascii="Arial" w:hAnsi="Arial"/>
            <w:sz w:val="24"/>
          </w:rPr>
          <w:t>D</w:t>
        </w:r>
      </w:ins>
      <w:ins w:id="724" w:author="Chessmore, Carol" w:date="2014-09-29T14:14:00Z">
        <w:r>
          <w:rPr>
            <w:rFonts w:ascii="Arial" w:hAnsi="Arial"/>
            <w:sz w:val="24"/>
          </w:rPr>
          <w:t>SP will provide</w:t>
        </w:r>
      </w:ins>
      <w:ins w:id="725" w:author="Chessmore, Carol" w:date="2014-09-29T14:15:00Z">
        <w:r>
          <w:rPr>
            <w:rFonts w:ascii="Arial" w:hAnsi="Arial"/>
            <w:sz w:val="24"/>
          </w:rPr>
          <w:t xml:space="preserve"> input </w:t>
        </w:r>
      </w:ins>
      <w:ins w:id="726" w:author="Chessmore, Carol" w:date="2014-09-29T14:14:00Z">
        <w:r>
          <w:rPr>
            <w:rFonts w:ascii="Arial" w:hAnsi="Arial"/>
            <w:sz w:val="24"/>
          </w:rPr>
          <w:t xml:space="preserve">on induction motor parameter assumptions and/or a load motor model dyr file to be in an ERCOT study. </w:t>
        </w:r>
      </w:ins>
    </w:p>
    <w:p w14:paraId="3581D0A2" w14:textId="74ED9BB9" w:rsidR="002703EE" w:rsidRDefault="002703EE" w:rsidP="00E8277A">
      <w:pPr>
        <w:pStyle w:val="ListContinue5"/>
        <w:spacing w:after="200"/>
        <w:ind w:left="720"/>
        <w:jc w:val="both"/>
        <w:rPr>
          <w:rFonts w:ascii="Arial" w:hAnsi="Arial"/>
          <w:sz w:val="24"/>
        </w:rPr>
      </w:pPr>
      <w:r>
        <w:rPr>
          <w:rFonts w:ascii="Arial" w:hAnsi="Arial"/>
          <w:sz w:val="24"/>
        </w:rPr>
        <w:t>A standard load-frequency dependency model (LDFRAL) will also be documented in the Stability Book.</w:t>
      </w:r>
    </w:p>
    <w:p w14:paraId="68EB393B" w14:textId="77777777" w:rsidR="00E8277A" w:rsidRDefault="00E8277A" w:rsidP="00E8277A">
      <w:pPr>
        <w:pStyle w:val="ListContinue5"/>
        <w:spacing w:after="200"/>
        <w:ind w:left="720"/>
        <w:jc w:val="both"/>
        <w:rPr>
          <w:rFonts w:ascii="Arial" w:hAnsi="Arial"/>
          <w:sz w:val="24"/>
        </w:rPr>
      </w:pPr>
      <w:r>
        <w:rPr>
          <w:rFonts w:ascii="Arial" w:hAnsi="Arial"/>
          <w:sz w:val="24"/>
        </w:rPr>
        <w:t xml:space="preserve">Each study performed by the DWG, ERCOT, or by TDSP members submitted to an ERCOT regional planning group should document the load modeling assumptions in the body of the report.  </w:t>
      </w:r>
    </w:p>
    <w:p w14:paraId="21D06300" w14:textId="77777777" w:rsidR="00896F81" w:rsidRPr="00E62E0B" w:rsidRDefault="00896F81" w:rsidP="007D3514">
      <w:pPr>
        <w:pStyle w:val="Heading3"/>
        <w:numPr>
          <w:ilvl w:val="0"/>
          <w:numId w:val="12"/>
        </w:numPr>
        <w:spacing w:before="240" w:after="200"/>
        <w:ind w:firstLine="0"/>
      </w:pPr>
      <w:bookmarkStart w:id="727" w:name="_Toc402354563"/>
      <w:r w:rsidRPr="00E62E0B">
        <w:t>Other Types of Dynamics Data</w:t>
      </w:r>
      <w:bookmarkEnd w:id="727"/>
    </w:p>
    <w:p w14:paraId="5272BEDB" w14:textId="67125B35" w:rsidR="00896F81" w:rsidRDefault="00896F81" w:rsidP="004C3519">
      <w:pPr>
        <w:pStyle w:val="Hdng3BodyText"/>
        <w:spacing w:after="200"/>
        <w:ind w:left="720"/>
        <w:jc w:val="both"/>
        <w:rPr>
          <w:i/>
        </w:rPr>
      </w:pPr>
      <w:r>
        <w:rPr>
          <w:i/>
        </w:rPr>
        <w:t xml:space="preserve">Note: This section addresses requirements stated in </w:t>
      </w:r>
      <w:del w:id="728" w:author="Chessmore, Carol" w:date="2014-10-07T15:59:00Z">
        <w:r w:rsidDel="00FE0EAB">
          <w:rPr>
            <w:i/>
          </w:rPr>
          <w:delText>NERC Standards MOD-013-</w:delText>
        </w:r>
        <w:r w:rsidR="007D183D" w:rsidDel="00FE0EAB">
          <w:rPr>
            <w:i/>
          </w:rPr>
          <w:delText>1</w:delText>
        </w:r>
        <w:r w:rsidDel="00FE0EAB">
          <w:rPr>
            <w:i/>
          </w:rPr>
          <w:delText xml:space="preserve"> (R1.</w:delText>
        </w:r>
        <w:r w:rsidR="007D183D" w:rsidDel="00FE0EAB">
          <w:rPr>
            <w:i/>
          </w:rPr>
          <w:delText>3</w:delText>
        </w:r>
        <w:r w:rsidDel="00FE0EAB">
          <w:rPr>
            <w:i/>
          </w:rPr>
          <w:delText>)</w:delText>
        </w:r>
      </w:del>
      <w:ins w:id="729" w:author="Chessmore, Carol" w:date="2014-08-22T13:35:00Z">
        <w:r w:rsidR="00776E5B" w:rsidRPr="00581CA9">
          <w:rPr>
            <w:i/>
          </w:rPr>
          <w:t xml:space="preserve">R1 of NERC Standard MOD 032-1 (effective July 1, </w:t>
        </w:r>
        <w:commentRangeStart w:id="730"/>
        <w:r w:rsidR="00776E5B" w:rsidRPr="00581CA9">
          <w:rPr>
            <w:i/>
          </w:rPr>
          <w:t>2015</w:t>
        </w:r>
      </w:ins>
      <w:commentRangeEnd w:id="730"/>
      <w:ins w:id="731" w:author="Chessmore, Carol" w:date="2014-10-07T15:59:00Z">
        <w:r w:rsidR="00FE0EAB">
          <w:rPr>
            <w:rStyle w:val="CommentReference"/>
            <w:rFonts w:ascii="Times New Roman" w:hAnsi="Times New Roman"/>
            <w:lang w:val="en-US" w:eastAsia="en-US"/>
          </w:rPr>
          <w:commentReference w:id="730"/>
        </w:r>
      </w:ins>
      <w:ins w:id="732" w:author="Chessmore, Carol" w:date="2014-08-22T13:35:00Z">
        <w:r w:rsidR="00776E5B" w:rsidRPr="00581CA9">
          <w:rPr>
            <w:i/>
          </w:rPr>
          <w:t>)</w:t>
        </w:r>
      </w:ins>
      <w:r>
        <w:rPr>
          <w:i/>
        </w:rPr>
        <w:t xml:space="preserve">. </w:t>
      </w:r>
    </w:p>
    <w:p w14:paraId="1710B8D1" w14:textId="0F555FCB" w:rsidR="00F31464" w:rsidRDefault="00896F81" w:rsidP="004C3519">
      <w:pPr>
        <w:pStyle w:val="ListContinue5"/>
        <w:spacing w:after="200"/>
        <w:ind w:left="720"/>
        <w:jc w:val="both"/>
        <w:rPr>
          <w:rFonts w:ascii="Arial" w:hAnsi="Arial"/>
          <w:sz w:val="24"/>
        </w:rPr>
      </w:pPr>
      <w:r>
        <w:rPr>
          <w:rFonts w:ascii="Arial" w:hAnsi="Arial"/>
          <w:sz w:val="24"/>
        </w:rPr>
        <w:t xml:space="preserve">After a dynamic element planned to be installed on the transmission system owned by a TDSP is modeled in the SSWG base cases such as an SVC, STATCOM, </w:t>
      </w:r>
      <w:ins w:id="733" w:author="Chessmore, Carol" w:date="2014-09-18T08:48:00Z">
        <w:r w:rsidR="00F277D0" w:rsidRPr="00F277D0">
          <w:rPr>
            <w:rFonts w:ascii="Arial" w:hAnsi="Arial"/>
            <w:sz w:val="24"/>
          </w:rPr>
          <w:t>Superconducting Magnetic Energy Storage</w:t>
        </w:r>
        <w:r w:rsidR="00F277D0">
          <w:rPr>
            <w:rFonts w:ascii="Arial" w:hAnsi="Arial"/>
            <w:sz w:val="24"/>
          </w:rPr>
          <w:t xml:space="preserve"> (</w:t>
        </w:r>
      </w:ins>
      <w:r>
        <w:rPr>
          <w:rFonts w:ascii="Arial" w:hAnsi="Arial"/>
          <w:sz w:val="24"/>
        </w:rPr>
        <w:t>SMES</w:t>
      </w:r>
      <w:ins w:id="734" w:author="Chessmore, Carol" w:date="2014-09-18T08:49:00Z">
        <w:r w:rsidR="00F277D0">
          <w:rPr>
            <w:rFonts w:ascii="Arial" w:hAnsi="Arial"/>
            <w:sz w:val="24"/>
          </w:rPr>
          <w:t>)</w:t>
        </w:r>
      </w:ins>
      <w:r>
        <w:rPr>
          <w:rFonts w:ascii="Arial" w:hAnsi="Arial"/>
          <w:sz w:val="24"/>
        </w:rPr>
        <w:t xml:space="preserve">, DC ties, </w:t>
      </w:r>
      <w:r w:rsidR="002E14E9">
        <w:rPr>
          <w:rFonts w:ascii="Arial" w:hAnsi="Arial"/>
          <w:sz w:val="24"/>
        </w:rPr>
        <w:t xml:space="preserve">and </w:t>
      </w:r>
      <w:r w:rsidR="002E14E9" w:rsidRPr="002E14E9">
        <w:rPr>
          <w:rFonts w:ascii="Arial" w:hAnsi="Arial"/>
          <w:sz w:val="24"/>
          <w:szCs w:val="24"/>
        </w:rPr>
        <w:t>Variable-Frequency Transformer data</w:t>
      </w:r>
      <w:r w:rsidR="002E14E9" w:rsidRPr="002E14E9">
        <w:rPr>
          <w:rFonts w:ascii="Arial" w:hAnsi="Arial"/>
          <w:b/>
          <w:sz w:val="24"/>
          <w:szCs w:val="24"/>
        </w:rPr>
        <w:t>,</w:t>
      </w:r>
      <w:r w:rsidR="002E14E9">
        <w:rPr>
          <w:rFonts w:ascii="Arial" w:hAnsi="Arial"/>
          <w:b/>
        </w:rPr>
        <w:t xml:space="preserve"> </w:t>
      </w:r>
      <w:r>
        <w:rPr>
          <w:rFonts w:ascii="Arial" w:hAnsi="Arial"/>
          <w:sz w:val="24"/>
        </w:rPr>
        <w:t xml:space="preserve">the DWG member of the TDSP owning the equipment will provide the corresponding PSS/E model to the designated DWG member during the annual </w:t>
      </w:r>
      <w:r w:rsidR="00573955">
        <w:rPr>
          <w:rFonts w:ascii="Arial" w:hAnsi="Arial"/>
          <w:sz w:val="24"/>
        </w:rPr>
        <w:t xml:space="preserve">dynamic </w:t>
      </w:r>
      <w:r>
        <w:rPr>
          <w:rFonts w:ascii="Arial" w:hAnsi="Arial"/>
          <w:sz w:val="24"/>
        </w:rPr>
        <w:t>database update or as needed for DWG studies.</w:t>
      </w:r>
      <w:r w:rsidR="00F31464">
        <w:rPr>
          <w:rFonts w:ascii="Arial" w:hAnsi="Arial"/>
          <w:sz w:val="24"/>
        </w:rPr>
        <w:t xml:space="preserve">  </w:t>
      </w:r>
    </w:p>
    <w:p w14:paraId="778EFAEC" w14:textId="77777777" w:rsidR="00896F81" w:rsidRDefault="00896F81" w:rsidP="007D3514">
      <w:pPr>
        <w:pStyle w:val="Heading3"/>
        <w:numPr>
          <w:ilvl w:val="0"/>
          <w:numId w:val="12"/>
        </w:numPr>
        <w:spacing w:before="240" w:after="200"/>
        <w:ind w:firstLine="0"/>
      </w:pPr>
      <w:bookmarkStart w:id="735" w:name="_Toc402354564"/>
      <w:r>
        <w:lastRenderedPageBreak/>
        <w:t>Missing</w:t>
      </w:r>
      <w:r w:rsidR="00051806">
        <w:t xml:space="preserve"> or Problematic</w:t>
      </w:r>
      <w:r>
        <w:t xml:space="preserve"> Dynamics Data</w:t>
      </w:r>
      <w:bookmarkEnd w:id="735"/>
    </w:p>
    <w:p w14:paraId="433D1723" w14:textId="5EA1B74E" w:rsidR="001E49C9" w:rsidRDefault="00896F81" w:rsidP="004C3519">
      <w:pPr>
        <w:pStyle w:val="ListContinue5"/>
        <w:spacing w:after="200"/>
        <w:ind w:left="720"/>
        <w:jc w:val="both"/>
        <w:rPr>
          <w:ins w:id="736" w:author="Chessmore, Carol" w:date="2014-09-02T13:25:00Z"/>
          <w:rFonts w:ascii="Arial" w:hAnsi="Arial"/>
          <w:sz w:val="24"/>
        </w:rPr>
      </w:pPr>
      <w:r>
        <w:rPr>
          <w:rFonts w:ascii="Arial" w:hAnsi="Arial"/>
          <w:sz w:val="24"/>
        </w:rPr>
        <w:t>The DWG is responsible for reviewing the dynamics data on an annual basis</w:t>
      </w:r>
      <w:r w:rsidR="00573955">
        <w:rPr>
          <w:rFonts w:ascii="Arial" w:hAnsi="Arial"/>
          <w:sz w:val="24"/>
        </w:rPr>
        <w:t xml:space="preserve"> or as requested by ROS</w:t>
      </w:r>
      <w:r>
        <w:rPr>
          <w:rFonts w:ascii="Arial" w:hAnsi="Arial"/>
          <w:sz w:val="24"/>
        </w:rPr>
        <w:t xml:space="preserve"> and reporting</w:t>
      </w:r>
      <w:r w:rsidR="00051806">
        <w:rPr>
          <w:rFonts w:ascii="Arial" w:hAnsi="Arial"/>
          <w:sz w:val="24"/>
        </w:rPr>
        <w:t xml:space="preserve"> to the ROS</w:t>
      </w:r>
      <w:r>
        <w:rPr>
          <w:rFonts w:ascii="Arial" w:hAnsi="Arial"/>
          <w:sz w:val="24"/>
        </w:rPr>
        <w:t xml:space="preserve"> any missing data or unresolved issues relating to data submission requirements</w:t>
      </w:r>
      <w:r w:rsidR="00051806">
        <w:rPr>
          <w:rFonts w:ascii="Arial" w:hAnsi="Arial"/>
          <w:sz w:val="24"/>
        </w:rPr>
        <w:t>.</w:t>
      </w:r>
      <w:r w:rsidR="0067418B">
        <w:rPr>
          <w:rFonts w:ascii="Arial" w:hAnsi="Arial"/>
          <w:sz w:val="24"/>
        </w:rPr>
        <w:t xml:space="preserve">  </w:t>
      </w:r>
      <w:ins w:id="737" w:author="Chessmore, Carol" w:date="2014-09-02T13:22:00Z">
        <w:r w:rsidR="001E49C9">
          <w:rPr>
            <w:rFonts w:ascii="Arial" w:hAnsi="Arial"/>
            <w:sz w:val="24"/>
          </w:rPr>
          <w:t xml:space="preserve">DWG will report select data problems to </w:t>
        </w:r>
      </w:ins>
      <w:ins w:id="738" w:author="Shun-Hsien (Fred) Huang" w:date="2014-09-15T16:04:00Z">
        <w:r w:rsidR="00380340">
          <w:rPr>
            <w:rFonts w:ascii="Arial" w:hAnsi="Arial"/>
            <w:sz w:val="24"/>
          </w:rPr>
          <w:t xml:space="preserve">the respective ERCOT working group </w:t>
        </w:r>
      </w:ins>
      <w:ins w:id="739" w:author="Chessmore, Carol" w:date="2014-09-02T13:22:00Z">
        <w:r w:rsidR="001E49C9">
          <w:rPr>
            <w:rFonts w:ascii="Arial" w:hAnsi="Arial"/>
            <w:sz w:val="24"/>
          </w:rPr>
          <w:t xml:space="preserve">per </w:t>
        </w:r>
      </w:ins>
      <w:ins w:id="740" w:author="Chessmore, Carol" w:date="2014-09-02T13:23:00Z">
        <w:r w:rsidR="001E49C9">
          <w:rPr>
            <w:rFonts w:ascii="Arial" w:hAnsi="Arial"/>
            <w:sz w:val="24"/>
          </w:rPr>
          <w:t xml:space="preserve">Section 4.2.3.  </w:t>
        </w:r>
      </w:ins>
    </w:p>
    <w:p w14:paraId="19AD66AB" w14:textId="657648D8" w:rsidR="00896F81" w:rsidRDefault="00896F81" w:rsidP="004C3519">
      <w:pPr>
        <w:pStyle w:val="ListContinue5"/>
        <w:spacing w:after="200"/>
        <w:ind w:left="720"/>
        <w:jc w:val="both"/>
        <w:rPr>
          <w:rFonts w:ascii="Arial" w:hAnsi="Arial"/>
          <w:sz w:val="24"/>
        </w:rPr>
      </w:pPr>
      <w:r>
        <w:rPr>
          <w:rFonts w:ascii="Arial" w:hAnsi="Arial"/>
          <w:sz w:val="24"/>
        </w:rPr>
        <w:t xml:space="preserve">If there are </w:t>
      </w:r>
      <w:del w:id="741" w:author="Chessmore, Carol" w:date="2014-09-29T11:13:00Z">
        <w:r w:rsidDel="0004069C">
          <w:rPr>
            <w:rFonts w:ascii="Arial" w:hAnsi="Arial"/>
            <w:sz w:val="24"/>
          </w:rPr>
          <w:delText xml:space="preserve">any </w:delText>
        </w:r>
      </w:del>
      <w:r>
        <w:rPr>
          <w:rFonts w:ascii="Arial" w:hAnsi="Arial"/>
          <w:sz w:val="24"/>
        </w:rPr>
        <w:t xml:space="preserve">problems with the data, the DWG will work through ERCOT with the </w:t>
      </w:r>
      <w:r w:rsidR="00051806">
        <w:rPr>
          <w:rFonts w:ascii="Arial" w:hAnsi="Arial"/>
          <w:sz w:val="24"/>
        </w:rPr>
        <w:t>e</w:t>
      </w:r>
      <w:r w:rsidR="008F4B10">
        <w:rPr>
          <w:rFonts w:ascii="Arial" w:hAnsi="Arial"/>
          <w:sz w:val="24"/>
        </w:rPr>
        <w:t>quipment owner</w:t>
      </w:r>
      <w:r w:rsidR="00051806">
        <w:rPr>
          <w:rFonts w:ascii="Arial" w:hAnsi="Arial"/>
          <w:sz w:val="24"/>
        </w:rPr>
        <w:t xml:space="preserve"> </w:t>
      </w:r>
      <w:r>
        <w:rPr>
          <w:rFonts w:ascii="Arial" w:hAnsi="Arial"/>
          <w:sz w:val="24"/>
        </w:rPr>
        <w:t xml:space="preserve">to resolve </w:t>
      </w:r>
      <w:del w:id="742" w:author="Chessmore, Carol" w:date="2014-09-02T13:25:00Z">
        <w:r w:rsidDel="001E49C9">
          <w:rPr>
            <w:rFonts w:ascii="Arial" w:hAnsi="Arial"/>
            <w:sz w:val="24"/>
          </w:rPr>
          <w:delText xml:space="preserve">the </w:delText>
        </w:r>
      </w:del>
      <w:ins w:id="743" w:author="Chessmore, Carol" w:date="2014-09-02T13:25:00Z">
        <w:r w:rsidR="001E49C9">
          <w:rPr>
            <w:rFonts w:ascii="Arial" w:hAnsi="Arial"/>
            <w:sz w:val="24"/>
          </w:rPr>
          <w:t xml:space="preserve">data </w:t>
        </w:r>
      </w:ins>
      <w:r>
        <w:rPr>
          <w:rFonts w:ascii="Arial" w:hAnsi="Arial"/>
          <w:sz w:val="24"/>
        </w:rPr>
        <w:t xml:space="preserve">problems. However, the final responsibility for the submission and the accuracy of the data lies </w:t>
      </w:r>
      <w:r w:rsidR="00051806">
        <w:rPr>
          <w:rFonts w:ascii="Arial" w:hAnsi="Arial"/>
          <w:sz w:val="24"/>
        </w:rPr>
        <w:t>with the equipment owner</w:t>
      </w:r>
      <w:r>
        <w:rPr>
          <w:rFonts w:ascii="Arial" w:hAnsi="Arial"/>
          <w:sz w:val="24"/>
        </w:rPr>
        <w:t xml:space="preserve">. All of the data and the revisions requested by ERCOT shall be resolved by </w:t>
      </w:r>
      <w:r w:rsidR="00051806">
        <w:rPr>
          <w:rFonts w:ascii="Arial" w:hAnsi="Arial"/>
          <w:sz w:val="24"/>
        </w:rPr>
        <w:t xml:space="preserve">the entity owning the equipment </w:t>
      </w:r>
      <w:r>
        <w:rPr>
          <w:rFonts w:ascii="Arial" w:hAnsi="Arial"/>
          <w:sz w:val="24"/>
        </w:rPr>
        <w:t xml:space="preserve">within 30 days.  Until valid data becomes available, </w:t>
      </w:r>
      <w:ins w:id="744" w:author="Chessmore, Carol" w:date="2014-08-22T13:07:00Z">
        <w:r w:rsidR="004F0515">
          <w:rPr>
            <w:rFonts w:ascii="Arial" w:hAnsi="Arial"/>
            <w:sz w:val="24"/>
          </w:rPr>
          <w:t xml:space="preserve">ERCOT or </w:t>
        </w:r>
      </w:ins>
      <w:r>
        <w:rPr>
          <w:rFonts w:ascii="Arial" w:hAnsi="Arial"/>
          <w:sz w:val="24"/>
        </w:rPr>
        <w:t xml:space="preserve">the DWG member to whose system the </w:t>
      </w:r>
      <w:r w:rsidR="00051806">
        <w:rPr>
          <w:rFonts w:ascii="Arial" w:hAnsi="Arial"/>
          <w:sz w:val="24"/>
        </w:rPr>
        <w:t xml:space="preserve">equipment </w:t>
      </w:r>
      <w:r>
        <w:rPr>
          <w:rFonts w:ascii="Arial" w:hAnsi="Arial"/>
          <w:sz w:val="24"/>
        </w:rPr>
        <w:t xml:space="preserve">is connected shall recommend an interim solution to the </w:t>
      </w:r>
      <w:r w:rsidR="00051806">
        <w:rPr>
          <w:rFonts w:ascii="Arial" w:hAnsi="Arial"/>
          <w:sz w:val="24"/>
        </w:rPr>
        <w:t xml:space="preserve">missing </w:t>
      </w:r>
      <w:r w:rsidR="008F4B10">
        <w:rPr>
          <w:rFonts w:ascii="Arial" w:hAnsi="Arial"/>
          <w:sz w:val="24"/>
        </w:rPr>
        <w:t xml:space="preserve">or problematic </w:t>
      </w:r>
      <w:r w:rsidR="00051806">
        <w:rPr>
          <w:rFonts w:ascii="Arial" w:hAnsi="Arial"/>
          <w:sz w:val="24"/>
        </w:rPr>
        <w:t>data</w:t>
      </w:r>
      <w:r>
        <w:rPr>
          <w:rFonts w:ascii="Arial" w:hAnsi="Arial"/>
          <w:sz w:val="24"/>
        </w:rPr>
        <w:t>.</w:t>
      </w:r>
    </w:p>
    <w:p w14:paraId="2C487681" w14:textId="77777777" w:rsidR="00896F81" w:rsidRDefault="00896F81" w:rsidP="007D3514">
      <w:pPr>
        <w:pStyle w:val="Heading3"/>
        <w:numPr>
          <w:ilvl w:val="0"/>
          <w:numId w:val="12"/>
        </w:numPr>
        <w:spacing w:before="240" w:after="200"/>
        <w:ind w:firstLine="0"/>
      </w:pPr>
      <w:bookmarkStart w:id="745" w:name="_Toc402354565"/>
      <w:r>
        <w:t>Dynamics Data</w:t>
      </w:r>
      <w:r w:rsidR="0059749F">
        <w:t xml:space="preserve"> and Stability Book</w:t>
      </w:r>
      <w:r>
        <w:t xml:space="preserve"> Storage</w:t>
      </w:r>
      <w:bookmarkEnd w:id="745"/>
    </w:p>
    <w:p w14:paraId="72F6F82B" w14:textId="77777777" w:rsidR="00896F81" w:rsidRDefault="00896F81" w:rsidP="004C3519">
      <w:pPr>
        <w:pStyle w:val="BodyTextIndent"/>
        <w:spacing w:after="200"/>
        <w:ind w:left="720"/>
        <w:rPr>
          <w:rFonts w:ascii="Arial" w:hAnsi="Arial"/>
          <w:b w:val="0"/>
        </w:rPr>
      </w:pPr>
      <w:r w:rsidRPr="0059749F">
        <w:rPr>
          <w:rFonts w:ascii="Arial" w:hAnsi="Arial"/>
          <w:b w:val="0"/>
        </w:rPr>
        <w:t xml:space="preserve">ERCOT shall </w:t>
      </w:r>
      <w:r w:rsidR="00573955">
        <w:rPr>
          <w:rFonts w:ascii="Arial" w:hAnsi="Arial"/>
          <w:b w:val="0"/>
        </w:rPr>
        <w:t>make available to the DWG members in electronic format the</w:t>
      </w:r>
      <w:r w:rsidRPr="0059749F">
        <w:rPr>
          <w:rFonts w:ascii="Arial" w:hAnsi="Arial"/>
          <w:b w:val="0"/>
        </w:rPr>
        <w:t xml:space="preserve"> dynamics data</w:t>
      </w:r>
      <w:r w:rsidR="0059749F">
        <w:rPr>
          <w:rFonts w:ascii="Arial" w:hAnsi="Arial"/>
          <w:b w:val="0"/>
        </w:rPr>
        <w:t xml:space="preserve"> described in this procedure.</w:t>
      </w:r>
      <w:r w:rsidRPr="0059749F">
        <w:rPr>
          <w:rFonts w:ascii="Arial" w:hAnsi="Arial"/>
          <w:b w:val="0"/>
        </w:rPr>
        <w:t xml:space="preserve">  </w:t>
      </w:r>
      <w:ins w:id="746" w:author="Joe SanMartin" w:date="2014-09-16T22:20:00Z">
        <w:r w:rsidR="00A15667">
          <w:rPr>
            <w:rFonts w:ascii="Arial" w:hAnsi="Arial"/>
            <w:b w:val="0"/>
            <w:lang w:val="en-US"/>
          </w:rPr>
          <w:t>ERCOT</w:t>
        </w:r>
      </w:ins>
      <w:del w:id="747" w:author="Joe SanMartin" w:date="2014-09-16T22:20:00Z">
        <w:r w:rsidRPr="0059749F" w:rsidDel="00A15667">
          <w:rPr>
            <w:rFonts w:ascii="Arial" w:hAnsi="Arial"/>
            <w:b w:val="0"/>
          </w:rPr>
          <w:delText>It</w:delText>
        </w:r>
      </w:del>
      <w:r w:rsidRPr="0059749F">
        <w:rPr>
          <w:rFonts w:ascii="Arial" w:hAnsi="Arial"/>
          <w:b w:val="0"/>
        </w:rPr>
        <w:t xml:space="preserve"> shall maintain a repository of dynamics data </w:t>
      </w:r>
      <w:r w:rsidR="0013458C">
        <w:rPr>
          <w:rFonts w:ascii="Arial" w:hAnsi="Arial"/>
          <w:b w:val="0"/>
        </w:rPr>
        <w:t>approved by the DWG</w:t>
      </w:r>
      <w:r w:rsidRPr="0059749F">
        <w:rPr>
          <w:rFonts w:ascii="Arial" w:hAnsi="Arial"/>
          <w:b w:val="0"/>
        </w:rPr>
        <w:t xml:space="preserve"> and will maintain the submitted revisions. </w:t>
      </w:r>
      <w:del w:id="748" w:author="Chessmore, Carol" w:date="2014-09-02T11:21:00Z">
        <w:r w:rsidRPr="0059749F" w:rsidDel="00036EFE">
          <w:rPr>
            <w:rFonts w:ascii="Arial" w:hAnsi="Arial"/>
            <w:b w:val="0"/>
          </w:rPr>
          <w:delText xml:space="preserve">All of the generator data, associated </w:delText>
        </w:r>
        <w:commentRangeStart w:id="749"/>
        <w:r w:rsidRPr="0059749F" w:rsidDel="00036EFE">
          <w:rPr>
            <w:rFonts w:ascii="Arial" w:hAnsi="Arial"/>
            <w:b w:val="0"/>
          </w:rPr>
          <w:delText>generator</w:delText>
        </w:r>
      </w:del>
      <w:commentRangeEnd w:id="749"/>
      <w:r w:rsidR="00E62E0B">
        <w:rPr>
          <w:rStyle w:val="CommentReference"/>
          <w:b w:val="0"/>
          <w:lang w:val="en-US" w:eastAsia="en-US"/>
        </w:rPr>
        <w:commentReference w:id="749"/>
      </w:r>
      <w:del w:id="750" w:author="Chessmore, Carol" w:date="2014-09-02T11:21:00Z">
        <w:r w:rsidRPr="0059749F" w:rsidDel="00036EFE">
          <w:rPr>
            <w:rFonts w:ascii="Arial" w:hAnsi="Arial"/>
            <w:b w:val="0"/>
          </w:rPr>
          <w:delText xml:space="preserve"> data, and wind farm items listed in </w:delText>
        </w:r>
        <w:r w:rsidR="004C3519" w:rsidDel="00036EFE">
          <w:rPr>
            <w:rFonts w:ascii="Arial" w:hAnsi="Arial"/>
            <w:b w:val="0"/>
          </w:rPr>
          <w:delText>section 3.2.1</w:delText>
        </w:r>
        <w:r w:rsidRPr="0059749F" w:rsidDel="00036EFE">
          <w:rPr>
            <w:rFonts w:ascii="Arial" w:hAnsi="Arial"/>
            <w:b w:val="0"/>
          </w:rPr>
          <w:delText xml:space="preserve"> received by ERCOT shall be forwarded to the DWG member of the TDSP to which the generator is connected within 30 days.  </w:delText>
        </w:r>
      </w:del>
      <w:r w:rsidRPr="0059749F">
        <w:rPr>
          <w:rFonts w:ascii="Arial" w:hAnsi="Arial"/>
          <w:b w:val="0"/>
        </w:rPr>
        <w:t>ERCOT staff shall inform the ERCOT compliance team if any data is missing or has not been made available.</w:t>
      </w:r>
      <w:r>
        <w:rPr>
          <w:rFonts w:ascii="Arial" w:hAnsi="Arial"/>
          <w:b w:val="0"/>
        </w:rPr>
        <w:t xml:space="preserve">  </w:t>
      </w:r>
    </w:p>
    <w:p w14:paraId="6B94A70A" w14:textId="0FE1A60B" w:rsidR="0004069C" w:rsidRPr="00E8277A" w:rsidDel="005536BF" w:rsidRDefault="0076537F" w:rsidP="00E8277A">
      <w:pPr>
        <w:pStyle w:val="ListContinue2"/>
        <w:jc w:val="both"/>
        <w:rPr>
          <w:del w:id="751" w:author="Chessmore, Carol" w:date="2014-09-29T11:15:00Z"/>
          <w:rFonts w:ascii="Arial" w:hAnsi="Arial"/>
          <w:i/>
          <w:sz w:val="24"/>
        </w:rPr>
      </w:pPr>
      <w:ins w:id="752" w:author="Shun-Hsien (Fred) Huang" w:date="2014-09-15T20:24:00Z">
        <w:del w:id="753" w:author="Chessmore, Carol" w:date="2014-10-28T11:17:00Z">
          <w:r w:rsidDel="00654457">
            <w:delText>Dynamics Data</w:delText>
          </w:r>
        </w:del>
      </w:ins>
      <w:ins w:id="754" w:author="Shun-Hsien (Fred) Huang" w:date="2014-09-15T20:25:00Z">
        <w:del w:id="755" w:author="Chessmore, Carol" w:date="2014-10-28T11:17:00Z">
          <w:r w:rsidR="00C96EE3" w:rsidDel="00654457">
            <w:delText xml:space="preserve"> Change Review</w:delText>
          </w:r>
        </w:del>
      </w:ins>
    </w:p>
    <w:p w14:paraId="751D1428" w14:textId="6056E223" w:rsidR="00896F81" w:rsidRPr="0004069C" w:rsidDel="00654457" w:rsidRDefault="00C96EE3" w:rsidP="0004069C">
      <w:pPr>
        <w:pStyle w:val="BodyTextIndent"/>
        <w:spacing w:after="200"/>
        <w:ind w:left="720"/>
        <w:rPr>
          <w:del w:id="756" w:author="Chessmore, Carol" w:date="2014-10-28T11:17:00Z"/>
          <w:rFonts w:ascii="Arial" w:hAnsi="Arial"/>
          <w:b w:val="0"/>
        </w:rPr>
      </w:pPr>
      <w:ins w:id="757" w:author="Shun-Hsien (Fred) Huang" w:date="2014-09-15T20:25:00Z">
        <w:del w:id="758" w:author="Chessmore, Carol" w:date="2014-10-28T11:17:00Z">
          <w:r w:rsidRPr="0004069C" w:rsidDel="00654457">
            <w:rPr>
              <w:rFonts w:ascii="Arial" w:hAnsi="Arial"/>
              <w:b w:val="0"/>
            </w:rPr>
            <w:delText>ERCOT shall conduct an annual data request to each owner of a dynamic element connect to the transmission system to identify if the dynamic data has changes for the past 13 months.</w:delText>
          </w:r>
        </w:del>
      </w:ins>
    </w:p>
    <w:p w14:paraId="779B438E" w14:textId="77777777" w:rsidR="00896F81" w:rsidRPr="0004069C" w:rsidRDefault="00896F81" w:rsidP="0004069C">
      <w:pPr>
        <w:pStyle w:val="BodyTextIndent"/>
        <w:spacing w:after="200"/>
        <w:ind w:left="720"/>
        <w:rPr>
          <w:rFonts w:ascii="Arial" w:hAnsi="Arial"/>
          <w:b w:val="0"/>
        </w:rPr>
      </w:pPr>
    </w:p>
    <w:p w14:paraId="1A7B96B3" w14:textId="77777777" w:rsidR="00896F81" w:rsidRDefault="00896F81" w:rsidP="00E62E0B">
      <w:pPr>
        <w:pStyle w:val="Heading1"/>
        <w:tabs>
          <w:tab w:val="left" w:pos="360"/>
        </w:tabs>
        <w:spacing w:before="240" w:after="200"/>
        <w:jc w:val="both"/>
        <w:rPr>
          <w:b/>
          <w:bCs/>
        </w:rPr>
      </w:pPr>
      <w:r>
        <w:rPr>
          <w:b/>
          <w:bCs/>
        </w:rPr>
        <w:br w:type="page"/>
      </w:r>
      <w:bookmarkStart w:id="759" w:name="_Toc402354566"/>
      <w:r>
        <w:rPr>
          <w:b/>
          <w:bCs/>
        </w:rPr>
        <w:lastRenderedPageBreak/>
        <w:t>Overview of DWG Activities</w:t>
      </w:r>
      <w:bookmarkEnd w:id="759"/>
      <w:r>
        <w:rPr>
          <w:b/>
          <w:bCs/>
        </w:rPr>
        <w:t xml:space="preserve"> </w:t>
      </w:r>
    </w:p>
    <w:p w14:paraId="12510B1A" w14:textId="77777777" w:rsidR="00896F81" w:rsidRPr="00075D92" w:rsidRDefault="00896F81" w:rsidP="007D3514">
      <w:pPr>
        <w:pStyle w:val="Heading2"/>
        <w:numPr>
          <w:ilvl w:val="0"/>
          <w:numId w:val="17"/>
        </w:numPr>
        <w:spacing w:before="240" w:after="200"/>
        <w:ind w:left="720" w:hanging="540"/>
        <w:jc w:val="left"/>
        <w:rPr>
          <w:b/>
        </w:rPr>
      </w:pPr>
      <w:bookmarkStart w:id="760" w:name="_Toc402354567"/>
      <w:r w:rsidRPr="00075D92">
        <w:rPr>
          <w:b/>
        </w:rPr>
        <w:t>Updating Dynamics Data and Flat Starts</w:t>
      </w:r>
      <w:bookmarkEnd w:id="760"/>
    </w:p>
    <w:p w14:paraId="4A238F27" w14:textId="77777777" w:rsidR="0053203B" w:rsidRDefault="0053203B" w:rsidP="007D3514">
      <w:pPr>
        <w:pStyle w:val="Heading3"/>
        <w:numPr>
          <w:ilvl w:val="0"/>
          <w:numId w:val="14"/>
        </w:numPr>
        <w:spacing w:before="240" w:after="200"/>
        <w:ind w:left="720" w:firstLine="0"/>
        <w:jc w:val="both"/>
      </w:pPr>
      <w:bookmarkStart w:id="761" w:name="_Toc402354568"/>
      <w:r>
        <w:t>Schedule for Dyna</w:t>
      </w:r>
      <w:r w:rsidR="00306B56">
        <w:t>mic Data Updates and Flat Start Cases</w:t>
      </w:r>
      <w:bookmarkEnd w:id="761"/>
    </w:p>
    <w:p w14:paraId="5137B989" w14:textId="770715F0" w:rsidR="004F0515" w:rsidRPr="002703EE" w:rsidRDefault="004F0515" w:rsidP="00581CA9">
      <w:pPr>
        <w:pStyle w:val="Hdng3BodyText"/>
        <w:spacing w:after="200"/>
        <w:ind w:left="634"/>
        <w:jc w:val="both"/>
        <w:rPr>
          <w:i/>
          <w:lang w:val="en-US"/>
        </w:rPr>
      </w:pPr>
      <w:ins w:id="762" w:author="Chessmore, Carol" w:date="2014-08-22T13:13:00Z">
        <w:r>
          <w:rPr>
            <w:i/>
          </w:rPr>
          <w:t xml:space="preserve">Note: This section addresses requirements stated in </w:t>
        </w:r>
      </w:ins>
      <w:ins w:id="763" w:author="Chessmore, Carol" w:date="2014-08-22T13:39:00Z">
        <w:r w:rsidR="00776E5B">
          <w:rPr>
            <w:i/>
            <w:lang w:val="en-US"/>
          </w:rPr>
          <w:t>R2 of</w:t>
        </w:r>
      </w:ins>
      <w:ins w:id="764" w:author="Shun-Hsien (Fred) Huang" w:date="2014-09-15T14:50:00Z">
        <w:r w:rsidR="00531E48">
          <w:rPr>
            <w:i/>
            <w:lang w:val="en-US"/>
          </w:rPr>
          <w:t xml:space="preserve"> </w:t>
        </w:r>
      </w:ins>
      <w:ins w:id="765" w:author="Chessmore, Carol" w:date="2014-08-22T13:13:00Z">
        <w:r>
          <w:rPr>
            <w:i/>
          </w:rPr>
          <w:t xml:space="preserve">NERC Standards </w:t>
        </w:r>
        <w:r>
          <w:rPr>
            <w:i/>
            <w:lang w:val="en-US"/>
          </w:rPr>
          <w:t>TPL</w:t>
        </w:r>
        <w:r>
          <w:rPr>
            <w:i/>
          </w:rPr>
          <w:t>-0</w:t>
        </w:r>
        <w:r>
          <w:rPr>
            <w:i/>
            <w:lang w:val="en-US"/>
          </w:rPr>
          <w:t>01</w:t>
        </w:r>
        <w:r>
          <w:rPr>
            <w:i/>
          </w:rPr>
          <w:t>-</w:t>
        </w:r>
        <w:r>
          <w:rPr>
            <w:i/>
            <w:lang w:val="en-US"/>
          </w:rPr>
          <w:t>4</w:t>
        </w:r>
      </w:ins>
      <w:ins w:id="766" w:author="Chessmore, Carol" w:date="2014-09-29T14:20:00Z">
        <w:r w:rsidR="002703EE">
          <w:rPr>
            <w:i/>
            <w:lang w:val="en-US"/>
          </w:rPr>
          <w:t>.</w:t>
        </w:r>
      </w:ins>
    </w:p>
    <w:p w14:paraId="61D5ABF6" w14:textId="77777777" w:rsidR="004F0515" w:rsidRPr="004F0515" w:rsidRDefault="004F0515" w:rsidP="004F0515"/>
    <w:p w14:paraId="5D32EB7C" w14:textId="77777777" w:rsidR="00306B56" w:rsidRDefault="0053203B" w:rsidP="0085303D">
      <w:pPr>
        <w:spacing w:after="200"/>
        <w:ind w:left="720"/>
        <w:rPr>
          <w:ins w:id="767" w:author="Chessmore, Carol" w:date="2014-08-21T13:34:00Z"/>
          <w:rFonts w:ascii="Arial" w:hAnsi="Arial" w:cs="Arial"/>
          <w:sz w:val="24"/>
          <w:szCs w:val="24"/>
        </w:rPr>
      </w:pPr>
      <w:r w:rsidRPr="004C3519">
        <w:rPr>
          <w:rFonts w:ascii="Arial" w:hAnsi="Arial" w:cs="Arial"/>
          <w:sz w:val="24"/>
          <w:szCs w:val="24"/>
        </w:rPr>
        <w:t>Each February, the DWG shall prepare a schedule for updating dynamics data and preparing the DWG flat start cases.</w:t>
      </w:r>
      <w:r w:rsidR="006F38FA">
        <w:rPr>
          <w:rFonts w:ascii="Arial" w:hAnsi="Arial" w:cs="Arial"/>
          <w:sz w:val="24"/>
          <w:szCs w:val="24"/>
        </w:rPr>
        <w:t xml:space="preserve">  The schedule shall be constructed to align with the Steady State Working Group</w:t>
      </w:r>
      <w:ins w:id="768" w:author="Joe SanMartin" w:date="2014-09-16T22:22:00Z">
        <w:r w:rsidR="00A15667">
          <w:rPr>
            <w:rFonts w:ascii="Arial" w:hAnsi="Arial" w:cs="Arial"/>
            <w:sz w:val="24"/>
            <w:szCs w:val="24"/>
          </w:rPr>
          <w:t xml:space="preserve"> (SSWG)</w:t>
        </w:r>
      </w:ins>
      <w:ins w:id="769" w:author="OWG 072214" w:date="2014-08-15T10:08:00Z">
        <w:r w:rsidR="006F38FA">
          <w:rPr>
            <w:rFonts w:ascii="Arial" w:hAnsi="Arial" w:cs="Arial"/>
            <w:sz w:val="24"/>
            <w:szCs w:val="24"/>
          </w:rPr>
          <w:t xml:space="preserve"> schedule so that a </w:t>
        </w:r>
      </w:ins>
      <w:ins w:id="770" w:author="OWG 072214" w:date="2014-08-15T10:09:00Z">
        <w:r w:rsidR="006F38FA">
          <w:rPr>
            <w:rFonts w:ascii="Arial" w:hAnsi="Arial" w:cs="Arial"/>
            <w:sz w:val="24"/>
            <w:szCs w:val="24"/>
          </w:rPr>
          <w:t xml:space="preserve">seed </w:t>
        </w:r>
      </w:ins>
      <w:ins w:id="771" w:author="OWG 072214" w:date="2014-08-15T10:08:00Z">
        <w:r w:rsidR="006F38FA">
          <w:rPr>
            <w:rFonts w:ascii="Arial" w:hAnsi="Arial" w:cs="Arial"/>
            <w:sz w:val="24"/>
            <w:szCs w:val="24"/>
          </w:rPr>
          <w:t>case</w:t>
        </w:r>
      </w:ins>
      <w:ins w:id="772" w:author="Chessmore, Carol" w:date="2014-08-21T13:28:00Z">
        <w:r w:rsidR="0085303D">
          <w:rPr>
            <w:rFonts w:ascii="Arial" w:hAnsi="Arial" w:cs="Arial"/>
            <w:sz w:val="24"/>
            <w:szCs w:val="24"/>
          </w:rPr>
          <w:t xml:space="preserve"> for a flat start</w:t>
        </w:r>
      </w:ins>
      <w:ins w:id="773" w:author="OWG 072214" w:date="2014-08-15T10:09:00Z">
        <w:r w:rsidR="006F38FA">
          <w:rPr>
            <w:rFonts w:ascii="Arial" w:hAnsi="Arial" w:cs="Arial"/>
            <w:sz w:val="24"/>
            <w:szCs w:val="24"/>
          </w:rPr>
          <w:t xml:space="preserve"> can be selected following a finish date of an update.</w:t>
        </w:r>
      </w:ins>
      <w:ins w:id="774" w:author="OWG 072214" w:date="2014-08-15T10:08:00Z">
        <w:r w:rsidR="006F38FA">
          <w:rPr>
            <w:rFonts w:ascii="Arial" w:hAnsi="Arial" w:cs="Arial"/>
            <w:sz w:val="24"/>
            <w:szCs w:val="24"/>
          </w:rPr>
          <w:t xml:space="preserve"> </w:t>
        </w:r>
      </w:ins>
      <w:ins w:id="775" w:author="OWG 072214" w:date="2014-08-15T10:07:00Z">
        <w:r w:rsidR="006F38FA">
          <w:rPr>
            <w:rFonts w:ascii="Arial" w:hAnsi="Arial" w:cs="Arial"/>
            <w:sz w:val="24"/>
            <w:szCs w:val="24"/>
          </w:rPr>
          <w:t xml:space="preserve"> </w:t>
        </w:r>
      </w:ins>
    </w:p>
    <w:p w14:paraId="0580DC33" w14:textId="77777777" w:rsidR="002043E7" w:rsidRDefault="004F0515" w:rsidP="0085303D">
      <w:pPr>
        <w:spacing w:after="200"/>
        <w:ind w:left="720"/>
        <w:rPr>
          <w:ins w:id="776" w:author="Chessmore, Carol" w:date="2014-08-21T14:03:00Z"/>
          <w:rFonts w:ascii="Arial" w:hAnsi="Arial" w:cs="Arial"/>
          <w:sz w:val="24"/>
          <w:szCs w:val="24"/>
        </w:rPr>
      </w:pPr>
      <w:ins w:id="777" w:author="Chessmore, Carol" w:date="2014-08-22T13:08:00Z">
        <w:r>
          <w:rPr>
            <w:rFonts w:ascii="Arial" w:hAnsi="Arial" w:cs="Arial"/>
            <w:sz w:val="24"/>
            <w:szCs w:val="24"/>
          </w:rPr>
          <w:t xml:space="preserve">Typical </w:t>
        </w:r>
      </w:ins>
      <w:ins w:id="778" w:author="Chessmore, Carol" w:date="2014-08-21T13:34:00Z">
        <w:r w:rsidR="002043E7">
          <w:rPr>
            <w:rFonts w:ascii="Arial" w:hAnsi="Arial" w:cs="Arial"/>
            <w:sz w:val="24"/>
            <w:szCs w:val="24"/>
          </w:rPr>
          <w:t>Schedule:</w:t>
        </w:r>
      </w:ins>
    </w:p>
    <w:p w14:paraId="3B8C5670" w14:textId="77777777" w:rsidR="00EB6BF2" w:rsidRPr="006D3DA2" w:rsidRDefault="00EB6BF2" w:rsidP="007D3514">
      <w:pPr>
        <w:pStyle w:val="ListParagraph"/>
        <w:numPr>
          <w:ilvl w:val="0"/>
          <w:numId w:val="21"/>
        </w:numPr>
        <w:spacing w:before="120" w:after="120"/>
        <w:contextualSpacing w:val="0"/>
        <w:rPr>
          <w:ins w:id="779" w:author="Chessmore, Carol" w:date="2014-08-21T14:10:00Z"/>
          <w:rFonts w:ascii="Arial" w:hAnsi="Arial"/>
          <w:sz w:val="24"/>
          <w:lang w:eastAsia="x-none"/>
        </w:rPr>
      </w:pPr>
      <w:ins w:id="780" w:author="Chessmore, Carol" w:date="2014-08-21T14:08:00Z">
        <w:r w:rsidRPr="006D3DA2">
          <w:rPr>
            <w:rFonts w:ascii="Arial" w:hAnsi="Arial"/>
            <w:sz w:val="24"/>
            <w:lang w:eastAsia="x-none"/>
          </w:rPr>
          <w:t>Long term</w:t>
        </w:r>
      </w:ins>
      <w:ins w:id="781" w:author="Chessmore, Carol" w:date="2014-08-21T14:09:00Z">
        <w:r w:rsidRPr="006D3DA2">
          <w:rPr>
            <w:rFonts w:ascii="Arial" w:hAnsi="Arial"/>
            <w:sz w:val="24"/>
            <w:lang w:eastAsia="x-none"/>
          </w:rPr>
          <w:t xml:space="preserve"> </w:t>
        </w:r>
      </w:ins>
      <w:ins w:id="782" w:author="Chessmore, Carol" w:date="2014-08-22T13:08:00Z">
        <w:r w:rsidR="004F0515" w:rsidRPr="006D3DA2">
          <w:rPr>
            <w:rFonts w:ascii="Arial" w:hAnsi="Arial"/>
            <w:sz w:val="24"/>
            <w:lang w:eastAsia="x-none"/>
          </w:rPr>
          <w:t xml:space="preserve">case completed </w:t>
        </w:r>
      </w:ins>
      <w:ins w:id="783" w:author="Chessmore, Carol" w:date="2014-08-21T14:09:00Z">
        <w:r w:rsidRPr="006D3DA2">
          <w:rPr>
            <w:rFonts w:ascii="Arial" w:hAnsi="Arial"/>
            <w:sz w:val="24"/>
            <w:lang w:eastAsia="x-none"/>
          </w:rPr>
          <w:t>before summer</w:t>
        </w:r>
      </w:ins>
      <w:ins w:id="784" w:author="Chessmore, Carol" w:date="2014-08-21T14:22:00Z">
        <w:r w:rsidR="00FA3E3D" w:rsidRPr="006D3DA2">
          <w:rPr>
            <w:rFonts w:ascii="Arial" w:hAnsi="Arial"/>
            <w:sz w:val="24"/>
            <w:lang w:eastAsia="x-none"/>
          </w:rPr>
          <w:t xml:space="preserve"> </w:t>
        </w:r>
      </w:ins>
      <w:ins w:id="785" w:author="Chessmore, Carol" w:date="2014-08-22T14:35:00Z">
        <w:r w:rsidR="007F01DC" w:rsidRPr="006D3DA2">
          <w:rPr>
            <w:rFonts w:ascii="Arial" w:hAnsi="Arial"/>
            <w:sz w:val="24"/>
            <w:lang w:eastAsia="x-none"/>
          </w:rPr>
          <w:t xml:space="preserve">and </w:t>
        </w:r>
      </w:ins>
      <w:ins w:id="786" w:author="Chessmore, Carol" w:date="2014-08-21T14:23:00Z">
        <w:r w:rsidR="00FA3E3D" w:rsidRPr="006D3DA2">
          <w:rPr>
            <w:rFonts w:ascii="Arial" w:hAnsi="Arial"/>
            <w:sz w:val="24"/>
            <w:lang w:eastAsia="x-none"/>
          </w:rPr>
          <w:t>typically</w:t>
        </w:r>
      </w:ins>
      <w:ins w:id="787" w:author="Chessmore, Carol" w:date="2014-08-22T14:35:00Z">
        <w:r w:rsidR="007F01DC" w:rsidRPr="006D3DA2">
          <w:rPr>
            <w:rFonts w:ascii="Arial" w:hAnsi="Arial"/>
            <w:sz w:val="24"/>
            <w:lang w:eastAsia="x-none"/>
          </w:rPr>
          <w:t xml:space="preserve"> finished</w:t>
        </w:r>
      </w:ins>
      <w:ins w:id="788" w:author="Chessmore, Carol" w:date="2014-08-21T14:22:00Z">
        <w:r w:rsidR="004F0515" w:rsidRPr="006D3DA2">
          <w:rPr>
            <w:rFonts w:ascii="Arial" w:hAnsi="Arial"/>
            <w:sz w:val="24"/>
            <w:lang w:eastAsia="x-none"/>
          </w:rPr>
          <w:t xml:space="preserve"> in </w:t>
        </w:r>
        <w:r w:rsidR="00FA3E3D" w:rsidRPr="006D3DA2">
          <w:rPr>
            <w:rFonts w:ascii="Arial" w:hAnsi="Arial"/>
            <w:sz w:val="24"/>
            <w:lang w:eastAsia="x-none"/>
          </w:rPr>
          <w:t>March</w:t>
        </w:r>
      </w:ins>
    </w:p>
    <w:p w14:paraId="11DCCC39" w14:textId="77777777" w:rsidR="009378A6" w:rsidRPr="006D3DA2" w:rsidRDefault="00EB6BF2" w:rsidP="007D3514">
      <w:pPr>
        <w:pStyle w:val="ListParagraph"/>
        <w:numPr>
          <w:ilvl w:val="0"/>
          <w:numId w:val="21"/>
        </w:numPr>
        <w:spacing w:before="120" w:after="120"/>
        <w:contextualSpacing w:val="0"/>
        <w:rPr>
          <w:ins w:id="789" w:author="Chessmore, Carol" w:date="2014-08-21T14:04:00Z"/>
          <w:rFonts w:ascii="Arial" w:hAnsi="Arial"/>
          <w:sz w:val="24"/>
          <w:lang w:eastAsia="x-none"/>
        </w:rPr>
      </w:pPr>
      <w:ins w:id="790" w:author="Chessmore, Carol" w:date="2014-08-21T14:10:00Z">
        <w:r w:rsidRPr="006D3DA2">
          <w:rPr>
            <w:rFonts w:ascii="Arial" w:hAnsi="Arial"/>
            <w:sz w:val="24"/>
            <w:lang w:eastAsia="x-none"/>
          </w:rPr>
          <w:t xml:space="preserve">Near term </w:t>
        </w:r>
      </w:ins>
      <w:ins w:id="791" w:author="Chessmore, Carol" w:date="2014-08-22T13:08:00Z">
        <w:r w:rsidR="004F0515" w:rsidRPr="006D3DA2">
          <w:rPr>
            <w:rFonts w:ascii="Arial" w:hAnsi="Arial"/>
            <w:sz w:val="24"/>
            <w:lang w:eastAsia="x-none"/>
          </w:rPr>
          <w:t xml:space="preserve">case </w:t>
        </w:r>
      </w:ins>
      <w:ins w:id="792" w:author="Chessmore, Carol" w:date="2014-08-22T13:10:00Z">
        <w:r w:rsidR="004F0515" w:rsidRPr="006D3DA2">
          <w:rPr>
            <w:rFonts w:ascii="Arial" w:hAnsi="Arial"/>
            <w:sz w:val="24"/>
            <w:lang w:eastAsia="x-none"/>
          </w:rPr>
          <w:t xml:space="preserve">completed </w:t>
        </w:r>
      </w:ins>
      <w:ins w:id="793" w:author="Chessmore, Carol" w:date="2014-08-22T13:08:00Z">
        <w:r w:rsidR="004F0515" w:rsidRPr="006D3DA2">
          <w:rPr>
            <w:rFonts w:ascii="Arial" w:hAnsi="Arial"/>
            <w:sz w:val="24"/>
            <w:lang w:eastAsia="x-none"/>
          </w:rPr>
          <w:t>b</w:t>
        </w:r>
      </w:ins>
      <w:ins w:id="794" w:author="Chessmore, Carol" w:date="2014-08-21T14:23:00Z">
        <w:r w:rsidR="009378A6" w:rsidRPr="006D3DA2">
          <w:rPr>
            <w:rFonts w:ascii="Arial" w:hAnsi="Arial"/>
            <w:sz w:val="24"/>
            <w:lang w:eastAsia="x-none"/>
          </w:rPr>
          <w:t xml:space="preserve">efore summer </w:t>
        </w:r>
      </w:ins>
      <w:ins w:id="795" w:author="Chessmore, Carol" w:date="2014-08-22T14:35:00Z">
        <w:r w:rsidR="007F01DC" w:rsidRPr="006D3DA2">
          <w:rPr>
            <w:rFonts w:ascii="Arial" w:hAnsi="Arial"/>
            <w:sz w:val="24"/>
            <w:lang w:eastAsia="x-none"/>
          </w:rPr>
          <w:t xml:space="preserve">and </w:t>
        </w:r>
      </w:ins>
      <w:ins w:id="796" w:author="Chessmore, Carol" w:date="2014-08-22T13:08:00Z">
        <w:r w:rsidR="004F0515" w:rsidRPr="006D3DA2">
          <w:rPr>
            <w:rFonts w:ascii="Arial" w:hAnsi="Arial"/>
            <w:sz w:val="24"/>
            <w:lang w:eastAsia="x-none"/>
          </w:rPr>
          <w:t>typically</w:t>
        </w:r>
      </w:ins>
      <w:ins w:id="797" w:author="Chessmore, Carol" w:date="2014-08-21T14:23:00Z">
        <w:r w:rsidR="009378A6" w:rsidRPr="006D3DA2">
          <w:rPr>
            <w:rFonts w:ascii="Arial" w:hAnsi="Arial"/>
            <w:sz w:val="24"/>
            <w:lang w:eastAsia="x-none"/>
          </w:rPr>
          <w:t xml:space="preserve"> </w:t>
        </w:r>
      </w:ins>
      <w:ins w:id="798" w:author="Chessmore, Carol" w:date="2014-08-22T14:36:00Z">
        <w:r w:rsidR="007F01DC" w:rsidRPr="006D3DA2">
          <w:rPr>
            <w:rFonts w:ascii="Arial" w:hAnsi="Arial"/>
            <w:sz w:val="24"/>
            <w:lang w:eastAsia="x-none"/>
          </w:rPr>
          <w:t xml:space="preserve">finished </w:t>
        </w:r>
      </w:ins>
      <w:ins w:id="799" w:author="Chessmore, Carol" w:date="2014-08-21T14:23:00Z">
        <w:r w:rsidR="009378A6" w:rsidRPr="006D3DA2">
          <w:rPr>
            <w:rFonts w:ascii="Arial" w:hAnsi="Arial"/>
            <w:sz w:val="24"/>
            <w:lang w:eastAsia="x-none"/>
          </w:rPr>
          <w:t xml:space="preserve">in </w:t>
        </w:r>
      </w:ins>
      <w:ins w:id="800" w:author="Chessmore, Carol" w:date="2014-08-22T13:08:00Z">
        <w:r w:rsidR="004F0515" w:rsidRPr="006D3DA2">
          <w:rPr>
            <w:rFonts w:ascii="Arial" w:hAnsi="Arial"/>
            <w:sz w:val="24"/>
            <w:lang w:eastAsia="x-none"/>
          </w:rPr>
          <w:t>J</w:t>
        </w:r>
      </w:ins>
      <w:ins w:id="801" w:author="Chessmore, Carol" w:date="2014-08-21T14:23:00Z">
        <w:r w:rsidR="009378A6" w:rsidRPr="006D3DA2">
          <w:rPr>
            <w:rFonts w:ascii="Arial" w:hAnsi="Arial"/>
            <w:sz w:val="24"/>
            <w:lang w:eastAsia="x-none"/>
          </w:rPr>
          <w:t>une</w:t>
        </w:r>
      </w:ins>
    </w:p>
    <w:p w14:paraId="59336980" w14:textId="31293C4B" w:rsidR="004F0515" w:rsidRPr="00787CCE" w:rsidDel="00537908" w:rsidRDefault="00BC071F" w:rsidP="007D3514">
      <w:pPr>
        <w:pStyle w:val="ListParagraph"/>
        <w:numPr>
          <w:ilvl w:val="0"/>
          <w:numId w:val="16"/>
        </w:numPr>
        <w:spacing w:after="200"/>
        <w:rPr>
          <w:del w:id="802" w:author="Chessmore, Carol" w:date="2014-09-17T10:42:00Z"/>
          <w:rFonts w:ascii="Arial" w:hAnsi="Arial" w:cs="Arial"/>
          <w:sz w:val="24"/>
          <w:szCs w:val="24"/>
        </w:rPr>
      </w:pPr>
      <w:ins w:id="803" w:author="Chessmore, Carol" w:date="2014-09-18T09:10:00Z">
        <w:r w:rsidRPr="009540B8">
          <w:rPr>
            <w:rFonts w:ascii="Arial" w:hAnsi="Arial" w:cs="Arial"/>
            <w:sz w:val="24"/>
            <w:szCs w:val="24"/>
          </w:rPr>
          <w:t xml:space="preserve">HWLL term </w:t>
        </w:r>
        <w:r>
          <w:rPr>
            <w:rFonts w:ascii="Arial" w:hAnsi="Arial" w:cs="Arial"/>
            <w:sz w:val="24"/>
            <w:szCs w:val="24"/>
          </w:rPr>
          <w:t>case completed concurrently with the near term case and typically</w:t>
        </w:r>
        <w:r w:rsidRPr="009540B8">
          <w:rPr>
            <w:rFonts w:ascii="Arial" w:hAnsi="Arial" w:cs="Arial"/>
            <w:sz w:val="24"/>
            <w:szCs w:val="24"/>
          </w:rPr>
          <w:t xml:space="preserve"> finished in </w:t>
        </w:r>
        <w:r>
          <w:rPr>
            <w:rFonts w:ascii="Arial" w:hAnsi="Arial" w:cs="Arial"/>
            <w:sz w:val="24"/>
            <w:szCs w:val="24"/>
          </w:rPr>
          <w:t xml:space="preserve">September.  </w:t>
        </w:r>
      </w:ins>
    </w:p>
    <w:p w14:paraId="24632F4A" w14:textId="77777777" w:rsidR="002043E7" w:rsidRPr="00537908" w:rsidDel="00086F5B" w:rsidRDefault="002043E7" w:rsidP="003A5F78">
      <w:pPr>
        <w:spacing w:after="200"/>
        <w:ind w:left="720"/>
        <w:rPr>
          <w:del w:id="804" w:author="Chessmore, Carol" w:date="2014-08-22T15:33:00Z"/>
          <w:rFonts w:ascii="Arial" w:hAnsi="Arial" w:cs="Arial"/>
          <w:sz w:val="24"/>
          <w:szCs w:val="24"/>
        </w:rPr>
      </w:pPr>
    </w:p>
    <w:p w14:paraId="6943EA07" w14:textId="16DF3A1B" w:rsidR="00BC071F" w:rsidRDefault="00306B56" w:rsidP="003A5F78">
      <w:pPr>
        <w:spacing w:after="200"/>
        <w:ind w:left="720"/>
        <w:rPr>
          <w:ins w:id="805" w:author="Chessmore, Carol" w:date="2014-09-18T09:09:00Z"/>
          <w:rFonts w:ascii="Arial" w:hAnsi="Arial" w:cs="Arial"/>
          <w:sz w:val="24"/>
          <w:szCs w:val="24"/>
        </w:rPr>
      </w:pPr>
      <w:del w:id="806" w:author="Chessmore, Carol" w:date="2014-09-18T09:09:00Z">
        <w:r w:rsidRPr="001A32DD" w:rsidDel="00BC071F">
          <w:rPr>
            <w:rFonts w:ascii="Arial" w:hAnsi="Arial" w:cs="Arial"/>
            <w:sz w:val="24"/>
            <w:szCs w:val="24"/>
          </w:rPr>
          <w:delText>T</w:delText>
        </w:r>
      </w:del>
      <w:r w:rsidRPr="001A32DD">
        <w:rPr>
          <w:rFonts w:ascii="Arial" w:hAnsi="Arial" w:cs="Arial"/>
          <w:sz w:val="24"/>
          <w:szCs w:val="24"/>
        </w:rPr>
        <w:t>he DWG shall prepare the following flat start cases based on the follow</w:t>
      </w:r>
      <w:r w:rsidRPr="00405A53">
        <w:rPr>
          <w:rFonts w:ascii="Arial" w:hAnsi="Arial" w:cs="Arial"/>
          <w:sz w:val="24"/>
          <w:szCs w:val="24"/>
        </w:rPr>
        <w:t>ing SSWG steady state cases</w:t>
      </w:r>
      <w:r w:rsidR="004C3519" w:rsidRPr="00405A53">
        <w:rPr>
          <w:rFonts w:ascii="Arial" w:hAnsi="Arial" w:cs="Arial"/>
          <w:sz w:val="24"/>
          <w:szCs w:val="24"/>
        </w:rPr>
        <w:t>:</w:t>
      </w:r>
    </w:p>
    <w:p w14:paraId="0C19F0EB" w14:textId="6D75F5F1" w:rsidR="00306B56" w:rsidRPr="006D3DA2" w:rsidDel="00A15667" w:rsidRDefault="00306B56" w:rsidP="007D3514">
      <w:pPr>
        <w:pStyle w:val="ListParagraph"/>
        <w:numPr>
          <w:ilvl w:val="0"/>
          <w:numId w:val="21"/>
        </w:numPr>
        <w:spacing w:before="120" w:after="120"/>
        <w:contextualSpacing w:val="0"/>
        <w:rPr>
          <w:ins w:id="807" w:author="OWG 072214" w:date="2014-08-15T10:18:00Z"/>
          <w:del w:id="808" w:author="Joe SanMartin" w:date="2014-09-16T22:24:00Z"/>
          <w:rFonts w:ascii="Arial" w:hAnsi="Arial"/>
          <w:sz w:val="24"/>
          <w:lang w:eastAsia="x-none"/>
        </w:rPr>
      </w:pPr>
      <w:del w:id="809" w:author="Chessmore, Carol" w:date="2014-09-17T10:29:00Z">
        <w:r w:rsidRPr="006D3DA2" w:rsidDel="002F4987">
          <w:rPr>
            <w:rFonts w:ascii="Arial" w:hAnsi="Arial"/>
            <w:sz w:val="24"/>
            <w:lang w:eastAsia="x-none"/>
          </w:rPr>
          <w:delText xml:space="preserve"> </w:delText>
        </w:r>
      </w:del>
    </w:p>
    <w:p w14:paraId="4FFE3B92" w14:textId="77777777" w:rsidR="004C3519" w:rsidRPr="006D3DA2" w:rsidRDefault="006D56F1" w:rsidP="007D3514">
      <w:pPr>
        <w:pStyle w:val="ListParagraph"/>
        <w:numPr>
          <w:ilvl w:val="0"/>
          <w:numId w:val="21"/>
        </w:numPr>
        <w:spacing w:before="120" w:after="120"/>
        <w:contextualSpacing w:val="0"/>
        <w:rPr>
          <w:rFonts w:ascii="Arial" w:hAnsi="Arial"/>
          <w:sz w:val="24"/>
          <w:lang w:eastAsia="x-none"/>
        </w:rPr>
      </w:pPr>
      <w:ins w:id="810" w:author="OWG 072214" w:date="2014-08-15T09:54:00Z">
        <w:r w:rsidRPr="006D3DA2">
          <w:rPr>
            <w:rFonts w:ascii="Arial" w:hAnsi="Arial"/>
            <w:sz w:val="24"/>
            <w:lang w:eastAsia="x-none"/>
          </w:rPr>
          <w:t xml:space="preserve">Near Term </w:t>
        </w:r>
      </w:ins>
      <w:ins w:id="811" w:author="Chessmore, Carol" w:date="2014-08-22T15:31:00Z">
        <w:r w:rsidR="00086F5B" w:rsidRPr="006D3DA2">
          <w:rPr>
            <w:rFonts w:ascii="Arial" w:hAnsi="Arial"/>
            <w:sz w:val="24"/>
            <w:lang w:eastAsia="x-none"/>
          </w:rPr>
          <w:t>On-</w:t>
        </w:r>
      </w:ins>
      <w:ins w:id="812" w:author="OWG 072214" w:date="2014-08-15T09:54:00Z">
        <w:r w:rsidRPr="006D3DA2">
          <w:rPr>
            <w:rFonts w:ascii="Arial" w:hAnsi="Arial"/>
            <w:sz w:val="24"/>
            <w:lang w:eastAsia="x-none"/>
          </w:rPr>
          <w:t xml:space="preserve">Peak: </w:t>
        </w:r>
      </w:ins>
      <w:ins w:id="813" w:author="Chessmore, Carol" w:date="2014-08-22T15:34:00Z">
        <w:r w:rsidR="00086F5B" w:rsidRPr="006D3DA2">
          <w:rPr>
            <w:rFonts w:ascii="Arial" w:hAnsi="Arial"/>
            <w:sz w:val="24"/>
            <w:lang w:eastAsia="x-none"/>
          </w:rPr>
          <w:t xml:space="preserve"> </w:t>
        </w:r>
      </w:ins>
      <w:ins w:id="814" w:author="Chessmore, Carol" w:date="2014-08-22T15:30:00Z">
        <w:r w:rsidR="00F64DA7" w:rsidRPr="006D3DA2">
          <w:rPr>
            <w:rFonts w:ascii="Arial" w:hAnsi="Arial"/>
            <w:sz w:val="24"/>
            <w:lang w:eastAsia="x-none"/>
          </w:rPr>
          <w:t>Second</w:t>
        </w:r>
      </w:ins>
      <w:ins w:id="815" w:author="OWG 072214" w:date="2014-08-15T09:54:00Z">
        <w:r w:rsidRPr="006D3DA2">
          <w:rPr>
            <w:rFonts w:ascii="Arial" w:hAnsi="Arial"/>
            <w:sz w:val="24"/>
            <w:lang w:eastAsia="x-none"/>
          </w:rPr>
          <w:t xml:space="preserve"> </w:t>
        </w:r>
      </w:ins>
      <w:ins w:id="816" w:author="OWG 072214" w:date="2014-08-15T09:56:00Z">
        <w:del w:id="817" w:author="Chessmore, Carol" w:date="2014-08-21T14:22:00Z">
          <w:r w:rsidRPr="006D3DA2" w:rsidDel="00FA3E3D">
            <w:rPr>
              <w:rFonts w:ascii="Arial" w:hAnsi="Arial"/>
              <w:sz w:val="24"/>
              <w:lang w:eastAsia="x-none"/>
            </w:rPr>
            <w:delText xml:space="preserve">First </w:delText>
          </w:r>
        </w:del>
        <w:r w:rsidRPr="006D3DA2">
          <w:rPr>
            <w:rFonts w:ascii="Arial" w:hAnsi="Arial"/>
            <w:sz w:val="24"/>
            <w:lang w:eastAsia="x-none"/>
          </w:rPr>
          <w:t xml:space="preserve">year </w:t>
        </w:r>
      </w:ins>
      <w:ins w:id="818" w:author="Chessmore, Carol" w:date="2014-08-21T14:55:00Z">
        <w:r w:rsidR="000E0B63" w:rsidRPr="006D3DA2">
          <w:rPr>
            <w:rFonts w:ascii="Arial" w:hAnsi="Arial"/>
            <w:sz w:val="24"/>
            <w:lang w:eastAsia="x-none"/>
          </w:rPr>
          <w:t xml:space="preserve">(Y+2) </w:t>
        </w:r>
      </w:ins>
      <w:ins w:id="819" w:author="OWG 072214" w:date="2014-08-15T09:59:00Z">
        <w:r w:rsidR="00B249A5" w:rsidRPr="006D3DA2">
          <w:rPr>
            <w:rFonts w:ascii="Arial" w:hAnsi="Arial"/>
            <w:sz w:val="24"/>
            <w:lang w:eastAsia="x-none"/>
          </w:rPr>
          <w:t>summer</w:t>
        </w:r>
      </w:ins>
      <w:ins w:id="820" w:author="Chessmore, Carol" w:date="2014-08-22T15:31:00Z">
        <w:r w:rsidR="00F64DA7" w:rsidRPr="006D3DA2">
          <w:rPr>
            <w:rFonts w:ascii="Arial" w:hAnsi="Arial"/>
            <w:sz w:val="24"/>
            <w:lang w:eastAsia="x-none"/>
          </w:rPr>
          <w:t xml:space="preserve"> </w:t>
        </w:r>
      </w:ins>
      <w:ins w:id="821" w:author="OWG 072214" w:date="2014-08-15T10:25:00Z">
        <w:del w:id="822" w:author="Chessmore, Carol" w:date="2014-08-22T15:31:00Z">
          <w:r w:rsidR="00B249A5" w:rsidRPr="006D3DA2" w:rsidDel="00F64DA7">
            <w:rPr>
              <w:rFonts w:ascii="Arial" w:hAnsi="Arial"/>
              <w:sz w:val="24"/>
              <w:lang w:eastAsia="x-none"/>
            </w:rPr>
            <w:delText>-</w:delText>
          </w:r>
        </w:del>
      </w:ins>
      <w:ins w:id="823" w:author="OWG 072214" w:date="2014-08-15T09:59:00Z">
        <w:r w:rsidRPr="006D3DA2">
          <w:rPr>
            <w:rFonts w:ascii="Arial" w:hAnsi="Arial"/>
            <w:sz w:val="24"/>
            <w:lang w:eastAsia="x-none"/>
          </w:rPr>
          <w:t>on</w:t>
        </w:r>
        <w:del w:id="824" w:author="Chessmore, Carol" w:date="2014-08-22T15:31:00Z">
          <w:r w:rsidRPr="006D3DA2" w:rsidDel="00F64DA7">
            <w:rPr>
              <w:rFonts w:ascii="Arial" w:hAnsi="Arial"/>
              <w:sz w:val="24"/>
              <w:lang w:eastAsia="x-none"/>
            </w:rPr>
            <w:delText xml:space="preserve"> </w:delText>
          </w:r>
        </w:del>
      </w:ins>
      <w:ins w:id="825" w:author="Chessmore, Carol" w:date="2014-08-22T15:31:00Z">
        <w:r w:rsidR="00F64DA7" w:rsidRPr="006D3DA2">
          <w:rPr>
            <w:rFonts w:ascii="Arial" w:hAnsi="Arial"/>
            <w:sz w:val="24"/>
            <w:lang w:eastAsia="x-none"/>
          </w:rPr>
          <w:t>-</w:t>
        </w:r>
      </w:ins>
      <w:ins w:id="826" w:author="OWG 072214" w:date="2014-08-15T09:59:00Z">
        <w:r w:rsidRPr="006D3DA2">
          <w:rPr>
            <w:rFonts w:ascii="Arial" w:hAnsi="Arial"/>
            <w:sz w:val="24"/>
            <w:lang w:eastAsia="x-none"/>
          </w:rPr>
          <w:t xml:space="preserve">peak </w:t>
        </w:r>
      </w:ins>
      <w:ins w:id="827" w:author="OWG 072214" w:date="2014-08-15T10:35:00Z">
        <w:r w:rsidR="0003628C" w:rsidRPr="006D3DA2">
          <w:rPr>
            <w:rFonts w:ascii="Arial" w:hAnsi="Arial"/>
            <w:sz w:val="24"/>
            <w:lang w:eastAsia="x-none"/>
          </w:rPr>
          <w:t xml:space="preserve">case </w:t>
        </w:r>
      </w:ins>
      <w:ins w:id="828" w:author="OWG 072214" w:date="2014-08-15T09:56:00Z">
        <w:r w:rsidRPr="006D3DA2">
          <w:rPr>
            <w:rFonts w:ascii="Arial" w:hAnsi="Arial"/>
            <w:sz w:val="24"/>
            <w:lang w:eastAsia="x-none"/>
          </w:rPr>
          <w:t xml:space="preserve">of </w:t>
        </w:r>
      </w:ins>
      <w:ins w:id="829" w:author="Chessmore, Carol" w:date="2014-09-10T12:21:00Z">
        <w:r w:rsidR="00660FCD" w:rsidRPr="006D3DA2">
          <w:rPr>
            <w:rFonts w:ascii="Arial" w:hAnsi="Arial"/>
            <w:sz w:val="24"/>
            <w:lang w:eastAsia="x-none"/>
          </w:rPr>
          <w:t xml:space="preserve">the </w:t>
        </w:r>
      </w:ins>
      <w:ins w:id="830" w:author="OWG 072214" w:date="2014-08-15T10:09:00Z">
        <w:r w:rsidR="006F38FA" w:rsidRPr="006D3DA2">
          <w:rPr>
            <w:rFonts w:ascii="Arial" w:hAnsi="Arial"/>
            <w:sz w:val="24"/>
            <w:lang w:eastAsia="x-none"/>
          </w:rPr>
          <w:t xml:space="preserve">latest </w:t>
        </w:r>
      </w:ins>
      <w:r w:rsidR="00306B56" w:rsidRPr="006D3DA2">
        <w:rPr>
          <w:rFonts w:ascii="Arial" w:hAnsi="Arial"/>
          <w:sz w:val="24"/>
          <w:lang w:eastAsia="x-none"/>
        </w:rPr>
        <w:t xml:space="preserve">Dataset </w:t>
      </w:r>
      <w:del w:id="831" w:author="OWG 072214" w:date="2014-08-15T09:56:00Z">
        <w:r w:rsidR="00306B56" w:rsidRPr="006D3DA2" w:rsidDel="006D56F1">
          <w:rPr>
            <w:rFonts w:ascii="Arial" w:hAnsi="Arial"/>
            <w:sz w:val="24"/>
            <w:lang w:eastAsia="x-none"/>
          </w:rPr>
          <w:delText xml:space="preserve">A </w:delText>
        </w:r>
      </w:del>
      <w:ins w:id="832" w:author="OWG 072214" w:date="2014-08-15T09:56:00Z">
        <w:r w:rsidRPr="006D3DA2">
          <w:rPr>
            <w:rFonts w:ascii="Arial" w:hAnsi="Arial"/>
            <w:sz w:val="24"/>
            <w:lang w:eastAsia="x-none"/>
          </w:rPr>
          <w:t xml:space="preserve">B </w:t>
        </w:r>
      </w:ins>
      <w:del w:id="833" w:author="OWG 072214" w:date="2014-08-15T09:59:00Z">
        <w:r w:rsidR="00306B56" w:rsidRPr="006D3DA2" w:rsidDel="006D56F1">
          <w:rPr>
            <w:rFonts w:ascii="Arial" w:hAnsi="Arial"/>
            <w:sz w:val="24"/>
            <w:lang w:eastAsia="x-none"/>
          </w:rPr>
          <w:delText>summer on-</w:delText>
        </w:r>
      </w:del>
      <w:del w:id="834" w:author="Chessmore, Carol" w:date="2014-08-22T13:08:00Z">
        <w:r w:rsidR="00306B56" w:rsidRPr="006D3DA2" w:rsidDel="004F0515">
          <w:rPr>
            <w:rFonts w:ascii="Arial" w:hAnsi="Arial"/>
            <w:sz w:val="24"/>
            <w:lang w:eastAsia="x-none"/>
          </w:rPr>
          <w:delText>peak</w:delText>
        </w:r>
      </w:del>
      <w:ins w:id="835" w:author="OWG 072214" w:date="2014-08-15T09:57:00Z">
        <w:del w:id="836" w:author="Chessmore, Carol" w:date="2014-08-22T15:31:00Z">
          <w:r w:rsidRPr="006D3DA2" w:rsidDel="00F64DA7">
            <w:rPr>
              <w:rFonts w:ascii="Arial" w:hAnsi="Arial"/>
              <w:sz w:val="24"/>
              <w:lang w:eastAsia="x-none"/>
            </w:rPr>
            <w:delText xml:space="preserve"> </w:delText>
          </w:r>
        </w:del>
        <w:r w:rsidRPr="006D3DA2">
          <w:rPr>
            <w:rFonts w:ascii="Arial" w:hAnsi="Arial"/>
            <w:sz w:val="24"/>
            <w:lang w:eastAsia="x-none"/>
          </w:rPr>
          <w:t>cases</w:t>
        </w:r>
      </w:ins>
    </w:p>
    <w:p w14:paraId="67403351" w14:textId="77777777" w:rsidR="004C3519" w:rsidRPr="006D3DA2" w:rsidDel="004F0515" w:rsidRDefault="006D56F1" w:rsidP="007D3514">
      <w:pPr>
        <w:pStyle w:val="ListParagraph"/>
        <w:numPr>
          <w:ilvl w:val="0"/>
          <w:numId w:val="21"/>
        </w:numPr>
        <w:spacing w:before="120" w:after="120"/>
        <w:contextualSpacing w:val="0"/>
        <w:rPr>
          <w:del w:id="837" w:author="Chessmore, Carol" w:date="2014-08-22T13:12:00Z"/>
          <w:rFonts w:ascii="Arial" w:hAnsi="Arial"/>
          <w:sz w:val="24"/>
          <w:lang w:eastAsia="x-none"/>
        </w:rPr>
      </w:pPr>
      <w:ins w:id="838" w:author="OWG 072214" w:date="2014-08-15T09:55:00Z">
        <w:del w:id="839" w:author="Chessmore, Carol" w:date="2014-08-22T13:12:00Z">
          <w:r w:rsidRPr="006D3DA2" w:rsidDel="004F0515">
            <w:rPr>
              <w:rFonts w:ascii="Arial" w:hAnsi="Arial"/>
              <w:sz w:val="24"/>
              <w:lang w:eastAsia="x-none"/>
            </w:rPr>
            <w:delText xml:space="preserve">Long Term: </w:delText>
          </w:r>
        </w:del>
      </w:ins>
      <w:ins w:id="840" w:author="OWG 072214" w:date="2014-08-15T09:56:00Z">
        <w:del w:id="841" w:author="Chessmore, Carol" w:date="2014-08-22T13:12:00Z">
          <w:r w:rsidRPr="006D3DA2" w:rsidDel="004F0515">
            <w:rPr>
              <w:rFonts w:ascii="Arial" w:hAnsi="Arial"/>
              <w:sz w:val="24"/>
              <w:lang w:eastAsia="x-none"/>
            </w:rPr>
            <w:delText xml:space="preserve">Last year of </w:delText>
          </w:r>
        </w:del>
      </w:ins>
      <w:ins w:id="842" w:author="OWG 072214" w:date="2014-08-15T09:59:00Z">
        <w:del w:id="843" w:author="Chessmore, Carol" w:date="2014-08-22T13:12:00Z">
          <w:r w:rsidRPr="006D3DA2" w:rsidDel="004F0515">
            <w:rPr>
              <w:rFonts w:ascii="Arial" w:hAnsi="Arial"/>
              <w:sz w:val="24"/>
              <w:lang w:eastAsia="x-none"/>
            </w:rPr>
            <w:delText xml:space="preserve">summer on-peak </w:delText>
          </w:r>
        </w:del>
      </w:ins>
      <w:ins w:id="844" w:author="OWG 072214" w:date="2014-08-15T10:35:00Z">
        <w:del w:id="845" w:author="Chessmore, Carol" w:date="2014-08-22T13:12:00Z">
          <w:r w:rsidR="0003628C" w:rsidRPr="006D3DA2" w:rsidDel="004F0515">
            <w:rPr>
              <w:rFonts w:ascii="Arial" w:hAnsi="Arial"/>
              <w:sz w:val="24"/>
              <w:lang w:eastAsia="x-none"/>
            </w:rPr>
            <w:delText xml:space="preserve">case </w:delText>
          </w:r>
        </w:del>
      </w:ins>
      <w:ins w:id="846" w:author="OWG 072214" w:date="2014-08-15T09:59:00Z">
        <w:del w:id="847" w:author="Chessmore, Carol" w:date="2014-08-22T13:12:00Z">
          <w:r w:rsidRPr="006D3DA2" w:rsidDel="004F0515">
            <w:rPr>
              <w:rFonts w:ascii="Arial" w:hAnsi="Arial"/>
              <w:sz w:val="24"/>
              <w:lang w:eastAsia="x-none"/>
            </w:rPr>
            <w:delText xml:space="preserve">of </w:delText>
          </w:r>
        </w:del>
      </w:ins>
      <w:ins w:id="848" w:author="OWG 072214" w:date="2014-08-15T10:09:00Z">
        <w:del w:id="849" w:author="Chessmore, Carol" w:date="2014-08-22T13:12:00Z">
          <w:r w:rsidR="006F38FA" w:rsidRPr="006D3DA2" w:rsidDel="004F0515">
            <w:rPr>
              <w:rFonts w:ascii="Arial" w:hAnsi="Arial"/>
              <w:sz w:val="24"/>
              <w:lang w:eastAsia="x-none"/>
            </w:rPr>
            <w:delText xml:space="preserve">latest </w:delText>
          </w:r>
        </w:del>
      </w:ins>
      <w:del w:id="850" w:author="Chessmore, Carol" w:date="2014-08-22T13:12:00Z">
        <w:r w:rsidR="004C3519" w:rsidRPr="006D3DA2" w:rsidDel="004F0515">
          <w:rPr>
            <w:rFonts w:ascii="Arial" w:hAnsi="Arial"/>
            <w:sz w:val="24"/>
            <w:lang w:eastAsia="x-none"/>
          </w:rPr>
          <w:delText>A future year Dataset B summer on-peak case</w:delText>
        </w:r>
      </w:del>
      <w:ins w:id="851" w:author="OWG 072214" w:date="2014-08-15T09:57:00Z">
        <w:del w:id="852" w:author="Chessmore, Carol" w:date="2014-08-22T13:12:00Z">
          <w:r w:rsidRPr="006D3DA2" w:rsidDel="004F0515">
            <w:rPr>
              <w:rFonts w:ascii="Arial" w:hAnsi="Arial"/>
              <w:sz w:val="24"/>
              <w:lang w:eastAsia="x-none"/>
            </w:rPr>
            <w:delText>s</w:delText>
          </w:r>
        </w:del>
      </w:ins>
      <w:ins w:id="853" w:author="OWG 072214" w:date="2014-08-15T10:05:00Z">
        <w:del w:id="854" w:author="Chessmore, Carol" w:date="2014-08-22T13:12:00Z">
          <w:r w:rsidR="006F38FA" w:rsidRPr="006D3DA2" w:rsidDel="004F0515">
            <w:rPr>
              <w:rFonts w:ascii="Arial" w:hAnsi="Arial"/>
              <w:sz w:val="24"/>
              <w:lang w:eastAsia="x-none"/>
            </w:rPr>
            <w:delText xml:space="preserve"> </w:delText>
          </w:r>
        </w:del>
      </w:ins>
    </w:p>
    <w:p w14:paraId="24FD9E1E" w14:textId="77777777" w:rsidR="004A0FAF" w:rsidRPr="006D3DA2" w:rsidRDefault="006D56F1" w:rsidP="007D3514">
      <w:pPr>
        <w:pStyle w:val="ListParagraph"/>
        <w:numPr>
          <w:ilvl w:val="0"/>
          <w:numId w:val="21"/>
        </w:numPr>
        <w:spacing w:before="120" w:after="120"/>
        <w:contextualSpacing w:val="0"/>
        <w:rPr>
          <w:ins w:id="855" w:author="Chessmore, Carol" w:date="2014-08-22T13:12:00Z"/>
          <w:rFonts w:ascii="Arial" w:hAnsi="Arial"/>
          <w:sz w:val="24"/>
          <w:lang w:eastAsia="x-none"/>
        </w:rPr>
      </w:pPr>
      <w:ins w:id="856" w:author="OWG 072214" w:date="2014-08-15T09:55:00Z">
        <w:r w:rsidRPr="006D3DA2">
          <w:rPr>
            <w:rFonts w:ascii="Arial" w:hAnsi="Arial"/>
            <w:sz w:val="24"/>
            <w:lang w:eastAsia="x-none"/>
          </w:rPr>
          <w:t xml:space="preserve">Near Term Off-Peak </w:t>
        </w:r>
      </w:ins>
      <w:ins w:id="857" w:author="Chessmore, Carol" w:date="2014-08-22T13:12:00Z">
        <w:r w:rsidR="004F0515" w:rsidRPr="006D3DA2">
          <w:rPr>
            <w:rFonts w:ascii="Arial" w:hAnsi="Arial"/>
            <w:sz w:val="24"/>
            <w:lang w:eastAsia="x-none"/>
          </w:rPr>
          <w:t>Case</w:t>
        </w:r>
      </w:ins>
      <w:ins w:id="858" w:author="OWG 072214" w:date="2014-08-15T09:55:00Z">
        <w:del w:id="859" w:author="Chessmore, Carol" w:date="2014-08-21T13:58:00Z">
          <w:r w:rsidRPr="006D3DA2" w:rsidDel="00583334">
            <w:rPr>
              <w:rFonts w:ascii="Arial" w:hAnsi="Arial"/>
              <w:sz w:val="24"/>
              <w:lang w:eastAsia="x-none"/>
            </w:rPr>
            <w:delText>(1-5 yrs)</w:delText>
          </w:r>
        </w:del>
        <w:r w:rsidRPr="006D3DA2">
          <w:rPr>
            <w:rFonts w:ascii="Arial" w:hAnsi="Arial"/>
            <w:sz w:val="24"/>
            <w:lang w:eastAsia="x-none"/>
          </w:rPr>
          <w:t xml:space="preserve">: </w:t>
        </w:r>
      </w:ins>
      <w:ins w:id="860" w:author="Chessmore, Carol" w:date="2014-08-22T15:34:00Z">
        <w:r w:rsidR="00086F5B" w:rsidRPr="006D3DA2">
          <w:rPr>
            <w:rFonts w:ascii="Arial" w:hAnsi="Arial"/>
            <w:sz w:val="24"/>
            <w:lang w:eastAsia="x-none"/>
          </w:rPr>
          <w:t xml:space="preserve"> </w:t>
        </w:r>
      </w:ins>
      <w:r w:rsidR="004A0FAF" w:rsidRPr="006D3DA2">
        <w:rPr>
          <w:rFonts w:ascii="Arial" w:hAnsi="Arial"/>
          <w:sz w:val="24"/>
          <w:lang w:eastAsia="x-none"/>
        </w:rPr>
        <w:t xml:space="preserve">The </w:t>
      </w:r>
      <w:ins w:id="861" w:author="OWG 072214" w:date="2014-08-15T09:59:00Z">
        <w:r w:rsidRPr="006D3DA2">
          <w:rPr>
            <w:rFonts w:ascii="Arial" w:hAnsi="Arial"/>
            <w:sz w:val="24"/>
            <w:lang w:eastAsia="x-none"/>
          </w:rPr>
          <w:t>h</w:t>
        </w:r>
      </w:ins>
      <w:ins w:id="862" w:author="OWG 072214" w:date="2014-08-15T09:58:00Z">
        <w:r w:rsidRPr="006D3DA2">
          <w:rPr>
            <w:rFonts w:ascii="Arial" w:hAnsi="Arial"/>
            <w:sz w:val="24"/>
            <w:lang w:eastAsia="x-none"/>
          </w:rPr>
          <w:t xml:space="preserve">igh wind </w:t>
        </w:r>
      </w:ins>
      <w:ins w:id="863" w:author="OWG 072214" w:date="2014-08-15T10:00:00Z">
        <w:r w:rsidRPr="006D3DA2">
          <w:rPr>
            <w:rFonts w:ascii="Arial" w:hAnsi="Arial"/>
            <w:sz w:val="24"/>
            <w:lang w:eastAsia="x-none"/>
          </w:rPr>
          <w:t>l</w:t>
        </w:r>
      </w:ins>
      <w:ins w:id="864" w:author="OWG 072214" w:date="2014-08-15T09:58:00Z">
        <w:r w:rsidRPr="006D3DA2">
          <w:rPr>
            <w:rFonts w:ascii="Arial" w:hAnsi="Arial"/>
            <w:sz w:val="24"/>
            <w:lang w:eastAsia="x-none"/>
          </w:rPr>
          <w:t xml:space="preserve">ow </w:t>
        </w:r>
      </w:ins>
      <w:ins w:id="865" w:author="OWG 072214" w:date="2014-08-15T10:00:00Z">
        <w:r w:rsidRPr="006D3DA2">
          <w:rPr>
            <w:rFonts w:ascii="Arial" w:hAnsi="Arial"/>
            <w:sz w:val="24"/>
            <w:lang w:eastAsia="x-none"/>
          </w:rPr>
          <w:t>l</w:t>
        </w:r>
      </w:ins>
      <w:ins w:id="866" w:author="OWG 072214" w:date="2014-08-15T09:58:00Z">
        <w:r w:rsidRPr="006D3DA2">
          <w:rPr>
            <w:rFonts w:ascii="Arial" w:hAnsi="Arial"/>
            <w:sz w:val="24"/>
            <w:lang w:eastAsia="x-none"/>
          </w:rPr>
          <w:t xml:space="preserve">oad </w:t>
        </w:r>
      </w:ins>
      <w:ins w:id="867" w:author="OWG 072214" w:date="2014-08-15T10:00:00Z">
        <w:r w:rsidRPr="006D3DA2">
          <w:rPr>
            <w:rFonts w:ascii="Arial" w:hAnsi="Arial"/>
            <w:sz w:val="24"/>
            <w:lang w:eastAsia="x-none"/>
          </w:rPr>
          <w:t>c</w:t>
        </w:r>
      </w:ins>
      <w:ins w:id="868" w:author="OWG 072214" w:date="2014-08-15T09:58:00Z">
        <w:r w:rsidRPr="006D3DA2">
          <w:rPr>
            <w:rFonts w:ascii="Arial" w:hAnsi="Arial"/>
            <w:sz w:val="24"/>
            <w:lang w:eastAsia="x-none"/>
          </w:rPr>
          <w:t>ase</w:t>
        </w:r>
      </w:ins>
      <w:ins w:id="869" w:author="Chessmore, Carol" w:date="2014-08-21T14:56:00Z">
        <w:r w:rsidR="000E0B63" w:rsidRPr="006D3DA2">
          <w:rPr>
            <w:rFonts w:ascii="Arial" w:hAnsi="Arial"/>
            <w:sz w:val="24"/>
            <w:lang w:eastAsia="x-none"/>
          </w:rPr>
          <w:t xml:space="preserve"> (Y+3)</w:t>
        </w:r>
      </w:ins>
      <w:ins w:id="870" w:author="OWG 072214" w:date="2014-08-15T09:58:00Z">
        <w:del w:id="871" w:author="Chessmore, Carol" w:date="2014-08-22T15:30:00Z">
          <w:r w:rsidRPr="006D3DA2" w:rsidDel="00F64DA7">
            <w:rPr>
              <w:rFonts w:ascii="Arial" w:hAnsi="Arial"/>
              <w:sz w:val="24"/>
              <w:lang w:eastAsia="x-none"/>
            </w:rPr>
            <w:delText xml:space="preserve"> </w:delText>
          </w:r>
        </w:del>
      </w:ins>
      <w:ins w:id="872" w:author="Chessmore, Carol" w:date="2014-08-22T15:30:00Z">
        <w:r w:rsidR="00F64DA7" w:rsidRPr="006D3DA2">
          <w:rPr>
            <w:rFonts w:ascii="Arial" w:hAnsi="Arial"/>
            <w:sz w:val="24"/>
            <w:lang w:eastAsia="x-none"/>
          </w:rPr>
          <w:t xml:space="preserve">    </w:t>
        </w:r>
      </w:ins>
      <w:ins w:id="873" w:author="Chessmore, Carol" w:date="2014-08-21T14:00:00Z">
        <w:r w:rsidR="00583334" w:rsidRPr="006D3DA2">
          <w:rPr>
            <w:rFonts w:ascii="Arial" w:hAnsi="Arial"/>
            <w:sz w:val="24"/>
            <w:lang w:eastAsia="x-none"/>
          </w:rPr>
          <w:t>off</w:t>
        </w:r>
      </w:ins>
      <w:ins w:id="874" w:author="Chessmore, Carol" w:date="2014-08-22T15:30:00Z">
        <w:r w:rsidR="00F64DA7" w:rsidRPr="006D3DA2">
          <w:rPr>
            <w:rFonts w:ascii="Arial" w:hAnsi="Arial"/>
            <w:sz w:val="24"/>
            <w:lang w:eastAsia="x-none"/>
          </w:rPr>
          <w:t>-</w:t>
        </w:r>
      </w:ins>
      <w:ins w:id="875" w:author="Chessmore, Carol" w:date="2014-08-21T14:00:00Z">
        <w:r w:rsidR="00583334" w:rsidRPr="006D3DA2">
          <w:rPr>
            <w:rFonts w:ascii="Arial" w:hAnsi="Arial"/>
            <w:sz w:val="24"/>
            <w:lang w:eastAsia="x-none"/>
          </w:rPr>
          <w:t xml:space="preserve">peak case </w:t>
        </w:r>
      </w:ins>
      <w:ins w:id="876" w:author="OWG 072214" w:date="2014-08-15T09:58:00Z">
        <w:r w:rsidRPr="006D3DA2">
          <w:rPr>
            <w:rFonts w:ascii="Arial" w:hAnsi="Arial"/>
            <w:sz w:val="24"/>
            <w:lang w:eastAsia="x-none"/>
          </w:rPr>
          <w:t xml:space="preserve">from </w:t>
        </w:r>
      </w:ins>
      <w:ins w:id="877" w:author="Chessmore, Carol" w:date="2014-08-22T15:30:00Z">
        <w:r w:rsidR="00F64DA7" w:rsidRPr="006D3DA2">
          <w:rPr>
            <w:rFonts w:ascii="Arial" w:hAnsi="Arial"/>
            <w:sz w:val="24"/>
            <w:lang w:eastAsia="x-none"/>
          </w:rPr>
          <w:t xml:space="preserve">the </w:t>
        </w:r>
      </w:ins>
      <w:ins w:id="878" w:author="OWG 072214" w:date="2014-08-15T10:10:00Z">
        <w:r w:rsidR="006F38FA" w:rsidRPr="006D3DA2">
          <w:rPr>
            <w:rFonts w:ascii="Arial" w:hAnsi="Arial"/>
            <w:sz w:val="24"/>
            <w:lang w:eastAsia="x-none"/>
          </w:rPr>
          <w:t xml:space="preserve">latest </w:t>
        </w:r>
      </w:ins>
      <w:del w:id="879" w:author="OWG 072214" w:date="2014-08-15T09:58:00Z">
        <w:r w:rsidR="004A0FAF" w:rsidRPr="006D3DA2" w:rsidDel="006D56F1">
          <w:rPr>
            <w:rFonts w:ascii="Arial" w:hAnsi="Arial"/>
            <w:sz w:val="24"/>
            <w:lang w:eastAsia="x-none"/>
          </w:rPr>
          <w:delText xml:space="preserve">future year </w:delText>
        </w:r>
      </w:del>
      <w:r w:rsidR="004A0FAF" w:rsidRPr="006D3DA2">
        <w:rPr>
          <w:rFonts w:ascii="Arial" w:hAnsi="Arial"/>
          <w:sz w:val="24"/>
          <w:lang w:eastAsia="x-none"/>
        </w:rPr>
        <w:t xml:space="preserve">Dataset B </w:t>
      </w:r>
      <w:del w:id="880" w:author="OWG 072214" w:date="2014-08-15T09:59:00Z">
        <w:r w:rsidR="004A0FAF" w:rsidRPr="006D3DA2" w:rsidDel="006D56F1">
          <w:rPr>
            <w:rFonts w:ascii="Arial" w:hAnsi="Arial"/>
            <w:sz w:val="24"/>
            <w:lang w:eastAsia="x-none"/>
          </w:rPr>
          <w:delText xml:space="preserve">high wind low load </w:delText>
        </w:r>
      </w:del>
      <w:r w:rsidR="004A0FAF" w:rsidRPr="006D3DA2">
        <w:rPr>
          <w:rFonts w:ascii="Arial" w:hAnsi="Arial"/>
          <w:sz w:val="24"/>
          <w:lang w:eastAsia="x-none"/>
        </w:rPr>
        <w:t>case</w:t>
      </w:r>
      <w:ins w:id="881" w:author="OWG 072214" w:date="2014-08-15T09:59:00Z">
        <w:r w:rsidRPr="006D3DA2">
          <w:rPr>
            <w:rFonts w:ascii="Arial" w:hAnsi="Arial"/>
            <w:sz w:val="24"/>
            <w:lang w:eastAsia="x-none"/>
          </w:rPr>
          <w:t>s</w:t>
        </w:r>
      </w:ins>
      <w:r w:rsidR="004A0FAF" w:rsidRPr="006D3DA2">
        <w:rPr>
          <w:rFonts w:ascii="Arial" w:hAnsi="Arial"/>
          <w:sz w:val="24"/>
          <w:lang w:eastAsia="x-none"/>
        </w:rPr>
        <w:t xml:space="preserve"> </w:t>
      </w:r>
    </w:p>
    <w:p w14:paraId="30A7A9C2" w14:textId="77777777" w:rsidR="004F0515" w:rsidRPr="006D3DA2" w:rsidRDefault="004F0515" w:rsidP="007D3514">
      <w:pPr>
        <w:pStyle w:val="ListParagraph"/>
        <w:numPr>
          <w:ilvl w:val="0"/>
          <w:numId w:val="21"/>
        </w:numPr>
        <w:spacing w:before="120" w:after="120"/>
        <w:contextualSpacing w:val="0"/>
        <w:rPr>
          <w:ins w:id="882" w:author="Chessmore, Carol" w:date="2014-08-22T13:12:00Z"/>
          <w:rFonts w:ascii="Arial" w:hAnsi="Arial"/>
          <w:sz w:val="24"/>
          <w:lang w:eastAsia="x-none"/>
        </w:rPr>
      </w:pPr>
      <w:ins w:id="883" w:author="Chessmore, Carol" w:date="2014-08-22T13:12:00Z">
        <w:r w:rsidRPr="006D3DA2">
          <w:rPr>
            <w:rFonts w:ascii="Arial" w:hAnsi="Arial"/>
            <w:sz w:val="24"/>
            <w:lang w:eastAsia="x-none"/>
          </w:rPr>
          <w:t xml:space="preserve">Long Term </w:t>
        </w:r>
      </w:ins>
      <w:ins w:id="884" w:author="Chessmore, Carol" w:date="2014-08-22T15:31:00Z">
        <w:r w:rsidR="00086F5B" w:rsidRPr="006D3DA2">
          <w:rPr>
            <w:rFonts w:ascii="Arial" w:hAnsi="Arial"/>
            <w:sz w:val="24"/>
            <w:lang w:eastAsia="x-none"/>
          </w:rPr>
          <w:t xml:space="preserve">On-Peak </w:t>
        </w:r>
      </w:ins>
      <w:ins w:id="885" w:author="Chessmore, Carol" w:date="2014-08-22T13:12:00Z">
        <w:r w:rsidRPr="006D3DA2">
          <w:rPr>
            <w:rFonts w:ascii="Arial" w:hAnsi="Arial"/>
            <w:sz w:val="24"/>
            <w:lang w:eastAsia="x-none"/>
          </w:rPr>
          <w:t xml:space="preserve">Case: </w:t>
        </w:r>
      </w:ins>
      <w:ins w:id="886" w:author="Chessmore, Carol" w:date="2014-08-22T15:34:00Z">
        <w:r w:rsidR="00086F5B" w:rsidRPr="006D3DA2">
          <w:rPr>
            <w:rFonts w:ascii="Arial" w:hAnsi="Arial"/>
            <w:sz w:val="24"/>
            <w:lang w:eastAsia="x-none"/>
          </w:rPr>
          <w:t xml:space="preserve"> </w:t>
        </w:r>
      </w:ins>
      <w:ins w:id="887" w:author="Chessmore, Carol" w:date="2014-08-22T13:12:00Z">
        <w:r w:rsidRPr="006D3DA2">
          <w:rPr>
            <w:rFonts w:ascii="Arial" w:hAnsi="Arial"/>
            <w:sz w:val="24"/>
            <w:lang w:eastAsia="x-none"/>
          </w:rPr>
          <w:t xml:space="preserve">Last year </w:t>
        </w:r>
      </w:ins>
      <w:ins w:id="888" w:author="Chessmore, Carol" w:date="2014-08-22T15:30:00Z">
        <w:r w:rsidR="00F64DA7" w:rsidRPr="006D3DA2">
          <w:rPr>
            <w:rFonts w:ascii="Arial" w:hAnsi="Arial"/>
            <w:sz w:val="24"/>
            <w:lang w:eastAsia="x-none"/>
          </w:rPr>
          <w:t xml:space="preserve">(Y+6) </w:t>
        </w:r>
      </w:ins>
      <w:ins w:id="889" w:author="Chessmore, Carol" w:date="2014-08-22T13:12:00Z">
        <w:r w:rsidRPr="006D3DA2">
          <w:rPr>
            <w:rFonts w:ascii="Arial" w:hAnsi="Arial"/>
            <w:sz w:val="24"/>
            <w:lang w:eastAsia="x-none"/>
          </w:rPr>
          <w:t xml:space="preserve">of summer on-peak case of </w:t>
        </w:r>
      </w:ins>
      <w:ins w:id="890" w:author="Chessmore, Carol" w:date="2014-08-22T15:30:00Z">
        <w:r w:rsidR="00F64DA7" w:rsidRPr="006D3DA2">
          <w:rPr>
            <w:rFonts w:ascii="Arial" w:hAnsi="Arial"/>
            <w:sz w:val="24"/>
            <w:lang w:eastAsia="x-none"/>
          </w:rPr>
          <w:t xml:space="preserve">the </w:t>
        </w:r>
      </w:ins>
      <w:ins w:id="891" w:author="Chessmore, Carol" w:date="2014-08-22T13:12:00Z">
        <w:r w:rsidRPr="006D3DA2">
          <w:rPr>
            <w:rFonts w:ascii="Arial" w:hAnsi="Arial"/>
            <w:sz w:val="24"/>
            <w:lang w:eastAsia="x-none"/>
          </w:rPr>
          <w:t xml:space="preserve">latest  Dataset B cases </w:t>
        </w:r>
      </w:ins>
    </w:p>
    <w:p w14:paraId="2B284E8B" w14:textId="77777777" w:rsidR="0053203B" w:rsidRDefault="00306B56" w:rsidP="004C3519">
      <w:pPr>
        <w:spacing w:after="200"/>
        <w:ind w:left="720"/>
        <w:rPr>
          <w:rFonts w:ascii="Arial" w:hAnsi="Arial" w:cs="Arial"/>
          <w:sz w:val="24"/>
          <w:szCs w:val="24"/>
        </w:rPr>
      </w:pPr>
      <w:r w:rsidRPr="00405A53">
        <w:rPr>
          <w:rFonts w:ascii="Arial" w:hAnsi="Arial" w:cs="Arial"/>
          <w:sz w:val="24"/>
          <w:szCs w:val="24"/>
        </w:rPr>
        <w:t>The DWG may choose to flat start additional cases.</w:t>
      </w:r>
      <w:r w:rsidRPr="004C3519">
        <w:rPr>
          <w:rFonts w:ascii="Arial" w:hAnsi="Arial" w:cs="Arial"/>
          <w:sz w:val="24"/>
          <w:szCs w:val="24"/>
        </w:rPr>
        <w:t xml:space="preserve">  </w:t>
      </w:r>
      <w:r w:rsidR="0053203B" w:rsidRPr="004C3519">
        <w:rPr>
          <w:rFonts w:ascii="Arial" w:hAnsi="Arial" w:cs="Arial"/>
          <w:sz w:val="24"/>
          <w:szCs w:val="24"/>
        </w:rPr>
        <w:t xml:space="preserve"> </w:t>
      </w:r>
    </w:p>
    <w:p w14:paraId="445A06E2" w14:textId="77777777" w:rsidR="00405A53" w:rsidRPr="004C3519" w:rsidRDefault="00405A53" w:rsidP="004C3519">
      <w:pPr>
        <w:spacing w:after="200"/>
        <w:ind w:left="720"/>
        <w:rPr>
          <w:rFonts w:ascii="Arial" w:hAnsi="Arial" w:cs="Arial"/>
          <w:sz w:val="24"/>
          <w:szCs w:val="24"/>
        </w:rPr>
      </w:pPr>
      <w:r>
        <w:rPr>
          <w:rFonts w:ascii="Arial" w:hAnsi="Arial" w:cs="Arial"/>
          <w:sz w:val="24"/>
          <w:szCs w:val="24"/>
        </w:rPr>
        <w:t>After January 1</w:t>
      </w:r>
      <w:r w:rsidRPr="007E5F75">
        <w:rPr>
          <w:rFonts w:ascii="Arial" w:hAnsi="Arial" w:cs="Arial"/>
          <w:sz w:val="24"/>
          <w:szCs w:val="24"/>
          <w:vertAlign w:val="superscript"/>
        </w:rPr>
        <w:t>st</w:t>
      </w:r>
      <w:r>
        <w:rPr>
          <w:rFonts w:ascii="Arial" w:hAnsi="Arial" w:cs="Arial"/>
          <w:sz w:val="24"/>
          <w:szCs w:val="24"/>
        </w:rPr>
        <w:t>, 2015, ERCOT shall prepare all the flat start cases.</w:t>
      </w:r>
    </w:p>
    <w:p w14:paraId="4CC6E484" w14:textId="77777777" w:rsidR="00896F81" w:rsidRDefault="00896F81" w:rsidP="007D3514">
      <w:pPr>
        <w:pStyle w:val="Heading3"/>
        <w:numPr>
          <w:ilvl w:val="0"/>
          <w:numId w:val="14"/>
        </w:numPr>
        <w:spacing w:before="240" w:after="200"/>
        <w:ind w:left="720" w:firstLine="0"/>
        <w:jc w:val="both"/>
      </w:pPr>
      <w:bookmarkStart w:id="892" w:name="_Toc402354569"/>
      <w:r>
        <w:lastRenderedPageBreak/>
        <w:t>Dynamics Data Update</w:t>
      </w:r>
      <w:r w:rsidR="000A7107">
        <w:t>s</w:t>
      </w:r>
      <w:bookmarkEnd w:id="892"/>
      <w:r>
        <w:t xml:space="preserve"> </w:t>
      </w:r>
    </w:p>
    <w:p w14:paraId="053982AF" w14:textId="2B50F0FE" w:rsidR="00EB56B7" w:rsidRDefault="0053203B" w:rsidP="00075D92">
      <w:pPr>
        <w:pStyle w:val="ListContinue"/>
        <w:spacing w:after="200"/>
        <w:ind w:left="720"/>
        <w:jc w:val="both"/>
        <w:rPr>
          <w:ins w:id="893" w:author="Chessmore, Carol" w:date="2014-09-10T13:16:00Z"/>
          <w:rFonts w:ascii="Arial" w:hAnsi="Arial" w:cs="Arial"/>
          <w:sz w:val="24"/>
          <w:szCs w:val="24"/>
        </w:rPr>
      </w:pPr>
      <w:r>
        <w:rPr>
          <w:rFonts w:ascii="Arial" w:hAnsi="Arial" w:cs="Arial"/>
          <w:sz w:val="24"/>
          <w:szCs w:val="24"/>
        </w:rPr>
        <w:t xml:space="preserve">Each DWG member shall review the dynamic data from the prior year for </w:t>
      </w:r>
      <w:ins w:id="894" w:author="Chessmore, Carol" w:date="2014-10-07T16:14:00Z">
        <w:r w:rsidR="003E461D" w:rsidRPr="003E461D">
          <w:rPr>
            <w:rFonts w:ascii="Arial" w:hAnsi="Arial" w:cs="Arial"/>
            <w:sz w:val="24"/>
            <w:szCs w:val="24"/>
          </w:rPr>
          <w:t>its portion of the ERCOT System</w:t>
        </w:r>
      </w:ins>
      <w:del w:id="895" w:author="Chessmore, Carol" w:date="2014-10-07T16:14:00Z">
        <w:r w:rsidRPr="003E461D" w:rsidDel="003E461D">
          <w:rPr>
            <w:rFonts w:ascii="Arial" w:hAnsi="Arial" w:cs="Arial"/>
            <w:sz w:val="24"/>
            <w:szCs w:val="24"/>
          </w:rPr>
          <w:delText>their</w:delText>
        </w:r>
        <w:r w:rsidDel="003E461D">
          <w:rPr>
            <w:rFonts w:ascii="Arial" w:hAnsi="Arial" w:cs="Arial"/>
            <w:sz w:val="24"/>
            <w:szCs w:val="24"/>
          </w:rPr>
          <w:delText xml:space="preserve"> area</w:delText>
        </w:r>
      </w:del>
      <w:r>
        <w:rPr>
          <w:rFonts w:ascii="Arial" w:hAnsi="Arial" w:cs="Arial"/>
          <w:sz w:val="24"/>
          <w:szCs w:val="24"/>
        </w:rPr>
        <w:t xml:space="preserve"> and provide necessary updates according to the schedule established in </w:t>
      </w:r>
      <w:r w:rsidR="004C3519">
        <w:rPr>
          <w:rFonts w:ascii="Arial" w:hAnsi="Arial" w:cs="Arial"/>
          <w:sz w:val="24"/>
          <w:szCs w:val="24"/>
        </w:rPr>
        <w:t>section 4.1.1</w:t>
      </w:r>
      <w:r>
        <w:rPr>
          <w:rFonts w:ascii="Arial" w:hAnsi="Arial" w:cs="Arial"/>
          <w:sz w:val="24"/>
          <w:szCs w:val="24"/>
        </w:rPr>
        <w:t xml:space="preserve">. </w:t>
      </w:r>
      <w:r w:rsidR="00C25176">
        <w:rPr>
          <w:rFonts w:ascii="Arial" w:hAnsi="Arial" w:cs="Arial"/>
          <w:sz w:val="24"/>
          <w:szCs w:val="24"/>
        </w:rPr>
        <w:t xml:space="preserve">The changes in the data must be identified and submitted with the updated data.  </w:t>
      </w:r>
    </w:p>
    <w:p w14:paraId="4CAD0D74" w14:textId="77777777" w:rsidR="00896F81" w:rsidRDefault="00896F81" w:rsidP="00075D92">
      <w:pPr>
        <w:pStyle w:val="ListContinue"/>
        <w:spacing w:after="200"/>
        <w:ind w:left="720"/>
        <w:jc w:val="both"/>
        <w:rPr>
          <w:rFonts w:ascii="Arial" w:hAnsi="Arial" w:cs="Arial"/>
          <w:sz w:val="24"/>
          <w:szCs w:val="24"/>
        </w:rPr>
      </w:pPr>
      <w:del w:id="896" w:author="Chessmore, Carol" w:date="2014-09-02T13:27:00Z">
        <w:r w:rsidDel="00C34E87">
          <w:rPr>
            <w:rFonts w:ascii="Arial" w:hAnsi="Arial" w:cs="Arial"/>
            <w:sz w:val="24"/>
            <w:szCs w:val="24"/>
          </w:rPr>
          <w:delText>The dynamics data has been tuned throughout the years to ensure proper operation of the models.  In the event the original manufacturer’s data may have been modified during this process, the parameters in the ERCOT dynamics database should not be changed to match manufacturer’s data unless it is absolutely certain that the data is correct.</w:delText>
        </w:r>
      </w:del>
      <w:del w:id="897" w:author="Chessmore, Carol" w:date="2014-09-18T09:26:00Z">
        <w:r w:rsidDel="009A1C93">
          <w:rPr>
            <w:rFonts w:ascii="Arial" w:hAnsi="Arial" w:cs="Arial"/>
            <w:sz w:val="24"/>
            <w:szCs w:val="24"/>
          </w:rPr>
          <w:delText xml:space="preserve">  </w:delText>
        </w:r>
      </w:del>
      <w:del w:id="898" w:author="Chessmore, Carol" w:date="2014-09-02T11:23:00Z">
        <w:r w:rsidDel="00036EFE">
          <w:rPr>
            <w:rFonts w:ascii="Arial" w:hAnsi="Arial" w:cs="Arial"/>
            <w:sz w:val="24"/>
            <w:szCs w:val="24"/>
          </w:rPr>
          <w:delText xml:space="preserve">Obsolete data should be deleted. </w:delText>
        </w:r>
      </w:del>
      <w:r w:rsidR="0013458C">
        <w:rPr>
          <w:rFonts w:ascii="Arial" w:hAnsi="Arial" w:cs="Arial"/>
          <w:sz w:val="24"/>
          <w:szCs w:val="24"/>
        </w:rPr>
        <w:t>D</w:t>
      </w:r>
      <w:r>
        <w:rPr>
          <w:rFonts w:ascii="Arial" w:hAnsi="Arial" w:cs="Arial"/>
          <w:sz w:val="24"/>
          <w:szCs w:val="24"/>
        </w:rPr>
        <w:t xml:space="preserve">ata for mothballed units shall be retained. </w:t>
      </w:r>
      <w:ins w:id="899" w:author="Chessmore, Carol" w:date="2014-09-02T11:23:00Z">
        <w:r w:rsidR="00036EFE">
          <w:rPr>
            <w:rFonts w:ascii="Arial" w:hAnsi="Arial" w:cs="Arial"/>
            <w:sz w:val="24"/>
            <w:szCs w:val="24"/>
          </w:rPr>
          <w:t>Obsolete data should be deleted.</w:t>
        </w:r>
      </w:ins>
    </w:p>
    <w:p w14:paraId="25EA0371" w14:textId="77777777" w:rsidR="00896F81" w:rsidRDefault="00896F81" w:rsidP="00075D92">
      <w:pPr>
        <w:pStyle w:val="ListContinue"/>
        <w:spacing w:after="200"/>
        <w:ind w:left="720"/>
        <w:jc w:val="both"/>
        <w:rPr>
          <w:rFonts w:ascii="Arial" w:hAnsi="Arial"/>
          <w:sz w:val="24"/>
        </w:rPr>
      </w:pPr>
      <w:r>
        <w:rPr>
          <w:rFonts w:ascii="Arial" w:hAnsi="Arial"/>
          <w:sz w:val="24"/>
        </w:rPr>
        <w:t>Other revisions of data that should be submitted to the designated DWG member include updates to the load model</w:t>
      </w:r>
      <w:ins w:id="900" w:author="Joe SanMartin" w:date="2014-09-16T22:27:00Z">
        <w:r w:rsidR="00A15667">
          <w:rPr>
            <w:rFonts w:ascii="Arial" w:hAnsi="Arial"/>
            <w:sz w:val="24"/>
          </w:rPr>
          <w:t>,</w:t>
        </w:r>
      </w:ins>
      <w:r>
        <w:rPr>
          <w:rFonts w:ascii="Arial" w:hAnsi="Arial"/>
          <w:sz w:val="24"/>
        </w:rPr>
        <w:t xml:space="preserve"> </w:t>
      </w:r>
      <w:del w:id="901" w:author="Chessmore, Carol" w:date="2014-09-02T11:22:00Z">
        <w:r w:rsidDel="00036EFE">
          <w:rPr>
            <w:rFonts w:ascii="Arial" w:hAnsi="Arial"/>
            <w:sz w:val="24"/>
          </w:rPr>
          <w:delText xml:space="preserve">(CONL), </w:delText>
        </w:r>
      </w:del>
      <w:r>
        <w:rPr>
          <w:rFonts w:ascii="Arial" w:hAnsi="Arial"/>
          <w:sz w:val="24"/>
        </w:rPr>
        <w:t>Zsource corrections, generation netting, or any other modifications to the network necessary for dynamic studies.</w:t>
      </w:r>
    </w:p>
    <w:p w14:paraId="1D92D9E6" w14:textId="77777777" w:rsidR="00896F81" w:rsidRDefault="00896F81" w:rsidP="007D3514">
      <w:pPr>
        <w:pStyle w:val="Heading3"/>
        <w:numPr>
          <w:ilvl w:val="0"/>
          <w:numId w:val="14"/>
        </w:numPr>
        <w:spacing w:before="240" w:after="200"/>
        <w:ind w:left="720" w:firstLine="0"/>
        <w:jc w:val="both"/>
      </w:pPr>
      <w:bookmarkStart w:id="902" w:name="_Toc402354570"/>
      <w:r>
        <w:t>Dynamics Data Screening</w:t>
      </w:r>
      <w:bookmarkEnd w:id="902"/>
      <w:r>
        <w:t xml:space="preserve"> </w:t>
      </w:r>
    </w:p>
    <w:p w14:paraId="25BE09D9" w14:textId="77777777" w:rsidR="00896F81" w:rsidRDefault="00896F81" w:rsidP="00075D92">
      <w:pPr>
        <w:pStyle w:val="BodyTextIndent"/>
        <w:spacing w:after="200"/>
        <w:ind w:left="720"/>
        <w:rPr>
          <w:rFonts w:ascii="Arial" w:hAnsi="Arial"/>
          <w:b w:val="0"/>
          <w:lang w:val="en-US"/>
        </w:rPr>
      </w:pPr>
      <w:r>
        <w:rPr>
          <w:rFonts w:ascii="Arial" w:hAnsi="Arial"/>
          <w:b w:val="0"/>
        </w:rPr>
        <w:t>DWG members should review the dynamics data</w:t>
      </w:r>
      <w:r w:rsidR="001D5FD8">
        <w:rPr>
          <w:rFonts w:ascii="Arial" w:hAnsi="Arial"/>
          <w:b w:val="0"/>
        </w:rPr>
        <w:t xml:space="preserve"> </w:t>
      </w:r>
      <w:r>
        <w:rPr>
          <w:rFonts w:ascii="Arial" w:hAnsi="Arial"/>
          <w:b w:val="0"/>
        </w:rPr>
        <w:t xml:space="preserve">for equipment connected to their system for completeness and applicability.  The data should be appropriate for the model, and the model should be appropriate for the equipment.  Before submitting data for inclusion in updated dynamics base cases, each DWG member should perform dynamics data screening.  </w:t>
      </w:r>
      <w:del w:id="903" w:author="Chessmore, Carol" w:date="2014-08-28T10:50:00Z">
        <w:r w:rsidR="004C3519" w:rsidDel="00040A26">
          <w:rPr>
            <w:rFonts w:ascii="Arial" w:hAnsi="Arial"/>
            <w:b w:val="0"/>
          </w:rPr>
          <w:delText xml:space="preserve">The </w:delText>
        </w:r>
        <w:r w:rsidR="004C3519" w:rsidRPr="004C3519" w:rsidDel="00040A26">
          <w:rPr>
            <w:rFonts w:ascii="Arial" w:hAnsi="Arial"/>
            <w:b w:val="0"/>
            <w:i/>
          </w:rPr>
          <w:delText>DWG Dynamic Guidelines</w:delText>
        </w:r>
        <w:r w:rsidDel="00040A26">
          <w:rPr>
            <w:rFonts w:ascii="Arial" w:hAnsi="Arial"/>
            <w:b w:val="0"/>
          </w:rPr>
          <w:delText xml:space="preserve"> </w:delText>
        </w:r>
        <w:r w:rsidR="004C3519" w:rsidDel="00040A26">
          <w:rPr>
            <w:rFonts w:ascii="Arial" w:hAnsi="Arial"/>
            <w:b w:val="0"/>
          </w:rPr>
          <w:delText xml:space="preserve">provides additional information about modeling and </w:delText>
        </w:r>
        <w:r w:rsidDel="00040A26">
          <w:rPr>
            <w:rFonts w:ascii="Arial" w:hAnsi="Arial"/>
            <w:b w:val="0"/>
          </w:rPr>
          <w:delText xml:space="preserve">guidelines for screening dynamics data.  </w:delText>
        </w:r>
      </w:del>
    </w:p>
    <w:p w14:paraId="068C93A4" w14:textId="77777777" w:rsidR="00642D19" w:rsidRPr="00642D19" w:rsidRDefault="00642D19" w:rsidP="007D3514">
      <w:pPr>
        <w:pStyle w:val="Heading3"/>
        <w:numPr>
          <w:ilvl w:val="0"/>
          <w:numId w:val="14"/>
        </w:numPr>
        <w:spacing w:before="240" w:after="200"/>
        <w:ind w:left="720" w:firstLine="0"/>
        <w:jc w:val="both"/>
      </w:pPr>
      <w:bookmarkStart w:id="904" w:name="_Toc402354571"/>
      <w:r w:rsidRPr="00642D19">
        <w:t>Flat Start Criteria</w:t>
      </w:r>
      <w:bookmarkEnd w:id="904"/>
    </w:p>
    <w:p w14:paraId="5A08AAD5" w14:textId="77777777" w:rsidR="0037767B" w:rsidRDefault="0037767B" w:rsidP="00075D92">
      <w:pPr>
        <w:pStyle w:val="BodyText"/>
        <w:spacing w:after="200"/>
        <w:ind w:left="720"/>
        <w:jc w:val="both"/>
      </w:pPr>
      <w:r>
        <w:t>DWG Flat Start cases shall:</w:t>
      </w:r>
    </w:p>
    <w:p w14:paraId="198E865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I</w:t>
      </w:r>
      <w:r w:rsidR="00896F81" w:rsidRPr="006D3DA2">
        <w:rPr>
          <w:rFonts w:ascii="Arial" w:hAnsi="Arial"/>
          <w:sz w:val="24"/>
          <w:lang w:eastAsia="x-none"/>
        </w:rPr>
        <w:t>nitializ</w:t>
      </w:r>
      <w:r w:rsidR="0037767B" w:rsidRPr="006D3DA2">
        <w:rPr>
          <w:rFonts w:ascii="Arial" w:hAnsi="Arial"/>
          <w:sz w:val="24"/>
          <w:lang w:eastAsia="x-none"/>
        </w:rPr>
        <w:t>e</w:t>
      </w:r>
      <w:r w:rsidR="00896F81" w:rsidRPr="006D3DA2">
        <w:rPr>
          <w:rFonts w:ascii="Arial" w:hAnsi="Arial"/>
          <w:sz w:val="24"/>
          <w:lang w:eastAsia="x-none"/>
        </w:rPr>
        <w:t xml:space="preserve"> with no errors</w:t>
      </w:r>
      <w:r w:rsidR="0037767B" w:rsidRPr="006D3DA2">
        <w:rPr>
          <w:rFonts w:ascii="Arial" w:hAnsi="Arial"/>
          <w:sz w:val="24"/>
          <w:lang w:eastAsia="x-none"/>
        </w:rPr>
        <w:t>;</w:t>
      </w:r>
    </w:p>
    <w:p w14:paraId="0BC3C292" w14:textId="77777777" w:rsidR="0037767B" w:rsidRPr="006D3DA2" w:rsidRDefault="00EE6702"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D</w:t>
      </w:r>
      <w:r w:rsidR="00896F81" w:rsidRPr="006D3DA2">
        <w:rPr>
          <w:rFonts w:ascii="Arial" w:hAnsi="Arial"/>
          <w:sz w:val="24"/>
          <w:lang w:eastAsia="x-none"/>
        </w:rPr>
        <w:t>emonstrate that simulation output channels</w:t>
      </w:r>
      <w:r w:rsidR="0037767B" w:rsidRPr="006D3DA2">
        <w:rPr>
          <w:rFonts w:ascii="Arial" w:hAnsi="Arial"/>
          <w:sz w:val="24"/>
          <w:lang w:eastAsia="x-none"/>
        </w:rPr>
        <w:t xml:space="preserve"> for frequency, voltage and power</w:t>
      </w:r>
      <w:r w:rsidR="00896F81" w:rsidRPr="006D3DA2">
        <w:rPr>
          <w:rFonts w:ascii="Arial" w:hAnsi="Arial"/>
          <w:sz w:val="24"/>
          <w:lang w:eastAsia="x-none"/>
        </w:rPr>
        <w:t xml:space="preserve"> do not deviate from an acceptable range for a ten-second run with no disturbance.  </w:t>
      </w:r>
      <w:r w:rsidR="0037767B" w:rsidRPr="006D3DA2">
        <w:rPr>
          <w:rFonts w:ascii="Arial" w:hAnsi="Arial"/>
          <w:sz w:val="24"/>
          <w:lang w:eastAsia="x-none"/>
        </w:rPr>
        <w:t xml:space="preserve"> </w:t>
      </w:r>
    </w:p>
    <w:p w14:paraId="700C1927" w14:textId="77777777" w:rsidR="00896F81" w:rsidRPr="006D3DA2" w:rsidRDefault="00896F81" w:rsidP="007D3514">
      <w:pPr>
        <w:pStyle w:val="ListParagraph"/>
        <w:numPr>
          <w:ilvl w:val="0"/>
          <w:numId w:val="21"/>
        </w:numPr>
        <w:spacing w:before="120" w:after="120"/>
        <w:contextualSpacing w:val="0"/>
        <w:rPr>
          <w:rFonts w:ascii="Arial" w:hAnsi="Arial"/>
          <w:sz w:val="24"/>
          <w:lang w:eastAsia="x-none"/>
        </w:rPr>
      </w:pPr>
      <w:r w:rsidRPr="006D3DA2">
        <w:rPr>
          <w:rFonts w:ascii="Arial" w:hAnsi="Arial"/>
          <w:sz w:val="24"/>
          <w:lang w:eastAsia="x-none"/>
        </w:rPr>
        <w:t xml:space="preserve">The product of a successful flat start will be a </w:t>
      </w:r>
      <w:ins w:id="905" w:author="Chessmore, Carol" w:date="2014-09-02T11:24:00Z">
        <w:r w:rsidR="00036EFE" w:rsidRPr="006D3DA2">
          <w:rPr>
            <w:rFonts w:ascii="Arial" w:hAnsi="Arial"/>
            <w:sz w:val="24"/>
            <w:lang w:eastAsia="x-none"/>
          </w:rPr>
          <w:t xml:space="preserve">PSS/E </w:t>
        </w:r>
      </w:ins>
      <w:r w:rsidRPr="006D3DA2">
        <w:rPr>
          <w:rFonts w:ascii="Arial" w:hAnsi="Arial"/>
          <w:sz w:val="24"/>
          <w:lang w:eastAsia="x-none"/>
        </w:rPr>
        <w:t>simulation-ready base case (the unconverted base case) with its associated dynamic data files including user models</w:t>
      </w:r>
      <w:ins w:id="906" w:author="Chessmore, Carol" w:date="2014-09-02T17:06:00Z">
        <w:r w:rsidR="00A4416E" w:rsidRPr="006D3DA2">
          <w:rPr>
            <w:rFonts w:ascii="Arial" w:hAnsi="Arial"/>
            <w:sz w:val="24"/>
            <w:lang w:eastAsia="x-none"/>
          </w:rPr>
          <w:t xml:space="preserve"> (.dyr, .obj, .lib, and .dll</w:t>
        </w:r>
      </w:ins>
      <w:ins w:id="907" w:author="Chessmore, Carol" w:date="2014-09-02T17:07:00Z">
        <w:r w:rsidR="00A4416E" w:rsidRPr="006D3DA2">
          <w:rPr>
            <w:rFonts w:ascii="Arial" w:hAnsi="Arial"/>
            <w:sz w:val="24"/>
            <w:lang w:eastAsia="x-none"/>
          </w:rPr>
          <w:t xml:space="preserve"> files)</w:t>
        </w:r>
      </w:ins>
      <w:r w:rsidRPr="006D3DA2">
        <w:rPr>
          <w:rFonts w:ascii="Arial" w:hAnsi="Arial"/>
          <w:sz w:val="24"/>
          <w:lang w:eastAsia="x-none"/>
        </w:rPr>
        <w:t xml:space="preserve">, stability data change documentation, </w:t>
      </w:r>
      <w:ins w:id="908" w:author="Chessmore, Carol" w:date="2014-09-02T17:05:00Z">
        <w:r w:rsidR="00A4416E" w:rsidRPr="006D3DA2">
          <w:rPr>
            <w:rFonts w:ascii="Arial" w:hAnsi="Arial"/>
            <w:sz w:val="24"/>
            <w:lang w:eastAsia="x-none"/>
          </w:rPr>
          <w:t xml:space="preserve">python (.py) files </w:t>
        </w:r>
      </w:ins>
      <w:r w:rsidRPr="006D3DA2">
        <w:rPr>
          <w:rFonts w:ascii="Arial" w:hAnsi="Arial"/>
          <w:sz w:val="24"/>
          <w:lang w:eastAsia="x-none"/>
        </w:rPr>
        <w:t xml:space="preserve">and </w:t>
      </w:r>
      <w:ins w:id="909" w:author="Chessmore, Carol" w:date="2014-09-02T17:04:00Z">
        <w:r w:rsidR="00A4416E" w:rsidRPr="006D3DA2">
          <w:rPr>
            <w:rFonts w:ascii="Arial" w:hAnsi="Arial"/>
            <w:sz w:val="24"/>
            <w:lang w:eastAsia="x-none"/>
          </w:rPr>
          <w:t>response files (.idv)</w:t>
        </w:r>
      </w:ins>
      <w:del w:id="910" w:author="Chessmore, Carol" w:date="2014-09-02T17:04:00Z">
        <w:r w:rsidRPr="006D3DA2" w:rsidDel="00A4416E">
          <w:rPr>
            <w:rFonts w:ascii="Arial" w:hAnsi="Arial"/>
            <w:sz w:val="24"/>
            <w:lang w:eastAsia="x-none"/>
          </w:rPr>
          <w:delText>IDEV</w:delText>
        </w:r>
      </w:del>
      <w:r w:rsidRPr="006D3DA2">
        <w:rPr>
          <w:rFonts w:ascii="Arial" w:hAnsi="Arial"/>
          <w:sz w:val="24"/>
          <w:lang w:eastAsia="x-none"/>
        </w:rPr>
        <w:t xml:space="preserve"> files.  </w:t>
      </w:r>
      <w:r w:rsidR="00DB4B46" w:rsidRPr="006D3DA2">
        <w:rPr>
          <w:rFonts w:ascii="Arial" w:hAnsi="Arial"/>
          <w:sz w:val="24"/>
          <w:lang w:eastAsia="x-none"/>
        </w:rPr>
        <w:t>T</w:t>
      </w:r>
      <w:r w:rsidR="003C6362" w:rsidRPr="006D3DA2">
        <w:rPr>
          <w:rFonts w:ascii="Arial" w:hAnsi="Arial"/>
          <w:sz w:val="24"/>
          <w:lang w:eastAsia="x-none"/>
        </w:rPr>
        <w:t>he product of a successful flat start also include</w:t>
      </w:r>
      <w:r w:rsidR="002D06B0" w:rsidRPr="006D3DA2">
        <w:rPr>
          <w:rFonts w:ascii="Arial" w:hAnsi="Arial"/>
          <w:sz w:val="24"/>
          <w:lang w:eastAsia="x-none"/>
        </w:rPr>
        <w:t>s</w:t>
      </w:r>
      <w:r w:rsidR="003C6362" w:rsidRPr="006D3DA2">
        <w:rPr>
          <w:rFonts w:ascii="Arial" w:hAnsi="Arial"/>
          <w:sz w:val="24"/>
          <w:lang w:eastAsia="x-none"/>
        </w:rPr>
        <w:t xml:space="preserve"> the steps taken to build the flat start case such as </w:t>
      </w:r>
      <w:r w:rsidR="002D06B0" w:rsidRPr="006D3DA2">
        <w:rPr>
          <w:rFonts w:ascii="Arial" w:hAnsi="Arial"/>
          <w:sz w:val="24"/>
          <w:lang w:eastAsia="x-none"/>
        </w:rPr>
        <w:t xml:space="preserve">network model </w:t>
      </w:r>
      <w:r w:rsidR="003C6362" w:rsidRPr="006D3DA2">
        <w:rPr>
          <w:rFonts w:ascii="Arial" w:hAnsi="Arial"/>
          <w:sz w:val="24"/>
          <w:lang w:eastAsia="x-none"/>
        </w:rPr>
        <w:t xml:space="preserve">changes </w:t>
      </w:r>
      <w:r w:rsidR="002D06B0" w:rsidRPr="006D3DA2">
        <w:rPr>
          <w:rFonts w:ascii="Arial" w:hAnsi="Arial"/>
          <w:sz w:val="24"/>
          <w:lang w:eastAsia="x-none"/>
        </w:rPr>
        <w:t xml:space="preserve">(i.e. </w:t>
      </w:r>
      <w:r w:rsidR="003C6362" w:rsidRPr="006D3DA2">
        <w:rPr>
          <w:rFonts w:ascii="Arial" w:hAnsi="Arial"/>
          <w:sz w:val="24"/>
          <w:lang w:eastAsia="x-none"/>
        </w:rPr>
        <w:t>changing the schedule of the North</w:t>
      </w:r>
      <w:r w:rsidR="00DB4B46" w:rsidRPr="006D3DA2">
        <w:rPr>
          <w:rFonts w:ascii="Arial" w:hAnsi="Arial"/>
          <w:sz w:val="24"/>
          <w:lang w:eastAsia="x-none"/>
        </w:rPr>
        <w:t xml:space="preserve"> </w:t>
      </w:r>
      <w:r w:rsidR="003C6362" w:rsidRPr="006D3DA2">
        <w:rPr>
          <w:rFonts w:ascii="Arial" w:hAnsi="Arial"/>
          <w:sz w:val="24"/>
          <w:lang w:eastAsia="x-none"/>
        </w:rPr>
        <w:t>DC</w:t>
      </w:r>
      <w:r w:rsidR="00EA2DA1" w:rsidRPr="006D3DA2">
        <w:rPr>
          <w:rFonts w:ascii="Arial" w:hAnsi="Arial"/>
          <w:sz w:val="24"/>
          <w:lang w:eastAsia="x-none"/>
        </w:rPr>
        <w:t>, tuning voltages, etc</w:t>
      </w:r>
      <w:r w:rsidR="00DB4B46" w:rsidRPr="006D3DA2">
        <w:rPr>
          <w:rFonts w:ascii="Arial" w:hAnsi="Arial"/>
          <w:sz w:val="24"/>
          <w:lang w:eastAsia="x-none"/>
        </w:rPr>
        <w:t>.</w:t>
      </w:r>
      <w:r w:rsidR="002D06B0" w:rsidRPr="006D3DA2">
        <w:rPr>
          <w:rFonts w:ascii="Arial" w:hAnsi="Arial"/>
          <w:sz w:val="24"/>
          <w:lang w:eastAsia="x-none"/>
        </w:rPr>
        <w:t>).</w:t>
      </w:r>
      <w:r w:rsidR="003C6362" w:rsidRPr="006D3DA2">
        <w:rPr>
          <w:rFonts w:ascii="Arial" w:hAnsi="Arial"/>
          <w:sz w:val="24"/>
          <w:lang w:eastAsia="x-none"/>
        </w:rPr>
        <w:t xml:space="preserve">  </w:t>
      </w:r>
      <w:del w:id="911" w:author="Chessmore, Carol" w:date="2014-08-28T10:50:00Z">
        <w:r w:rsidR="004C3519" w:rsidRPr="006D3DA2" w:rsidDel="00040A26">
          <w:rPr>
            <w:rFonts w:ascii="Arial" w:hAnsi="Arial"/>
            <w:sz w:val="24"/>
            <w:lang w:eastAsia="x-none"/>
          </w:rPr>
          <w:delText xml:space="preserve">The DWG </w:delText>
        </w:r>
        <w:r w:rsidR="004C3519" w:rsidRPr="006D3DA2" w:rsidDel="00040A26">
          <w:rPr>
            <w:rFonts w:ascii="Arial" w:hAnsi="Arial"/>
            <w:sz w:val="24"/>
            <w:lang w:eastAsia="x-none"/>
          </w:rPr>
          <w:lastRenderedPageBreak/>
          <w:delText>Dynamic Guidelines provides additional information regarding guidelines for performing a flat start</w:delText>
        </w:r>
        <w:r w:rsidRPr="006D3DA2" w:rsidDel="00040A26">
          <w:rPr>
            <w:rFonts w:ascii="Arial" w:hAnsi="Arial"/>
            <w:sz w:val="24"/>
            <w:lang w:eastAsia="x-none"/>
          </w:rPr>
          <w:delText>.</w:delText>
        </w:r>
      </w:del>
    </w:p>
    <w:p w14:paraId="1B2DDD43" w14:textId="77777777" w:rsidR="00896F81" w:rsidRDefault="00896F81" w:rsidP="007D3514">
      <w:pPr>
        <w:pStyle w:val="Heading2"/>
        <w:numPr>
          <w:ilvl w:val="0"/>
          <w:numId w:val="17"/>
        </w:numPr>
        <w:spacing w:before="240" w:after="200"/>
        <w:ind w:left="720" w:hanging="540"/>
        <w:jc w:val="both"/>
        <w:rPr>
          <w:b/>
        </w:rPr>
      </w:pPr>
      <w:bookmarkStart w:id="912" w:name="_Toc402354572"/>
      <w:r>
        <w:rPr>
          <w:b/>
        </w:rPr>
        <w:t>Post Flat Start Activities</w:t>
      </w:r>
      <w:bookmarkEnd w:id="912"/>
    </w:p>
    <w:p w14:paraId="498E22FD" w14:textId="77777777" w:rsidR="00896F81" w:rsidRDefault="00896F81" w:rsidP="007D3514">
      <w:pPr>
        <w:pStyle w:val="Heading3"/>
        <w:numPr>
          <w:ilvl w:val="0"/>
          <w:numId w:val="15"/>
        </w:numPr>
        <w:spacing w:before="240" w:after="200"/>
        <w:ind w:left="720" w:firstLine="0"/>
        <w:jc w:val="both"/>
      </w:pPr>
      <w:bookmarkStart w:id="913" w:name="_Toc117068935"/>
      <w:bookmarkStart w:id="914" w:name="_Toc402354573"/>
      <w:r>
        <w:t>Distribution of Flat Start Results and the Dynamics Data Base</w:t>
      </w:r>
      <w:bookmarkEnd w:id="913"/>
      <w:bookmarkEnd w:id="914"/>
    </w:p>
    <w:p w14:paraId="6CE120F8" w14:textId="77777777" w:rsidR="00896F81" w:rsidRDefault="00896F81" w:rsidP="00075D92">
      <w:pPr>
        <w:pStyle w:val="BodyText"/>
        <w:spacing w:after="200"/>
        <w:ind w:left="720"/>
        <w:jc w:val="both"/>
      </w:pPr>
      <w:r>
        <w:t xml:space="preserve">Upon completion of each flat start, an electronic copy of all dynamics data and final data files will be distributed electronically in </w:t>
      </w:r>
      <w:del w:id="915" w:author="Chessmore, Carol" w:date="2014-09-02T11:24:00Z">
        <w:r w:rsidDel="00036EFE">
          <w:delText xml:space="preserve">PTI </w:delText>
        </w:r>
      </w:del>
      <w:ins w:id="916" w:author="Chessmore, Carol" w:date="2014-09-02T11:24:00Z">
        <w:r w:rsidR="00036EFE">
          <w:rPr>
            <w:lang w:val="en-US"/>
          </w:rPr>
          <w:t>PSS/E</w:t>
        </w:r>
        <w:r w:rsidR="00036EFE">
          <w:t xml:space="preserve"> </w:t>
        </w:r>
      </w:ins>
      <w:r>
        <w:t xml:space="preserve">format to each of the DWG members and to ERCOT System Planning for archiving.  This </w:t>
      </w:r>
      <w:r>
        <w:rPr>
          <w:rFonts w:hint="eastAsia"/>
          <w:lang w:eastAsia="ja-JP"/>
        </w:rPr>
        <w:t xml:space="preserve">dynamic data distribution </w:t>
      </w:r>
      <w:r w:rsidR="00EE477C">
        <w:t xml:space="preserve">shall </w:t>
      </w:r>
      <w:r>
        <w:t xml:space="preserve">be within the schedule established by the DWG for the given flat start. </w:t>
      </w:r>
    </w:p>
    <w:p w14:paraId="13BABADD" w14:textId="77777777" w:rsidR="00896F81" w:rsidRDefault="00896F81" w:rsidP="007D3514">
      <w:pPr>
        <w:pStyle w:val="Heading3"/>
        <w:numPr>
          <w:ilvl w:val="0"/>
          <w:numId w:val="15"/>
        </w:numPr>
        <w:spacing w:before="240" w:after="200"/>
        <w:ind w:left="720" w:firstLine="86"/>
        <w:jc w:val="both"/>
      </w:pPr>
      <w:bookmarkStart w:id="917" w:name="_Toc402354574"/>
      <w:r>
        <w:t>Stability Book</w:t>
      </w:r>
      <w:bookmarkEnd w:id="917"/>
    </w:p>
    <w:p w14:paraId="7D9F71FE" w14:textId="77777777" w:rsidR="00896F81" w:rsidRDefault="00896F81" w:rsidP="00075D92">
      <w:pPr>
        <w:pStyle w:val="BodyTextIndent3"/>
        <w:spacing w:after="200"/>
        <w:ind w:left="720"/>
        <w:jc w:val="both"/>
        <w:rPr>
          <w:ins w:id="918" w:author="Chessmore, Carol" w:date="2014-09-29T13:24:00Z"/>
        </w:rPr>
      </w:pPr>
      <w:r>
        <w:t xml:space="preserve">The Stability Book is an annual document used to record dynamics data changes and/or corrections required during the flat start processes.  Recommendations to revise load flow data are also included in the book.  DWG Members are required to communicate these recommendations to </w:t>
      </w:r>
      <w:ins w:id="919" w:author="Shun-Hsien (Fred) Huang" w:date="2014-09-15T15:15:00Z">
        <w:r w:rsidR="008C1CA6">
          <w:t xml:space="preserve">other </w:t>
        </w:r>
      </w:ins>
      <w:ins w:id="920" w:author="Shun-Hsien (Fred) Huang" w:date="2014-09-15T15:16:00Z">
        <w:r w:rsidR="008C1CA6">
          <w:t xml:space="preserve">respective </w:t>
        </w:r>
      </w:ins>
      <w:ins w:id="921" w:author="Shun-Hsien (Fred) Huang" w:date="2014-09-15T15:15:00Z">
        <w:r w:rsidR="008C1CA6">
          <w:t>working groups, including</w:t>
        </w:r>
      </w:ins>
      <w:ins w:id="922" w:author="Shun-Hsien (Fred) Huang" w:date="2014-09-15T15:16:00Z">
        <w:r w:rsidR="008C1CA6">
          <w:t xml:space="preserve"> </w:t>
        </w:r>
        <w:r w:rsidR="008C1CA6">
          <w:rPr>
            <w:iCs/>
            <w:szCs w:val="24"/>
          </w:rPr>
          <w:t xml:space="preserve">Steady State </w:t>
        </w:r>
        <w:r w:rsidR="008C1CA6" w:rsidRPr="00205457">
          <w:rPr>
            <w:iCs/>
            <w:szCs w:val="24"/>
          </w:rPr>
          <w:t xml:space="preserve">Working Group, Operations Working Group, </w:t>
        </w:r>
        <w:r w:rsidR="008C1CA6">
          <w:rPr>
            <w:iCs/>
            <w:szCs w:val="24"/>
          </w:rPr>
          <w:t xml:space="preserve">and </w:t>
        </w:r>
        <w:r w:rsidR="008C1CA6" w:rsidRPr="00205457">
          <w:rPr>
            <w:iCs/>
            <w:szCs w:val="24"/>
          </w:rPr>
          <w:t>Network Data Support Working Group</w:t>
        </w:r>
        <w:r w:rsidR="008C1CA6">
          <w:rPr>
            <w:iCs/>
            <w:szCs w:val="24"/>
          </w:rPr>
          <w:t xml:space="preserve">, </w:t>
        </w:r>
      </w:ins>
      <w:ins w:id="923" w:author="Shun-Hsien (Fred) Huang" w:date="2014-09-15T15:15:00Z">
        <w:del w:id="924" w:author="Joe SanMartin" w:date="2014-09-16T22:29:00Z">
          <w:r w:rsidR="008C1CA6" w:rsidDel="00F3267C">
            <w:delText xml:space="preserve"> </w:delText>
          </w:r>
        </w:del>
      </w:ins>
      <w:del w:id="925" w:author="Shun-Hsien (Fred) Huang" w:date="2014-09-15T15:16:00Z">
        <w:r w:rsidDel="008C1CA6">
          <w:delText xml:space="preserve">their respective SSWG member </w:delText>
        </w:r>
      </w:del>
      <w:r>
        <w:t>to eliminate recurring problems.</w:t>
      </w:r>
      <w:ins w:id="926" w:author="Shun-Hsien (Fred) Huang" w:date="2014-09-15T15:16:00Z">
        <w:r w:rsidR="008C1CA6">
          <w:t xml:space="preserve">  </w:t>
        </w:r>
      </w:ins>
    </w:p>
    <w:p w14:paraId="751B6E23" w14:textId="58769A9F" w:rsidR="003A0EF9" w:rsidRDefault="003A0EF9" w:rsidP="00075D92">
      <w:pPr>
        <w:pStyle w:val="BodyTextIndent3"/>
        <w:spacing w:after="200"/>
        <w:ind w:left="720"/>
        <w:jc w:val="both"/>
        <w:rPr>
          <w:lang w:eastAsia="ja-JP"/>
        </w:rPr>
      </w:pPr>
      <w:ins w:id="927" w:author="Chessmore, Carol" w:date="2014-09-29T13:25:00Z">
        <w:r>
          <w:t xml:space="preserve">The </w:t>
        </w:r>
        <w:commentRangeStart w:id="928"/>
        <w:r>
          <w:t>following</w:t>
        </w:r>
      </w:ins>
      <w:commentRangeEnd w:id="928"/>
      <w:ins w:id="929" w:author="Chessmore, Carol" w:date="2014-09-29T13:30:00Z">
        <w:r>
          <w:rPr>
            <w:rStyle w:val="CommentReference"/>
            <w:rFonts w:ascii="Times New Roman" w:hAnsi="Times New Roman"/>
          </w:rPr>
          <w:commentReference w:id="928"/>
        </w:r>
      </w:ins>
      <w:ins w:id="930" w:author="Chessmore, Carol" w:date="2014-09-29T13:25:00Z">
        <w:r>
          <w:t xml:space="preserve"> information is</w:t>
        </w:r>
      </w:ins>
      <w:ins w:id="931" w:author="Chessmore, Carol" w:date="2014-09-29T13:24:00Z">
        <w:r>
          <w:t xml:space="preserve"> included in </w:t>
        </w:r>
      </w:ins>
      <w:ins w:id="932" w:author="Chessmore, Carol" w:date="2014-09-29T13:25:00Z">
        <w:r>
          <w:t>Stability Book</w:t>
        </w:r>
      </w:ins>
      <w:ins w:id="933" w:author="Chessmore, Carol" w:date="2014-09-29T13:28:00Z">
        <w:r>
          <w:t>:</w:t>
        </w:r>
      </w:ins>
      <w:ins w:id="934" w:author="Chessmore, Carol" w:date="2014-09-29T13:24:00Z">
        <w:r>
          <w:t xml:space="preserve"> </w:t>
        </w:r>
      </w:ins>
    </w:p>
    <w:p w14:paraId="4F738727" w14:textId="173EF809" w:rsidR="00370361" w:rsidRPr="00E8277A" w:rsidRDefault="00896F81" w:rsidP="007D3514">
      <w:pPr>
        <w:pStyle w:val="ListParagraph"/>
        <w:numPr>
          <w:ilvl w:val="0"/>
          <w:numId w:val="21"/>
        </w:numPr>
        <w:spacing w:before="120" w:after="120"/>
        <w:contextualSpacing w:val="0"/>
        <w:rPr>
          <w:ins w:id="935" w:author="Chessmore, Carol" w:date="2014-09-17T10:55:00Z"/>
          <w:rFonts w:ascii="Arial" w:hAnsi="Arial"/>
          <w:sz w:val="24"/>
          <w:lang w:eastAsia="x-none"/>
        </w:rPr>
      </w:pPr>
      <w:del w:id="936" w:author="Chessmore, Carol" w:date="2014-09-29T13:27:00Z">
        <w:r w:rsidRPr="00E8277A" w:rsidDel="003A0EF9">
          <w:rPr>
            <w:rFonts w:ascii="Arial" w:hAnsi="Arial"/>
            <w:sz w:val="24"/>
            <w:lang w:eastAsia="x-none"/>
          </w:rPr>
          <w:delText xml:space="preserve">To verify the successful completion of the flat start process, </w:delText>
        </w:r>
      </w:del>
      <w:del w:id="937" w:author="Chessmore, Carol" w:date="2014-09-29T13:26:00Z">
        <w:r w:rsidRPr="00E8277A" w:rsidDel="003A0EF9">
          <w:rPr>
            <w:rFonts w:ascii="Arial" w:hAnsi="Arial"/>
            <w:sz w:val="24"/>
            <w:lang w:eastAsia="x-none"/>
          </w:rPr>
          <w:delText xml:space="preserve">this book should also contain </w:delText>
        </w:r>
      </w:del>
      <w:ins w:id="938" w:author="Chessmore, Carol" w:date="2014-09-29T13:26:00Z">
        <w:r w:rsidR="003A0EF9">
          <w:rPr>
            <w:rFonts w:ascii="Arial" w:hAnsi="Arial"/>
            <w:sz w:val="24"/>
            <w:lang w:eastAsia="x-none"/>
          </w:rPr>
          <w:t>D</w:t>
        </w:r>
      </w:ins>
      <w:ins w:id="939" w:author="Chessmore, Carol" w:date="2014-09-02T11:25:00Z">
        <w:r w:rsidR="00370DFA" w:rsidRPr="00E8277A">
          <w:rPr>
            <w:rFonts w:ascii="Arial" w:hAnsi="Arial"/>
            <w:sz w:val="24"/>
            <w:lang w:eastAsia="x-none"/>
          </w:rPr>
          <w:t xml:space="preserve">eviation tables </w:t>
        </w:r>
      </w:ins>
      <w:ins w:id="940" w:author="Shun-Hsien (Fred) Huang" w:date="2014-09-15T15:08:00Z">
        <w:del w:id="941" w:author="Joe SanMartin" w:date="2014-09-16T22:29:00Z">
          <w:r w:rsidR="008C1CA6" w:rsidRPr="00E8277A" w:rsidDel="00F3267C">
            <w:rPr>
              <w:rFonts w:ascii="Arial" w:hAnsi="Arial"/>
              <w:sz w:val="24"/>
              <w:lang w:eastAsia="x-none"/>
            </w:rPr>
            <w:delText>and</w:delText>
          </w:r>
        </w:del>
      </w:ins>
      <w:ins w:id="942" w:author="Chessmore, Carol" w:date="2014-09-02T11:25:00Z">
        <w:del w:id="943" w:author="Joe SanMartin" w:date="2014-09-16T22:29:00Z">
          <w:r w:rsidR="00370DFA" w:rsidRPr="00E8277A" w:rsidDel="00F3267C">
            <w:rPr>
              <w:rFonts w:ascii="Arial" w:hAnsi="Arial"/>
              <w:sz w:val="24"/>
              <w:lang w:eastAsia="x-none"/>
            </w:rPr>
            <w:delText>or</w:delText>
          </w:r>
        </w:del>
      </w:ins>
      <w:ins w:id="944" w:author="Joe SanMartin" w:date="2014-09-16T22:29:00Z">
        <w:r w:rsidR="00F3267C" w:rsidRPr="00E8277A">
          <w:rPr>
            <w:rFonts w:ascii="Arial" w:hAnsi="Arial"/>
            <w:sz w:val="24"/>
            <w:lang w:eastAsia="x-none"/>
          </w:rPr>
          <w:t>or</w:t>
        </w:r>
      </w:ins>
      <w:ins w:id="945" w:author="Chessmore, Carol" w:date="2014-09-02T11:25:00Z">
        <w:r w:rsidR="00370DFA" w:rsidRPr="00E8277A">
          <w:rPr>
            <w:rFonts w:ascii="Arial" w:hAnsi="Arial"/>
            <w:sz w:val="24"/>
            <w:lang w:eastAsia="x-none"/>
          </w:rPr>
          <w:t xml:space="preserve"> </w:t>
        </w:r>
      </w:ins>
      <w:r w:rsidRPr="00E8277A">
        <w:rPr>
          <w:rFonts w:ascii="Arial" w:hAnsi="Arial"/>
          <w:sz w:val="24"/>
          <w:lang w:eastAsia="x-none"/>
        </w:rPr>
        <w:t>plots of the flat start results</w:t>
      </w:r>
      <w:ins w:id="946" w:author="Chessmore, Carol" w:date="2014-09-29T13:27:00Z">
        <w:r w:rsidR="003A0EF9">
          <w:rPr>
            <w:rFonts w:ascii="Arial" w:hAnsi="Arial"/>
            <w:sz w:val="24"/>
            <w:lang w:eastAsia="x-none"/>
          </w:rPr>
          <w:t xml:space="preserve"> are included t</w:t>
        </w:r>
        <w:r w:rsidR="003A0EF9" w:rsidRPr="00505D30">
          <w:rPr>
            <w:rFonts w:ascii="Arial" w:hAnsi="Arial"/>
            <w:sz w:val="24"/>
            <w:lang w:eastAsia="x-none"/>
          </w:rPr>
          <w:t>o verify the successful completion of the flat start process</w:t>
        </w:r>
      </w:ins>
      <w:r w:rsidRPr="00E8277A">
        <w:rPr>
          <w:rFonts w:ascii="Arial" w:hAnsi="Arial"/>
          <w:sz w:val="24"/>
          <w:lang w:eastAsia="x-none"/>
        </w:rPr>
        <w:t>.</w:t>
      </w:r>
      <w:del w:id="947" w:author="Joe SanMartin" w:date="2014-09-16T22:32:00Z">
        <w:r w:rsidRPr="00E8277A" w:rsidDel="00F3267C">
          <w:rPr>
            <w:rFonts w:ascii="Arial" w:hAnsi="Arial"/>
            <w:sz w:val="24"/>
            <w:lang w:eastAsia="x-none"/>
          </w:rPr>
          <w:delText xml:space="preserve"> </w:delText>
        </w:r>
      </w:del>
    </w:p>
    <w:p w14:paraId="68E528F0" w14:textId="748DAAB6" w:rsidR="00896F81" w:rsidDel="003A0EF9" w:rsidRDefault="00896F81" w:rsidP="007D3514">
      <w:pPr>
        <w:pStyle w:val="ListParagraph"/>
        <w:numPr>
          <w:ilvl w:val="0"/>
          <w:numId w:val="21"/>
        </w:numPr>
        <w:spacing w:before="120" w:after="120"/>
        <w:contextualSpacing w:val="0"/>
        <w:rPr>
          <w:del w:id="948" w:author="Chessmore, Carol" w:date="2014-09-29T13:22:00Z"/>
          <w:rFonts w:ascii="Arial" w:hAnsi="Arial"/>
          <w:sz w:val="24"/>
          <w:lang w:eastAsia="x-none"/>
        </w:rPr>
      </w:pPr>
    </w:p>
    <w:p w14:paraId="3A606F35" w14:textId="7AA8BD6E" w:rsidR="00896F81" w:rsidRDefault="003A0EF9" w:rsidP="007D3514">
      <w:pPr>
        <w:pStyle w:val="ListParagraph"/>
        <w:numPr>
          <w:ilvl w:val="0"/>
          <w:numId w:val="21"/>
        </w:numPr>
        <w:spacing w:before="120" w:after="120"/>
        <w:contextualSpacing w:val="0"/>
        <w:rPr>
          <w:rFonts w:ascii="Arial" w:hAnsi="Arial"/>
          <w:sz w:val="24"/>
          <w:lang w:eastAsia="x-none"/>
        </w:rPr>
      </w:pPr>
      <w:ins w:id="949" w:author="Chessmore, Carol" w:date="2014-09-29T13:28:00Z">
        <w:r>
          <w:rPr>
            <w:rFonts w:ascii="Arial" w:hAnsi="Arial"/>
            <w:sz w:val="24"/>
            <w:lang w:eastAsia="x-none"/>
          </w:rPr>
          <w:t>D</w:t>
        </w:r>
      </w:ins>
      <w:del w:id="950" w:author="Chessmore, Carol" w:date="2014-09-29T13:28:00Z">
        <w:r w:rsidR="00896F81" w:rsidDel="003A0EF9">
          <w:rPr>
            <w:rFonts w:ascii="Arial" w:hAnsi="Arial"/>
            <w:sz w:val="24"/>
            <w:lang w:eastAsia="x-none"/>
          </w:rPr>
          <w:delText>The d</w:delText>
        </w:r>
      </w:del>
      <w:r w:rsidR="00896F81">
        <w:rPr>
          <w:rFonts w:ascii="Arial" w:hAnsi="Arial"/>
          <w:sz w:val="24"/>
          <w:lang w:eastAsia="x-none"/>
        </w:rPr>
        <w:t>ynamics dat</w:t>
      </w:r>
      <w:ins w:id="951" w:author="Chessmore, Carol" w:date="2014-09-29T13:29:00Z">
        <w:r>
          <w:rPr>
            <w:rFonts w:ascii="Arial" w:hAnsi="Arial"/>
            <w:sz w:val="24"/>
            <w:lang w:eastAsia="x-none"/>
          </w:rPr>
          <w:t xml:space="preserve">a. </w:t>
        </w:r>
      </w:ins>
      <w:del w:id="952" w:author="Chessmore, Carol" w:date="2014-09-29T13:29:00Z">
        <w:r w:rsidR="00896F81" w:rsidDel="003A0EF9">
          <w:rPr>
            <w:rFonts w:ascii="Arial" w:hAnsi="Arial"/>
            <w:sz w:val="24"/>
            <w:lang w:eastAsia="x-none"/>
          </w:rPr>
          <w:delText>a is also included in the stability book.</w:delText>
        </w:r>
      </w:del>
      <w:r w:rsidR="00896F81">
        <w:rPr>
          <w:rFonts w:ascii="Arial" w:hAnsi="Arial"/>
          <w:sz w:val="24"/>
          <w:lang w:eastAsia="x-none"/>
        </w:rPr>
        <w:t xml:space="preserve"> This data is in the DOCU ALL </w:t>
      </w:r>
      <w:del w:id="953" w:author="Chessmore, Carol" w:date="2014-09-02T11:26:00Z">
        <w:r w:rsidR="00896F81" w:rsidDel="00370DFA">
          <w:rPr>
            <w:rFonts w:ascii="Arial" w:hAnsi="Arial"/>
            <w:sz w:val="24"/>
            <w:lang w:eastAsia="x-none"/>
          </w:rPr>
          <w:delText xml:space="preserve">PTI </w:delText>
        </w:r>
      </w:del>
      <w:ins w:id="954" w:author="Chessmore, Carol" w:date="2014-09-02T11:26:00Z">
        <w:r w:rsidR="00370DFA">
          <w:rPr>
            <w:rFonts w:ascii="Arial" w:hAnsi="Arial"/>
            <w:sz w:val="24"/>
            <w:lang w:eastAsia="x-none"/>
          </w:rPr>
          <w:t xml:space="preserve">PSS/E </w:t>
        </w:r>
      </w:ins>
      <w:ins w:id="955" w:author="Joe SanMartin" w:date="2014-09-16T22:32:00Z">
        <w:r w:rsidR="00F3267C">
          <w:rPr>
            <w:rFonts w:ascii="Arial" w:hAnsi="Arial"/>
            <w:sz w:val="24"/>
            <w:lang w:eastAsia="x-none"/>
          </w:rPr>
          <w:t xml:space="preserve">activity </w:t>
        </w:r>
      </w:ins>
      <w:r w:rsidR="00896F81">
        <w:rPr>
          <w:rFonts w:ascii="Arial" w:hAnsi="Arial"/>
          <w:sz w:val="24"/>
          <w:lang w:eastAsia="x-none"/>
        </w:rPr>
        <w:t>format.</w:t>
      </w:r>
    </w:p>
    <w:p w14:paraId="20970CF0" w14:textId="0614473A" w:rsidR="00896F81" w:rsidRDefault="003A0EF9" w:rsidP="007D3514">
      <w:pPr>
        <w:pStyle w:val="ListParagraph"/>
        <w:numPr>
          <w:ilvl w:val="0"/>
          <w:numId w:val="21"/>
        </w:numPr>
        <w:spacing w:before="120" w:after="120"/>
        <w:contextualSpacing w:val="0"/>
        <w:rPr>
          <w:rFonts w:ascii="Arial" w:hAnsi="Arial"/>
          <w:sz w:val="24"/>
          <w:lang w:eastAsia="x-none"/>
        </w:rPr>
      </w:pPr>
      <w:ins w:id="956" w:author="Chessmore, Carol" w:date="2014-09-29T13:28:00Z">
        <w:r>
          <w:rPr>
            <w:rFonts w:ascii="Arial" w:hAnsi="Arial"/>
            <w:sz w:val="24"/>
            <w:lang w:eastAsia="x-none"/>
          </w:rPr>
          <w:t xml:space="preserve">Load </w:t>
        </w:r>
      </w:ins>
      <w:del w:id="957" w:author="Chessmore, Carol" w:date="2014-09-29T13:28:00Z">
        <w:r w:rsidR="00896F81" w:rsidDel="003A0EF9">
          <w:rPr>
            <w:rFonts w:ascii="Arial" w:hAnsi="Arial"/>
            <w:sz w:val="24"/>
            <w:lang w:eastAsia="x-none"/>
          </w:rPr>
          <w:delText xml:space="preserve">Also included in the stability book is the load </w:delText>
        </w:r>
      </w:del>
      <w:r w:rsidR="00896F81">
        <w:rPr>
          <w:rFonts w:ascii="Arial" w:hAnsi="Arial"/>
          <w:sz w:val="24"/>
          <w:lang w:eastAsia="x-none"/>
        </w:rPr>
        <w:t xml:space="preserve">shedding relay data submitted by each of the appropriate </w:t>
      </w:r>
      <w:r w:rsidR="007C4B72">
        <w:rPr>
          <w:rFonts w:ascii="Arial" w:hAnsi="Arial"/>
          <w:sz w:val="24"/>
          <w:lang w:eastAsia="x-none"/>
        </w:rPr>
        <w:t xml:space="preserve">DWG </w:t>
      </w:r>
      <w:r w:rsidR="00896F81">
        <w:rPr>
          <w:rFonts w:ascii="Arial" w:hAnsi="Arial"/>
          <w:sz w:val="24"/>
          <w:lang w:eastAsia="x-none"/>
        </w:rPr>
        <w:t>members.</w:t>
      </w:r>
    </w:p>
    <w:p w14:paraId="5DD80E01" w14:textId="0EAB8722" w:rsidR="00896F81" w:rsidRDefault="003A0EF9" w:rsidP="007D3514">
      <w:pPr>
        <w:pStyle w:val="ListParagraph"/>
        <w:numPr>
          <w:ilvl w:val="0"/>
          <w:numId w:val="21"/>
        </w:numPr>
        <w:spacing w:before="120" w:after="120"/>
        <w:contextualSpacing w:val="0"/>
        <w:rPr>
          <w:ins w:id="958" w:author="Chessmore, Carol" w:date="2014-08-28T10:26:00Z"/>
          <w:rFonts w:ascii="Arial" w:hAnsi="Arial"/>
          <w:sz w:val="24"/>
          <w:lang w:eastAsia="x-none"/>
        </w:rPr>
      </w:pPr>
      <w:ins w:id="959" w:author="Chessmore, Carol" w:date="2014-09-29T13:29:00Z">
        <w:r>
          <w:rPr>
            <w:rFonts w:ascii="Arial" w:hAnsi="Arial"/>
            <w:sz w:val="24"/>
            <w:lang w:eastAsia="x-none"/>
          </w:rPr>
          <w:t xml:space="preserve">Additional information identified for inclusion by </w:t>
        </w:r>
      </w:ins>
      <w:r w:rsidR="00896F81">
        <w:rPr>
          <w:rFonts w:ascii="Arial" w:hAnsi="Arial"/>
          <w:sz w:val="24"/>
          <w:lang w:eastAsia="x-none"/>
        </w:rPr>
        <w:t xml:space="preserve">Section </w:t>
      </w:r>
      <w:r w:rsidR="004C3519">
        <w:rPr>
          <w:rFonts w:ascii="Arial" w:hAnsi="Arial"/>
          <w:sz w:val="24"/>
          <w:lang w:eastAsia="x-none"/>
        </w:rPr>
        <w:t>3.4</w:t>
      </w:r>
      <w:r w:rsidR="00896F81">
        <w:rPr>
          <w:rFonts w:ascii="Arial" w:hAnsi="Arial"/>
          <w:sz w:val="24"/>
          <w:lang w:eastAsia="x-none"/>
        </w:rPr>
        <w:t xml:space="preserve"> </w:t>
      </w:r>
      <w:del w:id="960" w:author="Chessmore, Carol" w:date="2014-09-29T13:29:00Z">
        <w:r w:rsidR="00896F81" w:rsidDel="003A0EF9">
          <w:rPr>
            <w:rFonts w:ascii="Arial" w:hAnsi="Arial"/>
            <w:sz w:val="24"/>
            <w:lang w:eastAsia="x-none"/>
          </w:rPr>
          <w:delText>identif</w:delText>
        </w:r>
        <w:r w:rsidR="004C3519" w:rsidDel="003A0EF9">
          <w:rPr>
            <w:rFonts w:ascii="Arial" w:hAnsi="Arial"/>
            <w:sz w:val="24"/>
            <w:lang w:eastAsia="x-none"/>
          </w:rPr>
          <w:delText>ies</w:delText>
        </w:r>
        <w:r w:rsidR="00896F81" w:rsidDel="003A0EF9">
          <w:rPr>
            <w:rFonts w:ascii="Arial" w:hAnsi="Arial"/>
            <w:sz w:val="24"/>
            <w:lang w:eastAsia="x-none"/>
          </w:rPr>
          <w:delText xml:space="preserve"> additional information that will be included in the Stability Book.</w:delText>
        </w:r>
      </w:del>
    </w:p>
    <w:p w14:paraId="449E2CC1" w14:textId="77777777" w:rsidR="00DD3021" w:rsidRDefault="00DD3021" w:rsidP="007D3514">
      <w:pPr>
        <w:pStyle w:val="Heading3"/>
        <w:numPr>
          <w:ilvl w:val="0"/>
          <w:numId w:val="15"/>
        </w:numPr>
        <w:spacing w:before="240" w:after="200"/>
        <w:ind w:left="720" w:firstLine="0"/>
        <w:jc w:val="both"/>
        <w:rPr>
          <w:ins w:id="961" w:author="Chessmore, Carol" w:date="2014-08-28T10:27:00Z"/>
        </w:rPr>
      </w:pPr>
      <w:bookmarkStart w:id="962" w:name="_Toc402354575"/>
      <w:ins w:id="963" w:author="Chessmore, Carol" w:date="2014-08-28T10:27:00Z">
        <w:r>
          <w:t xml:space="preserve">DWG </w:t>
        </w:r>
      </w:ins>
      <w:ins w:id="964" w:author="Chessmore, Carol" w:date="2014-08-28T10:53:00Z">
        <w:r w:rsidR="00040A26">
          <w:t>Coordination</w:t>
        </w:r>
      </w:ins>
      <w:ins w:id="965" w:author="Chessmore, Carol" w:date="2014-08-28T10:27:00Z">
        <w:r>
          <w:t xml:space="preserve"> </w:t>
        </w:r>
      </w:ins>
      <w:ins w:id="966" w:author="Chessmore, Carol" w:date="2014-08-28T10:53:00Z">
        <w:r w:rsidR="00040A26">
          <w:t>w</w:t>
        </w:r>
      </w:ins>
      <w:ins w:id="967" w:author="Chessmore, Carol" w:date="2014-08-28T10:27:00Z">
        <w:r>
          <w:t xml:space="preserve">ith </w:t>
        </w:r>
      </w:ins>
      <w:ins w:id="968" w:author="Chessmore, Carol" w:date="2014-08-28T10:53:00Z">
        <w:r w:rsidR="00040A26">
          <w:t xml:space="preserve">the </w:t>
        </w:r>
      </w:ins>
      <w:ins w:id="969" w:author="Chessmore, Carol" w:date="2014-08-28T10:27:00Z">
        <w:r>
          <w:t>Steady State Working Group</w:t>
        </w:r>
        <w:bookmarkEnd w:id="962"/>
      </w:ins>
    </w:p>
    <w:p w14:paraId="0327D3A4" w14:textId="7B973F43" w:rsidR="00040A26" w:rsidRPr="003A5F78" w:rsidRDefault="00DD3021" w:rsidP="003A5F78">
      <w:pPr>
        <w:spacing w:after="200"/>
        <w:ind w:left="720"/>
        <w:jc w:val="both"/>
        <w:rPr>
          <w:ins w:id="970" w:author="Chessmore, Carol" w:date="2014-08-28T10:52:00Z"/>
          <w:rFonts w:ascii="Arial" w:hAnsi="Arial"/>
          <w:sz w:val="24"/>
        </w:rPr>
      </w:pPr>
      <w:ins w:id="971" w:author="Chessmore, Carol" w:date="2014-08-28T10:31:00Z">
        <w:r w:rsidRPr="003A5F78">
          <w:rPr>
            <w:rFonts w:ascii="Arial" w:hAnsi="Arial"/>
            <w:sz w:val="24"/>
          </w:rPr>
          <w:t>To support coordination with the</w:t>
        </w:r>
      </w:ins>
      <w:ins w:id="972" w:author="Chessmore, Carol" w:date="2014-08-28T10:28:00Z">
        <w:r w:rsidRPr="003A5F78">
          <w:rPr>
            <w:rFonts w:ascii="Arial" w:hAnsi="Arial"/>
            <w:sz w:val="24"/>
          </w:rPr>
          <w:t xml:space="preserve"> </w:t>
        </w:r>
      </w:ins>
      <w:ins w:id="973" w:author="Chessmore, Carol" w:date="2014-08-28T10:31:00Z">
        <w:r w:rsidRPr="003A5F78">
          <w:rPr>
            <w:rFonts w:ascii="Arial" w:hAnsi="Arial"/>
            <w:sz w:val="24"/>
          </w:rPr>
          <w:t xml:space="preserve">Steady State </w:t>
        </w:r>
      </w:ins>
      <w:ins w:id="974" w:author="Chessmore, Carol" w:date="2014-08-28T10:28:00Z">
        <w:r w:rsidRPr="003A5F78">
          <w:rPr>
            <w:rFonts w:ascii="Arial" w:hAnsi="Arial"/>
            <w:sz w:val="24"/>
          </w:rPr>
          <w:t xml:space="preserve">Working Group, Operations Working Group, </w:t>
        </w:r>
      </w:ins>
      <w:ins w:id="975" w:author="Chessmore, Carol" w:date="2014-08-28T10:49:00Z">
        <w:r w:rsidR="00040A26" w:rsidRPr="003A5F78">
          <w:rPr>
            <w:rFonts w:ascii="Arial" w:hAnsi="Arial"/>
            <w:sz w:val="24"/>
          </w:rPr>
          <w:t xml:space="preserve">and </w:t>
        </w:r>
      </w:ins>
      <w:ins w:id="976" w:author="Chessmore, Carol" w:date="2014-08-28T10:28:00Z">
        <w:r w:rsidRPr="003A5F78">
          <w:rPr>
            <w:rFonts w:ascii="Arial" w:hAnsi="Arial"/>
            <w:sz w:val="24"/>
          </w:rPr>
          <w:t xml:space="preserve">Network Data Support Working Group </w:t>
        </w:r>
      </w:ins>
      <w:ins w:id="977" w:author="Chessmore, Carol" w:date="2014-08-28T10:31:00Z">
        <w:r w:rsidRPr="003A5F78">
          <w:rPr>
            <w:rFonts w:ascii="Arial" w:hAnsi="Arial"/>
            <w:sz w:val="24"/>
          </w:rPr>
          <w:t>a list of the changes to the</w:t>
        </w:r>
        <w:r w:rsidR="00810304" w:rsidRPr="003A5F78">
          <w:rPr>
            <w:rFonts w:ascii="Arial" w:hAnsi="Arial"/>
            <w:sz w:val="24"/>
          </w:rPr>
          <w:t xml:space="preserve"> items listed below will be pro</w:t>
        </w:r>
      </w:ins>
      <w:ins w:id="978" w:author="Chessmore, Carol" w:date="2014-08-28T10:34:00Z">
        <w:r w:rsidR="00810304" w:rsidRPr="003A5F78">
          <w:rPr>
            <w:rFonts w:ascii="Arial" w:hAnsi="Arial"/>
            <w:sz w:val="24"/>
          </w:rPr>
          <w:t>v</w:t>
        </w:r>
      </w:ins>
      <w:ins w:id="979" w:author="Chessmore, Carol" w:date="2014-08-28T10:31:00Z">
        <w:r w:rsidRPr="003A5F78">
          <w:rPr>
            <w:rFonts w:ascii="Arial" w:hAnsi="Arial"/>
            <w:sz w:val="24"/>
          </w:rPr>
          <w:t xml:space="preserve">ided to the </w:t>
        </w:r>
      </w:ins>
      <w:ins w:id="980" w:author="Chessmore, Carol" w:date="2014-08-28T10:34:00Z">
        <w:r w:rsidRPr="003A5F78">
          <w:rPr>
            <w:rFonts w:ascii="Arial" w:hAnsi="Arial"/>
            <w:sz w:val="24"/>
          </w:rPr>
          <w:t>ERCOT Steady State Working Group Represen</w:t>
        </w:r>
      </w:ins>
      <w:ins w:id="981" w:author="Chessmore, Carol" w:date="2014-09-03T08:44:00Z">
        <w:r w:rsidR="00B907CA" w:rsidRPr="003A5F78">
          <w:rPr>
            <w:rFonts w:ascii="Arial" w:hAnsi="Arial"/>
            <w:sz w:val="24"/>
          </w:rPr>
          <w:t>t</w:t>
        </w:r>
      </w:ins>
      <w:ins w:id="982" w:author="Chessmore, Carol" w:date="2014-08-28T10:34:00Z">
        <w:r w:rsidRPr="003A5F78">
          <w:rPr>
            <w:rFonts w:ascii="Arial" w:hAnsi="Arial"/>
            <w:sz w:val="24"/>
          </w:rPr>
          <w:t>ative</w:t>
        </w:r>
      </w:ins>
      <w:ins w:id="983" w:author="Chessmore, Carol" w:date="2014-08-28T10:28:00Z">
        <w:r w:rsidR="00040A26" w:rsidRPr="003A5F78">
          <w:rPr>
            <w:rFonts w:ascii="Arial" w:hAnsi="Arial"/>
            <w:sz w:val="24"/>
          </w:rPr>
          <w:t xml:space="preserve"> member</w:t>
        </w:r>
        <w:r w:rsidRPr="003A5F78">
          <w:rPr>
            <w:rFonts w:ascii="Arial" w:hAnsi="Arial"/>
            <w:sz w:val="24"/>
          </w:rPr>
          <w:t xml:space="preserve"> to assure </w:t>
        </w:r>
      </w:ins>
      <w:ins w:id="984" w:author="Chessmore, Carol" w:date="2014-08-28T10:40:00Z">
        <w:r w:rsidR="00810304" w:rsidRPr="003A5F78">
          <w:rPr>
            <w:rFonts w:ascii="Arial" w:hAnsi="Arial"/>
            <w:sz w:val="24"/>
          </w:rPr>
          <w:t>conflicting data is addressed.</w:t>
        </w:r>
      </w:ins>
      <w:ins w:id="985" w:author="Chessmore, Carol" w:date="2014-08-28T10:51:00Z">
        <w:r w:rsidR="00040A26" w:rsidRPr="003A5F78">
          <w:rPr>
            <w:rFonts w:ascii="Arial" w:hAnsi="Arial"/>
            <w:sz w:val="24"/>
          </w:rPr>
          <w:t xml:space="preserve">  </w:t>
        </w:r>
      </w:ins>
    </w:p>
    <w:p w14:paraId="29EEE0CB" w14:textId="77777777" w:rsidR="00DD3021" w:rsidRPr="003A5F78" w:rsidRDefault="00040A26" w:rsidP="003A5F78">
      <w:pPr>
        <w:spacing w:after="200"/>
        <w:ind w:left="720"/>
        <w:jc w:val="both"/>
        <w:rPr>
          <w:ins w:id="986" w:author="Chessmore, Carol" w:date="2014-08-28T10:35:00Z"/>
          <w:rFonts w:ascii="Arial" w:hAnsi="Arial"/>
          <w:sz w:val="24"/>
        </w:rPr>
      </w:pPr>
      <w:ins w:id="987" w:author="Chessmore, Carol" w:date="2014-08-28T10:51:00Z">
        <w:r w:rsidRPr="003A5F78">
          <w:rPr>
            <w:rFonts w:ascii="Arial" w:hAnsi="Arial"/>
            <w:sz w:val="24"/>
          </w:rPr>
          <w:t xml:space="preserve">ERCOT shall compile the list </w:t>
        </w:r>
      </w:ins>
      <w:ins w:id="988" w:author="Chessmore, Carol" w:date="2014-08-28T10:52:00Z">
        <w:r w:rsidRPr="003A5F78">
          <w:rPr>
            <w:rFonts w:ascii="Arial" w:hAnsi="Arial"/>
            <w:sz w:val="24"/>
          </w:rPr>
          <w:t>following</w:t>
        </w:r>
      </w:ins>
      <w:ins w:id="989" w:author="Chessmore, Carol" w:date="2014-08-28T10:51:00Z">
        <w:r w:rsidRPr="003A5F78">
          <w:rPr>
            <w:rFonts w:ascii="Arial" w:hAnsi="Arial"/>
            <w:sz w:val="24"/>
          </w:rPr>
          <w:t xml:space="preserve"> </w:t>
        </w:r>
      </w:ins>
      <w:ins w:id="990" w:author="Chessmore, Carol" w:date="2014-08-28T10:52:00Z">
        <w:r w:rsidRPr="003A5F78">
          <w:rPr>
            <w:rFonts w:ascii="Arial" w:hAnsi="Arial"/>
            <w:sz w:val="24"/>
          </w:rPr>
          <w:t>finalization of the flat start.</w:t>
        </w:r>
      </w:ins>
      <w:ins w:id="991" w:author="Chessmore, Carol" w:date="2014-08-28T10:55:00Z">
        <w:r w:rsidR="007E0102" w:rsidRPr="003A5F78">
          <w:rPr>
            <w:rFonts w:ascii="Arial" w:hAnsi="Arial"/>
            <w:sz w:val="24"/>
          </w:rPr>
          <w:t xml:space="preserve"> </w:t>
        </w:r>
      </w:ins>
    </w:p>
    <w:p w14:paraId="4C3297A6" w14:textId="6C3BBB01" w:rsidR="00DD3021" w:rsidRPr="003A5F78" w:rsidDel="00F3267C" w:rsidRDefault="00810304" w:rsidP="003A5F78">
      <w:pPr>
        <w:spacing w:after="200"/>
        <w:ind w:left="720"/>
        <w:jc w:val="both"/>
        <w:rPr>
          <w:ins w:id="992" w:author="Chessmore, Carol" w:date="2014-08-28T10:33:00Z"/>
          <w:del w:id="993" w:author="Joe SanMartin" w:date="2014-09-16T22:32:00Z"/>
          <w:rFonts w:ascii="Arial" w:hAnsi="Arial"/>
          <w:sz w:val="24"/>
        </w:rPr>
      </w:pPr>
      <w:ins w:id="994" w:author="Chessmore, Carol" w:date="2014-08-28T10:35:00Z">
        <w:r w:rsidRPr="003A5F78">
          <w:rPr>
            <w:rFonts w:ascii="Arial" w:hAnsi="Arial"/>
            <w:sz w:val="24"/>
          </w:rPr>
          <w:lastRenderedPageBreak/>
          <w:t>F</w:t>
        </w:r>
        <w:r w:rsidR="00040A26" w:rsidRPr="003A5F78">
          <w:rPr>
            <w:rFonts w:ascii="Arial" w:hAnsi="Arial"/>
            <w:sz w:val="24"/>
          </w:rPr>
          <w:t>or Flat Starts</w:t>
        </w:r>
      </w:ins>
      <w:ins w:id="995" w:author="Chessmore, Carol" w:date="2014-08-28T10:48:00Z">
        <w:r w:rsidR="007E0102" w:rsidRPr="003A5F78">
          <w:rPr>
            <w:rFonts w:ascii="Arial" w:hAnsi="Arial"/>
            <w:sz w:val="24"/>
          </w:rPr>
          <w:t xml:space="preserve">, </w:t>
        </w:r>
      </w:ins>
      <w:ins w:id="996" w:author="Chessmore, Carol" w:date="2014-08-28T10:59:00Z">
        <w:r w:rsidR="007E0102" w:rsidRPr="003A5F78">
          <w:rPr>
            <w:rFonts w:ascii="Arial" w:hAnsi="Arial"/>
            <w:sz w:val="24"/>
          </w:rPr>
          <w:t>data changes for one of categories list below</w:t>
        </w:r>
      </w:ins>
      <w:ins w:id="997" w:author="Chessmore, Carol" w:date="2014-08-28T10:48:00Z">
        <w:r w:rsidR="00040A26" w:rsidRPr="003A5F78">
          <w:rPr>
            <w:rFonts w:ascii="Arial" w:hAnsi="Arial"/>
            <w:sz w:val="24"/>
          </w:rPr>
          <w:t xml:space="preserve"> submitted by shall </w:t>
        </w:r>
      </w:ins>
      <w:ins w:id="998" w:author="Chessmore, Carol" w:date="2014-08-28T10:51:00Z">
        <w:r w:rsidR="00040A26" w:rsidRPr="003A5F78">
          <w:rPr>
            <w:rFonts w:ascii="Arial" w:hAnsi="Arial"/>
            <w:sz w:val="24"/>
          </w:rPr>
          <w:t xml:space="preserve">be grouped and labeled </w:t>
        </w:r>
      </w:ins>
      <w:ins w:id="999" w:author="Chessmore, Carol" w:date="2014-08-28T10:59:00Z">
        <w:r w:rsidR="007E0102" w:rsidRPr="003A5F78">
          <w:rPr>
            <w:rFonts w:ascii="Arial" w:hAnsi="Arial"/>
            <w:sz w:val="24"/>
          </w:rPr>
          <w:t xml:space="preserve">by </w:t>
        </w:r>
      </w:ins>
      <w:ins w:id="1000" w:author="Chessmore, Carol" w:date="2014-08-28T11:00:00Z">
        <w:r w:rsidR="007E0102" w:rsidRPr="003A5F78">
          <w:rPr>
            <w:rFonts w:ascii="Arial" w:hAnsi="Arial"/>
            <w:sz w:val="24"/>
          </w:rPr>
          <w:t xml:space="preserve">the </w:t>
        </w:r>
      </w:ins>
      <w:ins w:id="1001" w:author="Chessmore, Carol" w:date="2014-08-28T10:59:00Z">
        <w:r w:rsidR="007E0102" w:rsidRPr="003A5F78">
          <w:rPr>
            <w:rFonts w:ascii="Arial" w:hAnsi="Arial"/>
            <w:sz w:val="24"/>
          </w:rPr>
          <w:t>submitt</w:t>
        </w:r>
      </w:ins>
      <w:ins w:id="1002" w:author="Chessmore, Carol" w:date="2014-08-28T11:00:00Z">
        <w:r w:rsidR="007E0102" w:rsidRPr="003A5F78">
          <w:rPr>
            <w:rFonts w:ascii="Arial" w:hAnsi="Arial"/>
            <w:sz w:val="24"/>
          </w:rPr>
          <w:t>er</w:t>
        </w:r>
      </w:ins>
      <w:ins w:id="1003" w:author="Chessmore, Carol" w:date="2014-08-28T10:59:00Z">
        <w:r w:rsidR="007E0102" w:rsidRPr="003A5F78">
          <w:rPr>
            <w:rFonts w:ascii="Arial" w:hAnsi="Arial"/>
            <w:sz w:val="24"/>
          </w:rPr>
          <w:t xml:space="preserve"> </w:t>
        </w:r>
      </w:ins>
      <w:ins w:id="1004" w:author="Chessmore, Carol" w:date="2014-08-28T11:00:00Z">
        <w:r w:rsidR="007E0102" w:rsidRPr="003A5F78">
          <w:rPr>
            <w:rFonts w:ascii="Arial" w:hAnsi="Arial"/>
            <w:sz w:val="24"/>
          </w:rPr>
          <w:t xml:space="preserve">to support </w:t>
        </w:r>
      </w:ins>
      <w:ins w:id="1005" w:author="Chessmore, Carol" w:date="2014-08-28T11:01:00Z">
        <w:r w:rsidR="007E0102" w:rsidRPr="003A5F78">
          <w:rPr>
            <w:rFonts w:ascii="Arial" w:hAnsi="Arial"/>
            <w:sz w:val="24"/>
          </w:rPr>
          <w:t>efficient</w:t>
        </w:r>
      </w:ins>
      <w:ins w:id="1006" w:author="Chessmore, Carol" w:date="2014-08-28T11:00:00Z">
        <w:r w:rsidR="007E0102" w:rsidRPr="003A5F78">
          <w:rPr>
            <w:rFonts w:ascii="Arial" w:hAnsi="Arial"/>
            <w:sz w:val="24"/>
          </w:rPr>
          <w:t xml:space="preserve"> compilation </w:t>
        </w:r>
      </w:ins>
      <w:ins w:id="1007" w:author="Chessmore, Carol" w:date="2014-08-28T11:01:00Z">
        <w:r w:rsidR="007E0102" w:rsidRPr="003A5F78">
          <w:rPr>
            <w:rFonts w:ascii="Arial" w:hAnsi="Arial"/>
            <w:sz w:val="24"/>
          </w:rPr>
          <w:t xml:space="preserve">of these changes </w:t>
        </w:r>
      </w:ins>
      <w:ins w:id="1008" w:author="Chessmore, Carol" w:date="2014-08-28T11:00:00Z">
        <w:r w:rsidR="007E0102" w:rsidRPr="003A5F78">
          <w:rPr>
            <w:rFonts w:ascii="Arial" w:hAnsi="Arial"/>
            <w:sz w:val="24"/>
          </w:rPr>
          <w:t>at the end of the flat</w:t>
        </w:r>
      </w:ins>
      <w:ins w:id="1009" w:author="Chessmore, Carol" w:date="2014-09-18T09:08:00Z">
        <w:r w:rsidR="00BC071F">
          <w:rPr>
            <w:rFonts w:ascii="Arial" w:hAnsi="Arial"/>
            <w:sz w:val="24"/>
          </w:rPr>
          <w:t xml:space="preserve"> </w:t>
        </w:r>
      </w:ins>
      <w:ins w:id="1010" w:author="Chessmore, Carol" w:date="2014-08-28T11:00:00Z">
        <w:r w:rsidR="007E0102" w:rsidRPr="003A5F78">
          <w:rPr>
            <w:rFonts w:ascii="Arial" w:hAnsi="Arial"/>
            <w:sz w:val="24"/>
          </w:rPr>
          <w:t>start by ERCOT</w:t>
        </w:r>
      </w:ins>
      <w:ins w:id="1011" w:author="Chessmore, Carol" w:date="2014-09-18T09:08:00Z">
        <w:r w:rsidR="00BC071F">
          <w:rPr>
            <w:rFonts w:ascii="Arial" w:hAnsi="Arial"/>
            <w:sz w:val="24"/>
          </w:rPr>
          <w:t xml:space="preserve">.  </w:t>
        </w:r>
      </w:ins>
      <w:ins w:id="1012" w:author="Chessmore, Carol" w:date="2014-08-28T10:58:00Z">
        <w:del w:id="1013" w:author="Shun-Hsien (Fred) Huang" w:date="2014-09-15T15:16:00Z">
          <w:r w:rsidR="007E0102" w:rsidRPr="003A5F78" w:rsidDel="008C1CA6">
            <w:rPr>
              <w:rFonts w:ascii="Arial" w:hAnsi="Arial"/>
              <w:sz w:val="24"/>
            </w:rPr>
            <w:delText>.</w:delText>
          </w:r>
        </w:del>
      </w:ins>
    </w:p>
    <w:p w14:paraId="4BF0AC39" w14:textId="77777777" w:rsidR="00DD3021" w:rsidRPr="003A5F78" w:rsidRDefault="00DD3021" w:rsidP="003A5F78">
      <w:pPr>
        <w:spacing w:after="200"/>
        <w:ind w:left="720"/>
        <w:jc w:val="both"/>
        <w:rPr>
          <w:ins w:id="1014" w:author="Chessmore, Carol" w:date="2014-08-28T10:28:00Z"/>
          <w:rFonts w:ascii="Arial" w:hAnsi="Arial"/>
          <w:sz w:val="24"/>
        </w:rPr>
      </w:pPr>
      <w:ins w:id="1015" w:author="Chessmore, Carol" w:date="2014-08-28T10:28:00Z">
        <w:r w:rsidRPr="003A5F78">
          <w:rPr>
            <w:rFonts w:ascii="Arial" w:hAnsi="Arial"/>
            <w:sz w:val="24"/>
          </w:rPr>
          <w:t>The following items should be provided to these working groups for data coordination:</w:t>
        </w:r>
      </w:ins>
    </w:p>
    <w:p w14:paraId="6B0BD647" w14:textId="77777777" w:rsidR="00DD3021" w:rsidRPr="006D3DA2" w:rsidRDefault="00DD3021" w:rsidP="007D3514">
      <w:pPr>
        <w:pStyle w:val="ListParagraph"/>
        <w:numPr>
          <w:ilvl w:val="0"/>
          <w:numId w:val="21"/>
        </w:numPr>
        <w:spacing w:before="120" w:after="120"/>
        <w:contextualSpacing w:val="0"/>
        <w:rPr>
          <w:ins w:id="1016" w:author="Chessmore, Carol" w:date="2014-08-28T10:28:00Z"/>
          <w:rFonts w:ascii="Arial" w:hAnsi="Arial"/>
          <w:sz w:val="24"/>
          <w:lang w:eastAsia="x-none"/>
        </w:rPr>
      </w:pPr>
      <w:ins w:id="1017" w:author="Chessmore, Carol" w:date="2014-08-28T10:28:00Z">
        <w:r w:rsidRPr="006D3DA2">
          <w:rPr>
            <w:rFonts w:ascii="Arial" w:hAnsi="Arial"/>
            <w:sz w:val="24"/>
            <w:lang w:eastAsia="x-none"/>
          </w:rPr>
          <w:t xml:space="preserve">Unit MVA </w:t>
        </w:r>
      </w:ins>
      <w:ins w:id="1018" w:author="Chessmore, Carol" w:date="2014-08-28T10:58:00Z">
        <w:r w:rsidR="007E0102" w:rsidRPr="006D3DA2">
          <w:rPr>
            <w:rFonts w:ascii="Arial" w:hAnsi="Arial"/>
            <w:sz w:val="24"/>
            <w:lang w:eastAsia="x-none"/>
          </w:rPr>
          <w:t>B</w:t>
        </w:r>
      </w:ins>
      <w:ins w:id="1019" w:author="Chessmore, Carol" w:date="2014-08-28T10:28:00Z">
        <w:r w:rsidRPr="006D3DA2">
          <w:rPr>
            <w:rFonts w:ascii="Arial" w:hAnsi="Arial"/>
            <w:sz w:val="24"/>
            <w:lang w:eastAsia="x-none"/>
          </w:rPr>
          <w:t>ase</w:t>
        </w:r>
      </w:ins>
      <w:ins w:id="1020" w:author="Chessmore, Carol" w:date="2014-08-28T10:58:00Z">
        <w:r w:rsidR="007E0102" w:rsidRPr="006D3DA2">
          <w:rPr>
            <w:rFonts w:ascii="Arial" w:hAnsi="Arial"/>
            <w:sz w:val="24"/>
            <w:lang w:eastAsia="x-none"/>
          </w:rPr>
          <w:t>.  This</w:t>
        </w:r>
      </w:ins>
      <w:ins w:id="1021" w:author="Chessmore, Carol" w:date="2014-08-28T10:36:00Z">
        <w:r w:rsidR="00810304" w:rsidRPr="006D3DA2">
          <w:rPr>
            <w:rFonts w:ascii="Arial" w:hAnsi="Arial"/>
            <w:sz w:val="24"/>
            <w:lang w:eastAsia="x-none"/>
          </w:rPr>
          <w:t xml:space="preserve"> </w:t>
        </w:r>
      </w:ins>
      <w:ins w:id="1022" w:author="Chessmore, Carol" w:date="2014-08-28T10:58:00Z">
        <w:r w:rsidR="007E0102" w:rsidRPr="006D3DA2">
          <w:rPr>
            <w:rFonts w:ascii="Arial" w:hAnsi="Arial"/>
            <w:sz w:val="24"/>
            <w:lang w:eastAsia="x-none"/>
          </w:rPr>
          <w:t xml:space="preserve">is </w:t>
        </w:r>
      </w:ins>
      <w:ins w:id="1023" w:author="Chessmore, Carol" w:date="2014-08-28T10:36:00Z">
        <w:r w:rsidR="00810304" w:rsidRPr="006D3DA2">
          <w:rPr>
            <w:rFonts w:ascii="Arial" w:hAnsi="Arial"/>
            <w:sz w:val="24"/>
            <w:lang w:eastAsia="x-none"/>
          </w:rPr>
          <w:t>also know</w:t>
        </w:r>
      </w:ins>
      <w:ins w:id="1024" w:author="Chessmore, Carol" w:date="2014-08-28T10:37:00Z">
        <w:r w:rsidR="00810304" w:rsidRPr="006D3DA2">
          <w:rPr>
            <w:rFonts w:ascii="Arial" w:hAnsi="Arial"/>
            <w:sz w:val="24"/>
            <w:lang w:eastAsia="x-none"/>
          </w:rPr>
          <w:t>n</w:t>
        </w:r>
      </w:ins>
      <w:ins w:id="1025" w:author="Chessmore, Carol" w:date="2014-08-28T10:36:00Z">
        <w:r w:rsidR="00810304" w:rsidRPr="006D3DA2">
          <w:rPr>
            <w:rFonts w:ascii="Arial" w:hAnsi="Arial"/>
            <w:sz w:val="24"/>
            <w:lang w:eastAsia="x-none"/>
          </w:rPr>
          <w:t xml:space="preserve"> as MBase </w:t>
        </w:r>
      </w:ins>
      <w:ins w:id="1026" w:author="Chessmore, Carol" w:date="2014-08-28T11:01:00Z">
        <w:r w:rsidR="007E0102" w:rsidRPr="006D3DA2">
          <w:rPr>
            <w:rFonts w:ascii="Arial" w:hAnsi="Arial"/>
            <w:sz w:val="24"/>
            <w:lang w:eastAsia="x-none"/>
          </w:rPr>
          <w:t>used by the dynamic model.</w:t>
        </w:r>
      </w:ins>
    </w:p>
    <w:p w14:paraId="40285E40" w14:textId="77777777" w:rsidR="00DD3021" w:rsidRPr="006D3DA2" w:rsidRDefault="007E0102" w:rsidP="007D3514">
      <w:pPr>
        <w:pStyle w:val="ListParagraph"/>
        <w:numPr>
          <w:ilvl w:val="0"/>
          <w:numId w:val="21"/>
        </w:numPr>
        <w:spacing w:before="120" w:after="120"/>
        <w:contextualSpacing w:val="0"/>
        <w:rPr>
          <w:ins w:id="1027" w:author="Chessmore, Carol" w:date="2014-08-28T11:01:00Z"/>
          <w:rFonts w:ascii="Arial" w:hAnsi="Arial"/>
          <w:sz w:val="24"/>
          <w:lang w:eastAsia="x-none"/>
        </w:rPr>
      </w:pPr>
      <w:ins w:id="1028" w:author="Chessmore, Carol" w:date="2014-08-28T10:56:00Z">
        <w:r w:rsidRPr="006D3DA2">
          <w:rPr>
            <w:rFonts w:ascii="Arial" w:hAnsi="Arial"/>
            <w:sz w:val="24"/>
            <w:lang w:eastAsia="x-none"/>
          </w:rPr>
          <w:t xml:space="preserve">Zsource changes.  </w:t>
        </w:r>
      </w:ins>
      <w:ins w:id="1029" w:author="Chessmore, Carol" w:date="2014-08-28T10:28:00Z">
        <w:r w:rsidR="00810304" w:rsidRPr="006D3DA2">
          <w:rPr>
            <w:rFonts w:ascii="Arial" w:hAnsi="Arial"/>
            <w:sz w:val="24"/>
            <w:lang w:eastAsia="x-none"/>
          </w:rPr>
          <w:t>R</w:t>
        </w:r>
        <w:r w:rsidR="00DD3021" w:rsidRPr="006D3DA2">
          <w:rPr>
            <w:rFonts w:ascii="Arial" w:hAnsi="Arial"/>
            <w:sz w:val="24"/>
            <w:lang w:eastAsia="x-none"/>
          </w:rPr>
          <w:t>eactive machine impedances</w:t>
        </w:r>
      </w:ins>
      <w:ins w:id="1030" w:author="Chessmore, Carol" w:date="2014-08-28T10:56:00Z">
        <w:r w:rsidRPr="006D3DA2">
          <w:rPr>
            <w:rFonts w:ascii="Arial" w:hAnsi="Arial"/>
            <w:sz w:val="24"/>
            <w:lang w:eastAsia="x-none"/>
          </w:rPr>
          <w:t xml:space="preserve"> required for dynamic </w:t>
        </w:r>
      </w:ins>
      <w:ins w:id="1031" w:author="Chessmore, Carol" w:date="2014-08-28T11:01:00Z">
        <w:r w:rsidRPr="006D3DA2">
          <w:rPr>
            <w:rFonts w:ascii="Arial" w:hAnsi="Arial"/>
            <w:sz w:val="24"/>
            <w:lang w:eastAsia="x-none"/>
          </w:rPr>
          <w:t>initialization</w:t>
        </w:r>
      </w:ins>
      <w:ins w:id="1032" w:author="Chessmore, Carol" w:date="2014-08-28T10:56:00Z">
        <w:r w:rsidRPr="006D3DA2">
          <w:rPr>
            <w:rFonts w:ascii="Arial" w:hAnsi="Arial"/>
            <w:sz w:val="24"/>
            <w:lang w:eastAsia="x-none"/>
          </w:rPr>
          <w:t xml:space="preserve"> of models.</w:t>
        </w:r>
      </w:ins>
    </w:p>
    <w:p w14:paraId="55B158D3" w14:textId="77777777" w:rsidR="00DD3021" w:rsidRPr="00DD3021" w:rsidRDefault="00A220BB" w:rsidP="007D3514">
      <w:pPr>
        <w:pStyle w:val="Heading3"/>
        <w:numPr>
          <w:ilvl w:val="0"/>
          <w:numId w:val="15"/>
        </w:numPr>
        <w:tabs>
          <w:tab w:val="left" w:pos="720"/>
        </w:tabs>
        <w:spacing w:before="240" w:after="200"/>
        <w:ind w:left="720" w:firstLine="0"/>
        <w:jc w:val="both"/>
        <w:rPr>
          <w:ins w:id="1033" w:author="Chessmore, Carol" w:date="2014-08-22T13:59:00Z"/>
        </w:rPr>
      </w:pPr>
      <w:bookmarkStart w:id="1034" w:name="_Toc402354576"/>
      <w:ins w:id="1035" w:author="Chessmore, Carol" w:date="2014-08-22T13:59:00Z">
        <w:r>
          <w:t xml:space="preserve">DWG Dynamic Contingency </w:t>
        </w:r>
      </w:ins>
      <w:ins w:id="1036" w:author="Chessmore, Carol" w:date="2014-08-26T14:27:00Z">
        <w:r w:rsidR="00842826">
          <w:t>Assumption</w:t>
        </w:r>
      </w:ins>
      <w:ins w:id="1037" w:author="Chessmore, Carol" w:date="2014-08-26T14:59:00Z">
        <w:r w:rsidR="00DB0A5C">
          <w:t>s</w:t>
        </w:r>
      </w:ins>
      <w:ins w:id="1038" w:author="Chessmore, Carol" w:date="2014-08-26T14:30:00Z">
        <w:r w:rsidR="00842826">
          <w:t xml:space="preserve"> List</w:t>
        </w:r>
      </w:ins>
      <w:bookmarkEnd w:id="1034"/>
    </w:p>
    <w:p w14:paraId="0FA98C38" w14:textId="77777777" w:rsidR="00DC7C6D" w:rsidRDefault="00842826" w:rsidP="00370DFA">
      <w:pPr>
        <w:pStyle w:val="Hdng3BodyText"/>
        <w:ind w:left="720"/>
        <w:jc w:val="both"/>
        <w:rPr>
          <w:ins w:id="1039" w:author="Chessmore, Carol" w:date="2014-09-29T12:16:00Z"/>
          <w:lang w:val="en-US"/>
        </w:rPr>
      </w:pPr>
      <w:ins w:id="1040" w:author="Chessmore, Carol" w:date="2014-08-26T14:32:00Z">
        <w:r w:rsidRPr="006F79D3">
          <w:t>The DWG shall construct a dynamic contingency assumption</w:t>
        </w:r>
      </w:ins>
      <w:ins w:id="1041" w:author="Chessmore, Carol" w:date="2014-08-26T15:00:00Z">
        <w:r w:rsidR="00DB0A5C">
          <w:rPr>
            <w:lang w:val="en-US"/>
          </w:rPr>
          <w:t>s</w:t>
        </w:r>
      </w:ins>
      <w:ins w:id="1042" w:author="Chessmore, Carol" w:date="2014-08-26T14:32:00Z">
        <w:r w:rsidRPr="006F79D3">
          <w:t xml:space="preserve"> list </w:t>
        </w:r>
      </w:ins>
      <w:ins w:id="1043" w:author="Chessmore, Carol" w:date="2014-08-26T14:35:00Z">
        <w:r w:rsidR="006F79D3">
          <w:rPr>
            <w:lang w:val="en-US"/>
          </w:rPr>
          <w:t xml:space="preserve">detailing </w:t>
        </w:r>
      </w:ins>
      <w:ins w:id="1044" w:author="Chessmore, Carol" w:date="2014-08-26T14:36:00Z">
        <w:r w:rsidR="006F79D3">
          <w:rPr>
            <w:lang w:val="en-US"/>
          </w:rPr>
          <w:t>conting</w:t>
        </w:r>
      </w:ins>
      <w:ins w:id="1045" w:author="Chessmore, Carol" w:date="2014-09-03T08:44:00Z">
        <w:r w:rsidR="00B907CA">
          <w:rPr>
            <w:lang w:val="en-US"/>
          </w:rPr>
          <w:t>en</w:t>
        </w:r>
      </w:ins>
      <w:ins w:id="1046" w:author="Chessmore, Carol" w:date="2014-08-26T14:36:00Z">
        <w:r w:rsidR="00B907CA">
          <w:rPr>
            <w:lang w:val="en-US"/>
          </w:rPr>
          <w:t>c</w:t>
        </w:r>
        <w:r w:rsidR="006F79D3">
          <w:rPr>
            <w:lang w:val="en-US"/>
          </w:rPr>
          <w:t xml:space="preserve">y </w:t>
        </w:r>
      </w:ins>
      <w:ins w:id="1047" w:author="Chessmore, Carol" w:date="2014-08-26T14:35:00Z">
        <w:r w:rsidR="006F79D3">
          <w:rPr>
            <w:lang w:val="en-US"/>
          </w:rPr>
          <w:t>assumptions</w:t>
        </w:r>
      </w:ins>
      <w:ins w:id="1048" w:author="Chessmore, Carol" w:date="2014-08-26T14:38:00Z">
        <w:r w:rsidR="006F79D3">
          <w:rPr>
            <w:lang w:val="en-US"/>
          </w:rPr>
          <w:t xml:space="preserve"> for each TSP</w:t>
        </w:r>
      </w:ins>
      <w:ins w:id="1049" w:author="Chessmore, Carol" w:date="2014-08-29T11:51:00Z">
        <w:r w:rsidR="00DC7C6D" w:rsidRPr="00DC7C6D">
          <w:rPr>
            <w:lang w:val="en-US"/>
          </w:rPr>
          <w:t xml:space="preserve"> </w:t>
        </w:r>
        <w:r w:rsidR="00DC7C6D">
          <w:rPr>
            <w:lang w:val="en-US"/>
          </w:rPr>
          <w:t>for the pu</w:t>
        </w:r>
      </w:ins>
      <w:ins w:id="1050" w:author="Chessmore, Carol" w:date="2014-09-03T09:17:00Z">
        <w:r w:rsidR="008430BD">
          <w:rPr>
            <w:lang w:val="en-US"/>
          </w:rPr>
          <w:t>r</w:t>
        </w:r>
      </w:ins>
      <w:ins w:id="1051" w:author="Chessmore, Carol" w:date="2014-08-29T11:51:00Z">
        <w:r w:rsidR="00DC7C6D">
          <w:rPr>
            <w:lang w:val="en-US"/>
          </w:rPr>
          <w:t>pose of screening studies conducted by ERCOT and the DWG members</w:t>
        </w:r>
        <w:r w:rsidR="00DC7C6D" w:rsidRPr="006F79D3">
          <w:t xml:space="preserve">. </w:t>
        </w:r>
      </w:ins>
      <w:ins w:id="1052" w:author="Chessmore, Carol" w:date="2014-08-29T11:53:00Z">
        <w:r w:rsidR="00DC7C6D">
          <w:rPr>
            <w:lang w:val="en-US"/>
          </w:rPr>
          <w:t>ERCOT and t</w:t>
        </w:r>
        <w:r w:rsidR="00DC7C6D" w:rsidRPr="006F79D3">
          <w:t xml:space="preserve">he DWG </w:t>
        </w:r>
        <w:r w:rsidR="00DC7C6D">
          <w:t>mem</w:t>
        </w:r>
        <w:r w:rsidR="00DC7C6D" w:rsidRPr="006F79D3">
          <w:t>bers shall an</w:t>
        </w:r>
        <w:r w:rsidR="00B907CA">
          <w:t xml:space="preserve">nually review and update the </w:t>
        </w:r>
        <w:r w:rsidR="00DC7C6D" w:rsidRPr="006F79D3">
          <w:t>dynamic contingency assumption list. Upon completion of the annual review, ERCOT shall collect the contingency assumptions and submit the finalized dynamic contingency</w:t>
        </w:r>
        <w:r w:rsidR="00DC7C6D">
          <w:rPr>
            <w:lang w:val="en-US"/>
          </w:rPr>
          <w:t xml:space="preserve"> as</w:t>
        </w:r>
      </w:ins>
      <w:ins w:id="1053" w:author="Chessmore, Carol" w:date="2014-09-03T08:45:00Z">
        <w:r w:rsidR="00B907CA">
          <w:rPr>
            <w:lang w:val="en-US"/>
          </w:rPr>
          <w:t>s</w:t>
        </w:r>
      </w:ins>
      <w:ins w:id="1054" w:author="Chessmore, Carol" w:date="2014-08-29T11:53:00Z">
        <w:r w:rsidR="00DC7C6D">
          <w:rPr>
            <w:lang w:val="en-US"/>
          </w:rPr>
          <w:t>umptions</w:t>
        </w:r>
        <w:r w:rsidR="00DC7C6D" w:rsidRPr="006F79D3">
          <w:t xml:space="preserve"> list to the DWG.</w:t>
        </w:r>
      </w:ins>
    </w:p>
    <w:p w14:paraId="72EC60B3" w14:textId="77777777" w:rsidR="006D3DA2" w:rsidRPr="006D3DA2" w:rsidRDefault="006D3DA2" w:rsidP="00370DFA">
      <w:pPr>
        <w:pStyle w:val="Hdng3BodyText"/>
        <w:ind w:left="720"/>
        <w:jc w:val="both"/>
        <w:rPr>
          <w:ins w:id="1055" w:author="Chessmore, Carol" w:date="2014-08-29T11:53:00Z"/>
          <w:lang w:val="en-US"/>
        </w:rPr>
      </w:pPr>
    </w:p>
    <w:p w14:paraId="7674F397" w14:textId="77777777" w:rsidR="00DC7C6D" w:rsidRDefault="00DC7C6D" w:rsidP="00370DFA">
      <w:pPr>
        <w:pStyle w:val="Hdng3BodyText"/>
        <w:ind w:left="720"/>
        <w:jc w:val="both"/>
        <w:rPr>
          <w:ins w:id="1056" w:author="Chessmore, Carol" w:date="2014-08-29T11:53:00Z"/>
        </w:rPr>
      </w:pPr>
      <w:ins w:id="1057" w:author="Chessmore, Carol" w:date="2014-08-29T11:51:00Z">
        <w:r>
          <w:rPr>
            <w:lang w:val="en-US"/>
          </w:rPr>
          <w:t>The assumptions would include</w:t>
        </w:r>
      </w:ins>
      <w:ins w:id="1058" w:author="Chessmore, Carol" w:date="2014-08-29T11:53:00Z">
        <w:r>
          <w:rPr>
            <w:lang w:val="en-US"/>
          </w:rPr>
          <w:t>:</w:t>
        </w:r>
      </w:ins>
    </w:p>
    <w:p w14:paraId="7FB1F158" w14:textId="77777777" w:rsidR="00DC7C6D" w:rsidRDefault="00DC7C6D" w:rsidP="007D3514">
      <w:pPr>
        <w:pStyle w:val="BodyText"/>
        <w:numPr>
          <w:ilvl w:val="0"/>
          <w:numId w:val="5"/>
        </w:numPr>
        <w:spacing w:after="120"/>
        <w:ind w:left="1440" w:hanging="288"/>
        <w:jc w:val="both"/>
        <w:rPr>
          <w:ins w:id="1059" w:author="Chessmore, Carol" w:date="2014-08-29T11:53:00Z"/>
        </w:rPr>
      </w:pPr>
      <w:ins w:id="1060" w:author="Chessmore, Carol" w:date="2014-08-29T11:53:00Z">
        <w:r>
          <w:t>B</w:t>
        </w:r>
      </w:ins>
      <w:ins w:id="1061" w:author="Chessmore, Carol" w:date="2014-08-29T11:52:00Z">
        <w:r w:rsidRPr="00370DFA">
          <w:t xml:space="preserve">reaker trip time </w:t>
        </w:r>
      </w:ins>
      <w:ins w:id="1062" w:author="Chessmore, Carol" w:date="2014-08-26T14:36:00Z">
        <w:r w:rsidR="006F79D3" w:rsidRPr="00370DFA">
          <w:t xml:space="preserve">for normal </w:t>
        </w:r>
      </w:ins>
      <w:ins w:id="1063" w:author="Chessmore, Carol" w:date="2014-08-29T11:51:00Z">
        <w:r w:rsidRPr="00370DFA">
          <w:t>clearing,</w:t>
        </w:r>
      </w:ins>
      <w:ins w:id="1064" w:author="Chessmore, Carol" w:date="2014-08-29T11:52:00Z">
        <w:r w:rsidRPr="00370DFA">
          <w:t xml:space="preserve"> </w:t>
        </w:r>
      </w:ins>
    </w:p>
    <w:p w14:paraId="7A1C6841" w14:textId="28B03CBF" w:rsidR="000675BA" w:rsidRPr="003A5F78" w:rsidRDefault="00DC7C6D" w:rsidP="007D3514">
      <w:pPr>
        <w:pStyle w:val="BodyText"/>
        <w:numPr>
          <w:ilvl w:val="0"/>
          <w:numId w:val="5"/>
        </w:numPr>
        <w:spacing w:after="120"/>
        <w:ind w:left="1440" w:hanging="288"/>
        <w:jc w:val="both"/>
        <w:rPr>
          <w:ins w:id="1065" w:author="Chessmore, Carol" w:date="2014-09-17T10:17:00Z"/>
        </w:rPr>
      </w:pPr>
      <w:ins w:id="1066" w:author="Chessmore, Carol" w:date="2014-08-29T11:53:00Z">
        <w:r>
          <w:t>B</w:t>
        </w:r>
      </w:ins>
      <w:ins w:id="1067" w:author="Chessmore, Carol" w:date="2014-08-29T11:52:00Z">
        <w:r w:rsidRPr="00370DFA">
          <w:t>reaker trip time for delayed clearing</w:t>
        </w:r>
      </w:ins>
      <w:ins w:id="1068" w:author="Chessmore, Carol" w:date="2014-09-17T10:17:00Z">
        <w:r w:rsidR="000675BA">
          <w:rPr>
            <w:lang w:val="en-US"/>
          </w:rPr>
          <w:t xml:space="preserve"> due to stuck breaker</w:t>
        </w:r>
      </w:ins>
    </w:p>
    <w:p w14:paraId="56702E62" w14:textId="252B7D1C" w:rsidR="000675BA" w:rsidRPr="00BE3FA7" w:rsidRDefault="000675BA" w:rsidP="007D3514">
      <w:pPr>
        <w:pStyle w:val="BodyText"/>
        <w:numPr>
          <w:ilvl w:val="0"/>
          <w:numId w:val="5"/>
        </w:numPr>
        <w:spacing w:after="120"/>
        <w:ind w:left="1440" w:hanging="288"/>
        <w:jc w:val="both"/>
        <w:rPr>
          <w:ins w:id="1069" w:author="Chessmore, Carol" w:date="2014-10-07T16:34:00Z"/>
        </w:rPr>
      </w:pPr>
      <w:ins w:id="1070" w:author="Chessmore, Carol" w:date="2014-09-17T10:17:00Z">
        <w:r>
          <w:t>B</w:t>
        </w:r>
        <w:r w:rsidRPr="00370DFA">
          <w:t>reaker trip time for delayed clearing</w:t>
        </w:r>
        <w:r>
          <w:rPr>
            <w:lang w:val="en-US"/>
          </w:rPr>
          <w:t xml:space="preserve"> due to relay failure</w:t>
        </w:r>
      </w:ins>
    </w:p>
    <w:p w14:paraId="518F9ECC" w14:textId="38F5D2EC" w:rsidR="002E5ACF" w:rsidRPr="003A5F78" w:rsidRDefault="002F4987" w:rsidP="007D3514">
      <w:pPr>
        <w:pStyle w:val="BodyText"/>
        <w:numPr>
          <w:ilvl w:val="0"/>
          <w:numId w:val="5"/>
        </w:numPr>
        <w:spacing w:after="120"/>
        <w:ind w:left="1440" w:hanging="288"/>
        <w:rPr>
          <w:ins w:id="1071" w:author="Chessmore, Carol" w:date="2014-09-17T10:16:00Z"/>
        </w:rPr>
      </w:pPr>
      <w:ins w:id="1072" w:author="Chessmore, Carol" w:date="2014-09-17T10:23:00Z">
        <w:r>
          <w:rPr>
            <w:lang w:val="en-US"/>
          </w:rPr>
          <w:t xml:space="preserve">Relay </w:t>
        </w:r>
      </w:ins>
      <w:ins w:id="1073" w:author="Chessmore, Carol" w:date="2014-09-18T09:08:00Z">
        <w:r w:rsidR="00BC071F">
          <w:rPr>
            <w:lang w:val="en-US"/>
          </w:rPr>
          <w:t>characteristic</w:t>
        </w:r>
      </w:ins>
      <w:ins w:id="1074" w:author="Chessmore, Carol" w:date="2014-09-17T10:24:00Z">
        <w:r>
          <w:rPr>
            <w:lang w:val="en-US"/>
          </w:rPr>
          <w:t xml:space="preserve"> assumptions</w:t>
        </w:r>
      </w:ins>
      <w:ins w:id="1075" w:author="Chessmore, Carol" w:date="2014-09-17T10:23:00Z">
        <w:r>
          <w:rPr>
            <w:lang w:val="en-US"/>
          </w:rPr>
          <w:t xml:space="preserve"> to assess </w:t>
        </w:r>
        <w:commentRangeStart w:id="1076"/>
        <w:r>
          <w:rPr>
            <w:lang w:val="en-US"/>
          </w:rPr>
          <w:t>g</w:t>
        </w:r>
      </w:ins>
      <w:ins w:id="1077" w:author="Shun-Hsien (Fred) Huang" w:date="2014-09-15T15:29:00Z">
        <w:r w:rsidR="002E5ACF">
          <w:rPr>
            <w:lang w:val="en-US"/>
          </w:rPr>
          <w:t>eneric</w:t>
        </w:r>
      </w:ins>
      <w:commentRangeEnd w:id="1076"/>
      <w:r w:rsidR="00AA6C33">
        <w:rPr>
          <w:rStyle w:val="CommentReference"/>
          <w:rFonts w:ascii="Times New Roman" w:hAnsi="Times New Roman"/>
          <w:lang w:val="en-US" w:eastAsia="en-US"/>
        </w:rPr>
        <w:commentReference w:id="1076"/>
      </w:r>
      <w:ins w:id="1078" w:author="Shun-Hsien (Fred) Huang" w:date="2014-09-15T15:29:00Z">
        <w:r w:rsidR="002E5ACF">
          <w:rPr>
            <w:lang w:val="en-US"/>
          </w:rPr>
          <w:t xml:space="preserve"> apparent impedance swings that can trip any </w:t>
        </w:r>
      </w:ins>
      <w:ins w:id="1079" w:author="Chessmore, Carol" w:date="2014-09-17T10:20:00Z">
        <w:r w:rsidR="000675BA">
          <w:rPr>
            <w:lang w:val="en-US"/>
          </w:rPr>
          <w:t>t</w:t>
        </w:r>
      </w:ins>
      <w:ins w:id="1080" w:author="Shun-Hsien (Fred) Huang" w:date="2014-09-15T15:29:00Z">
        <w:r w:rsidR="002E5ACF">
          <w:rPr>
            <w:lang w:val="en-US"/>
          </w:rPr>
          <w:t>ransmission system elements</w:t>
        </w:r>
      </w:ins>
    </w:p>
    <w:p w14:paraId="6D8DF5D2" w14:textId="0030A26B" w:rsidR="000675BA" w:rsidRPr="00370DFA" w:rsidRDefault="000675BA" w:rsidP="007D3514">
      <w:pPr>
        <w:pStyle w:val="BodyText"/>
        <w:numPr>
          <w:ilvl w:val="0"/>
          <w:numId w:val="5"/>
        </w:numPr>
        <w:spacing w:after="120"/>
        <w:ind w:left="1440" w:hanging="288"/>
        <w:jc w:val="both"/>
        <w:rPr>
          <w:ins w:id="1081" w:author="Chessmore, Carol" w:date="2014-08-29T11:52:00Z"/>
        </w:rPr>
      </w:pPr>
      <w:ins w:id="1082" w:author="Chessmore, Carol" w:date="2014-09-17T10:17:00Z">
        <w:r>
          <w:rPr>
            <w:lang w:val="en-US"/>
          </w:rPr>
          <w:t xml:space="preserve">Other assumptions deemed </w:t>
        </w:r>
      </w:ins>
      <w:ins w:id="1083" w:author="Chessmore, Carol" w:date="2014-09-17T10:18:00Z">
        <w:r>
          <w:rPr>
            <w:lang w:val="en-US"/>
          </w:rPr>
          <w:t>necessary</w:t>
        </w:r>
      </w:ins>
      <w:ins w:id="1084" w:author="Chessmore, Carol" w:date="2014-09-17T10:17:00Z">
        <w:r>
          <w:rPr>
            <w:lang w:val="en-US"/>
          </w:rPr>
          <w:t xml:space="preserve"> </w:t>
        </w:r>
      </w:ins>
      <w:ins w:id="1085" w:author="Chessmore, Carol" w:date="2014-09-17T10:18:00Z">
        <w:r>
          <w:rPr>
            <w:lang w:val="en-US"/>
          </w:rPr>
          <w:t>by DWG</w:t>
        </w:r>
      </w:ins>
      <w:ins w:id="1086" w:author="Chessmore, Carol" w:date="2014-09-17T10:19:00Z">
        <w:r>
          <w:rPr>
            <w:lang w:val="en-US"/>
          </w:rPr>
          <w:t xml:space="preserve"> as specified during the annual review</w:t>
        </w:r>
      </w:ins>
    </w:p>
    <w:p w14:paraId="60225EDC" w14:textId="77777777" w:rsidR="004A5487" w:rsidRPr="00642D19" w:rsidRDefault="00896F81" w:rsidP="007D3514">
      <w:pPr>
        <w:pStyle w:val="Heading2"/>
        <w:numPr>
          <w:ilvl w:val="0"/>
          <w:numId w:val="17"/>
        </w:numPr>
        <w:tabs>
          <w:tab w:val="left" w:pos="720"/>
        </w:tabs>
        <w:spacing w:before="240" w:after="200"/>
        <w:ind w:left="720" w:hanging="540"/>
        <w:jc w:val="both"/>
        <w:rPr>
          <w:b/>
        </w:rPr>
      </w:pPr>
      <w:bookmarkStart w:id="1087" w:name="_Toc402354577"/>
      <w:r>
        <w:rPr>
          <w:b/>
        </w:rPr>
        <w:t>Other DWG Activities</w:t>
      </w:r>
      <w:bookmarkEnd w:id="1087"/>
      <w:r w:rsidR="00A220BB" w:rsidRPr="00642D19">
        <w:rPr>
          <w:b/>
        </w:rPr>
        <w:t xml:space="preserve"> </w:t>
      </w:r>
    </w:p>
    <w:p w14:paraId="219E0F24" w14:textId="77777777" w:rsidR="00896F81" w:rsidRDefault="00896F81" w:rsidP="007D3514">
      <w:pPr>
        <w:pStyle w:val="Heading3"/>
        <w:numPr>
          <w:ilvl w:val="0"/>
          <w:numId w:val="18"/>
        </w:numPr>
        <w:tabs>
          <w:tab w:val="left" w:pos="720"/>
        </w:tabs>
        <w:spacing w:before="240" w:after="200"/>
        <w:ind w:left="720" w:firstLine="0"/>
        <w:jc w:val="both"/>
      </w:pPr>
      <w:bookmarkStart w:id="1088" w:name="_Toc402354578"/>
      <w:r>
        <w:t>Dynamic Disturbance Recording (DDR) Equipment Annual Review</w:t>
      </w:r>
      <w:bookmarkEnd w:id="1088"/>
    </w:p>
    <w:p w14:paraId="47B79D29" w14:textId="77777777" w:rsidR="00896F81" w:rsidRDefault="00896F81">
      <w:pPr>
        <w:pStyle w:val="Hdng3BodyText"/>
        <w:ind w:left="720"/>
        <w:jc w:val="both"/>
        <w:rPr>
          <w:i/>
        </w:rPr>
      </w:pPr>
      <w:r>
        <w:rPr>
          <w:i/>
        </w:rPr>
        <w:t xml:space="preserve">Note: This section addresses NERC Blackout Recommendation 12b. </w:t>
      </w:r>
    </w:p>
    <w:p w14:paraId="6A1519DD" w14:textId="77777777" w:rsidR="00896F81" w:rsidRDefault="00896F81">
      <w:pPr>
        <w:pStyle w:val="Hdng3BodyText"/>
        <w:ind w:left="720"/>
        <w:jc w:val="both"/>
      </w:pPr>
      <w:r>
        <w:t>The purpose for installing dynamic disturbance recording (DDR) equipment is to:</w:t>
      </w:r>
    </w:p>
    <w:p w14:paraId="468E29AC" w14:textId="77777777" w:rsidR="00896F81" w:rsidRDefault="00896F81" w:rsidP="007D3514">
      <w:pPr>
        <w:pStyle w:val="BodyText"/>
        <w:numPr>
          <w:ilvl w:val="0"/>
          <w:numId w:val="5"/>
        </w:numPr>
        <w:spacing w:after="120"/>
        <w:ind w:left="1440" w:hanging="288"/>
      </w:pPr>
      <w:r>
        <w:t>Collect actual data following a dynamic disturbance.</w:t>
      </w:r>
    </w:p>
    <w:p w14:paraId="56E18506" w14:textId="77777777" w:rsidR="00896F81" w:rsidRDefault="00896F81" w:rsidP="007D3514">
      <w:pPr>
        <w:pStyle w:val="BodyText"/>
        <w:numPr>
          <w:ilvl w:val="0"/>
          <w:numId w:val="5"/>
        </w:numPr>
        <w:spacing w:after="120"/>
        <w:ind w:left="1440" w:hanging="288"/>
      </w:pPr>
      <w:r>
        <w:t>Enable the results of dynamic simulations to be evaluated for effectiveness.</w:t>
      </w:r>
    </w:p>
    <w:p w14:paraId="24B91358"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89" w:name="_Toc402354579"/>
      <w:r w:rsidRPr="00086F5B">
        <w:lastRenderedPageBreak/>
        <w:t>Location Requirements:</w:t>
      </w:r>
      <w:bookmarkEnd w:id="1089"/>
    </w:p>
    <w:p w14:paraId="6B27DA7A" w14:textId="77777777" w:rsidR="00896F81" w:rsidRDefault="00896F81" w:rsidP="004C3519">
      <w:pPr>
        <w:pStyle w:val="Hdng3BodyText"/>
        <w:spacing w:after="200"/>
        <w:ind w:left="720"/>
        <w:jc w:val="both"/>
      </w:pPr>
      <w:r>
        <w:t xml:space="preserve">ERCOT and the </w:t>
      </w:r>
      <w:r w:rsidR="0081701F">
        <w:t xml:space="preserve">DWG </w:t>
      </w:r>
      <w:r>
        <w:t xml:space="preserve">shall prepare a list and perform an annual review of facilities that operate above 100 kV, are part of a dynamic stability (not transient stability) interface, and require the installation of a DDR.  ERCOT and the </w:t>
      </w:r>
      <w:r w:rsidR="0081701F">
        <w:t xml:space="preserve">DWG </w:t>
      </w:r>
      <w:r>
        <w:t>shall forward any revised DDR facility list to the Reliability and Operating Subcommittee (ROS) for its review and approval.  Upon approval of the DDR facility list, facility owners shall have six months to install and place in service DDRs at each listed facility.</w:t>
      </w:r>
    </w:p>
    <w:p w14:paraId="72F56D68" w14:textId="77777777" w:rsidR="00896F81" w:rsidRDefault="00896F81" w:rsidP="004C3519">
      <w:pPr>
        <w:pStyle w:val="Hdng3BodyText"/>
        <w:spacing w:after="200"/>
        <w:ind w:left="720"/>
        <w:jc w:val="both"/>
      </w:pPr>
      <w:r>
        <w:t>DDRs shall be removed or taken out of service by the same process.</w:t>
      </w:r>
    </w:p>
    <w:p w14:paraId="4C732EFC"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0" w:name="_Toc402354580"/>
      <w:r w:rsidRPr="00086F5B">
        <w:t>Data Recording Requirements:</w:t>
      </w:r>
      <w:bookmarkEnd w:id="1090"/>
    </w:p>
    <w:p w14:paraId="79DE4B4A" w14:textId="77777777" w:rsidR="00896F81" w:rsidRDefault="00896F81" w:rsidP="004C3519">
      <w:pPr>
        <w:pStyle w:val="Hdng3BodyText"/>
        <w:spacing w:after="200"/>
        <w:ind w:left="720"/>
        <w:jc w:val="both"/>
      </w:pPr>
      <w:r>
        <w:t xml:space="preserve">The appropriate quantities, such as the following, must be recorded for equipment operating at 100 kV or above at facilities where DDR equipment is required: </w:t>
      </w:r>
    </w:p>
    <w:p w14:paraId="5FFB5C9A" w14:textId="77777777" w:rsidR="00896F81" w:rsidRDefault="00896F81" w:rsidP="007D3514">
      <w:pPr>
        <w:pStyle w:val="BodyText"/>
        <w:numPr>
          <w:ilvl w:val="0"/>
          <w:numId w:val="5"/>
        </w:numPr>
        <w:spacing w:after="120"/>
        <w:ind w:left="1440" w:hanging="288"/>
        <w:jc w:val="both"/>
      </w:pPr>
      <w:r>
        <w:t>Bus Voltage</w:t>
      </w:r>
    </w:p>
    <w:p w14:paraId="491C7090" w14:textId="77777777" w:rsidR="00896F81" w:rsidRDefault="00896F81" w:rsidP="007D3514">
      <w:pPr>
        <w:pStyle w:val="BodyText"/>
        <w:numPr>
          <w:ilvl w:val="0"/>
          <w:numId w:val="5"/>
        </w:numPr>
        <w:spacing w:after="120"/>
        <w:ind w:left="1440" w:hanging="288"/>
        <w:jc w:val="both"/>
      </w:pPr>
      <w:r>
        <w:t>Line Current</w:t>
      </w:r>
    </w:p>
    <w:p w14:paraId="63171E60" w14:textId="77777777" w:rsidR="00896F81" w:rsidRDefault="00896F81" w:rsidP="007D3514">
      <w:pPr>
        <w:pStyle w:val="BodyText"/>
        <w:numPr>
          <w:ilvl w:val="0"/>
          <w:numId w:val="5"/>
        </w:numPr>
        <w:spacing w:after="120"/>
        <w:ind w:left="1440" w:hanging="288"/>
        <w:jc w:val="both"/>
      </w:pPr>
      <w:r>
        <w:t>MW and MVAR flow</w:t>
      </w:r>
    </w:p>
    <w:p w14:paraId="08F52F75" w14:textId="77777777" w:rsidR="00896F81" w:rsidRDefault="00896F81" w:rsidP="007D3514">
      <w:pPr>
        <w:pStyle w:val="BodyText"/>
        <w:numPr>
          <w:ilvl w:val="0"/>
          <w:numId w:val="5"/>
        </w:numPr>
        <w:spacing w:after="120"/>
        <w:ind w:left="1440" w:hanging="288"/>
        <w:jc w:val="both"/>
      </w:pPr>
      <w:r>
        <w:t>Frequency</w:t>
      </w:r>
    </w:p>
    <w:p w14:paraId="412A422B"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1" w:name="_Toc402354581"/>
      <w:r w:rsidRPr="00086F5B">
        <w:t>Triggering Requirements:</w:t>
      </w:r>
      <w:bookmarkEnd w:id="1091"/>
    </w:p>
    <w:p w14:paraId="0D393AF9" w14:textId="77777777" w:rsidR="00896F81" w:rsidRDefault="00896F81" w:rsidP="004C3519">
      <w:pPr>
        <w:pStyle w:val="Hdng3BodyText"/>
        <w:spacing w:after="200"/>
        <w:ind w:left="720"/>
        <w:jc w:val="both"/>
      </w:pPr>
      <w:r>
        <w:t xml:space="preserve">DDR equipment triggering should occur for one or more of system voltage magnitude, current magnitude, or frequency magnitude disturbances (V, I, or f) without requiring any circuit breaker operations or trip outputs from protective relay systems. </w:t>
      </w:r>
    </w:p>
    <w:p w14:paraId="679823A4" w14:textId="77777777" w:rsidR="00896F81" w:rsidRDefault="00896F81">
      <w:pPr>
        <w:pStyle w:val="Hdng3BodyText"/>
        <w:ind w:left="720"/>
        <w:jc w:val="both"/>
      </w:pPr>
      <w:r>
        <w:t>Disturbance recording equipment shall be capable of continuous recording for not less than 5 minutes and shall be retrievable for a period of not less than 72 hours.</w:t>
      </w:r>
    </w:p>
    <w:p w14:paraId="529C4BD4" w14:textId="77777777" w:rsidR="00896F81" w:rsidRDefault="00896F81">
      <w:pPr>
        <w:pStyle w:val="Hdng3BodyText"/>
        <w:ind w:left="720"/>
        <w:jc w:val="both"/>
      </w:pPr>
      <w:r>
        <w:t>Dynamic Disturbance Recorders (DDR’s) should be time synchronized when practical.</w:t>
      </w:r>
    </w:p>
    <w:p w14:paraId="5115EA84" w14:textId="77777777" w:rsidR="00896F81" w:rsidRDefault="00896F81" w:rsidP="004C3519">
      <w:pPr>
        <w:pStyle w:val="Hdng3BodyText"/>
        <w:spacing w:after="200"/>
        <w:ind w:left="720"/>
        <w:jc w:val="both"/>
      </w:pPr>
      <w:r>
        <w:t>The sampling rate for DDR’s should be 240 samples per second.</w:t>
      </w:r>
    </w:p>
    <w:p w14:paraId="50D2B660" w14:textId="77777777" w:rsidR="00896F81" w:rsidRPr="00086F5B" w:rsidRDefault="00896F81" w:rsidP="007D3514">
      <w:pPr>
        <w:pStyle w:val="Heading3"/>
        <w:numPr>
          <w:ilvl w:val="0"/>
          <w:numId w:val="42"/>
        </w:numPr>
        <w:tabs>
          <w:tab w:val="num" w:pos="360"/>
          <w:tab w:val="left" w:pos="720"/>
        </w:tabs>
        <w:spacing w:before="240" w:after="200"/>
        <w:jc w:val="both"/>
      </w:pPr>
      <w:bookmarkStart w:id="1092" w:name="_Toc402354582"/>
      <w:r w:rsidRPr="00086F5B">
        <w:t>Data Reporting Requirements:</w:t>
      </w:r>
      <w:bookmarkEnd w:id="1092"/>
    </w:p>
    <w:p w14:paraId="3EAB5458" w14:textId="77777777" w:rsidR="00896F81" w:rsidRDefault="00896F81" w:rsidP="004C3519">
      <w:pPr>
        <w:pStyle w:val="Hdng3BodyText"/>
        <w:spacing w:after="200"/>
        <w:ind w:left="720"/>
        <w:jc w:val="both"/>
      </w:pPr>
      <w:r>
        <w:t xml:space="preserve">At DDR installations where communication equipment exists and it is practical, communication from the device should be automatic to an ERCOT central database.  Where communication equipment does not exist or automatic communication from the device to ERCOT is not practical, facility owners who have installed DDR's may report data for any event they consider significant to ERCOT.  ERCOT may request facility owners who have installed DDR's to report data for any event.  ERCOT’s </w:t>
      </w:r>
      <w:r>
        <w:lastRenderedPageBreak/>
        <w:t xml:space="preserve">request should be made within 24 hours after the event to allow the transmission provider adequate time to retrieve the data.  DDR data of significant events shall be reported to ERCOT at least annually for compilation into a database. </w:t>
      </w:r>
    </w:p>
    <w:p w14:paraId="4DCF9B25" w14:textId="77777777" w:rsidR="00896F81" w:rsidRDefault="00896F81">
      <w:pPr>
        <w:pStyle w:val="Hdng3BodyText"/>
        <w:ind w:left="720"/>
        <w:jc w:val="both"/>
      </w:pPr>
      <w:r>
        <w:t>The database compiled by ERCOT shall be made available to all ERCOT members for verifying and improving system models, or analyzing system disturbances.  Submitted data will be retained by ERCOT for a minimum of one year.</w:t>
      </w:r>
    </w:p>
    <w:p w14:paraId="307FB8DA" w14:textId="77777777" w:rsidR="00896F81" w:rsidRDefault="00896F81" w:rsidP="004C3519">
      <w:pPr>
        <w:pStyle w:val="Hdng3BodyText"/>
        <w:spacing w:after="200"/>
        <w:ind w:left="720"/>
        <w:jc w:val="both"/>
      </w:pPr>
      <w:r>
        <w:t xml:space="preserve">DDR records shall be provided to ERCOT and NERC upon request. Disturbance records shall be retained and made available for at least one year from the date the record was made.  DDR records shall be shared between entities, upon request, for the analysis of system disturbances. </w:t>
      </w:r>
    </w:p>
    <w:p w14:paraId="2EE357F1" w14:textId="77777777" w:rsidR="00896F81" w:rsidRPr="00086F5B" w:rsidRDefault="00896F81" w:rsidP="007D3514">
      <w:pPr>
        <w:pStyle w:val="Heading3"/>
        <w:numPr>
          <w:ilvl w:val="0"/>
          <w:numId w:val="18"/>
        </w:numPr>
        <w:tabs>
          <w:tab w:val="left" w:pos="720"/>
        </w:tabs>
        <w:spacing w:before="240" w:after="200"/>
        <w:ind w:left="720" w:firstLine="0"/>
        <w:jc w:val="both"/>
      </w:pPr>
      <w:bookmarkStart w:id="1093" w:name="_Toc402354583"/>
      <w:r w:rsidRPr="00086F5B">
        <w:t>Maintenance and Testing Requirements:</w:t>
      </w:r>
      <w:bookmarkEnd w:id="1093"/>
    </w:p>
    <w:p w14:paraId="62B17CBC" w14:textId="77777777" w:rsidR="00896F81" w:rsidRDefault="00896F81">
      <w:pPr>
        <w:pStyle w:val="Hdng3BodyText"/>
        <w:ind w:left="720"/>
        <w:jc w:val="both"/>
      </w:pPr>
      <w:r>
        <w:t>DDR equipment must be properly maintained and tested in accordance with the manufacturer’s recommendations.  Maintenance and test records shall be provided to ERCOT upon request within 30 business days.</w:t>
      </w:r>
    </w:p>
    <w:p w14:paraId="4E0B1D60" w14:textId="77777777" w:rsidR="00896F81" w:rsidRDefault="00896F81" w:rsidP="007D3514">
      <w:pPr>
        <w:pStyle w:val="Heading3"/>
        <w:numPr>
          <w:ilvl w:val="0"/>
          <w:numId w:val="18"/>
        </w:numPr>
        <w:tabs>
          <w:tab w:val="left" w:pos="720"/>
        </w:tabs>
        <w:spacing w:before="240" w:after="200"/>
        <w:ind w:left="720" w:firstLine="0"/>
        <w:jc w:val="both"/>
      </w:pPr>
      <w:bookmarkStart w:id="1094" w:name="_Toc147762188"/>
      <w:bookmarkStart w:id="1095" w:name="_Toc147762527"/>
      <w:bookmarkStart w:id="1096" w:name="_Toc147762620"/>
      <w:bookmarkStart w:id="1097" w:name="_Toc147886722"/>
      <w:bookmarkStart w:id="1098" w:name="_Toc147886764"/>
      <w:bookmarkStart w:id="1099" w:name="_Toc147762190"/>
      <w:bookmarkStart w:id="1100" w:name="_Toc147762529"/>
      <w:bookmarkStart w:id="1101" w:name="_Toc147762622"/>
      <w:bookmarkStart w:id="1102" w:name="_Toc147886724"/>
      <w:bookmarkStart w:id="1103" w:name="_Toc147886766"/>
      <w:bookmarkStart w:id="1104" w:name="_Toc402354584"/>
      <w:bookmarkEnd w:id="1094"/>
      <w:bookmarkEnd w:id="1095"/>
      <w:bookmarkEnd w:id="1096"/>
      <w:bookmarkEnd w:id="1097"/>
      <w:bookmarkEnd w:id="1098"/>
      <w:bookmarkEnd w:id="1099"/>
      <w:bookmarkEnd w:id="1100"/>
      <w:bookmarkEnd w:id="1101"/>
      <w:bookmarkEnd w:id="1102"/>
      <w:bookmarkEnd w:id="1103"/>
      <w:r>
        <w:t>Event Simulation</w:t>
      </w:r>
      <w:bookmarkEnd w:id="1104"/>
    </w:p>
    <w:p w14:paraId="1B72C6FE" w14:textId="77777777" w:rsidR="00896F81" w:rsidRDefault="00896F81" w:rsidP="004C3519">
      <w:pPr>
        <w:pStyle w:val="Hdng3BodyText"/>
        <w:spacing w:after="200"/>
        <w:jc w:val="both"/>
        <w:rPr>
          <w:i/>
        </w:rPr>
      </w:pPr>
      <w:r>
        <w:rPr>
          <w:i/>
        </w:rPr>
        <w:t xml:space="preserve">Note: This section addresses NERC blackout recommendation 14. </w:t>
      </w:r>
    </w:p>
    <w:p w14:paraId="1D48ACF5" w14:textId="77777777" w:rsidR="00896F81" w:rsidRDefault="007007C7" w:rsidP="004C3519">
      <w:pPr>
        <w:spacing w:after="200"/>
        <w:ind w:left="720"/>
        <w:jc w:val="both"/>
        <w:rPr>
          <w:rFonts w:ascii="Arial" w:hAnsi="Arial" w:cs="Arial"/>
          <w:sz w:val="24"/>
          <w:szCs w:val="24"/>
        </w:rPr>
      </w:pPr>
      <w:r>
        <w:rPr>
          <w:rFonts w:ascii="Arial" w:hAnsi="Arial" w:cs="Arial"/>
          <w:sz w:val="24"/>
          <w:szCs w:val="24"/>
        </w:rPr>
        <w:t>When requested by ROS</w:t>
      </w:r>
      <w:r w:rsidR="002F0D8F">
        <w:rPr>
          <w:rFonts w:ascii="Arial" w:hAnsi="Arial" w:cs="Arial"/>
          <w:sz w:val="24"/>
          <w:szCs w:val="24"/>
        </w:rPr>
        <w:t>, the</w:t>
      </w:r>
      <w:r w:rsidR="00896F81">
        <w:rPr>
          <w:rFonts w:ascii="Arial" w:hAnsi="Arial" w:cs="Arial"/>
          <w:sz w:val="24"/>
          <w:szCs w:val="24"/>
        </w:rPr>
        <w:t xml:space="preserve"> DWG will simulate an actual disturbance event for the purpose of assessing the fidelity of the ERCOT dynamics models and data </w:t>
      </w:r>
      <w:del w:id="1105" w:author="Joe SanMartin" w:date="2014-09-16T22:40:00Z">
        <w:r w:rsidR="00896F81" w:rsidDel="00E0390F">
          <w:rPr>
            <w:rFonts w:ascii="Arial" w:hAnsi="Arial" w:cs="Arial"/>
            <w:sz w:val="24"/>
            <w:szCs w:val="24"/>
          </w:rPr>
          <w:delText xml:space="preserve">with </w:delText>
        </w:r>
      </w:del>
      <w:ins w:id="1106" w:author="Joe SanMartin" w:date="2014-09-16T22:40:00Z">
        <w:r w:rsidR="00E0390F">
          <w:rPr>
            <w:rFonts w:ascii="Arial" w:hAnsi="Arial" w:cs="Arial"/>
            <w:sz w:val="24"/>
            <w:szCs w:val="24"/>
          </w:rPr>
          <w:t xml:space="preserve">against </w:t>
        </w:r>
      </w:ins>
      <w:r w:rsidR="00896F81">
        <w:rPr>
          <w:rFonts w:ascii="Arial" w:hAnsi="Arial" w:cs="Arial"/>
          <w:sz w:val="24"/>
          <w:szCs w:val="24"/>
        </w:rPr>
        <w:t xml:space="preserve">actual system performance </w:t>
      </w:r>
      <w:ins w:id="1107" w:author="Joe SanMartin" w:date="2014-09-16T22:40:00Z">
        <w:r w:rsidR="00E0390F">
          <w:rPr>
            <w:rFonts w:ascii="Arial" w:hAnsi="Arial" w:cs="Arial"/>
            <w:sz w:val="24"/>
            <w:szCs w:val="24"/>
          </w:rPr>
          <w:t>recording</w:t>
        </w:r>
      </w:ins>
      <w:ins w:id="1108" w:author="Joe SanMartin" w:date="2014-09-16T22:41:00Z">
        <w:r w:rsidR="00E0390F">
          <w:rPr>
            <w:rFonts w:ascii="Arial" w:hAnsi="Arial" w:cs="Arial"/>
            <w:sz w:val="24"/>
            <w:szCs w:val="24"/>
          </w:rPr>
          <w:t>s</w:t>
        </w:r>
      </w:ins>
      <w:ins w:id="1109" w:author="Joe SanMartin" w:date="2014-09-16T22:40:00Z">
        <w:r w:rsidR="00E0390F">
          <w:rPr>
            <w:rFonts w:ascii="Arial" w:hAnsi="Arial" w:cs="Arial"/>
            <w:sz w:val="24"/>
            <w:szCs w:val="24"/>
          </w:rPr>
          <w:t xml:space="preserve"> of </w:t>
        </w:r>
      </w:ins>
      <w:del w:id="1110" w:author="Joe SanMartin" w:date="2014-09-16T22:40:00Z">
        <w:r w:rsidR="00896F81" w:rsidDel="00E0390F">
          <w:rPr>
            <w:rFonts w:ascii="Arial" w:hAnsi="Arial" w:cs="Arial"/>
            <w:sz w:val="24"/>
            <w:szCs w:val="24"/>
          </w:rPr>
          <w:delText>during t</w:delText>
        </w:r>
      </w:del>
      <w:ins w:id="1111" w:author="Joe SanMartin" w:date="2014-09-16T22:40:00Z">
        <w:r w:rsidR="00E0390F">
          <w:rPr>
            <w:rFonts w:ascii="Arial" w:hAnsi="Arial" w:cs="Arial"/>
            <w:sz w:val="24"/>
            <w:szCs w:val="24"/>
          </w:rPr>
          <w:t>t</w:t>
        </w:r>
      </w:ins>
      <w:r w:rsidR="00896F81">
        <w:rPr>
          <w:rFonts w:ascii="Arial" w:hAnsi="Arial" w:cs="Arial"/>
          <w:sz w:val="24"/>
          <w:szCs w:val="24"/>
        </w:rPr>
        <w:t xml:space="preserve">he event. In addition, </w:t>
      </w:r>
      <w:r w:rsidR="008C2BF0">
        <w:rPr>
          <w:rFonts w:ascii="Arial" w:hAnsi="Arial" w:cs="Arial"/>
          <w:sz w:val="24"/>
          <w:szCs w:val="24"/>
        </w:rPr>
        <w:t>t</w:t>
      </w:r>
      <w:r w:rsidR="002F0D8F">
        <w:rPr>
          <w:rFonts w:ascii="Arial" w:hAnsi="Arial" w:cs="Arial"/>
          <w:sz w:val="24"/>
          <w:szCs w:val="24"/>
        </w:rPr>
        <w:t xml:space="preserve">he </w:t>
      </w:r>
      <w:r w:rsidR="00896F81">
        <w:rPr>
          <w:rFonts w:ascii="Arial" w:hAnsi="Arial" w:cs="Arial"/>
          <w:sz w:val="24"/>
          <w:szCs w:val="24"/>
        </w:rPr>
        <w:t xml:space="preserve">DWG will annually consider recent significant events to determine their suitability for an event simulation. </w:t>
      </w:r>
      <w:r w:rsidR="002F0D8F">
        <w:rPr>
          <w:rFonts w:ascii="Arial" w:hAnsi="Arial" w:cs="Arial"/>
          <w:sz w:val="24"/>
          <w:szCs w:val="24"/>
        </w:rPr>
        <w:t>The</w:t>
      </w:r>
      <w:r w:rsidR="00896F81">
        <w:rPr>
          <w:rFonts w:ascii="Arial" w:hAnsi="Arial" w:cs="Arial"/>
          <w:sz w:val="24"/>
          <w:szCs w:val="24"/>
        </w:rPr>
        <w:t xml:space="preserve"> DWG will consider their work load and the type of information likely to be obtained in making a decision as to whether to simulate an event. </w:t>
      </w:r>
    </w:p>
    <w:p w14:paraId="081FECB4" w14:textId="6D82EC03" w:rsidR="00896F81" w:rsidRDefault="00896F81" w:rsidP="007D3514">
      <w:pPr>
        <w:pStyle w:val="Heading3"/>
        <w:numPr>
          <w:ilvl w:val="0"/>
          <w:numId w:val="18"/>
        </w:numPr>
        <w:tabs>
          <w:tab w:val="left" w:pos="1440"/>
        </w:tabs>
        <w:spacing w:before="240" w:after="200"/>
        <w:ind w:left="1440" w:hanging="720"/>
        <w:jc w:val="both"/>
      </w:pPr>
      <w:bookmarkStart w:id="1112" w:name="_Toc402354585"/>
      <w:del w:id="1113" w:author="Chessmore, Carol" w:date="2014-09-29T10:40:00Z">
        <w:r w:rsidDel="00A57D22">
          <w:delText xml:space="preserve">Procedural </w:delText>
        </w:r>
      </w:del>
      <w:ins w:id="1114" w:author="Chessmore, Carol" w:date="2014-09-29T10:40:00Z">
        <w:r w:rsidR="00A57D22">
          <w:t xml:space="preserve">Procedure </w:t>
        </w:r>
      </w:ins>
      <w:r>
        <w:t>Manual Revision Guidelines</w:t>
      </w:r>
      <w:bookmarkEnd w:id="1112"/>
    </w:p>
    <w:p w14:paraId="4BC8639F" w14:textId="77777777" w:rsidR="00896F81" w:rsidRDefault="00896F81">
      <w:pPr>
        <w:pStyle w:val="Hdng3BodyText"/>
        <w:ind w:left="720"/>
        <w:jc w:val="both"/>
        <w:rPr>
          <w:i/>
        </w:rPr>
      </w:pPr>
      <w:r>
        <w:rPr>
          <w:i/>
        </w:rPr>
        <w:t xml:space="preserve">Note: This section addresses requirements stated in NERC Standards MOD-013-0 (R2). </w:t>
      </w:r>
    </w:p>
    <w:p w14:paraId="61A2A75F" w14:textId="67B23CED" w:rsidR="00896F81" w:rsidRDefault="00896F81">
      <w:pPr>
        <w:spacing w:after="120"/>
        <w:ind w:left="720"/>
        <w:jc w:val="both"/>
        <w:rPr>
          <w:rFonts w:ascii="Arial" w:hAnsi="Arial"/>
          <w:sz w:val="24"/>
        </w:rPr>
      </w:pPr>
      <w:r>
        <w:rPr>
          <w:rFonts w:ascii="Arial" w:hAnsi="Arial"/>
          <w:sz w:val="24"/>
        </w:rPr>
        <w:t xml:space="preserve">The DWG is responsible for maintaining and updating this </w:t>
      </w:r>
      <w:del w:id="1115" w:author="Chessmore, Carol" w:date="2014-09-29T13:15:00Z">
        <w:r w:rsidDel="00CE35FB">
          <w:rPr>
            <w:rFonts w:ascii="Arial" w:hAnsi="Arial"/>
            <w:sz w:val="24"/>
          </w:rPr>
          <w:delText xml:space="preserve">Procedural </w:delText>
        </w:r>
      </w:del>
      <w:ins w:id="1116" w:author="Chessmore, Carol" w:date="2014-09-29T13:15:00Z">
        <w:r w:rsidR="00CE35FB">
          <w:rPr>
            <w:rFonts w:ascii="Arial" w:hAnsi="Arial"/>
            <w:sz w:val="24"/>
          </w:rPr>
          <w:t xml:space="preserve">Procedure </w:t>
        </w:r>
      </w:ins>
      <w:r>
        <w:rPr>
          <w:rFonts w:ascii="Arial" w:hAnsi="Arial"/>
          <w:sz w:val="24"/>
        </w:rPr>
        <w:t xml:space="preserve">Manual.  Revisions, additions and/or deletions to this </w:t>
      </w:r>
      <w:del w:id="1117" w:author="Chessmore, Carol" w:date="2014-09-29T13:15:00Z">
        <w:r w:rsidDel="00CE35FB">
          <w:rPr>
            <w:rFonts w:ascii="Arial" w:hAnsi="Arial"/>
            <w:sz w:val="24"/>
          </w:rPr>
          <w:delText xml:space="preserve">Procedural </w:delText>
        </w:r>
      </w:del>
      <w:ins w:id="1118" w:author="Chessmore, Carol" w:date="2014-09-29T13:15:00Z">
        <w:r w:rsidR="00CE35FB">
          <w:rPr>
            <w:rFonts w:ascii="Arial" w:hAnsi="Arial"/>
            <w:sz w:val="24"/>
          </w:rPr>
          <w:t xml:space="preserve">Procedure </w:t>
        </w:r>
      </w:ins>
      <w:r>
        <w:rPr>
          <w:rFonts w:ascii="Arial" w:hAnsi="Arial"/>
          <w:sz w:val="24"/>
        </w:rPr>
        <w:t xml:space="preserve">Manual may be undertaken at such times that the DWG feels it is necessary due to changes in </w:t>
      </w:r>
      <w:del w:id="1119" w:author="Chessmore, Carol" w:date="2014-09-02T13:34:00Z">
        <w:r w:rsidDel="00632706">
          <w:rPr>
            <w:rFonts w:ascii="Arial" w:hAnsi="Arial"/>
            <w:sz w:val="24"/>
          </w:rPr>
          <w:delText xml:space="preserve">PTI </w:delText>
        </w:r>
      </w:del>
      <w:ins w:id="1120" w:author="Chessmore, Carol" w:date="2014-09-02T13:34:00Z">
        <w:r w:rsidR="00632706">
          <w:rPr>
            <w:rFonts w:ascii="Arial" w:hAnsi="Arial"/>
            <w:sz w:val="24"/>
          </w:rPr>
          <w:t xml:space="preserve">PSS/E </w:t>
        </w:r>
      </w:ins>
      <w:r>
        <w:rPr>
          <w:rFonts w:ascii="Arial" w:hAnsi="Arial"/>
          <w:sz w:val="24"/>
        </w:rPr>
        <w:t>dynamic simulation software or to meet new and/or revised requirements of NERC, ERCOT, or any other organization having oversight or regulatory authority.</w:t>
      </w:r>
    </w:p>
    <w:p w14:paraId="37FBD4D5" w14:textId="76DBBF37" w:rsidR="00896F81" w:rsidRDefault="00896F81" w:rsidP="00E8277A">
      <w:pPr>
        <w:spacing w:after="120"/>
        <w:ind w:left="720"/>
        <w:jc w:val="both"/>
        <w:rPr>
          <w:rFonts w:ascii="Arial" w:hAnsi="Arial"/>
          <w:sz w:val="24"/>
        </w:rPr>
      </w:pPr>
      <w:r>
        <w:rPr>
          <w:rFonts w:ascii="Arial" w:hAnsi="Arial"/>
          <w:sz w:val="24"/>
        </w:rPr>
        <w:t xml:space="preserve">At least annually, the DWG Chair shall </w:t>
      </w:r>
      <w:del w:id="1121" w:author="Joe SanMartin" w:date="2014-09-16T22:41:00Z">
        <w:r w:rsidDel="00E0390F">
          <w:rPr>
            <w:rFonts w:ascii="Arial" w:hAnsi="Arial"/>
            <w:sz w:val="24"/>
          </w:rPr>
          <w:delText xml:space="preserve">notify the DWG </w:delText>
        </w:r>
      </w:del>
      <w:r>
        <w:rPr>
          <w:rFonts w:ascii="Arial" w:hAnsi="Arial"/>
          <w:sz w:val="24"/>
        </w:rPr>
        <w:t>request</w:t>
      </w:r>
      <w:del w:id="1122" w:author="Joe SanMartin" w:date="2014-09-16T22:42:00Z">
        <w:r w:rsidDel="00E0390F">
          <w:rPr>
            <w:rFonts w:ascii="Arial" w:hAnsi="Arial"/>
            <w:sz w:val="24"/>
          </w:rPr>
          <w:delText>ing</w:delText>
        </w:r>
      </w:del>
      <w:r>
        <w:rPr>
          <w:rFonts w:ascii="Arial" w:hAnsi="Arial"/>
          <w:sz w:val="24"/>
        </w:rPr>
        <w:t xml:space="preserve"> </w:t>
      </w:r>
      <w:del w:id="1123" w:author="Joe SanMartin" w:date="2014-09-16T22:42:00Z">
        <w:r w:rsidDel="00E0390F">
          <w:rPr>
            <w:rFonts w:ascii="Arial" w:hAnsi="Arial"/>
            <w:sz w:val="24"/>
          </w:rPr>
          <w:delText xml:space="preserve">each member to make </w:delText>
        </w:r>
      </w:del>
      <w:r>
        <w:rPr>
          <w:rFonts w:ascii="Arial" w:hAnsi="Arial"/>
          <w:sz w:val="24"/>
        </w:rPr>
        <w:t xml:space="preserve">a thorough review of the current </w:t>
      </w:r>
      <w:del w:id="1124" w:author="Chessmore, Carol" w:date="2014-09-29T13:15:00Z">
        <w:r w:rsidDel="00CE35FB">
          <w:rPr>
            <w:rFonts w:ascii="Arial" w:hAnsi="Arial"/>
            <w:sz w:val="24"/>
          </w:rPr>
          <w:delText xml:space="preserve">Procedural </w:delText>
        </w:r>
      </w:del>
      <w:ins w:id="1125" w:author="Chessmore, Carol" w:date="2014-09-29T13:15:00Z">
        <w:r w:rsidR="00CE35FB">
          <w:rPr>
            <w:rFonts w:ascii="Arial" w:hAnsi="Arial"/>
            <w:sz w:val="24"/>
          </w:rPr>
          <w:t xml:space="preserve">Procedure </w:t>
        </w:r>
      </w:ins>
      <w:r>
        <w:rPr>
          <w:rFonts w:ascii="Arial" w:hAnsi="Arial"/>
          <w:sz w:val="24"/>
        </w:rPr>
        <w:t xml:space="preserve">Manual for any needed revisions.  The notification will request that proposed revisions be submitted to the DWG Chair (or the Chair’s designate) for consolidation and distribution to all DWG members for </w:t>
      </w:r>
      <w:r>
        <w:rPr>
          <w:rFonts w:ascii="Arial" w:hAnsi="Arial"/>
          <w:sz w:val="24"/>
        </w:rPr>
        <w:lastRenderedPageBreak/>
        <w:t>comment and/or additional revision.</w:t>
      </w:r>
      <w:del w:id="1126" w:author="Joe SanMartin" w:date="2014-09-16T22:43:00Z">
        <w:r w:rsidDel="00E0390F">
          <w:rPr>
            <w:rFonts w:ascii="Arial" w:hAnsi="Arial"/>
            <w:sz w:val="24"/>
          </w:rPr>
          <w:delText xml:space="preserve"> </w:delText>
        </w:r>
      </w:del>
      <w:r>
        <w:rPr>
          <w:rFonts w:ascii="Arial" w:hAnsi="Arial"/>
          <w:sz w:val="24"/>
        </w:rPr>
        <w:t xml:space="preserve"> </w:t>
      </w:r>
      <w:del w:id="1127" w:author="Joe SanMartin" w:date="2014-09-16T22:43:00Z">
        <w:r w:rsidDel="00E0390F">
          <w:rPr>
            <w:rFonts w:ascii="Arial" w:hAnsi="Arial"/>
            <w:sz w:val="24"/>
          </w:rPr>
          <w:delText xml:space="preserve">Depending on the magnitude and nature of the revisions being considered, this review process may require more than one cycle before approval is considered.  </w:delText>
        </w:r>
      </w:del>
      <w:r>
        <w:rPr>
          <w:rFonts w:ascii="Arial" w:hAnsi="Arial"/>
          <w:sz w:val="24"/>
        </w:rPr>
        <w:t xml:space="preserve">The DWG Chair should give consideration to being able </w:t>
      </w:r>
      <w:del w:id="1128" w:author="Chessmore, Carol" w:date="2014-09-29T13:16:00Z">
        <w:r w:rsidDel="00CE35FB">
          <w:rPr>
            <w:rFonts w:ascii="Arial" w:hAnsi="Arial"/>
            <w:sz w:val="24"/>
          </w:rPr>
          <w:delText xml:space="preserve">to </w:delText>
        </w:r>
      </w:del>
      <w:ins w:id="1129" w:author="Chessmore, Carol" w:date="2014-09-29T13:16:00Z">
        <w:r w:rsidR="00CE35FB">
          <w:rPr>
            <w:rFonts w:ascii="Arial" w:hAnsi="Arial"/>
            <w:sz w:val="24"/>
          </w:rPr>
          <w:t>procedur</w:t>
        </w:r>
      </w:ins>
      <w:ins w:id="1130" w:author="Chessmore, Carol" w:date="2014-09-29T13:17:00Z">
        <w:r w:rsidR="00CE35FB">
          <w:rPr>
            <w:rFonts w:ascii="Arial" w:hAnsi="Arial"/>
            <w:sz w:val="24"/>
          </w:rPr>
          <w:t>e</w:t>
        </w:r>
      </w:ins>
      <w:ins w:id="1131" w:author="Chessmore, Carol" w:date="2014-09-29T13:16:00Z">
        <w:r w:rsidR="00CE35FB">
          <w:rPr>
            <w:rFonts w:ascii="Arial" w:hAnsi="Arial"/>
            <w:sz w:val="24"/>
          </w:rPr>
          <w:t xml:space="preserve"> </w:t>
        </w:r>
      </w:ins>
      <w:r>
        <w:rPr>
          <w:rFonts w:ascii="Arial" w:hAnsi="Arial"/>
          <w:sz w:val="24"/>
        </w:rPr>
        <w:t>complete the review and revision process in time to avoid any delays in collecting dynamic data or completing other DWG work.</w:t>
      </w:r>
    </w:p>
    <w:p w14:paraId="5320C9BE" w14:textId="6F3EB667" w:rsidR="00896F81" w:rsidRDefault="00896F81">
      <w:pPr>
        <w:spacing w:after="120"/>
        <w:ind w:left="720"/>
        <w:jc w:val="both"/>
        <w:rPr>
          <w:ins w:id="1132" w:author="Chessmore, Carol" w:date="2014-08-26T13:28:00Z"/>
          <w:rFonts w:ascii="Arial" w:hAnsi="Arial"/>
          <w:sz w:val="24"/>
        </w:rPr>
      </w:pPr>
      <w:r>
        <w:rPr>
          <w:rFonts w:ascii="Arial" w:hAnsi="Arial"/>
          <w:sz w:val="24"/>
        </w:rPr>
        <w:t xml:space="preserve">The DWG Chair may seek approval of any revision, addition, or deletion to the </w:t>
      </w:r>
      <w:del w:id="1133" w:author="Chessmore, Carol" w:date="2014-09-29T13:17:00Z">
        <w:r w:rsidDel="00CE35FB">
          <w:rPr>
            <w:rFonts w:ascii="Arial" w:hAnsi="Arial"/>
            <w:sz w:val="24"/>
          </w:rPr>
          <w:delText xml:space="preserve">Procedural </w:delText>
        </w:r>
      </w:del>
      <w:ins w:id="1134" w:author="Chessmore, Carol" w:date="2014-09-29T13:17:00Z">
        <w:r w:rsidR="00CE35FB">
          <w:rPr>
            <w:rFonts w:ascii="Arial" w:hAnsi="Arial"/>
            <w:sz w:val="24"/>
          </w:rPr>
          <w:t xml:space="preserve">Procedure </w:t>
        </w:r>
      </w:ins>
      <w:r>
        <w:rPr>
          <w:rFonts w:ascii="Arial" w:hAnsi="Arial"/>
          <w:sz w:val="24"/>
        </w:rPr>
        <w:t>Manual by email vote, regular meeting, or called special meeting as deemed necessary or requested by DWG membership.</w:t>
      </w:r>
    </w:p>
    <w:p w14:paraId="2BE85A1D" w14:textId="77777777" w:rsidR="00485E54" w:rsidRDefault="00485E54" w:rsidP="00581CA9">
      <w:pPr>
        <w:spacing w:after="120"/>
        <w:jc w:val="both"/>
        <w:rPr>
          <w:ins w:id="1135" w:author="Chessmore, Carol" w:date="2014-08-26T13:51:00Z"/>
          <w:b/>
        </w:rPr>
      </w:pPr>
    </w:p>
    <w:p w14:paraId="0BD5C715" w14:textId="77777777" w:rsidR="00581CA9" w:rsidRDefault="00581CA9" w:rsidP="00581CA9">
      <w:pPr>
        <w:spacing w:after="120"/>
        <w:jc w:val="both"/>
        <w:rPr>
          <w:ins w:id="1136" w:author="Chessmore, Carol" w:date="2014-08-26T13:33:00Z"/>
          <w:b/>
        </w:rPr>
      </w:pPr>
      <w:ins w:id="1137" w:author="Chessmore, Carol" w:date="2014-08-26T13:51:00Z">
        <w:r w:rsidRPr="00C41447">
          <w:rPr>
            <w:b/>
            <w:noProof/>
            <w:rPrChange w:id="1138">
              <w:rPr>
                <w:noProof/>
              </w:rPr>
            </w:rPrChange>
          </w:rPr>
          <w:lastRenderedPageBreak/>
          <mc:AlternateContent>
            <mc:Choice Requires="wps">
              <w:drawing>
                <wp:inline distT="0" distB="0" distL="0" distR="0" wp14:anchorId="3F074C4B" wp14:editId="2F4734F2">
                  <wp:extent cx="5509260" cy="7520940"/>
                  <wp:effectExtent l="0" t="0" r="15240" b="22860"/>
                  <wp:docPr id="10" name="Text Box 10"/>
                  <wp:cNvGraphicFramePr/>
                  <a:graphic xmlns:a="http://schemas.openxmlformats.org/drawingml/2006/main">
                    <a:graphicData uri="http://schemas.microsoft.com/office/word/2010/wordprocessingShape">
                      <wps:wsp>
                        <wps:cNvSpPr txBox="1"/>
                        <wps:spPr>
                          <a:xfrm>
                            <a:off x="0" y="0"/>
                            <a:ext cx="5509260" cy="7520940"/>
                          </a:xfrm>
                          <a:prstGeom prst="rect">
                            <a:avLst/>
                          </a:prstGeom>
                          <a:solidFill>
                            <a:schemeClr val="bg1">
                              <a:lumMod val="85000"/>
                            </a:schemeClr>
                          </a:solidFill>
                          <a:ln w="6350">
                            <a:solidFill>
                              <a:prstClr val="black"/>
                            </a:solidFill>
                          </a:ln>
                          <a:effectLst/>
                        </wps:spPr>
                        <wps:txbx>
                          <w:txbxContent>
                            <w:p w14:paraId="1E9BFF1C" w14:textId="77777777" w:rsidR="00FE0EAB" w:rsidRDefault="00FE0EAB" w:rsidP="008B53C9">
                              <w:pPr>
                                <w:pStyle w:val="Heading2"/>
                                <w:numPr>
                                  <w:ilvl w:val="0"/>
                                  <w:numId w:val="13"/>
                                </w:numPr>
                                <w:spacing w:before="240" w:after="200"/>
                                <w:ind w:left="734" w:hanging="547"/>
                                <w:jc w:val="left"/>
                                <w:rPr>
                                  <w:ins w:id="1139" w:author="Chessmore, Carol" w:date="2014-08-26T13:33:00Z"/>
                                  <w:b/>
                                </w:rPr>
                              </w:pPr>
                              <w:bookmarkStart w:id="1140" w:name="_Toc402354586"/>
                              <w:ins w:id="1141" w:author="Chessmore, Carol" w:date="2014-08-26T13:33:00Z">
                                <w:r>
                                  <w:rPr>
                                    <w:b/>
                                  </w:rPr>
                                  <w:t>DWG Study Methodologies and Criteria</w:t>
                                </w:r>
                                <w:bookmarkEnd w:id="1140"/>
                              </w:ins>
                            </w:p>
                            <w:p w14:paraId="619692B0" w14:textId="77777777" w:rsidR="00FE0EAB" w:rsidRPr="00581CA9" w:rsidRDefault="00FE0EAB" w:rsidP="00581CA9">
                              <w:pPr>
                                <w:pStyle w:val="Hdng3BodyText"/>
                                <w:spacing w:after="200"/>
                                <w:ind w:left="634"/>
                                <w:rPr>
                                  <w:ins w:id="1142" w:author="Chessmore, Carol" w:date="2014-08-26T13:33:00Z"/>
                                  <w:i/>
                                  <w:lang w:val="en-US"/>
                                </w:rPr>
                              </w:pPr>
                              <w:ins w:id="1143" w:author="Chessmore, Carol" w:date="2014-08-26T13:33:00Z">
                                <w:r>
                                  <w:rPr>
                                    <w:i/>
                                  </w:rPr>
                                  <w:t xml:space="preserve">Note: This section addresses requirements stated in </w:t>
                                </w:r>
                              </w:ins>
                              <w:ins w:id="1144" w:author="Chessmore, Carol" w:date="2014-08-29T10:01:00Z">
                                <w:r>
                                  <w:rPr>
                                    <w:i/>
                                    <w:lang w:val="en-US"/>
                                  </w:rPr>
                                  <w:t xml:space="preserve">R4, </w:t>
                                </w:r>
                              </w:ins>
                              <w:ins w:id="1145"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146" w:author="Chessmore, Carol" w:date="2014-08-26T13:33:00Z"/>
                                  <w:i/>
                                  <w:lang w:val="en-US"/>
                                </w:rPr>
                              </w:pPr>
                              <w:ins w:id="1147"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148" w:author="Chessmore, Carol" w:date="2014-09-10T12:11:00Z"/>
                                </w:rPr>
                              </w:pPr>
                              <w:bookmarkStart w:id="1149" w:name="_Toc402354587"/>
                              <w:ins w:id="1150" w:author="Chessmore, Carol" w:date="2014-08-26T13:36:00Z">
                                <w:r>
                                  <w:t>Transient Voltage Criteria</w:t>
                                </w:r>
                              </w:ins>
                              <w:bookmarkEnd w:id="1149"/>
                            </w:p>
                            <w:p w14:paraId="48271D15" w14:textId="5EA90202" w:rsidR="00FE0EAB" w:rsidRDefault="00FE0EAB" w:rsidP="005F1E60">
                              <w:pPr>
                                <w:pStyle w:val="Hdng3BodyText"/>
                                <w:ind w:left="720"/>
                                <w:jc w:val="both"/>
                                <w:rPr>
                                  <w:ins w:id="1151" w:author="Chessmore, Carol" w:date="2014-09-18T10:03:00Z"/>
                                  <w:lang w:val="en-US"/>
                                </w:rPr>
                              </w:pPr>
                              <w:ins w:id="1152" w:author="Shun-Hsien (Fred) Huang" w:date="2014-09-15T15:39:00Z">
                                <w:r w:rsidRPr="003A5F78">
                                  <w:t>Transient Voltage Criteria applies</w:t>
                                </w:r>
                              </w:ins>
                              <w:ins w:id="1153" w:author="Chessmore, Carol" w:date="2014-10-07T16:25:00Z">
                                <w:r w:rsidR="00125E32">
                                  <w:rPr>
                                    <w:lang w:val="en-US"/>
                                  </w:rPr>
                                  <w:t xml:space="preserve"> to</w:t>
                                </w:r>
                              </w:ins>
                              <w:ins w:id="1154"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155" w:author="Shun-Hsien (Fred) Huang" w:date="2014-09-15T15:39:00Z"/>
                                  <w:del w:id="1156" w:author="Chessmore, Carol" w:date="2014-09-18T10:00:00Z"/>
                                </w:rPr>
                              </w:pPr>
                              <w:ins w:id="1157" w:author="Shun-Hsien (Fred) Huang" w:date="2014-09-15T15:39:00Z">
                                <w:del w:id="1158"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159" w:author="Chessmore, Carol" w:date="2014-09-18T10:03:00Z"/>
                                </w:rPr>
                              </w:pPr>
                              <w:ins w:id="1160" w:author="Shun-Hsien (Fred) Huang" w:date="2014-09-15T15:39:00Z">
                                <w:r w:rsidRPr="005F1E60">
                                  <w:t xml:space="preserve">For NERC planning event P1, voltage shall recover to 0.90 p.u.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161" w:author="Chessmore, Carol" w:date="2014-09-18T09:06:00Z"/>
                                </w:rPr>
                              </w:pPr>
                              <w:ins w:id="1162" w:author="Shun-Hsien (Fred) Huang" w:date="2014-09-15T15:39:00Z">
                                <w:del w:id="1163"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164" w:author="Joe SanMartin" w:date="2014-09-16T22:44:00Z"/>
                                </w:rPr>
                              </w:pPr>
                              <w:ins w:id="1165" w:author="Shun-Hsien (Fred) Huang" w:date="2014-09-15T15:39:00Z">
                                <w:r w:rsidRPr="005F1E60">
                                  <w:t>For NERC planning event</w:t>
                                </w:r>
                              </w:ins>
                              <w:ins w:id="1166" w:author="Chessmore, Carol" w:date="2014-09-29T12:20:00Z">
                                <w:r>
                                  <w:rPr>
                                    <w:lang w:val="en-US"/>
                                  </w:rPr>
                                  <w:t>s</w:t>
                                </w:r>
                              </w:ins>
                              <w:ins w:id="1167" w:author="Shun-Hsien (Fred) Huang" w:date="2014-09-15T15:39:00Z">
                                <w:r w:rsidRPr="005F1E60">
                                  <w:t xml:space="preserve"> P2-P7, voltage shall recover to 0.90 p.u. within ten seconds after clearing the fault.</w:t>
                                </w:r>
                              </w:ins>
                              <w:ins w:id="1168"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169"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170" w:author="Chessmore, Carol" w:date="2014-09-18T09:07:00Z"/>
                                </w:rPr>
                              </w:pPr>
                              <w:bookmarkStart w:id="1171" w:name="_Toc402354588"/>
                              <w:ins w:id="1172" w:author="Chessmore, Carol" w:date="2014-09-18T09:07:00Z">
                                <w:r>
                                  <w:t>Damping Criteria</w:t>
                                </w:r>
                                <w:bookmarkEnd w:id="1171"/>
                              </w:ins>
                            </w:p>
                            <w:p w14:paraId="014A973E" w14:textId="77777777" w:rsidR="00FE0EAB" w:rsidRDefault="00FE0EAB" w:rsidP="00D648B6">
                              <w:pPr>
                                <w:pStyle w:val="Hdng3BodyText"/>
                                <w:ind w:left="720"/>
                                <w:jc w:val="both"/>
                                <w:rPr>
                                  <w:ins w:id="1173" w:author="Chessmore, Carol" w:date="2014-09-18T09:07:00Z"/>
                                  <w:lang w:val="en-US"/>
                                </w:rPr>
                              </w:pPr>
                              <w:ins w:id="1174"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175" w:author="Chessmore, Carol" w:date="2014-09-18T09:07:00Z"/>
                                </w:rPr>
                              </w:pPr>
                              <w:bookmarkStart w:id="1176" w:name="_Toc402354589"/>
                              <w:ins w:id="1177" w:author="Chessmore, Carol" w:date="2014-09-18T09:07:00Z">
                                <w:r w:rsidRPr="00A62B08">
                                  <w:t>Voltage Instability Identification in Stability Studies</w:t>
                                </w:r>
                                <w:bookmarkEnd w:id="1176"/>
                              </w:ins>
                            </w:p>
                            <w:p w14:paraId="28FDE20F" w14:textId="09757F75" w:rsidR="00FE0EAB" w:rsidRDefault="00FE0EAB" w:rsidP="00E8277A">
                              <w:pPr>
                                <w:spacing w:before="120"/>
                                <w:ind w:left="720"/>
                                <w:rPr>
                                  <w:ins w:id="1178" w:author="Chessmore, Carol" w:date="2014-09-18T09:07:00Z"/>
                                  <w:rFonts w:ascii="Arial" w:hAnsi="Arial"/>
                                  <w:sz w:val="24"/>
                                  <w:lang w:eastAsia="x-none"/>
                                </w:rPr>
                              </w:pPr>
                              <w:ins w:id="1179" w:author="Chessmore, Carol" w:date="2014-09-18T09:07:00Z">
                                <w:r w:rsidRPr="00FD04C3">
                                  <w:rPr>
                                    <w:rFonts w:ascii="Arial" w:hAnsi="Arial"/>
                                    <w:sz w:val="24"/>
                                    <w:lang w:eastAsia="x-none"/>
                                  </w:rPr>
                                  <w:t xml:space="preserve">Voltage Instability is indicated by </w:t>
                                </w:r>
                              </w:ins>
                              <w:ins w:id="1180" w:author="Chessmore, Carol" w:date="2014-10-07T16:46:00Z">
                                <w:r w:rsidR="00233278">
                                  <w:rPr>
                                    <w:rFonts w:ascii="Arial" w:hAnsi="Arial"/>
                                    <w:sz w:val="24"/>
                                    <w:lang w:eastAsia="x-none"/>
                                  </w:rPr>
                                  <w:t xml:space="preserve">severely low </w:t>
                                </w:r>
                              </w:ins>
                              <w:ins w:id="1181"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182" w:author="Chessmore, Carol" w:date="2014-09-18T09:07:00Z"/>
                                  <w:rFonts w:ascii="Arial" w:hAnsi="Arial"/>
                                  <w:sz w:val="24"/>
                                  <w:lang w:eastAsia="x-none"/>
                                </w:rPr>
                              </w:pPr>
                              <w:ins w:id="1183"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184" w:author="Chessmore, Carol" w:date="2014-09-18T09:07:00Z"/>
                                </w:rPr>
                              </w:pPr>
                              <w:ins w:id="1185" w:author="Chessmore, Carol" w:date="2014-09-18T09:07:00Z">
                                <w:r>
                                  <w:t>Significant amount of customer initiated motor tripping is activated due to motor stalling.</w:t>
                                </w:r>
                              </w:ins>
                            </w:p>
                            <w:p w14:paraId="2FAC8FF8" w14:textId="353D2915" w:rsidR="00FE0EAB" w:rsidRPr="00FD04C3" w:rsidRDefault="00FE0EAB" w:rsidP="008B53C9">
                              <w:pPr>
                                <w:pStyle w:val="BodyText"/>
                                <w:numPr>
                                  <w:ilvl w:val="0"/>
                                  <w:numId w:val="5"/>
                                </w:numPr>
                                <w:spacing w:before="120" w:after="120"/>
                                <w:ind w:left="1440" w:hanging="288"/>
                                <w:jc w:val="both"/>
                                <w:rPr>
                                  <w:ins w:id="1186" w:author="Chessmore, Carol" w:date="2014-09-18T09:07:00Z"/>
                                </w:rPr>
                              </w:pPr>
                              <w:ins w:id="1187" w:author="Chessmore, Carol" w:date="2014-09-18T09:07:00Z">
                                <w:r>
                                  <w:t>L</w:t>
                                </w:r>
                                <w:r w:rsidR="00BE3FA7">
                                  <w:t xml:space="preserve">oss of </w:t>
                                </w:r>
                                <w:r w:rsidRPr="00FD04C3">
                                  <w:t>ge</w:t>
                                </w:r>
                                <w:r w:rsidRPr="0057438D">
                                  <w:t>nerator</w:t>
                                </w:r>
                              </w:ins>
                              <w:ins w:id="1188" w:author="Chessmore, Carol" w:date="2014-10-07T16:31:00Z">
                                <w:r w:rsidR="00BE3FA7">
                                  <w:rPr>
                                    <w:lang w:val="en-US"/>
                                  </w:rPr>
                                  <w:t>(s)</w:t>
                                </w:r>
                              </w:ins>
                              <w:ins w:id="1189" w:author="Chessmore, Carol" w:date="2014-09-18T09:07:00Z">
                                <w:r w:rsidRPr="0057438D">
                                  <w:t xml:space="preserve"> due to </w:t>
                                </w:r>
                              </w:ins>
                              <w:ins w:id="1190" w:author="Chessmore, Carol" w:date="2014-10-07T16:46:00Z">
                                <w:r w:rsidR="00233278">
                                  <w:rPr>
                                    <w:lang w:val="en-US"/>
                                  </w:rPr>
                                  <w:t>low voltage</w:t>
                                </w:r>
                              </w:ins>
                              <w:ins w:id="1191"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192" w:author="Chessmore, Carol" w:date="2014-09-18T09:07:00Z"/>
                                </w:rPr>
                              </w:pPr>
                              <w:ins w:id="1193"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194" w:author="Chessmore, Carol" w:date="2014-09-18T09:07:00Z"/>
                                  <w:rFonts w:ascii="Arial" w:hAnsi="Arial"/>
                                  <w:sz w:val="24"/>
                                  <w:lang w:eastAsia="x-none"/>
                                </w:rPr>
                              </w:pPr>
                              <w:ins w:id="1195" w:author="Chessmore, Carol" w:date="2014-09-18T09:07:00Z">
                                <w:r>
                                  <w:rPr>
                                    <w:rFonts w:ascii="Arial" w:hAnsi="Arial"/>
                                    <w:sz w:val="24"/>
                                    <w:lang w:eastAsia="x-none"/>
                                  </w:rPr>
                                  <w:t xml:space="preserve">ERCOT Planning Guide </w:t>
                                </w:r>
                              </w:ins>
                              <w:ins w:id="1196" w:author="Chessmore, Carol" w:date="2014-10-07T16:29:00Z">
                                <w:r>
                                  <w:rPr>
                                    <w:rFonts w:ascii="Arial" w:hAnsi="Arial"/>
                                    <w:sz w:val="24"/>
                                    <w:lang w:eastAsia="x-none"/>
                                  </w:rPr>
                                  <w:t xml:space="preserve">Section </w:t>
                                </w:r>
                              </w:ins>
                              <w:ins w:id="1197" w:author="Chessmore, Carol" w:date="2014-09-18T09:07:00Z">
                                <w:r>
                                  <w:rPr>
                                    <w:rFonts w:ascii="Arial" w:hAnsi="Arial"/>
                                    <w:sz w:val="24"/>
                                    <w:lang w:eastAsia="x-none"/>
                                  </w:rPr>
                                  <w:t>4.1.1.3</w:t>
                                </w:r>
                              </w:ins>
                              <w:ins w:id="1198" w:author="Chessmore, Carol" w:date="2014-10-07T16:29:00Z">
                                <w:r>
                                  <w:rPr>
                                    <w:rFonts w:ascii="Arial" w:hAnsi="Arial"/>
                                    <w:sz w:val="24"/>
                                    <w:lang w:eastAsia="x-none"/>
                                  </w:rPr>
                                  <w:t xml:space="preserve">: </w:t>
                                </w:r>
                              </w:ins>
                              <w:ins w:id="1199" w:author="Chessmore, Carol" w:date="2014-10-07T16:28:00Z">
                                <w:r>
                                  <w:rPr>
                                    <w:rFonts w:ascii="Arial" w:hAnsi="Arial"/>
                                    <w:sz w:val="24"/>
                                    <w:lang w:eastAsia="x-none"/>
                                  </w:rPr>
                                  <w:t xml:space="preserve">Voltage Stability Margin </w:t>
                                </w:r>
                              </w:ins>
                              <w:ins w:id="1200" w:author="Chessmore, Carol" w:date="2014-09-18T09:07:00Z">
                                <w:r w:rsidR="00FE0EAB">
                                  <w:rPr>
                                    <w:rFonts w:ascii="Arial" w:hAnsi="Arial"/>
                                    <w:sz w:val="24"/>
                                    <w:lang w:eastAsia="x-none"/>
                                  </w:rPr>
                                  <w:t>identif</w:t>
                                </w:r>
                              </w:ins>
                              <w:ins w:id="1201" w:author="Chessmore, Carol" w:date="2014-10-07T16:29:00Z">
                                <w:r>
                                  <w:rPr>
                                    <w:rFonts w:ascii="Arial" w:hAnsi="Arial"/>
                                    <w:sz w:val="24"/>
                                    <w:lang w:eastAsia="x-none"/>
                                  </w:rPr>
                                  <w:t>ies</w:t>
                                </w:r>
                              </w:ins>
                              <w:ins w:id="1202"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03" w:author="Chessmore, Carol" w:date="2014-10-07T16:30:00Z">
                                <w:r>
                                  <w:rPr>
                                    <w:rFonts w:ascii="Arial" w:hAnsi="Arial"/>
                                    <w:sz w:val="24"/>
                                    <w:lang w:eastAsia="x-none"/>
                                  </w:rPr>
                                  <w:t>s</w:t>
                                </w:r>
                              </w:ins>
                              <w:ins w:id="1204" w:author="Chessmore, Carol" w:date="2014-09-18T09:07:00Z">
                                <w:r>
                                  <w:rPr>
                                    <w:rFonts w:ascii="Arial" w:hAnsi="Arial"/>
                                    <w:sz w:val="24"/>
                                    <w:lang w:eastAsia="x-none"/>
                                  </w:rPr>
                                  <w:t xml:space="preserve"> </w:t>
                                </w:r>
                              </w:ins>
                              <w:ins w:id="1205" w:author="Chessmore, Carol" w:date="2014-10-07T16:29:00Z">
                                <w:r>
                                  <w:rPr>
                                    <w:rFonts w:ascii="Arial" w:hAnsi="Arial"/>
                                    <w:sz w:val="24"/>
                                    <w:lang w:eastAsia="x-none"/>
                                  </w:rPr>
                                  <w:t>for</w:t>
                                </w:r>
                              </w:ins>
                              <w:ins w:id="1206" w:author="Chessmore, Carol" w:date="2014-09-18T09:07:00Z">
                                <w:r w:rsidR="00FE0EAB">
                                  <w:rPr>
                                    <w:rFonts w:ascii="Arial" w:hAnsi="Arial"/>
                                    <w:sz w:val="24"/>
                                    <w:lang w:eastAsia="x-none"/>
                                  </w:rPr>
                                  <w:t xml:space="preserve"> maintain</w:t>
                                </w:r>
                              </w:ins>
                              <w:ins w:id="1207" w:author="Chessmore, Carol" w:date="2014-10-07T16:30:00Z">
                                <w:r>
                                  <w:rPr>
                                    <w:rFonts w:ascii="Arial" w:hAnsi="Arial"/>
                                    <w:sz w:val="24"/>
                                    <w:lang w:eastAsia="x-none"/>
                                  </w:rPr>
                                  <w:t>ing</w:t>
                                </w:r>
                              </w:ins>
                              <w:ins w:id="1208"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0" o:spid="_x0000_s1026" type="#_x0000_t202" style="width:433.8pt;height:59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" fillcolor="#d8d8d8 [2732]" strokeweight=".5pt">
                  <v:textbox inset="14.4pt,,21.6pt">
                    <w:txbxContent>
                      <w:p w14:paraId="1E9BFF1C" w14:textId="77777777" w:rsidR="00FE0EAB" w:rsidRDefault="00FE0EAB" w:rsidP="008B53C9">
                        <w:pPr>
                          <w:pStyle w:val="Heading2"/>
                          <w:numPr>
                            <w:ilvl w:val="0"/>
                            <w:numId w:val="13"/>
                          </w:numPr>
                          <w:spacing w:before="240" w:after="200"/>
                          <w:ind w:left="734" w:hanging="547"/>
                          <w:jc w:val="left"/>
                          <w:rPr>
                            <w:ins w:id="1209" w:author="Chessmore, Carol" w:date="2014-08-26T13:33:00Z"/>
                            <w:b/>
                          </w:rPr>
                        </w:pPr>
                        <w:bookmarkStart w:id="1210" w:name="_Toc402354586"/>
                        <w:ins w:id="1211" w:author="Chessmore, Carol" w:date="2014-08-26T13:33:00Z">
                          <w:r>
                            <w:rPr>
                              <w:b/>
                            </w:rPr>
                            <w:t>DWG Study Methodologies and Criteria</w:t>
                          </w:r>
                          <w:bookmarkEnd w:id="1210"/>
                        </w:ins>
                      </w:p>
                      <w:p w14:paraId="619692B0" w14:textId="77777777" w:rsidR="00FE0EAB" w:rsidRPr="00581CA9" w:rsidRDefault="00FE0EAB" w:rsidP="00581CA9">
                        <w:pPr>
                          <w:pStyle w:val="Hdng3BodyText"/>
                          <w:spacing w:after="200"/>
                          <w:ind w:left="634"/>
                          <w:rPr>
                            <w:ins w:id="1212" w:author="Chessmore, Carol" w:date="2014-08-26T13:33:00Z"/>
                            <w:i/>
                            <w:lang w:val="en-US"/>
                          </w:rPr>
                        </w:pPr>
                        <w:ins w:id="1213" w:author="Chessmore, Carol" w:date="2014-08-26T13:33:00Z">
                          <w:r>
                            <w:rPr>
                              <w:i/>
                            </w:rPr>
                            <w:t xml:space="preserve">Note: This section addresses requirements stated in </w:t>
                          </w:r>
                        </w:ins>
                        <w:ins w:id="1214" w:author="Chessmore, Carol" w:date="2014-08-29T10:01:00Z">
                          <w:r>
                            <w:rPr>
                              <w:i/>
                              <w:lang w:val="en-US"/>
                            </w:rPr>
                            <w:t xml:space="preserve">R4, </w:t>
                          </w:r>
                        </w:ins>
                        <w:ins w:id="1215" w:author="Chessmore, Carol" w:date="2014-08-26T13:33:00Z">
                          <w:r>
                            <w:rPr>
                              <w:i/>
                              <w:lang w:val="en-US"/>
                            </w:rPr>
                            <w:t xml:space="preserve">R5 and R6 of </w:t>
                          </w:r>
                          <w:r>
                            <w:rPr>
                              <w:i/>
                            </w:rPr>
                            <w:t xml:space="preserve">NERC Standards </w:t>
                          </w:r>
                          <w:r>
                            <w:rPr>
                              <w:i/>
                              <w:lang w:val="en-US"/>
                            </w:rPr>
                            <w:t>TPL</w:t>
                          </w:r>
                          <w:r>
                            <w:rPr>
                              <w:i/>
                            </w:rPr>
                            <w:t>-0</w:t>
                          </w:r>
                          <w:r>
                            <w:rPr>
                              <w:i/>
                              <w:lang w:val="en-US"/>
                            </w:rPr>
                            <w:t>01</w:t>
                          </w:r>
                          <w:r>
                            <w:rPr>
                              <w:i/>
                            </w:rPr>
                            <w:t>-</w:t>
                          </w:r>
                          <w:r>
                            <w:rPr>
                              <w:i/>
                              <w:lang w:val="en-US"/>
                            </w:rPr>
                            <w:t>4</w:t>
                          </w:r>
                          <w:r>
                            <w:rPr>
                              <w:i/>
                            </w:rPr>
                            <w:t xml:space="preserve"> </w:t>
                          </w:r>
                          <w:r>
                            <w:rPr>
                              <w:i/>
                              <w:lang w:val="en-US"/>
                            </w:rPr>
                            <w:t>(effective January 1, 2016)</w:t>
                          </w:r>
                          <w:r>
                            <w:rPr>
                              <w:i/>
                            </w:rPr>
                            <w:t xml:space="preserve">. </w:t>
                          </w:r>
                        </w:ins>
                      </w:p>
                      <w:p w14:paraId="688648A5" w14:textId="256179CF" w:rsidR="00FE0EAB" w:rsidRDefault="00FE0EAB" w:rsidP="00581CA9">
                        <w:pPr>
                          <w:pStyle w:val="Hdng3BodyText"/>
                          <w:spacing w:after="200"/>
                          <w:ind w:left="634"/>
                          <w:rPr>
                            <w:ins w:id="1216" w:author="Chessmore, Carol" w:date="2014-08-26T13:33:00Z"/>
                            <w:i/>
                            <w:lang w:val="en-US"/>
                          </w:rPr>
                        </w:pPr>
                        <w:ins w:id="1217" w:author="Chessmore, Carol" w:date="2014-08-26T13:33:00Z">
                          <w:r>
                            <w:rPr>
                              <w:i/>
                              <w:lang w:val="en-US"/>
                            </w:rPr>
                            <w:t>The gray boxed sections of the DWG Procedure Manual provide interim</w:t>
                          </w:r>
                          <w:r w:rsidR="006306DC">
                            <w:rPr>
                              <w:i/>
                              <w:lang w:val="en-US"/>
                            </w:rPr>
                            <w:t xml:space="preserve"> DWG guidelines for the new TPL</w:t>
                          </w:r>
                          <w:r>
                            <w:rPr>
                              <w:i/>
                              <w:lang w:val="en-US"/>
                            </w:rPr>
                            <w:t>-001-4 until final language is approved for the Planning Guide via a PGRR.</w:t>
                          </w:r>
                        </w:ins>
                      </w:p>
                      <w:p w14:paraId="029DD290" w14:textId="77777777" w:rsidR="00FE0EAB" w:rsidRDefault="00FE0EAB" w:rsidP="008B53C9">
                        <w:pPr>
                          <w:pStyle w:val="Heading3"/>
                          <w:numPr>
                            <w:ilvl w:val="0"/>
                            <w:numId w:val="19"/>
                          </w:numPr>
                          <w:tabs>
                            <w:tab w:val="left" w:pos="720"/>
                          </w:tabs>
                          <w:spacing w:after="200"/>
                          <w:ind w:left="720" w:firstLine="0"/>
                          <w:jc w:val="both"/>
                          <w:rPr>
                            <w:ins w:id="1218" w:author="Chessmore, Carol" w:date="2014-09-10T12:11:00Z"/>
                          </w:rPr>
                        </w:pPr>
                        <w:bookmarkStart w:id="1219" w:name="_Toc402354587"/>
                        <w:ins w:id="1220" w:author="Chessmore, Carol" w:date="2014-08-26T13:36:00Z">
                          <w:r>
                            <w:t>Transient Voltage Criteria</w:t>
                          </w:r>
                        </w:ins>
                        <w:bookmarkEnd w:id="1219"/>
                      </w:p>
                      <w:p w14:paraId="48271D15" w14:textId="5EA90202" w:rsidR="00FE0EAB" w:rsidRDefault="00FE0EAB" w:rsidP="005F1E60">
                        <w:pPr>
                          <w:pStyle w:val="Hdng3BodyText"/>
                          <w:ind w:left="720"/>
                          <w:jc w:val="both"/>
                          <w:rPr>
                            <w:ins w:id="1221" w:author="Chessmore, Carol" w:date="2014-09-18T10:03:00Z"/>
                            <w:lang w:val="en-US"/>
                          </w:rPr>
                        </w:pPr>
                        <w:ins w:id="1222" w:author="Shun-Hsien (Fred) Huang" w:date="2014-09-15T15:39:00Z">
                          <w:r w:rsidRPr="003A5F78">
                            <w:t>Transient Voltage Criteria applies</w:t>
                          </w:r>
                        </w:ins>
                        <w:ins w:id="1223" w:author="Chessmore, Carol" w:date="2014-10-07T16:25:00Z">
                          <w:r w:rsidR="00125E32">
                            <w:rPr>
                              <w:lang w:val="en-US"/>
                            </w:rPr>
                            <w:t xml:space="preserve"> to</w:t>
                          </w:r>
                        </w:ins>
                        <w:ins w:id="1224" w:author="Shun-Hsien (Fred) Huang" w:date="2014-09-15T15:39:00Z">
                          <w:r w:rsidRPr="003A5F78">
                            <w:t xml:space="preserve"> transmission level buses above 100 kV.</w:t>
                          </w:r>
                        </w:ins>
                      </w:p>
                      <w:p w14:paraId="7BA39202" w14:textId="1F937EE1" w:rsidR="00FE0EAB" w:rsidRPr="005F1E60" w:rsidDel="005F1E60" w:rsidRDefault="00FE0EAB" w:rsidP="008B53C9">
                        <w:pPr>
                          <w:pStyle w:val="BodyText"/>
                          <w:numPr>
                            <w:ilvl w:val="0"/>
                            <w:numId w:val="5"/>
                          </w:numPr>
                          <w:spacing w:after="120"/>
                          <w:ind w:left="1440" w:hanging="288"/>
                          <w:rPr>
                            <w:ins w:id="1225" w:author="Shun-Hsien (Fred) Huang" w:date="2014-09-15T15:39:00Z"/>
                            <w:del w:id="1226" w:author="Chessmore, Carol" w:date="2014-09-18T10:00:00Z"/>
                          </w:rPr>
                        </w:pPr>
                        <w:ins w:id="1227" w:author="Shun-Hsien (Fred) Huang" w:date="2014-09-15T15:39:00Z">
                          <w:del w:id="1228" w:author="Chessmore, Carol" w:date="2014-09-18T10:00:00Z">
                            <w:r w:rsidRPr="005F1E60" w:rsidDel="005F1E60">
                              <w:delText xml:space="preserve"> </w:delText>
                            </w:r>
                          </w:del>
                        </w:ins>
                      </w:p>
                      <w:p w14:paraId="45643622" w14:textId="77777777" w:rsidR="00FE0EAB" w:rsidRDefault="00FE0EAB" w:rsidP="008B53C9">
                        <w:pPr>
                          <w:pStyle w:val="BodyText"/>
                          <w:numPr>
                            <w:ilvl w:val="0"/>
                            <w:numId w:val="5"/>
                          </w:numPr>
                          <w:spacing w:after="120"/>
                          <w:ind w:left="1440" w:hanging="288"/>
                          <w:rPr>
                            <w:ins w:id="1229" w:author="Chessmore, Carol" w:date="2014-09-18T10:03:00Z"/>
                          </w:rPr>
                        </w:pPr>
                        <w:ins w:id="1230" w:author="Shun-Hsien (Fred) Huang" w:date="2014-09-15T15:39:00Z">
                          <w:r w:rsidRPr="005F1E60">
                            <w:t xml:space="preserve">For NERC planning event P1, voltage shall recover to 0.90 p.u. within five seconds after clearing the fault. </w:t>
                          </w:r>
                        </w:ins>
                      </w:p>
                      <w:p w14:paraId="4D2563AB" w14:textId="307D8434" w:rsidR="00FE0EAB" w:rsidRPr="005F1E60" w:rsidDel="00D648B6" w:rsidRDefault="00FE0EAB" w:rsidP="008B53C9">
                        <w:pPr>
                          <w:pStyle w:val="BodyText"/>
                          <w:numPr>
                            <w:ilvl w:val="0"/>
                            <w:numId w:val="5"/>
                          </w:numPr>
                          <w:spacing w:after="120"/>
                          <w:ind w:left="1440" w:hanging="288"/>
                          <w:rPr>
                            <w:del w:id="1231" w:author="Chessmore, Carol" w:date="2014-09-18T09:06:00Z"/>
                          </w:rPr>
                        </w:pPr>
                        <w:ins w:id="1232" w:author="Shun-Hsien (Fred) Huang" w:date="2014-09-15T15:39:00Z">
                          <w:del w:id="1233" w:author="Chessmore, Carol" w:date="2014-09-18T10:01:00Z">
                            <w:r w:rsidRPr="005F1E60" w:rsidDel="005F1E60">
                              <w:delText xml:space="preserve"> </w:delText>
                            </w:r>
                          </w:del>
                        </w:ins>
                      </w:p>
                      <w:p w14:paraId="2E6D7B27" w14:textId="5E78E7D5" w:rsidR="00FE0EAB" w:rsidDel="005F1E60" w:rsidRDefault="00FE0EAB" w:rsidP="008B53C9">
                        <w:pPr>
                          <w:pStyle w:val="BodyText"/>
                          <w:numPr>
                            <w:ilvl w:val="0"/>
                            <w:numId w:val="5"/>
                          </w:numPr>
                          <w:spacing w:after="120"/>
                          <w:ind w:left="1440" w:hanging="288"/>
                          <w:rPr>
                            <w:del w:id="1234" w:author="Joe SanMartin" w:date="2014-09-16T22:44:00Z"/>
                          </w:rPr>
                        </w:pPr>
                        <w:ins w:id="1235" w:author="Shun-Hsien (Fred) Huang" w:date="2014-09-15T15:39:00Z">
                          <w:r w:rsidRPr="005F1E60">
                            <w:t>For NERC planning event</w:t>
                          </w:r>
                        </w:ins>
                        <w:ins w:id="1236" w:author="Chessmore, Carol" w:date="2014-09-29T12:20:00Z">
                          <w:r>
                            <w:rPr>
                              <w:lang w:val="en-US"/>
                            </w:rPr>
                            <w:t>s</w:t>
                          </w:r>
                        </w:ins>
                        <w:ins w:id="1237" w:author="Shun-Hsien (Fred) Huang" w:date="2014-09-15T15:39:00Z">
                          <w:r w:rsidRPr="005F1E60">
                            <w:t xml:space="preserve"> P2-P7, voltage shall recover to 0.90 p.u. within ten seconds after clearing the fault.</w:t>
                          </w:r>
                        </w:ins>
                        <w:ins w:id="1238" w:author="Joe SanMartin" w:date="2014-09-16T22:44:00Z">
                          <w:r w:rsidRPr="005F1E60" w:rsidDel="00E0390F">
                            <w:t xml:space="preserve"> </w:t>
                          </w:r>
                        </w:ins>
                      </w:p>
                      <w:p w14:paraId="3E9B2F73" w14:textId="77777777" w:rsidR="00FE0EAB" w:rsidRDefault="00FE0EAB" w:rsidP="008B53C9">
                        <w:pPr>
                          <w:pStyle w:val="BodyText"/>
                          <w:numPr>
                            <w:ilvl w:val="0"/>
                            <w:numId w:val="5"/>
                          </w:numPr>
                          <w:spacing w:after="120"/>
                          <w:ind w:left="1440" w:hanging="288"/>
                          <w:rPr>
                            <w:ins w:id="1239" w:author="Chessmore, Carol" w:date="2014-09-18T10:03:00Z"/>
                          </w:rPr>
                        </w:pPr>
                      </w:p>
                      <w:p w14:paraId="0406507E" w14:textId="77777777" w:rsidR="00FE0EAB" w:rsidRDefault="00FE0EAB" w:rsidP="008B53C9">
                        <w:pPr>
                          <w:pStyle w:val="Heading3"/>
                          <w:numPr>
                            <w:ilvl w:val="0"/>
                            <w:numId w:val="20"/>
                          </w:numPr>
                          <w:tabs>
                            <w:tab w:val="left" w:pos="720"/>
                          </w:tabs>
                          <w:spacing w:before="240" w:after="200"/>
                          <w:ind w:left="720" w:firstLine="0"/>
                          <w:jc w:val="both"/>
                          <w:rPr>
                            <w:ins w:id="1240" w:author="Chessmore, Carol" w:date="2014-09-18T09:07:00Z"/>
                          </w:rPr>
                        </w:pPr>
                        <w:bookmarkStart w:id="1241" w:name="_Toc402354588"/>
                        <w:ins w:id="1242" w:author="Chessmore, Carol" w:date="2014-09-18T09:07:00Z">
                          <w:r>
                            <w:t>Damping Criteria</w:t>
                          </w:r>
                          <w:bookmarkEnd w:id="1241"/>
                        </w:ins>
                      </w:p>
                      <w:p w14:paraId="014A973E" w14:textId="77777777" w:rsidR="00FE0EAB" w:rsidRDefault="00FE0EAB" w:rsidP="00D648B6">
                        <w:pPr>
                          <w:pStyle w:val="Hdng3BodyText"/>
                          <w:ind w:left="720"/>
                          <w:jc w:val="both"/>
                          <w:rPr>
                            <w:ins w:id="1243" w:author="Chessmore, Carol" w:date="2014-09-18T09:07:00Z"/>
                            <w:lang w:val="en-US"/>
                          </w:rPr>
                        </w:pPr>
                        <w:ins w:id="1244" w:author="Chessmore, Carol" w:date="2014-09-18T09:07:00Z">
                          <w:r>
                            <w:t xml:space="preserve">For NERC planning event P1-P7, power oscillation within the range of 0.2 Hz to 2 Hz shall </w:t>
                          </w:r>
                          <w:r>
                            <w:rPr>
                              <w:lang w:val="en-US"/>
                            </w:rPr>
                            <w:t>decay</w:t>
                          </w:r>
                          <w:r>
                            <w:t xml:space="preserve"> </w:t>
                          </w:r>
                          <w:r>
                            <w:rPr>
                              <w:lang w:val="en-US"/>
                            </w:rPr>
                            <w:t xml:space="preserve">with </w:t>
                          </w:r>
                          <w:r>
                            <w:t>a minimum of 3% damping rati</w:t>
                          </w:r>
                          <w:r>
                            <w:rPr>
                              <w:lang w:val="en-US"/>
                            </w:rPr>
                            <w:t>o</w:t>
                          </w:r>
                          <w:r>
                            <w:t>.</w:t>
                          </w:r>
                        </w:ins>
                      </w:p>
                      <w:p w14:paraId="72C13291" w14:textId="2810233D" w:rsidR="00FE0EAB" w:rsidRPr="00A62B08" w:rsidRDefault="00FE0EAB" w:rsidP="008B53C9">
                        <w:pPr>
                          <w:pStyle w:val="Heading3"/>
                          <w:numPr>
                            <w:ilvl w:val="0"/>
                            <w:numId w:val="20"/>
                          </w:numPr>
                          <w:tabs>
                            <w:tab w:val="left" w:pos="720"/>
                          </w:tabs>
                          <w:spacing w:before="240" w:after="200"/>
                          <w:ind w:left="720" w:firstLine="0"/>
                          <w:jc w:val="both"/>
                          <w:rPr>
                            <w:ins w:id="1245" w:author="Chessmore, Carol" w:date="2014-09-18T09:07:00Z"/>
                          </w:rPr>
                        </w:pPr>
                        <w:bookmarkStart w:id="1246" w:name="_Toc402354589"/>
                        <w:ins w:id="1247" w:author="Chessmore, Carol" w:date="2014-09-18T09:07:00Z">
                          <w:r w:rsidRPr="00A62B08">
                            <w:t>Voltage Instability Identification in Stability Studies</w:t>
                          </w:r>
                          <w:bookmarkEnd w:id="1246"/>
                        </w:ins>
                      </w:p>
                      <w:p w14:paraId="28FDE20F" w14:textId="09757F75" w:rsidR="00FE0EAB" w:rsidRDefault="00FE0EAB" w:rsidP="00E8277A">
                        <w:pPr>
                          <w:spacing w:before="120"/>
                          <w:ind w:left="720"/>
                          <w:rPr>
                            <w:ins w:id="1248" w:author="Chessmore, Carol" w:date="2014-09-18T09:07:00Z"/>
                            <w:rFonts w:ascii="Arial" w:hAnsi="Arial"/>
                            <w:sz w:val="24"/>
                            <w:lang w:eastAsia="x-none"/>
                          </w:rPr>
                        </w:pPr>
                        <w:ins w:id="1249" w:author="Chessmore, Carol" w:date="2014-09-18T09:07:00Z">
                          <w:r w:rsidRPr="00FD04C3">
                            <w:rPr>
                              <w:rFonts w:ascii="Arial" w:hAnsi="Arial"/>
                              <w:sz w:val="24"/>
                              <w:lang w:eastAsia="x-none"/>
                            </w:rPr>
                            <w:t xml:space="preserve">Voltage Instability is indicated by </w:t>
                          </w:r>
                        </w:ins>
                        <w:ins w:id="1250" w:author="Chessmore, Carol" w:date="2014-10-07T16:46:00Z">
                          <w:r w:rsidR="00233278">
                            <w:rPr>
                              <w:rFonts w:ascii="Arial" w:hAnsi="Arial"/>
                              <w:sz w:val="24"/>
                              <w:lang w:eastAsia="x-none"/>
                            </w:rPr>
                            <w:t xml:space="preserve">severely low </w:t>
                          </w:r>
                        </w:ins>
                        <w:ins w:id="1251" w:author="Chessmore, Carol" w:date="2014-09-18T09:07:00Z">
                          <w:r w:rsidRPr="00FD04C3">
                            <w:rPr>
                              <w:rFonts w:ascii="Arial" w:hAnsi="Arial"/>
                              <w:sz w:val="24"/>
                              <w:lang w:eastAsia="x-none"/>
                            </w:rPr>
                            <w:t xml:space="preserve">bus voltage or </w:t>
                          </w:r>
                          <w:r>
                            <w:rPr>
                              <w:rFonts w:ascii="Arial" w:hAnsi="Arial"/>
                              <w:sz w:val="24"/>
                              <w:lang w:eastAsia="x-none"/>
                            </w:rPr>
                            <w:t xml:space="preserve">bus </w:t>
                          </w:r>
                          <w:r w:rsidRPr="00FD04C3">
                            <w:rPr>
                              <w:rFonts w:ascii="Arial" w:hAnsi="Arial"/>
                              <w:sz w:val="24"/>
                              <w:lang w:eastAsia="x-none"/>
                            </w:rPr>
                            <w:t xml:space="preserve">voltage collapse. </w:t>
                          </w:r>
                        </w:ins>
                      </w:p>
                      <w:p w14:paraId="2ED6201C" w14:textId="77777777" w:rsidR="00FE0EAB" w:rsidRPr="00FD04C3" w:rsidRDefault="00FE0EAB" w:rsidP="00E8277A">
                        <w:pPr>
                          <w:tabs>
                            <w:tab w:val="left" w:pos="720"/>
                          </w:tabs>
                          <w:spacing w:before="120"/>
                          <w:ind w:left="720"/>
                          <w:rPr>
                            <w:ins w:id="1252" w:author="Chessmore, Carol" w:date="2014-09-18T09:07:00Z"/>
                            <w:rFonts w:ascii="Arial" w:hAnsi="Arial"/>
                            <w:sz w:val="24"/>
                            <w:lang w:eastAsia="x-none"/>
                          </w:rPr>
                        </w:pPr>
                        <w:ins w:id="1253" w:author="Chessmore, Carol" w:date="2014-09-18T09:07:00Z">
                          <w:r w:rsidRPr="00FD04C3">
                            <w:rPr>
                              <w:rFonts w:ascii="Arial" w:hAnsi="Arial"/>
                              <w:sz w:val="24"/>
                              <w:lang w:eastAsia="x-none"/>
                            </w:rPr>
                            <w:t>Voltage Instability could cause</w:t>
                          </w:r>
                          <w:r>
                            <w:rPr>
                              <w:rFonts w:ascii="Arial" w:hAnsi="Arial"/>
                              <w:sz w:val="24"/>
                              <w:lang w:eastAsia="x-none"/>
                            </w:rPr>
                            <w:t>:</w:t>
                          </w:r>
                          <w:r w:rsidRPr="00FD04C3">
                            <w:rPr>
                              <w:rFonts w:ascii="Arial" w:hAnsi="Arial"/>
                              <w:sz w:val="24"/>
                              <w:lang w:eastAsia="x-none"/>
                            </w:rPr>
                            <w:t xml:space="preserve"> </w:t>
                          </w:r>
                        </w:ins>
                      </w:p>
                      <w:p w14:paraId="679A90A9" w14:textId="77777777" w:rsidR="00FE0EAB" w:rsidRDefault="00FE0EAB" w:rsidP="008B53C9">
                        <w:pPr>
                          <w:pStyle w:val="BodyText"/>
                          <w:numPr>
                            <w:ilvl w:val="0"/>
                            <w:numId w:val="5"/>
                          </w:numPr>
                          <w:spacing w:before="120" w:after="120"/>
                          <w:ind w:left="1440" w:hanging="288"/>
                          <w:jc w:val="both"/>
                          <w:rPr>
                            <w:ins w:id="1254" w:author="Chessmore, Carol" w:date="2014-09-18T09:07:00Z"/>
                          </w:rPr>
                        </w:pPr>
                        <w:ins w:id="1255" w:author="Chessmore, Carol" w:date="2014-09-18T09:07:00Z">
                          <w:r>
                            <w:t>Significant amount of customer initiated motor tripping is activated due to motor stalling.</w:t>
                          </w:r>
                        </w:ins>
                      </w:p>
                      <w:p w14:paraId="2FAC8FF8" w14:textId="353D2915" w:rsidR="00FE0EAB" w:rsidRPr="00FD04C3" w:rsidRDefault="00FE0EAB" w:rsidP="008B53C9">
                        <w:pPr>
                          <w:pStyle w:val="BodyText"/>
                          <w:numPr>
                            <w:ilvl w:val="0"/>
                            <w:numId w:val="5"/>
                          </w:numPr>
                          <w:spacing w:before="120" w:after="120"/>
                          <w:ind w:left="1440" w:hanging="288"/>
                          <w:jc w:val="both"/>
                          <w:rPr>
                            <w:ins w:id="1256" w:author="Chessmore, Carol" w:date="2014-09-18T09:07:00Z"/>
                          </w:rPr>
                        </w:pPr>
                        <w:ins w:id="1257" w:author="Chessmore, Carol" w:date="2014-09-18T09:07:00Z">
                          <w:r>
                            <w:t>L</w:t>
                          </w:r>
                          <w:r w:rsidR="00BE3FA7">
                            <w:t xml:space="preserve">oss of </w:t>
                          </w:r>
                          <w:r w:rsidRPr="00FD04C3">
                            <w:t>ge</w:t>
                          </w:r>
                          <w:r w:rsidRPr="0057438D">
                            <w:t>nerator</w:t>
                          </w:r>
                        </w:ins>
                        <w:ins w:id="1258" w:author="Chessmore, Carol" w:date="2014-10-07T16:31:00Z">
                          <w:r w:rsidR="00BE3FA7">
                            <w:rPr>
                              <w:lang w:val="en-US"/>
                            </w:rPr>
                            <w:t>(s)</w:t>
                          </w:r>
                        </w:ins>
                        <w:ins w:id="1259" w:author="Chessmore, Carol" w:date="2014-09-18T09:07:00Z">
                          <w:r w:rsidRPr="0057438D">
                            <w:t xml:space="preserve"> due to </w:t>
                          </w:r>
                        </w:ins>
                        <w:ins w:id="1260" w:author="Chessmore, Carol" w:date="2014-10-07T16:46:00Z">
                          <w:r w:rsidR="00233278">
                            <w:rPr>
                              <w:lang w:val="en-US"/>
                            </w:rPr>
                            <w:t>low voltage</w:t>
                          </w:r>
                        </w:ins>
                        <w:ins w:id="1261" w:author="Chessmore, Carol" w:date="2014-09-18T09:07:00Z">
                          <w:r w:rsidRPr="00FD04C3">
                            <w:t xml:space="preserve"> </w:t>
                          </w:r>
                        </w:ins>
                      </w:p>
                      <w:p w14:paraId="0A1BD824" w14:textId="77777777" w:rsidR="00FE0EAB" w:rsidRDefault="00FE0EAB" w:rsidP="008B53C9">
                        <w:pPr>
                          <w:pStyle w:val="BodyText"/>
                          <w:numPr>
                            <w:ilvl w:val="0"/>
                            <w:numId w:val="5"/>
                          </w:numPr>
                          <w:spacing w:before="120" w:after="120"/>
                          <w:ind w:left="1440" w:hanging="288"/>
                          <w:jc w:val="both"/>
                          <w:rPr>
                            <w:ins w:id="1262" w:author="Chessmore, Carol" w:date="2014-09-18T09:07:00Z"/>
                          </w:rPr>
                        </w:pPr>
                        <w:ins w:id="1263" w:author="Chessmore, Carol" w:date="2014-09-18T09:07:00Z">
                          <w:r>
                            <w:t>V</w:t>
                          </w:r>
                          <w:r w:rsidRPr="00FD04C3">
                            <w:t>oltage collapse</w:t>
                          </w:r>
                          <w:r>
                            <w:t xml:space="preserve"> of an area</w:t>
                          </w:r>
                        </w:ins>
                      </w:p>
                      <w:p w14:paraId="475CE077" w14:textId="57BF1F48" w:rsidR="00FE0EAB" w:rsidRPr="004C7C31" w:rsidRDefault="00BE3FA7" w:rsidP="00D648B6">
                        <w:pPr>
                          <w:ind w:left="720"/>
                          <w:rPr>
                            <w:ins w:id="1264" w:author="Chessmore, Carol" w:date="2014-09-18T09:07:00Z"/>
                            <w:rFonts w:ascii="Arial" w:hAnsi="Arial"/>
                            <w:sz w:val="24"/>
                            <w:lang w:eastAsia="x-none"/>
                          </w:rPr>
                        </w:pPr>
                        <w:ins w:id="1265" w:author="Chessmore, Carol" w:date="2014-09-18T09:07:00Z">
                          <w:r>
                            <w:rPr>
                              <w:rFonts w:ascii="Arial" w:hAnsi="Arial"/>
                              <w:sz w:val="24"/>
                              <w:lang w:eastAsia="x-none"/>
                            </w:rPr>
                            <w:t xml:space="preserve">ERCOT Planning Guide </w:t>
                          </w:r>
                        </w:ins>
                        <w:ins w:id="1266" w:author="Chessmore, Carol" w:date="2014-10-07T16:29:00Z">
                          <w:r>
                            <w:rPr>
                              <w:rFonts w:ascii="Arial" w:hAnsi="Arial"/>
                              <w:sz w:val="24"/>
                              <w:lang w:eastAsia="x-none"/>
                            </w:rPr>
                            <w:t xml:space="preserve">Section </w:t>
                          </w:r>
                        </w:ins>
                        <w:ins w:id="1267" w:author="Chessmore, Carol" w:date="2014-09-18T09:07:00Z">
                          <w:r>
                            <w:rPr>
                              <w:rFonts w:ascii="Arial" w:hAnsi="Arial"/>
                              <w:sz w:val="24"/>
                              <w:lang w:eastAsia="x-none"/>
                            </w:rPr>
                            <w:t>4.1.1.3</w:t>
                          </w:r>
                        </w:ins>
                        <w:ins w:id="1268" w:author="Chessmore, Carol" w:date="2014-10-07T16:29:00Z">
                          <w:r>
                            <w:rPr>
                              <w:rFonts w:ascii="Arial" w:hAnsi="Arial"/>
                              <w:sz w:val="24"/>
                              <w:lang w:eastAsia="x-none"/>
                            </w:rPr>
                            <w:t xml:space="preserve">: </w:t>
                          </w:r>
                        </w:ins>
                        <w:ins w:id="1269" w:author="Chessmore, Carol" w:date="2014-10-07T16:28:00Z">
                          <w:r>
                            <w:rPr>
                              <w:rFonts w:ascii="Arial" w:hAnsi="Arial"/>
                              <w:sz w:val="24"/>
                              <w:lang w:eastAsia="x-none"/>
                            </w:rPr>
                            <w:t xml:space="preserve">Voltage Stability Margin </w:t>
                          </w:r>
                        </w:ins>
                        <w:ins w:id="1270" w:author="Chessmore, Carol" w:date="2014-09-18T09:07:00Z">
                          <w:r w:rsidR="00FE0EAB">
                            <w:rPr>
                              <w:rFonts w:ascii="Arial" w:hAnsi="Arial"/>
                              <w:sz w:val="24"/>
                              <w:lang w:eastAsia="x-none"/>
                            </w:rPr>
                            <w:t>identif</w:t>
                          </w:r>
                        </w:ins>
                        <w:ins w:id="1271" w:author="Chessmore, Carol" w:date="2014-10-07T16:29:00Z">
                          <w:r>
                            <w:rPr>
                              <w:rFonts w:ascii="Arial" w:hAnsi="Arial"/>
                              <w:sz w:val="24"/>
                              <w:lang w:eastAsia="x-none"/>
                            </w:rPr>
                            <w:t>ies</w:t>
                          </w:r>
                        </w:ins>
                        <w:ins w:id="1272" w:author="Chessmore, Carol" w:date="2014-09-18T09:07:00Z">
                          <w:r w:rsidR="00FE0EAB">
                            <w:rPr>
                              <w:rFonts w:ascii="Arial" w:hAnsi="Arial"/>
                              <w:sz w:val="24"/>
                              <w:lang w:eastAsia="x-none"/>
                            </w:rPr>
                            <w:t xml:space="preserve"> the</w:t>
                          </w:r>
                          <w:r>
                            <w:rPr>
                              <w:rFonts w:ascii="Arial" w:hAnsi="Arial"/>
                              <w:sz w:val="24"/>
                              <w:lang w:eastAsia="x-none"/>
                            </w:rPr>
                            <w:t xml:space="preserve"> voltage stability requirement</w:t>
                          </w:r>
                        </w:ins>
                        <w:ins w:id="1273" w:author="Chessmore, Carol" w:date="2014-10-07T16:30:00Z">
                          <w:r>
                            <w:rPr>
                              <w:rFonts w:ascii="Arial" w:hAnsi="Arial"/>
                              <w:sz w:val="24"/>
                              <w:lang w:eastAsia="x-none"/>
                            </w:rPr>
                            <w:t>s</w:t>
                          </w:r>
                        </w:ins>
                        <w:ins w:id="1274" w:author="Chessmore, Carol" w:date="2014-09-18T09:07:00Z">
                          <w:r>
                            <w:rPr>
                              <w:rFonts w:ascii="Arial" w:hAnsi="Arial"/>
                              <w:sz w:val="24"/>
                              <w:lang w:eastAsia="x-none"/>
                            </w:rPr>
                            <w:t xml:space="preserve"> </w:t>
                          </w:r>
                        </w:ins>
                        <w:ins w:id="1275" w:author="Chessmore, Carol" w:date="2014-10-07T16:29:00Z">
                          <w:r>
                            <w:rPr>
                              <w:rFonts w:ascii="Arial" w:hAnsi="Arial"/>
                              <w:sz w:val="24"/>
                              <w:lang w:eastAsia="x-none"/>
                            </w:rPr>
                            <w:t>for</w:t>
                          </w:r>
                        </w:ins>
                        <w:ins w:id="1276" w:author="Chessmore, Carol" w:date="2014-09-18T09:07:00Z">
                          <w:r w:rsidR="00FE0EAB">
                            <w:rPr>
                              <w:rFonts w:ascii="Arial" w:hAnsi="Arial"/>
                              <w:sz w:val="24"/>
                              <w:lang w:eastAsia="x-none"/>
                            </w:rPr>
                            <w:t xml:space="preserve"> maintain</w:t>
                          </w:r>
                        </w:ins>
                        <w:ins w:id="1277" w:author="Chessmore, Carol" w:date="2014-10-07T16:30:00Z">
                          <w:r>
                            <w:rPr>
                              <w:rFonts w:ascii="Arial" w:hAnsi="Arial"/>
                              <w:sz w:val="24"/>
                              <w:lang w:eastAsia="x-none"/>
                            </w:rPr>
                            <w:t>ing</w:t>
                          </w:r>
                        </w:ins>
                        <w:ins w:id="1278" w:author="Chessmore, Carol" w:date="2014-09-18T09:07:00Z">
                          <w:r w:rsidR="00FE0EAB">
                            <w:rPr>
                              <w:rFonts w:ascii="Arial" w:hAnsi="Arial"/>
                              <w:sz w:val="24"/>
                              <w:lang w:eastAsia="x-none"/>
                            </w:rPr>
                            <w:t xml:space="preserve"> post-transient voltage stability.</w:t>
                          </w:r>
                        </w:ins>
                      </w:p>
                      <w:p w14:paraId="27B9A0D0" w14:textId="77777777" w:rsidR="00FE0EAB" w:rsidRPr="003A5F78" w:rsidRDefault="00FE0EAB" w:rsidP="003A5F78">
                        <w:pPr>
                          <w:pStyle w:val="Hdng3BodyText"/>
                          <w:tabs>
                            <w:tab w:val="left" w:pos="1620"/>
                            <w:tab w:val="left" w:pos="1710"/>
                          </w:tabs>
                          <w:spacing w:after="200"/>
                          <w:rPr>
                            <w:lang w:val="en-US"/>
                          </w:rPr>
                        </w:pPr>
                      </w:p>
                    </w:txbxContent>
                  </v:textbox>
                  <w10:anchorlock/>
                </v:shape>
              </w:pict>
            </mc:Fallback>
          </mc:AlternateContent>
        </w:r>
      </w:ins>
    </w:p>
    <w:p w14:paraId="23431B1E" w14:textId="77777777" w:rsidR="00485E54" w:rsidRDefault="00485E54" w:rsidP="00581CA9">
      <w:pPr>
        <w:spacing w:after="120"/>
        <w:jc w:val="both"/>
        <w:rPr>
          <w:ins w:id="1279" w:author="Chessmore, Carol" w:date="2014-08-26T13:33:00Z"/>
          <w:b/>
        </w:rPr>
      </w:pPr>
      <w:ins w:id="1280" w:author="Chessmore, Carol" w:date="2014-08-26T13:37:00Z">
        <w:r w:rsidRPr="00C41447">
          <w:rPr>
            <w:b/>
            <w:noProof/>
            <w:rPrChange w:id="1281">
              <w:rPr>
                <w:noProof/>
              </w:rPr>
            </w:rPrChange>
          </w:rPr>
          <w:lastRenderedPageBreak/>
          <mc:AlternateContent>
            <mc:Choice Requires="wps">
              <w:drawing>
                <wp:inline distT="0" distB="0" distL="0" distR="0" wp14:anchorId="1A2543C3" wp14:editId="614B7E95">
                  <wp:extent cx="5532120" cy="8321040"/>
                  <wp:effectExtent l="0" t="0" r="11430" b="22860"/>
                  <wp:docPr id="11" name="Text Box 11"/>
                  <wp:cNvGraphicFramePr/>
                  <a:graphic xmlns:a="http://schemas.openxmlformats.org/drawingml/2006/main">
                    <a:graphicData uri="http://schemas.microsoft.com/office/word/2010/wordprocessingShape">
                      <wps:wsp>
                        <wps:cNvSpPr txBox="1"/>
                        <wps:spPr>
                          <a:xfrm>
                            <a:off x="0" y="0"/>
                            <a:ext cx="5532120" cy="8321040"/>
                          </a:xfrm>
                          <a:prstGeom prst="rect">
                            <a:avLst/>
                          </a:prstGeom>
                          <a:solidFill>
                            <a:schemeClr val="bg1">
                              <a:lumMod val="85000"/>
                            </a:schemeClr>
                          </a:solidFill>
                          <a:ln w="6350">
                            <a:solidFill>
                              <a:prstClr val="black"/>
                            </a:solidFill>
                          </a:ln>
                          <a:effectLst/>
                        </wps:spPr>
                        <wps:txbx>
                          <w:txbxContent>
                            <w:p w14:paraId="2115AB86" w14:textId="77777777" w:rsidR="00FE0EAB" w:rsidRDefault="00FE0EAB" w:rsidP="008B53C9">
                              <w:pPr>
                                <w:pStyle w:val="Heading3"/>
                                <w:numPr>
                                  <w:ilvl w:val="0"/>
                                  <w:numId w:val="20"/>
                                </w:numPr>
                                <w:spacing w:before="240" w:after="200"/>
                                <w:ind w:left="720" w:firstLine="0"/>
                                <w:jc w:val="both"/>
                                <w:rPr>
                                  <w:ins w:id="1282" w:author="Chessmore, Carol" w:date="2014-08-26T13:38:00Z"/>
                                </w:rPr>
                              </w:pPr>
                              <w:bookmarkStart w:id="1283" w:name="_Toc402354590"/>
                              <w:ins w:id="1284" w:author="Chessmore, Carol" w:date="2014-08-26T13:38:00Z">
                                <w:r>
                                  <w:t>Cascading Identification in Stability Studies</w:t>
                                </w:r>
                                <w:bookmarkEnd w:id="1283"/>
                              </w:ins>
                            </w:p>
                            <w:p w14:paraId="5761ED4C" w14:textId="2A838125" w:rsidR="00FE0EAB" w:rsidRPr="00ED677A" w:rsidDel="00ED677A" w:rsidRDefault="00FE0EAB" w:rsidP="00AA6C33">
                              <w:pPr>
                                <w:spacing w:after="120"/>
                                <w:ind w:left="720"/>
                                <w:rPr>
                                  <w:ins w:id="1285" w:author="Shun-Hsien (Fred) Huang" w:date="2014-09-15T20:28:00Z"/>
                                  <w:del w:id="1286" w:author="Chessmore, Carol" w:date="2014-09-29T12:25:00Z"/>
                                  <w:rFonts w:ascii="Arial" w:hAnsi="Arial"/>
                                  <w:sz w:val="24"/>
                                  <w:lang w:eastAsia="x-none"/>
                                </w:rPr>
                              </w:pPr>
                              <w:ins w:id="1287"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288"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289" w:author="Chessmore, Carol" w:date="2014-09-02T11:40:00Z"/>
                                  <w:rFonts w:ascii="Arial" w:hAnsi="Arial"/>
                                  <w:sz w:val="24"/>
                                  <w:lang w:eastAsia="x-none"/>
                                </w:rPr>
                              </w:pPr>
                              <w:ins w:id="1290" w:author="Chessmore, Carol" w:date="2014-09-02T11:40:00Z">
                                <w:r>
                                  <w:rPr>
                                    <w:rFonts w:ascii="Arial" w:hAnsi="Arial"/>
                                    <w:sz w:val="24"/>
                                    <w:lang w:eastAsia="x-none"/>
                                  </w:rPr>
                                  <w:t xml:space="preserve">Cascading </w:t>
                                </w:r>
                              </w:ins>
                              <w:ins w:id="1291" w:author="Chessmore, Carol" w:date="2014-09-10T14:59:00Z">
                                <w:r>
                                  <w:rPr>
                                    <w:rFonts w:ascii="Arial" w:hAnsi="Arial"/>
                                    <w:sz w:val="24"/>
                                    <w:lang w:eastAsia="x-none"/>
                                  </w:rPr>
                                  <w:t xml:space="preserve">is indicated </w:t>
                                </w:r>
                              </w:ins>
                              <w:ins w:id="1292" w:author="Chessmore, Carol" w:date="2014-09-10T14:58:00Z">
                                <w:r>
                                  <w:rPr>
                                    <w:rFonts w:ascii="Arial" w:hAnsi="Arial"/>
                                    <w:sz w:val="24"/>
                                    <w:lang w:eastAsia="x-none"/>
                                  </w:rPr>
                                  <w:t>by</w:t>
                                </w:r>
                              </w:ins>
                              <w:ins w:id="1293" w:author="Shun-Hsien (Fred) Huang" w:date="2014-09-15T16:00:00Z">
                                <w:r>
                                  <w:rPr>
                                    <w:rFonts w:ascii="Arial" w:hAnsi="Arial"/>
                                    <w:sz w:val="24"/>
                                    <w:lang w:eastAsia="x-none"/>
                                  </w:rPr>
                                  <w:t xml:space="preserve"> </w:t>
                                </w:r>
                              </w:ins>
                              <w:ins w:id="1294" w:author="Chessmore, Carol" w:date="2014-09-10T14:59:00Z">
                                <w:r>
                                  <w:rPr>
                                    <w:rFonts w:ascii="Arial" w:hAnsi="Arial"/>
                                    <w:sz w:val="24"/>
                                    <w:lang w:eastAsia="x-none"/>
                                  </w:rPr>
                                  <w:t>one or more of</w:t>
                                </w:r>
                              </w:ins>
                              <w:r>
                                <w:rPr>
                                  <w:rFonts w:ascii="Arial" w:hAnsi="Arial"/>
                                  <w:sz w:val="24"/>
                                  <w:lang w:eastAsia="x-none"/>
                                </w:rPr>
                                <w:t xml:space="preserve"> </w:t>
                              </w:r>
                              <w:ins w:id="1295" w:author="Chessmore, Carol" w:date="2014-09-03T09:15:00Z">
                                <w:r>
                                  <w:rPr>
                                    <w:rFonts w:ascii="Arial" w:hAnsi="Arial"/>
                                    <w:sz w:val="24"/>
                                    <w:lang w:eastAsia="x-none"/>
                                  </w:rPr>
                                  <w:t xml:space="preserve">the following </w:t>
                                </w:r>
                              </w:ins>
                              <w:ins w:id="1296"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297" w:author="Chessmore, Carol" w:date="2014-09-02T11:40:00Z"/>
                                </w:rPr>
                              </w:pPr>
                              <w:ins w:id="1298" w:author="Chessmore, Carol" w:date="2014-09-10T12:24:00Z">
                                <w:r>
                                  <w:t>U</w:t>
                                </w:r>
                              </w:ins>
                              <w:ins w:id="1299" w:author="Chessmore, Carol" w:date="2014-09-02T11:40:00Z">
                                <w:r w:rsidRPr="007314A3">
                                  <w:t xml:space="preserve">ncontrolled </w:t>
                                </w:r>
                                <w:r w:rsidRPr="000D47E5">
                                  <w:t xml:space="preserve">sequential </w:t>
                                </w:r>
                                <w:r w:rsidRPr="007314A3">
                                  <w:t xml:space="preserve">loss of </w:t>
                                </w:r>
                                <w:r>
                                  <w:t>generator</w:t>
                                </w:r>
                              </w:ins>
                              <w:ins w:id="1300"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301" w:author="Chessmore, Carol" w:date="2014-09-10T14:50:00Z"/>
                                </w:rPr>
                              </w:pPr>
                              <w:ins w:id="1302" w:author="Chessmore, Carol" w:date="2014-09-10T12:24:00Z">
                                <w:r>
                                  <w:t>U</w:t>
                                </w:r>
                              </w:ins>
                              <w:ins w:id="1303"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304" w:author="Chessmore, Carol" w:date="2014-09-10T14:46:00Z"/>
                                </w:rPr>
                              </w:pPr>
                              <w:ins w:id="1305"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306" w:author="Chessmore, Carol" w:date="2014-09-10T12:18:00Z"/>
                                  <w:rFonts w:ascii="Arial" w:hAnsi="Arial"/>
                                  <w:sz w:val="24"/>
                                  <w:lang w:eastAsia="x-none"/>
                                </w:rPr>
                              </w:pPr>
                              <w:ins w:id="1307"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308" w:author="Chessmore, Carol" w:date="2014-09-10T12:17:00Z"/>
                                </w:rPr>
                              </w:pPr>
                              <w:ins w:id="1309" w:author="Chessmore, Carol" w:date="2014-09-10T12:17:00Z">
                                <w:r>
                                  <w:t xml:space="preserve">Voltage collapse </w:t>
                                </w:r>
                              </w:ins>
                              <w:ins w:id="1310"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311" w:author="Chessmore, Carol" w:date="2014-09-03T11:30:00Z"/>
                                </w:rPr>
                              </w:pPr>
                              <w:ins w:id="1312"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313" w:author="Chessmore, Carol" w:date="2014-09-03T11:30:00Z"/>
                                </w:rPr>
                              </w:pPr>
                              <w:ins w:id="1314"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315" w:author="Chessmore, Carol" w:date="2014-09-18T09:07:00Z"/>
                                </w:rPr>
                              </w:pPr>
                              <w:bookmarkStart w:id="1316" w:name="_Toc402354591"/>
                              <w:ins w:id="1317" w:author="Chessmore, Carol" w:date="2014-09-18T09:07:00Z">
                                <w:r>
                                  <w:t>Uncontrolled Islanding</w:t>
                                </w:r>
                                <w:r w:rsidRPr="000D47E5">
                                  <w:t xml:space="preserve"> </w:t>
                                </w:r>
                                <w:r>
                                  <w:t>Identification in Stability Studies</w:t>
                                </w:r>
                                <w:bookmarkEnd w:id="1316"/>
                              </w:ins>
                            </w:p>
                            <w:p w14:paraId="0A20330E" w14:textId="379D29A4" w:rsidR="00FE0EAB" w:rsidRDefault="00FE0EAB" w:rsidP="00AA6C33">
                              <w:pPr>
                                <w:spacing w:after="200"/>
                                <w:ind w:left="720"/>
                                <w:rPr>
                                  <w:ins w:id="1318" w:author="Chessmore, Carol" w:date="2014-09-18T09:07:00Z"/>
                                  <w:rFonts w:ascii="Arial" w:hAnsi="Arial"/>
                                  <w:sz w:val="24"/>
                                  <w:lang w:eastAsia="x-none"/>
                                </w:rPr>
                              </w:pPr>
                              <w:ins w:id="1319"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320" w:author="Chessmore, Carol" w:date="2014-09-18T09:07:00Z"/>
                                  <w:rFonts w:ascii="Arial" w:hAnsi="Arial"/>
                                  <w:sz w:val="24"/>
                                  <w:lang w:eastAsia="x-none"/>
                                </w:rPr>
                              </w:pPr>
                              <w:ins w:id="1321"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322" w:author="Chessmore, Carol" w:date="2014-09-18T09:07:00Z"/>
                                  <w:rFonts w:ascii="Arial" w:hAnsi="Arial"/>
                                  <w:sz w:val="24"/>
                                  <w:lang w:eastAsia="x-none"/>
                                </w:rPr>
                              </w:pPr>
                              <w:ins w:id="1323"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324" w:author="Chessmore, Carol" w:date="2014-09-29T12:27:00Z">
                                <w:r>
                                  <w:rPr>
                                    <w:rFonts w:ascii="Arial" w:hAnsi="Arial"/>
                                    <w:sz w:val="24"/>
                                    <w:lang w:eastAsia="x-none"/>
                                  </w:rPr>
                                  <w:t xml:space="preserve">the formation of </w:t>
                                </w:r>
                              </w:ins>
                              <w:ins w:id="1325" w:author="Chessmore, Carol" w:date="2014-09-18T09:07:00Z">
                                <w:r>
                                  <w:rPr>
                                    <w:rFonts w:ascii="Arial" w:hAnsi="Arial"/>
                                    <w:sz w:val="24"/>
                                    <w:lang w:eastAsia="x-none"/>
                                  </w:rPr>
                                  <w:t xml:space="preserve">subnetwork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326" w:author="Chessmore, Carol" w:date="2014-09-29T12:27:00Z">
                                <w:r>
                                  <w:rPr>
                                    <w:rFonts w:ascii="Arial" w:hAnsi="Arial"/>
                                    <w:sz w:val="24"/>
                                    <w:lang w:eastAsia="x-none"/>
                                  </w:rPr>
                                  <w:t xml:space="preserve">  </w:t>
                                </w:r>
                              </w:ins>
                              <w:ins w:id="1327" w:author="Chessmore, Carol" w:date="2014-09-18T09:07:00Z">
                                <w:r>
                                  <w:rPr>
                                    <w:rFonts w:ascii="Arial" w:hAnsi="Arial"/>
                                    <w:sz w:val="24"/>
                                    <w:lang w:eastAsia="x-none"/>
                                  </w:rPr>
                                  <w:t>Subnetworks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328" w:author="Chessmore, Carol" w:date="2014-09-18T09:07:00Z"/>
                                </w:rPr>
                              </w:pPr>
                              <w:ins w:id="1329" w:author="Chessmore, Carol" w:date="2014-09-18T09:07:00Z">
                                <w:r w:rsidRPr="00C4607F">
                                  <w:t xml:space="preserve">The </w:t>
                                </w:r>
                                <w:r>
                                  <w:t xml:space="preserve">subnetwork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330" w:author="Chessmore, Carol" w:date="2014-09-18T09:07:00Z"/>
                                </w:rPr>
                              </w:pPr>
                              <w:ins w:id="1331" w:author="Chessmore, Carol" w:date="2014-09-18T09:07:00Z">
                                <w:r>
                                  <w:t>The</w:t>
                                </w:r>
                                <w:r w:rsidRPr="00C43606">
                                  <w:t xml:space="preserve"> subnetwork</w:t>
                                </w:r>
                                <w:r>
                                  <w:t>s</w:t>
                                </w:r>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332" w:author="Chessmore, Carol" w:date="2014-09-18T09:07:00Z"/>
                                  <w:rFonts w:ascii="Arial" w:hAnsi="Arial"/>
                                  <w:sz w:val="24"/>
                                  <w:lang w:eastAsia="x-none"/>
                                </w:rPr>
                              </w:pPr>
                              <w:ins w:id="1333"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334" w:author="Chessmore, Carol" w:date="2014-09-18T09:07:00Z"/>
                                </w:rPr>
                              </w:pPr>
                              <w:ins w:id="1335"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336" w:author="Chessmore, Carol" w:date="2014-09-18T09:07:00Z"/>
                                </w:rPr>
                              </w:pPr>
                              <w:ins w:id="1337"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338" w:author="Chessmore, Carol" w:date="2014-09-18T09:07:00Z"/>
                                </w:rPr>
                              </w:pPr>
                              <w:ins w:id="1339" w:author="Chessmore, Carol" w:date="2014-09-18T09:07:00Z">
                                <w:r>
                                  <w:t>Eventual collapse of one of the islands due to frequency or voltage instabilities caused by the generation-load unbalance in the subnetwork island.</w:t>
                                </w:r>
                              </w:ins>
                            </w:p>
                            <w:p w14:paraId="7820B3C5" w14:textId="77777777" w:rsidR="00FE0EAB" w:rsidRDefault="00FE0EAB" w:rsidP="00485E54"/>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1" o:spid="_x0000_s1027" type="#_x0000_t202" style="width:435.6pt;height:65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" fillcolor="#d8d8d8 [2732]" strokeweight=".5pt">
                  <v:textbox inset="14.4pt,,21.6pt">
                    <w:txbxContent>
                      <w:p w14:paraId="2115AB86" w14:textId="77777777" w:rsidR="00FE0EAB" w:rsidRDefault="00FE0EAB" w:rsidP="008B53C9">
                        <w:pPr>
                          <w:pStyle w:val="Heading3"/>
                          <w:numPr>
                            <w:ilvl w:val="0"/>
                            <w:numId w:val="20"/>
                          </w:numPr>
                          <w:spacing w:before="240" w:after="200"/>
                          <w:ind w:left="720" w:firstLine="0"/>
                          <w:jc w:val="both"/>
                          <w:rPr>
                            <w:ins w:id="1340" w:author="Chessmore, Carol" w:date="2014-08-26T13:38:00Z"/>
                          </w:rPr>
                        </w:pPr>
                        <w:bookmarkStart w:id="1341" w:name="_Toc402354590"/>
                        <w:ins w:id="1342" w:author="Chessmore, Carol" w:date="2014-08-26T13:38:00Z">
                          <w:r>
                            <w:t>Cascading Identification in Stability Studies</w:t>
                          </w:r>
                          <w:bookmarkEnd w:id="1341"/>
                        </w:ins>
                      </w:p>
                      <w:p w14:paraId="5761ED4C" w14:textId="2A838125" w:rsidR="00FE0EAB" w:rsidRPr="00ED677A" w:rsidDel="00ED677A" w:rsidRDefault="00FE0EAB" w:rsidP="00AA6C33">
                        <w:pPr>
                          <w:spacing w:after="120"/>
                          <w:ind w:left="720"/>
                          <w:rPr>
                            <w:ins w:id="1343" w:author="Shun-Hsien (Fred) Huang" w:date="2014-09-15T20:28:00Z"/>
                            <w:del w:id="1344" w:author="Chessmore, Carol" w:date="2014-09-29T12:25:00Z"/>
                            <w:rFonts w:ascii="Arial" w:hAnsi="Arial"/>
                            <w:sz w:val="24"/>
                            <w:lang w:eastAsia="x-none"/>
                          </w:rPr>
                        </w:pPr>
                        <w:ins w:id="1345" w:author="Shun-Hsien (Fred) Huang" w:date="2014-09-15T20:28:00Z">
                          <w:r w:rsidRPr="003A5F78">
                            <w:rPr>
                              <w:rFonts w:ascii="Arial" w:hAnsi="Arial"/>
                              <w:sz w:val="24"/>
                              <w:lang w:eastAsia="x-none"/>
                            </w:rPr>
                            <w:t>Cascading Outage Definition - Cascading Outages are defined as the uncontrolled loss of any system facilities or load, whether because of thermal overload, voltage collapse, or loss of synchronism, except those occurring as a result of fault isolation.</w:t>
                          </w:r>
                        </w:ins>
                        <w:ins w:id="1346" w:author="Chessmore, Carol" w:date="2014-09-29T12:29:00Z">
                          <w:r>
                            <w:rPr>
                              <w:rFonts w:ascii="Arial" w:hAnsi="Arial"/>
                              <w:sz w:val="24"/>
                              <w:lang w:eastAsia="x-none"/>
                            </w:rPr>
                            <w:t xml:space="preserve"> </w:t>
                          </w:r>
                        </w:ins>
                      </w:p>
                      <w:p w14:paraId="33C81A9D" w14:textId="2FF90EF0" w:rsidR="00FE0EAB" w:rsidRDefault="00FE0EAB" w:rsidP="00AA6C33">
                        <w:pPr>
                          <w:spacing w:before="120"/>
                          <w:ind w:left="720"/>
                          <w:rPr>
                            <w:ins w:id="1347" w:author="Chessmore, Carol" w:date="2014-09-02T11:40:00Z"/>
                            <w:rFonts w:ascii="Arial" w:hAnsi="Arial"/>
                            <w:sz w:val="24"/>
                            <w:lang w:eastAsia="x-none"/>
                          </w:rPr>
                        </w:pPr>
                        <w:ins w:id="1348" w:author="Chessmore, Carol" w:date="2014-09-02T11:40:00Z">
                          <w:r>
                            <w:rPr>
                              <w:rFonts w:ascii="Arial" w:hAnsi="Arial"/>
                              <w:sz w:val="24"/>
                              <w:lang w:eastAsia="x-none"/>
                            </w:rPr>
                            <w:t xml:space="preserve">Cascading </w:t>
                          </w:r>
                        </w:ins>
                        <w:ins w:id="1349" w:author="Chessmore, Carol" w:date="2014-09-10T14:59:00Z">
                          <w:r>
                            <w:rPr>
                              <w:rFonts w:ascii="Arial" w:hAnsi="Arial"/>
                              <w:sz w:val="24"/>
                              <w:lang w:eastAsia="x-none"/>
                            </w:rPr>
                            <w:t xml:space="preserve">is indicated </w:t>
                          </w:r>
                        </w:ins>
                        <w:ins w:id="1350" w:author="Chessmore, Carol" w:date="2014-09-10T14:58:00Z">
                          <w:r>
                            <w:rPr>
                              <w:rFonts w:ascii="Arial" w:hAnsi="Arial"/>
                              <w:sz w:val="24"/>
                              <w:lang w:eastAsia="x-none"/>
                            </w:rPr>
                            <w:t>by</w:t>
                          </w:r>
                        </w:ins>
                        <w:ins w:id="1351" w:author="Shun-Hsien (Fred) Huang" w:date="2014-09-15T16:00:00Z">
                          <w:r>
                            <w:rPr>
                              <w:rFonts w:ascii="Arial" w:hAnsi="Arial"/>
                              <w:sz w:val="24"/>
                              <w:lang w:eastAsia="x-none"/>
                            </w:rPr>
                            <w:t xml:space="preserve"> </w:t>
                          </w:r>
                        </w:ins>
                        <w:ins w:id="1352" w:author="Chessmore, Carol" w:date="2014-09-10T14:59:00Z">
                          <w:r>
                            <w:rPr>
                              <w:rFonts w:ascii="Arial" w:hAnsi="Arial"/>
                              <w:sz w:val="24"/>
                              <w:lang w:eastAsia="x-none"/>
                            </w:rPr>
                            <w:t>one or more of</w:t>
                          </w:r>
                        </w:ins>
                        <w:r>
                          <w:rPr>
                            <w:rFonts w:ascii="Arial" w:hAnsi="Arial"/>
                            <w:sz w:val="24"/>
                            <w:lang w:eastAsia="x-none"/>
                          </w:rPr>
                          <w:t xml:space="preserve"> </w:t>
                        </w:r>
                        <w:ins w:id="1353" w:author="Chessmore, Carol" w:date="2014-09-03T09:15:00Z">
                          <w:r>
                            <w:rPr>
                              <w:rFonts w:ascii="Arial" w:hAnsi="Arial"/>
                              <w:sz w:val="24"/>
                              <w:lang w:eastAsia="x-none"/>
                            </w:rPr>
                            <w:t xml:space="preserve">the following </w:t>
                          </w:r>
                        </w:ins>
                        <w:ins w:id="1354" w:author="Chessmore, Carol" w:date="2014-09-02T11:40:00Z">
                          <w:r>
                            <w:rPr>
                              <w:rFonts w:ascii="Arial" w:hAnsi="Arial"/>
                              <w:sz w:val="24"/>
                              <w:lang w:eastAsia="x-none"/>
                            </w:rPr>
                            <w:t>conditions:</w:t>
                          </w:r>
                        </w:ins>
                      </w:p>
                      <w:p w14:paraId="1EB1C371" w14:textId="657F9151" w:rsidR="00FE0EAB" w:rsidRDefault="00FE0EAB" w:rsidP="008B53C9">
                        <w:pPr>
                          <w:pStyle w:val="BodyText"/>
                          <w:numPr>
                            <w:ilvl w:val="0"/>
                            <w:numId w:val="5"/>
                          </w:numPr>
                          <w:spacing w:before="120" w:after="120"/>
                          <w:ind w:left="1440" w:hanging="288"/>
                          <w:rPr>
                            <w:ins w:id="1355" w:author="Chessmore, Carol" w:date="2014-09-02T11:40:00Z"/>
                          </w:rPr>
                        </w:pPr>
                        <w:ins w:id="1356" w:author="Chessmore, Carol" w:date="2014-09-10T12:24:00Z">
                          <w:r>
                            <w:t>U</w:t>
                          </w:r>
                        </w:ins>
                        <w:ins w:id="1357" w:author="Chessmore, Carol" w:date="2014-09-02T11:40:00Z">
                          <w:r w:rsidRPr="007314A3">
                            <w:t xml:space="preserve">ncontrolled </w:t>
                          </w:r>
                          <w:r w:rsidRPr="000D47E5">
                            <w:t xml:space="preserve">sequential </w:t>
                          </w:r>
                          <w:r w:rsidRPr="007314A3">
                            <w:t xml:space="preserve">loss of </w:t>
                          </w:r>
                          <w:r>
                            <w:t>generator</w:t>
                          </w:r>
                        </w:ins>
                        <w:ins w:id="1358" w:author="Chessmore, Carol" w:date="2014-09-02T11:43:00Z">
                          <w:r>
                            <w:t>s</w:t>
                          </w:r>
                        </w:ins>
                      </w:p>
                      <w:p w14:paraId="24A387B1" w14:textId="1AD42391" w:rsidR="00FE0EAB" w:rsidRDefault="00FE0EAB" w:rsidP="008B53C9">
                        <w:pPr>
                          <w:pStyle w:val="BodyText"/>
                          <w:numPr>
                            <w:ilvl w:val="0"/>
                            <w:numId w:val="5"/>
                          </w:numPr>
                          <w:spacing w:before="120" w:after="120"/>
                          <w:ind w:left="1440" w:hanging="288"/>
                          <w:rPr>
                            <w:ins w:id="1359" w:author="Chessmore, Carol" w:date="2014-09-10T14:50:00Z"/>
                          </w:rPr>
                        </w:pPr>
                        <w:ins w:id="1360" w:author="Chessmore, Carol" w:date="2014-09-10T12:24:00Z">
                          <w:r>
                            <w:t>U</w:t>
                          </w:r>
                        </w:ins>
                        <w:ins w:id="1361" w:author="Chessmore, Carol" w:date="2014-09-02T11:40:00Z">
                          <w:r w:rsidRPr="00971765">
                            <w:t xml:space="preserve">ncontrolled </w:t>
                          </w:r>
                          <w:r w:rsidRPr="000D47E5">
                            <w:t xml:space="preserve">sequential </w:t>
                          </w:r>
                          <w:r w:rsidRPr="00971765">
                            <w:t xml:space="preserve">loss of </w:t>
                          </w:r>
                          <w:r>
                            <w:t>load</w:t>
                          </w:r>
                        </w:ins>
                      </w:p>
                      <w:p w14:paraId="30994946" w14:textId="77777777" w:rsidR="00FE0EAB" w:rsidRPr="003A5F78" w:rsidRDefault="00FE0EAB" w:rsidP="008B53C9">
                        <w:pPr>
                          <w:pStyle w:val="BodyText"/>
                          <w:numPr>
                            <w:ilvl w:val="0"/>
                            <w:numId w:val="5"/>
                          </w:numPr>
                          <w:spacing w:before="120" w:after="120"/>
                          <w:ind w:left="1440" w:hanging="288"/>
                          <w:rPr>
                            <w:ins w:id="1362" w:author="Chessmore, Carol" w:date="2014-09-10T14:46:00Z"/>
                          </w:rPr>
                        </w:pPr>
                        <w:ins w:id="1363" w:author="Chessmore, Carol" w:date="2014-09-10T14:50:00Z">
                          <w:r>
                            <w:t>U</w:t>
                          </w:r>
                          <w:r w:rsidRPr="00971765">
                            <w:t xml:space="preserve">ncontrolled </w:t>
                          </w:r>
                          <w:r w:rsidRPr="000D47E5">
                            <w:t xml:space="preserve">sequential </w:t>
                          </w:r>
                          <w:r w:rsidRPr="00971765">
                            <w:t xml:space="preserve">loss of </w:t>
                          </w:r>
                          <w:r>
                            <w:t xml:space="preserve">branches. </w:t>
                          </w:r>
                        </w:ins>
                      </w:p>
                      <w:p w14:paraId="31EC4990" w14:textId="77777777" w:rsidR="00FE0EAB" w:rsidRDefault="00FE0EAB" w:rsidP="00AA6C33">
                        <w:pPr>
                          <w:spacing w:before="200"/>
                          <w:ind w:left="720"/>
                          <w:rPr>
                            <w:ins w:id="1364" w:author="Chessmore, Carol" w:date="2014-09-10T12:18:00Z"/>
                            <w:rFonts w:ascii="Arial" w:hAnsi="Arial"/>
                            <w:sz w:val="24"/>
                            <w:lang w:eastAsia="x-none"/>
                          </w:rPr>
                        </w:pPr>
                        <w:ins w:id="1365" w:author="Chessmore, Carol" w:date="2014-09-10T12:18:00Z">
                          <w:r>
                            <w:rPr>
                              <w:rFonts w:ascii="Arial" w:hAnsi="Arial"/>
                              <w:sz w:val="24"/>
                              <w:lang w:eastAsia="x-none"/>
                            </w:rPr>
                            <w:t>Cascading could cause conditions like:</w:t>
                          </w:r>
                        </w:ins>
                      </w:p>
                      <w:p w14:paraId="50CED7A7" w14:textId="77777777" w:rsidR="00FE0EAB" w:rsidRPr="00FD04C3" w:rsidRDefault="00FE0EAB" w:rsidP="008B53C9">
                        <w:pPr>
                          <w:pStyle w:val="BodyText"/>
                          <w:numPr>
                            <w:ilvl w:val="0"/>
                            <w:numId w:val="5"/>
                          </w:numPr>
                          <w:spacing w:before="120" w:after="120"/>
                          <w:ind w:left="1440" w:hanging="288"/>
                          <w:jc w:val="both"/>
                          <w:rPr>
                            <w:ins w:id="1366" w:author="Chessmore, Carol" w:date="2014-09-10T12:17:00Z"/>
                          </w:rPr>
                        </w:pPr>
                        <w:ins w:id="1367" w:author="Chessmore, Carol" w:date="2014-09-10T12:17:00Z">
                          <w:r>
                            <w:t xml:space="preserve">Voltage collapse </w:t>
                          </w:r>
                        </w:ins>
                        <w:ins w:id="1368" w:author="Chessmore, Carol" w:date="2014-09-10T12:18:00Z">
                          <w:r>
                            <w:t>of an area</w:t>
                          </w:r>
                        </w:ins>
                      </w:p>
                      <w:p w14:paraId="2A34004E" w14:textId="77777777" w:rsidR="00FE0EAB" w:rsidRDefault="00FE0EAB" w:rsidP="008B53C9">
                        <w:pPr>
                          <w:pStyle w:val="BodyText"/>
                          <w:numPr>
                            <w:ilvl w:val="0"/>
                            <w:numId w:val="5"/>
                          </w:numPr>
                          <w:spacing w:before="120" w:after="120"/>
                          <w:ind w:left="1440" w:hanging="288"/>
                          <w:jc w:val="both"/>
                          <w:rPr>
                            <w:ins w:id="1369" w:author="Chessmore, Carol" w:date="2014-09-03T11:30:00Z"/>
                          </w:rPr>
                        </w:pPr>
                        <w:ins w:id="1370" w:author="Chessmore, Carol" w:date="2014-09-03T11:30:00Z">
                          <w:r>
                            <w:t>Expanding number of buses with voltage instability</w:t>
                          </w:r>
                        </w:ins>
                      </w:p>
                      <w:p w14:paraId="27FC73A0" w14:textId="77777777" w:rsidR="00FE0EAB" w:rsidRPr="00FD04C3" w:rsidRDefault="00FE0EAB" w:rsidP="008B53C9">
                        <w:pPr>
                          <w:pStyle w:val="BodyText"/>
                          <w:numPr>
                            <w:ilvl w:val="0"/>
                            <w:numId w:val="5"/>
                          </w:numPr>
                          <w:spacing w:before="120" w:after="120"/>
                          <w:ind w:left="1440" w:hanging="288"/>
                          <w:rPr>
                            <w:ins w:id="1371" w:author="Chessmore, Carol" w:date="2014-09-03T11:30:00Z"/>
                          </w:rPr>
                        </w:pPr>
                        <w:ins w:id="1372" w:author="Chessmore, Carol" w:date="2014-09-03T11:30:00Z">
                          <w:r w:rsidRPr="004C3C8D">
                            <w:t>System islanding, frequency instability due to power-load unbalance</w:t>
                          </w:r>
                        </w:ins>
                      </w:p>
                      <w:p w14:paraId="46E79E60" w14:textId="77777777" w:rsidR="00FE0EAB" w:rsidRDefault="00FE0EAB" w:rsidP="008B53C9">
                        <w:pPr>
                          <w:pStyle w:val="Heading3"/>
                          <w:numPr>
                            <w:ilvl w:val="0"/>
                            <w:numId w:val="20"/>
                          </w:numPr>
                          <w:tabs>
                            <w:tab w:val="left" w:pos="720"/>
                          </w:tabs>
                          <w:spacing w:before="240" w:after="200"/>
                          <w:ind w:left="720" w:firstLine="0"/>
                          <w:jc w:val="both"/>
                          <w:rPr>
                            <w:ins w:id="1373" w:author="Chessmore, Carol" w:date="2014-09-18T09:07:00Z"/>
                          </w:rPr>
                        </w:pPr>
                        <w:bookmarkStart w:id="1374" w:name="_Toc402354591"/>
                        <w:ins w:id="1375" w:author="Chessmore, Carol" w:date="2014-09-18T09:07:00Z">
                          <w:r>
                            <w:t>Uncontrolled Islanding</w:t>
                          </w:r>
                          <w:r w:rsidRPr="000D47E5">
                            <w:t xml:space="preserve"> </w:t>
                          </w:r>
                          <w:r>
                            <w:t>Identification in Stability Studies</w:t>
                          </w:r>
                          <w:bookmarkEnd w:id="1374"/>
                        </w:ins>
                      </w:p>
                      <w:p w14:paraId="0A20330E" w14:textId="379D29A4" w:rsidR="00FE0EAB" w:rsidRDefault="00FE0EAB" w:rsidP="00AA6C33">
                        <w:pPr>
                          <w:spacing w:after="200"/>
                          <w:ind w:left="720"/>
                          <w:rPr>
                            <w:ins w:id="1376" w:author="Chessmore, Carol" w:date="2014-09-18T09:07:00Z"/>
                            <w:rFonts w:ascii="Arial" w:hAnsi="Arial"/>
                            <w:sz w:val="24"/>
                            <w:lang w:eastAsia="x-none"/>
                          </w:rPr>
                        </w:pPr>
                        <w:ins w:id="1377" w:author="Chessmore, Carol" w:date="2014-09-18T09:07:00Z">
                          <w:r w:rsidRPr="00E72719">
                            <w:rPr>
                              <w:rFonts w:ascii="Arial" w:hAnsi="Arial"/>
                              <w:sz w:val="24"/>
                              <w:lang w:eastAsia="x-none"/>
                            </w:rPr>
                            <w:t xml:space="preserve">Uncontrolled islanding is </w:t>
                          </w:r>
                          <w:r>
                            <w:rPr>
                              <w:rFonts w:ascii="Arial" w:hAnsi="Arial"/>
                              <w:sz w:val="24"/>
                              <w:lang w:eastAsia="x-none"/>
                            </w:rPr>
                            <w:t>the separation and l</w:t>
                          </w:r>
                          <w:r w:rsidRPr="006F561C">
                            <w:rPr>
                              <w:rFonts w:ascii="Arial" w:hAnsi="Arial"/>
                              <w:sz w:val="24"/>
                              <w:lang w:eastAsia="x-none"/>
                            </w:rPr>
                            <w:t>oss of synchronism between a portion of the interconnection and the remaining interconnected system</w:t>
                          </w:r>
                          <w:r>
                            <w:rPr>
                              <w:rFonts w:ascii="Arial" w:hAnsi="Arial"/>
                              <w:sz w:val="24"/>
                              <w:lang w:eastAsia="x-none"/>
                            </w:rPr>
                            <w:t xml:space="preserve">.  </w:t>
                          </w:r>
                        </w:ins>
                      </w:p>
                      <w:p w14:paraId="1053604D" w14:textId="77777777" w:rsidR="00FE0EAB" w:rsidRDefault="00FE0EAB" w:rsidP="00AA6C33">
                        <w:pPr>
                          <w:spacing w:after="200"/>
                          <w:ind w:left="720"/>
                          <w:rPr>
                            <w:ins w:id="1378" w:author="Chessmore, Carol" w:date="2014-09-18T09:07:00Z"/>
                            <w:rFonts w:ascii="Arial" w:hAnsi="Arial"/>
                            <w:sz w:val="24"/>
                            <w:lang w:eastAsia="x-none"/>
                          </w:rPr>
                        </w:pPr>
                        <w:ins w:id="1379" w:author="Chessmore, Carol" w:date="2014-09-18T09:07:00Z">
                          <w:r>
                            <w:rPr>
                              <w:rFonts w:ascii="Arial" w:hAnsi="Arial"/>
                              <w:sz w:val="24"/>
                              <w:lang w:eastAsia="x-none"/>
                            </w:rPr>
                            <w:t xml:space="preserve">Generators </w:t>
                          </w:r>
                          <w:r w:rsidRPr="00866506">
                            <w:rPr>
                              <w:rFonts w:ascii="Arial" w:hAnsi="Arial"/>
                              <w:sz w:val="24"/>
                              <w:lang w:eastAsia="x-none"/>
                            </w:rPr>
                            <w:t xml:space="preserve">disconnected from the System by fault clearing action or by a Special Protection System are not considered </w:t>
                          </w:r>
                          <w:r>
                            <w:rPr>
                              <w:rFonts w:ascii="Arial" w:hAnsi="Arial"/>
                              <w:sz w:val="24"/>
                              <w:lang w:eastAsia="x-none"/>
                            </w:rPr>
                            <w:t>out of synchronism.  Similarly, islands formed from</w:t>
                          </w:r>
                          <w:r w:rsidRPr="008A1E0E">
                            <w:rPr>
                              <w:rFonts w:ascii="Arial" w:hAnsi="Arial"/>
                              <w:sz w:val="24"/>
                              <w:lang w:eastAsia="x-none"/>
                            </w:rPr>
                            <w:t xml:space="preserve"> being disconnected from the System by fault clearing action or by a Special Protection System </w:t>
                          </w:r>
                          <w:r>
                            <w:rPr>
                              <w:rFonts w:ascii="Arial" w:hAnsi="Arial"/>
                              <w:sz w:val="24"/>
                              <w:lang w:eastAsia="x-none"/>
                            </w:rPr>
                            <w:t>are</w:t>
                          </w:r>
                          <w:r w:rsidRPr="008A1E0E">
                            <w:rPr>
                              <w:rFonts w:ascii="Arial" w:hAnsi="Arial"/>
                              <w:sz w:val="24"/>
                              <w:lang w:eastAsia="x-none"/>
                            </w:rPr>
                            <w:t xml:space="preserve"> not considered </w:t>
                          </w:r>
                          <w:r>
                            <w:rPr>
                              <w:rFonts w:ascii="Arial" w:hAnsi="Arial"/>
                              <w:sz w:val="24"/>
                              <w:lang w:eastAsia="x-none"/>
                            </w:rPr>
                            <w:t>an uncontrolled island.</w:t>
                          </w:r>
                        </w:ins>
                      </w:p>
                      <w:p w14:paraId="11739FE3" w14:textId="5519F327" w:rsidR="00FE0EAB" w:rsidRPr="004C7C31" w:rsidRDefault="00FE0EAB" w:rsidP="00ED677A">
                        <w:pPr>
                          <w:ind w:left="720"/>
                          <w:rPr>
                            <w:ins w:id="1380" w:author="Chessmore, Carol" w:date="2014-09-18T09:07:00Z"/>
                            <w:rFonts w:ascii="Arial" w:hAnsi="Arial"/>
                            <w:sz w:val="24"/>
                            <w:lang w:eastAsia="x-none"/>
                          </w:rPr>
                        </w:pPr>
                        <w:ins w:id="1381" w:author="Chessmore, Carol" w:date="2014-09-18T09:07:00Z">
                          <w:r w:rsidRPr="00E72719">
                            <w:rPr>
                              <w:rFonts w:ascii="Arial" w:hAnsi="Arial"/>
                              <w:sz w:val="24"/>
                              <w:lang w:eastAsia="x-none"/>
                            </w:rPr>
                            <w:t xml:space="preserve">Uncontrolled islanding </w:t>
                          </w:r>
                          <w:r>
                            <w:rPr>
                              <w:rFonts w:ascii="Arial" w:hAnsi="Arial"/>
                              <w:sz w:val="24"/>
                              <w:lang w:eastAsia="x-none"/>
                            </w:rPr>
                            <w:t xml:space="preserve">is indicated by </w:t>
                          </w:r>
                        </w:ins>
                        <w:ins w:id="1382" w:author="Chessmore, Carol" w:date="2014-09-29T12:27:00Z">
                          <w:r>
                            <w:rPr>
                              <w:rFonts w:ascii="Arial" w:hAnsi="Arial"/>
                              <w:sz w:val="24"/>
                              <w:lang w:eastAsia="x-none"/>
                            </w:rPr>
                            <w:t xml:space="preserve">the formation of </w:t>
                          </w:r>
                        </w:ins>
                        <w:ins w:id="1383" w:author="Chessmore, Carol" w:date="2014-09-18T09:07:00Z">
                          <w:r>
                            <w:rPr>
                              <w:rFonts w:ascii="Arial" w:hAnsi="Arial"/>
                              <w:sz w:val="24"/>
                              <w:lang w:eastAsia="x-none"/>
                            </w:rPr>
                            <w:t xml:space="preserve">subnetwork islands </w:t>
                          </w:r>
                          <w:r w:rsidRPr="004C7C31">
                            <w:rPr>
                              <w:rFonts w:ascii="Arial" w:hAnsi="Arial"/>
                              <w:sz w:val="24"/>
                              <w:lang w:eastAsia="x-none"/>
                            </w:rPr>
                            <w:t>after the</w:t>
                          </w:r>
                          <w:r w:rsidRPr="004621DF">
                            <w:rPr>
                              <w:rFonts w:ascii="Arial" w:hAnsi="Arial"/>
                              <w:sz w:val="24"/>
                              <w:lang w:eastAsia="x-none"/>
                            </w:rPr>
                            <w:t xml:space="preserve"> uncontrolled loss of branches</w:t>
                          </w:r>
                          <w:r>
                            <w:rPr>
                              <w:rFonts w:ascii="Arial" w:hAnsi="Arial"/>
                              <w:sz w:val="24"/>
                              <w:lang w:eastAsia="x-none"/>
                            </w:rPr>
                            <w:t>.</w:t>
                          </w:r>
                        </w:ins>
                        <w:ins w:id="1384" w:author="Chessmore, Carol" w:date="2014-09-29T12:27:00Z">
                          <w:r>
                            <w:rPr>
                              <w:rFonts w:ascii="Arial" w:hAnsi="Arial"/>
                              <w:sz w:val="24"/>
                              <w:lang w:eastAsia="x-none"/>
                            </w:rPr>
                            <w:t xml:space="preserve">  </w:t>
                          </w:r>
                        </w:ins>
                        <w:ins w:id="1385" w:author="Chessmore, Carol" w:date="2014-09-18T09:07:00Z">
                          <w:r>
                            <w:rPr>
                              <w:rFonts w:ascii="Arial" w:hAnsi="Arial"/>
                              <w:sz w:val="24"/>
                              <w:lang w:eastAsia="x-none"/>
                            </w:rPr>
                            <w:t>Subnetworks islands have the following characteristics:</w:t>
                          </w:r>
                        </w:ins>
                      </w:p>
                      <w:p w14:paraId="1BC97BFE" w14:textId="77777777" w:rsidR="00FE0EAB" w:rsidRDefault="00FE0EAB" w:rsidP="008B53C9">
                        <w:pPr>
                          <w:pStyle w:val="BodyText"/>
                          <w:numPr>
                            <w:ilvl w:val="0"/>
                            <w:numId w:val="5"/>
                          </w:numPr>
                          <w:spacing w:before="120" w:after="120"/>
                          <w:ind w:left="1440" w:hanging="288"/>
                          <w:rPr>
                            <w:ins w:id="1386" w:author="Chessmore, Carol" w:date="2014-09-18T09:07:00Z"/>
                          </w:rPr>
                        </w:pPr>
                        <w:ins w:id="1387" w:author="Chessmore, Carol" w:date="2014-09-18T09:07:00Z">
                          <w:r w:rsidRPr="00C4607F">
                            <w:t xml:space="preserve">The </w:t>
                          </w:r>
                          <w:r>
                            <w:t xml:space="preserve">subnetwork </w:t>
                          </w:r>
                          <w:r w:rsidRPr="00C4607F">
                            <w:t>island</w:t>
                          </w:r>
                          <w:r>
                            <w:t>s have</w:t>
                          </w:r>
                          <w:r w:rsidRPr="00C4607F">
                            <w:t xml:space="preserve"> both generation and load to support the continuation of the island.</w:t>
                          </w:r>
                          <w:r>
                            <w:t xml:space="preserve">  </w:t>
                          </w:r>
                        </w:ins>
                      </w:p>
                      <w:p w14:paraId="1BA67F6A" w14:textId="77777777" w:rsidR="00FE0EAB" w:rsidRPr="004C7C31" w:rsidRDefault="00FE0EAB" w:rsidP="008B53C9">
                        <w:pPr>
                          <w:pStyle w:val="BodyText"/>
                          <w:numPr>
                            <w:ilvl w:val="0"/>
                            <w:numId w:val="5"/>
                          </w:numPr>
                          <w:spacing w:after="120"/>
                          <w:ind w:left="1440" w:hanging="288"/>
                          <w:jc w:val="both"/>
                          <w:rPr>
                            <w:ins w:id="1388" w:author="Chessmore, Carol" w:date="2014-09-18T09:07:00Z"/>
                          </w:rPr>
                        </w:pPr>
                        <w:ins w:id="1389" w:author="Chessmore, Carol" w:date="2014-09-18T09:07:00Z">
                          <w:r>
                            <w:t>The</w:t>
                          </w:r>
                          <w:r w:rsidRPr="00C43606">
                            <w:t xml:space="preserve"> subnetwork</w:t>
                          </w:r>
                          <w:r>
                            <w:t>s</w:t>
                          </w:r>
                          <w:r w:rsidRPr="00C43606">
                            <w:t xml:space="preserve"> </w:t>
                          </w:r>
                          <w:r>
                            <w:t xml:space="preserve">formed are </w:t>
                          </w:r>
                          <w:r w:rsidRPr="00C43606">
                            <w:t xml:space="preserve">not connected to </w:t>
                          </w:r>
                          <w:r>
                            <w:t>each</w:t>
                          </w:r>
                          <w:r w:rsidRPr="00C43606">
                            <w:t xml:space="preserve"> </w:t>
                          </w:r>
                          <w:r>
                            <w:t>other.</w:t>
                          </w:r>
                        </w:ins>
                      </w:p>
                      <w:p w14:paraId="5D72CB90" w14:textId="77777777" w:rsidR="00FE0EAB" w:rsidRDefault="00FE0EAB" w:rsidP="00AA6C33">
                        <w:pPr>
                          <w:spacing w:before="200"/>
                          <w:ind w:left="720"/>
                          <w:rPr>
                            <w:ins w:id="1390" w:author="Chessmore, Carol" w:date="2014-09-18T09:07:00Z"/>
                            <w:rFonts w:ascii="Arial" w:hAnsi="Arial"/>
                            <w:sz w:val="24"/>
                            <w:lang w:eastAsia="x-none"/>
                          </w:rPr>
                        </w:pPr>
                        <w:ins w:id="1391" w:author="Chessmore, Carol" w:date="2014-09-18T09:07:00Z">
                          <w:r>
                            <w:rPr>
                              <w:rFonts w:ascii="Arial" w:hAnsi="Arial"/>
                              <w:sz w:val="24"/>
                              <w:lang w:eastAsia="x-none"/>
                            </w:rPr>
                            <w:t xml:space="preserve">Uncontrolled islanding in a screening study could cause: </w:t>
                          </w:r>
                        </w:ins>
                      </w:p>
                      <w:p w14:paraId="17F84D26" w14:textId="77777777" w:rsidR="00FE0EAB" w:rsidRDefault="00FE0EAB" w:rsidP="008B53C9">
                        <w:pPr>
                          <w:pStyle w:val="BodyText"/>
                          <w:numPr>
                            <w:ilvl w:val="0"/>
                            <w:numId w:val="5"/>
                          </w:numPr>
                          <w:spacing w:before="120" w:after="120"/>
                          <w:ind w:left="1440" w:hanging="288"/>
                          <w:jc w:val="both"/>
                          <w:rPr>
                            <w:ins w:id="1392" w:author="Chessmore, Carol" w:date="2014-09-18T09:07:00Z"/>
                          </w:rPr>
                        </w:pPr>
                        <w:ins w:id="1393" w:author="Chessmore, Carol" w:date="2014-09-18T09:07:00Z">
                          <w:r>
                            <w:t xml:space="preserve">Out of step generators  </w:t>
                          </w:r>
                        </w:ins>
                      </w:p>
                      <w:p w14:paraId="2BB46B9F" w14:textId="77777777" w:rsidR="00FE0EAB" w:rsidRDefault="00FE0EAB" w:rsidP="008B53C9">
                        <w:pPr>
                          <w:pStyle w:val="BodyText"/>
                          <w:numPr>
                            <w:ilvl w:val="0"/>
                            <w:numId w:val="5"/>
                          </w:numPr>
                          <w:spacing w:after="120"/>
                          <w:ind w:left="1440" w:hanging="288"/>
                          <w:jc w:val="both"/>
                          <w:rPr>
                            <w:ins w:id="1394" w:author="Chessmore, Carol" w:date="2014-09-18T09:07:00Z"/>
                          </w:rPr>
                        </w:pPr>
                        <w:ins w:id="1395" w:author="Chessmore, Carol" w:date="2014-09-18T09:07:00Z">
                          <w:r>
                            <w:t xml:space="preserve">A frequency disturbance </w:t>
                          </w:r>
                        </w:ins>
                      </w:p>
                      <w:p w14:paraId="43916ACF" w14:textId="77777777" w:rsidR="00FE0EAB" w:rsidRDefault="00FE0EAB" w:rsidP="008B53C9">
                        <w:pPr>
                          <w:pStyle w:val="BodyText"/>
                          <w:numPr>
                            <w:ilvl w:val="0"/>
                            <w:numId w:val="5"/>
                          </w:numPr>
                          <w:spacing w:after="120"/>
                          <w:ind w:left="1440" w:hanging="288"/>
                          <w:jc w:val="both"/>
                          <w:rPr>
                            <w:ins w:id="1396" w:author="Chessmore, Carol" w:date="2014-09-18T09:07:00Z"/>
                          </w:rPr>
                        </w:pPr>
                        <w:ins w:id="1397" w:author="Chessmore, Carol" w:date="2014-09-18T09:07:00Z">
                          <w:r>
                            <w:t>Eventual collapse of one of the islands due to frequency or voltage instabilities caused by the generation-load unbalance in the subnetwork island.</w:t>
                          </w:r>
                        </w:ins>
                      </w:p>
                      <w:p w14:paraId="7820B3C5" w14:textId="77777777" w:rsidR="00FE0EAB" w:rsidRDefault="00FE0EAB" w:rsidP="00485E54"/>
                    </w:txbxContent>
                  </v:textbox>
                  <w10:anchorlock/>
                </v:shape>
              </w:pict>
            </mc:Fallback>
          </mc:AlternateContent>
        </w:r>
      </w:ins>
    </w:p>
    <w:p w14:paraId="607400FF" w14:textId="77777777" w:rsidR="00E26576" w:rsidDel="00485E54" w:rsidRDefault="00A2653C" w:rsidP="00C41EC0">
      <w:pPr>
        <w:spacing w:after="120"/>
        <w:rPr>
          <w:del w:id="1398" w:author="Chessmore, Carol" w:date="2014-08-26T13:36:00Z"/>
          <w:b/>
        </w:rPr>
      </w:pPr>
      <w:ins w:id="1399" w:author="Chessmore, Carol" w:date="2014-08-26T13:41:00Z">
        <w:r w:rsidRPr="006306DC">
          <w:rPr>
            <w:noProof/>
          </w:rPr>
          <w:lastRenderedPageBreak/>
          <mc:AlternateContent>
            <mc:Choice Requires="wps">
              <w:drawing>
                <wp:inline distT="0" distB="0" distL="0" distR="0" wp14:anchorId="3A701C73" wp14:editId="00708C76">
                  <wp:extent cx="5547360" cy="3817620"/>
                  <wp:effectExtent l="0" t="0" r="15240" b="11430"/>
                  <wp:docPr id="12" name="Text Box 12"/>
                  <wp:cNvGraphicFramePr/>
                  <a:graphic xmlns:a="http://schemas.openxmlformats.org/drawingml/2006/main">
                    <a:graphicData uri="http://schemas.microsoft.com/office/word/2010/wordprocessingShape">
                      <wps:wsp>
                        <wps:cNvSpPr txBox="1"/>
                        <wps:spPr>
                          <a:xfrm>
                            <a:off x="0" y="0"/>
                            <a:ext cx="5547360" cy="3817620"/>
                          </a:xfrm>
                          <a:prstGeom prst="rect">
                            <a:avLst/>
                          </a:prstGeom>
                          <a:solidFill>
                            <a:schemeClr val="bg1">
                              <a:lumMod val="85000"/>
                            </a:schemeClr>
                          </a:solidFill>
                          <a:ln w="6350">
                            <a:solidFill>
                              <a:prstClr val="black"/>
                            </a:solidFill>
                          </a:ln>
                          <a:effectLst/>
                        </wps:spPr>
                        <wps:txbx>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400" w:author="Chessmore, Carol" w:date="2014-09-18T08:58:00Z"/>
                                </w:rPr>
                              </w:pPr>
                              <w:bookmarkStart w:id="1401" w:name="_Toc402354592"/>
                              <w:ins w:id="1402" w:author="Chessmore, Carol" w:date="2014-09-18T08:58:00Z">
                                <w:r w:rsidRPr="00D648B6">
                                  <w:t>Generator Protection Assumptions</w:t>
                                </w:r>
                                <w:bookmarkEnd w:id="1401"/>
                              </w:ins>
                            </w:p>
                            <w:p w14:paraId="681C3299" w14:textId="77777777" w:rsidR="00FE0EAB" w:rsidRPr="00D648B6" w:rsidRDefault="00FE0EAB" w:rsidP="003A5F78">
                              <w:pPr>
                                <w:ind w:left="720"/>
                                <w:rPr>
                                  <w:ins w:id="1403" w:author="Chessmore, Carol" w:date="2014-09-18T08:58:00Z"/>
                                  <w:rFonts w:ascii="Arial" w:hAnsi="Arial"/>
                                  <w:sz w:val="24"/>
                                  <w:lang w:eastAsia="x-none"/>
                                </w:rPr>
                              </w:pPr>
                              <w:ins w:id="1404"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405" w:author="Chessmore, Carol" w:date="2014-09-18T08:58:00Z"/>
                                  <w:rFonts w:ascii="Arial" w:hAnsi="Arial"/>
                                  <w:sz w:val="24"/>
                                  <w:lang w:eastAsia="x-none"/>
                                </w:rPr>
                              </w:pPr>
                            </w:p>
                            <w:p w14:paraId="27F21D06" w14:textId="77777777" w:rsidR="00FE0EAB" w:rsidRPr="00D648B6" w:rsidRDefault="00FE0EAB" w:rsidP="003A5F78">
                              <w:pPr>
                                <w:ind w:left="720"/>
                                <w:rPr>
                                  <w:ins w:id="1406" w:author="Chessmore, Carol" w:date="2014-09-18T08:58:00Z"/>
                                  <w:rFonts w:ascii="Arial" w:hAnsi="Arial"/>
                                  <w:sz w:val="24"/>
                                  <w:lang w:eastAsia="x-none"/>
                                </w:rPr>
                              </w:pPr>
                              <w:ins w:id="1407"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408" w:author="Chessmore, Carol" w:date="2014-09-18T08:58:00Z"/>
                                </w:rPr>
                              </w:pPr>
                              <w:ins w:id="1409"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410" w:author="Chessmore, Carol" w:date="2014-09-18T08:58:00Z"/>
                                </w:rPr>
                              </w:pPr>
                              <w:ins w:id="1411" w:author="Chessmore, Carol" w:date="2014-09-18T08:58:00Z">
                                <w:r w:rsidRPr="00D648B6">
                                  <w:t>Generators will be assumed to be compliant with the minimum requirements of Section 2.9 Voltage</w:t>
                                </w:r>
                              </w:ins>
                              <w:ins w:id="1412" w:author="Chessmore, Carol" w:date="2014-09-18T09:04:00Z">
                                <w:r>
                                  <w:t xml:space="preserve"> </w:t>
                                </w:r>
                              </w:ins>
                              <w:ins w:id="1413"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414" w:author="Joe SanMartin" w:date="2014-09-16T22:48:00Z"/>
                                </w:rPr>
                              </w:pPr>
                              <w:ins w:id="1415" w:author="Chessmore, Carol" w:date="2014-09-18T08:58:00Z">
                                <w:r w:rsidRPr="00D648B6">
                                  <w:t xml:space="preserve">Generators will be assumed to be compliant with the minimum requirements of Section 2.6 </w:t>
                                </w:r>
                              </w:ins>
                              <w:ins w:id="1416" w:author="Chessmore, Carol" w:date="2014-09-18T09:04:00Z">
                                <w:r w:rsidRPr="00D648B6">
                                  <w:t>Requirements for Under-Frequency Relaying</w:t>
                                </w:r>
                              </w:ins>
                              <w:ins w:id="1417"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wps:txbx>
                        <wps:bodyPr rot="0" spcFirstLastPara="0" vertOverflow="overflow" horzOverflow="overflow" vert="horz" wrap="square" lIns="182880" tIns="45720" rIns="274320" bIns="45720" numCol="1" spcCol="0" rtlCol="0" fromWordArt="0" anchor="t" anchorCtr="0" forceAA="0" compatLnSpc="1">
                          <a:prstTxWarp prst="textNoShape">
                            <a:avLst/>
                          </a:prstTxWarp>
                          <a:noAutofit/>
                        </wps:bodyPr>
                      </wps:wsp>
                    </a:graphicData>
                  </a:graphic>
                </wp:inline>
              </w:drawing>
            </mc:Choice>
            <mc:Fallback>
              <w:pict>
                <v:shape id="Text Box 12" o:spid="_x0000_s1028" type="#_x0000_t202" style="width:436.8pt;height:30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" fillcolor="#d8d8d8 [2732]" strokeweight=".5pt">
                  <v:textbox inset="14.4pt,,21.6pt">
                    <w:txbxContent>
                      <w:p w14:paraId="4C9AC248" w14:textId="125565A7" w:rsidR="00FE0EAB" w:rsidRPr="00D648B6" w:rsidRDefault="00FE0EAB" w:rsidP="008B53C9">
                        <w:pPr>
                          <w:pStyle w:val="Heading3"/>
                          <w:numPr>
                            <w:ilvl w:val="0"/>
                            <w:numId w:val="20"/>
                          </w:numPr>
                          <w:tabs>
                            <w:tab w:val="left" w:pos="720"/>
                          </w:tabs>
                          <w:spacing w:before="240" w:after="200"/>
                          <w:ind w:left="720" w:firstLine="0"/>
                          <w:jc w:val="both"/>
                          <w:rPr>
                            <w:ins w:id="1418" w:author="Chessmore, Carol" w:date="2014-09-18T08:58:00Z"/>
                          </w:rPr>
                        </w:pPr>
                        <w:bookmarkStart w:id="1419" w:name="_Toc402354592"/>
                        <w:ins w:id="1420" w:author="Chessmore, Carol" w:date="2014-09-18T08:58:00Z">
                          <w:r w:rsidRPr="00D648B6">
                            <w:t>Generator Protection Assumptions</w:t>
                          </w:r>
                          <w:bookmarkEnd w:id="1419"/>
                        </w:ins>
                      </w:p>
                      <w:p w14:paraId="681C3299" w14:textId="77777777" w:rsidR="00FE0EAB" w:rsidRPr="00D648B6" w:rsidRDefault="00FE0EAB" w:rsidP="003A5F78">
                        <w:pPr>
                          <w:ind w:left="720"/>
                          <w:rPr>
                            <w:ins w:id="1421" w:author="Chessmore, Carol" w:date="2014-09-18T08:58:00Z"/>
                            <w:rFonts w:ascii="Arial" w:hAnsi="Arial"/>
                            <w:sz w:val="24"/>
                            <w:lang w:eastAsia="x-none"/>
                          </w:rPr>
                        </w:pPr>
                        <w:ins w:id="1422" w:author="Chessmore, Carol" w:date="2014-09-18T08:58:00Z">
                          <w:r w:rsidRPr="00D648B6">
                            <w:rPr>
                              <w:rFonts w:ascii="Arial" w:hAnsi="Arial"/>
                              <w:sz w:val="24"/>
                              <w:lang w:eastAsia="x-none"/>
                            </w:rPr>
                            <w:t xml:space="preserve">Note: This section addresses requirements stated in R4.3.1.2 of NERC Standards TPL-001-4 (effective January 1, 2016). </w:t>
                          </w:r>
                        </w:ins>
                      </w:p>
                      <w:p w14:paraId="1CCE0DBF" w14:textId="77777777" w:rsidR="00FE0EAB" w:rsidRPr="00D648B6" w:rsidRDefault="00FE0EAB" w:rsidP="003A5F78">
                        <w:pPr>
                          <w:ind w:left="720"/>
                          <w:rPr>
                            <w:ins w:id="1423" w:author="Chessmore, Carol" w:date="2014-09-18T08:58:00Z"/>
                            <w:rFonts w:ascii="Arial" w:hAnsi="Arial"/>
                            <w:sz w:val="24"/>
                            <w:lang w:eastAsia="x-none"/>
                          </w:rPr>
                        </w:pPr>
                      </w:p>
                      <w:p w14:paraId="27F21D06" w14:textId="77777777" w:rsidR="00FE0EAB" w:rsidRPr="00D648B6" w:rsidRDefault="00FE0EAB" w:rsidP="003A5F78">
                        <w:pPr>
                          <w:ind w:left="720"/>
                          <w:rPr>
                            <w:ins w:id="1424" w:author="Chessmore, Carol" w:date="2014-09-18T08:58:00Z"/>
                            <w:rFonts w:ascii="Arial" w:hAnsi="Arial"/>
                            <w:sz w:val="24"/>
                            <w:lang w:eastAsia="x-none"/>
                          </w:rPr>
                        </w:pPr>
                        <w:ins w:id="1425" w:author="Chessmore, Carol" w:date="2014-09-18T08:58:00Z">
                          <w:r w:rsidRPr="00D648B6">
                            <w:rPr>
                              <w:rFonts w:ascii="Arial" w:hAnsi="Arial"/>
                              <w:sz w:val="24"/>
                              <w:lang w:eastAsia="x-none"/>
                            </w:rPr>
                            <w:t xml:space="preserve">If dynamic models are not provided for Generator protection schemes, generic generator protection shall be assumed for screening purposes </w:t>
                          </w:r>
                        </w:ins>
                      </w:p>
                      <w:p w14:paraId="0E503158" w14:textId="01765FED" w:rsidR="00FE0EAB" w:rsidRPr="00D648B6" w:rsidRDefault="00FE0EAB" w:rsidP="008B53C9">
                        <w:pPr>
                          <w:pStyle w:val="BodyText"/>
                          <w:numPr>
                            <w:ilvl w:val="0"/>
                            <w:numId w:val="41"/>
                          </w:numPr>
                          <w:tabs>
                            <w:tab w:val="num" w:pos="360"/>
                          </w:tabs>
                          <w:spacing w:before="120" w:after="120"/>
                          <w:ind w:left="1440" w:hanging="288"/>
                          <w:jc w:val="both"/>
                          <w:rPr>
                            <w:ins w:id="1426" w:author="Chessmore, Carol" w:date="2014-09-18T08:58:00Z"/>
                          </w:rPr>
                        </w:pPr>
                        <w:ins w:id="1427" w:author="Chessmore, Carol" w:date="2014-09-18T08:58:00Z">
                          <w:r w:rsidRPr="00D648B6">
                            <w:t xml:space="preserve">For synchronous generators, rotor angle above 180 degrees would cause a generator to trip.  </w:t>
                          </w:r>
                        </w:ins>
                      </w:p>
                      <w:p w14:paraId="4D96DD59" w14:textId="2555A973" w:rsidR="00FE0EAB" w:rsidRPr="003A5F78" w:rsidRDefault="00FE0EAB" w:rsidP="008B53C9">
                        <w:pPr>
                          <w:pStyle w:val="BodyText"/>
                          <w:numPr>
                            <w:ilvl w:val="0"/>
                            <w:numId w:val="41"/>
                          </w:numPr>
                          <w:tabs>
                            <w:tab w:val="num" w:pos="360"/>
                          </w:tabs>
                          <w:spacing w:after="120"/>
                          <w:ind w:left="1440" w:hanging="288"/>
                          <w:rPr>
                            <w:ins w:id="1428" w:author="Chessmore, Carol" w:date="2014-09-18T08:58:00Z"/>
                          </w:rPr>
                        </w:pPr>
                        <w:ins w:id="1429" w:author="Chessmore, Carol" w:date="2014-09-18T08:58:00Z">
                          <w:r w:rsidRPr="00D648B6">
                            <w:t>Generators will be assumed to be compliant with the minimum requirements of Section 2.9 Voltage</w:t>
                          </w:r>
                        </w:ins>
                        <w:ins w:id="1430" w:author="Chessmore, Carol" w:date="2014-09-18T09:04:00Z">
                          <w:r>
                            <w:t xml:space="preserve"> </w:t>
                          </w:r>
                        </w:ins>
                        <w:ins w:id="1431" w:author="Chessmore, Carol" w:date="2014-09-18T08:58:00Z">
                          <w:r w:rsidRPr="003A5F78">
                            <w:t>Ride-Through Requirements for Generation Resources of the ERCOT Nodal Operating Guide.</w:t>
                          </w:r>
                        </w:ins>
                      </w:p>
                      <w:p w14:paraId="5C85DFD5" w14:textId="6C8D4F84" w:rsidR="00FE0EAB" w:rsidDel="00D648B6" w:rsidRDefault="00FE0EAB" w:rsidP="008B53C9">
                        <w:pPr>
                          <w:pStyle w:val="BodyText"/>
                          <w:numPr>
                            <w:ilvl w:val="0"/>
                            <w:numId w:val="41"/>
                          </w:numPr>
                          <w:tabs>
                            <w:tab w:val="num" w:pos="360"/>
                          </w:tabs>
                          <w:spacing w:after="120"/>
                          <w:ind w:left="1440" w:hanging="288"/>
                          <w:rPr>
                            <w:del w:id="1432" w:author="Joe SanMartin" w:date="2014-09-16T22:48:00Z"/>
                          </w:rPr>
                        </w:pPr>
                        <w:ins w:id="1433" w:author="Chessmore, Carol" w:date="2014-09-18T08:58:00Z">
                          <w:r w:rsidRPr="00D648B6">
                            <w:t xml:space="preserve">Generators will be assumed to be compliant with the minimum requirements of Section 2.6 </w:t>
                          </w:r>
                        </w:ins>
                        <w:ins w:id="1434" w:author="Chessmore, Carol" w:date="2014-09-18T09:04:00Z">
                          <w:r w:rsidRPr="00D648B6">
                            <w:t>Requirements for Under-Frequency Relaying</w:t>
                          </w:r>
                        </w:ins>
                        <w:ins w:id="1435" w:author="Chessmore, Carol" w:date="2014-09-18T08:58:00Z">
                          <w:r w:rsidRPr="00D648B6">
                            <w:t xml:space="preserve"> of the ERCOT Nodal Operating Guide.</w:t>
                          </w:r>
                        </w:ins>
                      </w:p>
                      <w:p w14:paraId="16E8DCC0" w14:textId="77777777" w:rsidR="00FE0EAB" w:rsidRPr="003D0B4F" w:rsidRDefault="00FE0EAB" w:rsidP="008B53C9">
                        <w:pPr>
                          <w:pStyle w:val="BodyText"/>
                          <w:numPr>
                            <w:ilvl w:val="0"/>
                            <w:numId w:val="41"/>
                          </w:numPr>
                          <w:tabs>
                            <w:tab w:val="num" w:pos="360"/>
                          </w:tabs>
                          <w:spacing w:after="120"/>
                          <w:ind w:left="1440" w:hanging="288"/>
                        </w:pPr>
                      </w:p>
                    </w:txbxContent>
                  </v:textbox>
                  <w10:anchorlock/>
                </v:shape>
              </w:pict>
            </mc:Fallback>
          </mc:AlternateContent>
        </w:r>
      </w:ins>
    </w:p>
    <w:p w14:paraId="752D6FCB" w14:textId="3CB3D080" w:rsidR="004C3C8D" w:rsidRPr="004C3C8D" w:rsidRDefault="004C3C8D" w:rsidP="00D648B6"/>
    <w:sectPr w:rsidR="004C3C8D" w:rsidRPr="004C3C8D">
      <w:headerReference w:type="even" r:id="rId11"/>
      <w:headerReference w:type="default" r:id="rId12"/>
      <w:footerReference w:type="default" r:id="rId13"/>
      <w:headerReference w:type="first" r:id="rId14"/>
      <w:pgSz w:w="12240" w:h="15840"/>
      <w:pgMar w:top="1440" w:right="1800" w:bottom="1440" w:left="1800" w:header="720" w:footer="720" w:gutter="0"/>
      <w:cols w:space="720"/>
      <w:titlePg/>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4" w:author="Chessmore, Carol" w:date="2014-10-07T16:20:00Z" w:initials="CC">
    <w:p w14:paraId="3E2B0678" w14:textId="16A5E52E" w:rsidR="00FE0EAB" w:rsidRDefault="00FE0EAB">
      <w:pPr>
        <w:pStyle w:val="CommentText"/>
      </w:pPr>
      <w:r>
        <w:rPr>
          <w:rStyle w:val="CommentReference"/>
        </w:rPr>
        <w:annotationRef/>
      </w:r>
      <w:r>
        <w:t>Updated Table of Contents</w:t>
      </w:r>
    </w:p>
  </w:comment>
  <w:comment w:id="215" w:author="Chessmore, Carol" w:date="2014-10-07T16:20:00Z" w:initials="CC">
    <w:p w14:paraId="1782B8EF" w14:textId="0F272649" w:rsidR="00FE0EAB" w:rsidRDefault="00FE0EAB">
      <w:pPr>
        <w:pStyle w:val="CommentText"/>
      </w:pPr>
      <w:r>
        <w:rPr>
          <w:rStyle w:val="CommentReference"/>
        </w:rPr>
        <w:annotationRef/>
      </w:r>
      <w:r w:rsidRPr="00FE0EAB">
        <w:t>There are areas that have up to 8 TSPs (e.g., Area 7 includes 8 different transmission owners and planners). Each having NERC requirements.</w:t>
      </w:r>
    </w:p>
  </w:comment>
  <w:comment w:id="264" w:author="Chessmore, Carol" w:date="2014-10-07T16:20:00Z" w:initials="CC">
    <w:p w14:paraId="1EBFB8B4" w14:textId="649FA7BD" w:rsidR="00FE0EAB" w:rsidRDefault="00FE0EAB">
      <w:pPr>
        <w:pStyle w:val="CommentText"/>
      </w:pPr>
      <w:r>
        <w:rPr>
          <w:rStyle w:val="CommentReference"/>
        </w:rPr>
        <w:annotationRef/>
      </w:r>
      <w:r>
        <w:t>Broke out into bulleted list for better flow</w:t>
      </w:r>
    </w:p>
  </w:comment>
  <w:comment w:id="276" w:author="Chessmore, Carol" w:date="2014-10-07T16:20:00Z" w:initials="CC">
    <w:p w14:paraId="0AB7FCE1" w14:textId="208AEA7E" w:rsidR="00FE0EAB" w:rsidRDefault="00FE0EAB">
      <w:pPr>
        <w:pStyle w:val="CommentText"/>
      </w:pPr>
      <w:r>
        <w:rPr>
          <w:rStyle w:val="CommentReference"/>
        </w:rPr>
        <w:annotationRef/>
      </w:r>
      <w:r>
        <w:t>Moved to user defined section DWG PM 3.1.4</w:t>
      </w:r>
    </w:p>
  </w:comment>
  <w:comment w:id="309" w:author="Chessmore, Carol" w:date="2014-10-07T16:20:00Z" w:initials="CC">
    <w:p w14:paraId="38A0C4A7" w14:textId="08FBC175" w:rsidR="00FE0EAB" w:rsidRDefault="00FE0EAB">
      <w:pPr>
        <w:pStyle w:val="CommentText"/>
      </w:pPr>
      <w:r>
        <w:rPr>
          <w:rStyle w:val="CommentReference"/>
        </w:rPr>
        <w:annotationRef/>
      </w:r>
      <w:r>
        <w:t>Eliminated two 3.1.3 sections.  Renumbered this one to 3.1.4</w:t>
      </w:r>
    </w:p>
  </w:comment>
  <w:comment w:id="329" w:author="Chessmore, Carol" w:date="2014-10-07T16:20:00Z" w:initials="CC">
    <w:p w14:paraId="5BE8113A" w14:textId="508EFF55" w:rsidR="00FE0EAB" w:rsidRDefault="00FE0EAB">
      <w:pPr>
        <w:pStyle w:val="CommentText"/>
      </w:pPr>
      <w:r>
        <w:rPr>
          <w:rStyle w:val="CommentReference"/>
        </w:rPr>
        <w:annotationRef/>
      </w:r>
      <w:r>
        <w:t>Moved to beginning as intro</w:t>
      </w:r>
    </w:p>
  </w:comment>
  <w:comment w:id="356" w:author="Chessmore, Carol" w:date="2014-10-07T16:20:00Z" w:initials="CC">
    <w:p w14:paraId="4DBFFF87" w14:textId="7A752350" w:rsidR="00FE0EAB" w:rsidRDefault="00FE0EAB">
      <w:pPr>
        <w:pStyle w:val="CommentText"/>
      </w:pPr>
      <w:r>
        <w:rPr>
          <w:rStyle w:val="CommentReference"/>
        </w:rPr>
        <w:annotationRef/>
      </w:r>
      <w:r>
        <w:t>Previously in DWG PM 3.1.2</w:t>
      </w:r>
    </w:p>
  </w:comment>
  <w:comment w:id="364" w:author="Chessmore, Carol" w:date="2014-10-07T16:20:00Z" w:initials="CC">
    <w:p w14:paraId="07AFA3C9" w14:textId="271AD32C" w:rsidR="00FE0EAB" w:rsidRDefault="00FE0EAB">
      <w:pPr>
        <w:pStyle w:val="CommentText"/>
      </w:pPr>
      <w:r>
        <w:rPr>
          <w:rStyle w:val="CommentReference"/>
        </w:rPr>
        <w:annotationRef/>
      </w:r>
      <w:r>
        <w:t>Broke out this section into bullet points</w:t>
      </w:r>
    </w:p>
  </w:comment>
  <w:comment w:id="435" w:author="Chessmore, Carol" w:date="2014-10-07T16:20:00Z" w:initials="CC">
    <w:p w14:paraId="3A9B0B8C" w14:textId="1F3022BA" w:rsidR="00FE0EAB" w:rsidRDefault="00FE0EAB">
      <w:pPr>
        <w:pStyle w:val="CommentText"/>
      </w:pPr>
      <w:r>
        <w:rPr>
          <w:rStyle w:val="CommentReference"/>
        </w:rPr>
        <w:annotationRef/>
      </w:r>
      <w:r>
        <w:t>Already covered in general section 3.1.2</w:t>
      </w:r>
    </w:p>
  </w:comment>
  <w:comment w:id="501" w:author="Chessmore, Carol" w:date="2014-10-07T16:20:00Z" w:initials="CC">
    <w:p w14:paraId="747F4AAF" w14:textId="4A33F4FB" w:rsidR="00FE0EAB" w:rsidRDefault="00FE0EAB" w:rsidP="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7CEB4C74" w14:textId="69E0EA09" w:rsidR="00FE0EAB" w:rsidRDefault="00FE0EAB">
      <w:pPr>
        <w:pStyle w:val="CommentText"/>
      </w:pPr>
    </w:p>
  </w:comment>
  <w:comment w:id="519" w:author="Chessmore, Carol" w:date="2014-10-07T16:20:00Z" w:initials="CC">
    <w:p w14:paraId="07DA3E0A" w14:textId="77777777" w:rsidR="00FE0EAB" w:rsidRDefault="00FE0EAB">
      <w:pPr>
        <w:pStyle w:val="CommentText"/>
      </w:pPr>
      <w:r>
        <w:rPr>
          <w:rStyle w:val="CommentReference"/>
        </w:rPr>
        <w:annotationRef/>
      </w:r>
      <w:r>
        <w:t>Dynamic models spelled out in next section</w:t>
      </w:r>
    </w:p>
  </w:comment>
  <w:comment w:id="540" w:author="Chessmore, Carol" w:date="2014-10-07T16:20:00Z" w:initials="CC">
    <w:p w14:paraId="5A8AAF24" w14:textId="77777777" w:rsidR="00FE0EAB" w:rsidRDefault="00FE0EAB">
      <w:pPr>
        <w:pStyle w:val="CommentText"/>
      </w:pPr>
      <w:r>
        <w:rPr>
          <w:rStyle w:val="CommentReference"/>
        </w:rPr>
        <w:annotationRef/>
      </w:r>
      <w:r>
        <w:t>Already stated in section 3.2.</w:t>
      </w:r>
    </w:p>
  </w:comment>
  <w:comment w:id="558" w:author="Chessmore, Carol" w:date="2014-10-07T16:20:00Z" w:initials="CC">
    <w:p w14:paraId="26EF0E2E" w14:textId="77777777" w:rsidR="00FE0EAB" w:rsidRDefault="00FE0EAB">
      <w:pPr>
        <w:pStyle w:val="CommentText"/>
      </w:pPr>
      <w:r>
        <w:rPr>
          <w:rStyle w:val="CommentReference"/>
        </w:rPr>
        <w:annotationRef/>
      </w:r>
      <w:r>
        <w:t>Already stated in previous section</w:t>
      </w:r>
    </w:p>
  </w:comment>
  <w:comment w:id="567" w:author="Chessmore, Carol" w:date="2014-10-07T16:20:00Z" w:initials="CC">
    <w:p w14:paraId="741B4E39" w14:textId="0059B62C" w:rsidR="00FE0EAB" w:rsidRDefault="00FE0EAB">
      <w:pPr>
        <w:pStyle w:val="CommentText"/>
      </w:pPr>
      <w:r>
        <w:rPr>
          <w:rStyle w:val="CommentReference"/>
        </w:rPr>
        <w:annotationRef/>
      </w:r>
      <w:r>
        <w:t xml:space="preserve"> Moved up from g below</w:t>
      </w:r>
    </w:p>
  </w:comment>
  <w:comment w:id="574" w:author="Chessmore, Carol" w:date="2014-10-07T16:20:00Z" w:initials="CC">
    <w:p w14:paraId="5FA1215E" w14:textId="77777777" w:rsidR="00FE0EAB" w:rsidRDefault="00FE0EAB">
      <w:pPr>
        <w:pStyle w:val="CommentText"/>
      </w:pPr>
      <w:r>
        <w:rPr>
          <w:rStyle w:val="CommentReference"/>
        </w:rPr>
        <w:annotationRef/>
      </w:r>
      <w:r>
        <w:t>First 5 bullets Already stated in user defined section</w:t>
      </w:r>
    </w:p>
  </w:comment>
  <w:comment w:id="586" w:author="Chessmore, Carol" w:date="2014-10-07T16:20:00Z" w:initials="CC">
    <w:p w14:paraId="438A0770" w14:textId="3B32334E" w:rsidR="00FE0EAB" w:rsidRDefault="00FE0EAB">
      <w:pPr>
        <w:pStyle w:val="CommentText"/>
      </w:pPr>
      <w:r>
        <w:rPr>
          <w:rStyle w:val="CommentReference"/>
        </w:rPr>
        <w:annotationRef/>
      </w:r>
      <w:r>
        <w:t>This will be eliminated not just moved.</w:t>
      </w:r>
    </w:p>
  </w:comment>
  <w:comment w:id="591" w:author="Chessmore, Carol" w:date="2014-10-07T16:20:00Z" w:initials="CC">
    <w:p w14:paraId="214C29EF" w14:textId="1D46AA7E" w:rsidR="00FE0EAB" w:rsidRDefault="00FE0EAB">
      <w:pPr>
        <w:pStyle w:val="CommentText"/>
      </w:pPr>
      <w:r>
        <w:rPr>
          <w:rStyle w:val="CommentReference"/>
        </w:rPr>
        <w:annotationRef/>
      </w:r>
      <w:r>
        <w:t>Moved to user defined section</w:t>
      </w:r>
    </w:p>
  </w:comment>
  <w:comment w:id="686" w:author="Chessmore, Carol" w:date="2014-10-07T16:20:00Z" w:initials="CC">
    <w:p w14:paraId="6142BA00" w14:textId="77777777" w:rsidR="003E461D" w:rsidRDefault="003E461D" w:rsidP="003E461D">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p w14:paraId="20B32F70" w14:textId="152FAE69" w:rsidR="003E461D" w:rsidRDefault="003E461D">
      <w:pPr>
        <w:pStyle w:val="CommentText"/>
      </w:pPr>
    </w:p>
  </w:comment>
  <w:comment w:id="730" w:author="Chessmore, Carol" w:date="2014-10-07T16:20:00Z" w:initials="CC">
    <w:p w14:paraId="4641EDB9" w14:textId="2984E113" w:rsidR="00FE0EAB" w:rsidRDefault="00FE0EAB">
      <w:pPr>
        <w:pStyle w:val="CommentText"/>
      </w:pPr>
      <w:r>
        <w:rPr>
          <w:rStyle w:val="CommentReference"/>
        </w:rPr>
        <w:annotationRef/>
      </w:r>
      <w:r>
        <w:rPr>
          <w:color w:val="1F497D"/>
        </w:rPr>
        <w:t xml:space="preserve">NERC Standard MOD-013-1 was not an approved by FERC mandatory standard and it’s not on the list for future enforcement standards. Reliability Standard MOD-032-1 as exists today is a consolidation and replacement of existing MOD-010-0, MOD-011-0, MOD-012-0, </w:t>
      </w:r>
      <w:r>
        <w:rPr>
          <w:color w:val="1F497D"/>
          <w:highlight w:val="yellow"/>
        </w:rPr>
        <w:t>MOD-013-1</w:t>
      </w:r>
      <w:r>
        <w:rPr>
          <w:color w:val="1F497D"/>
        </w:rPr>
        <w:t>, MOD-014-0, and MOD-015-0.1 and planned to be approved by FERC by the end of 2014. Therefore it was removed from the Procedure Manual.</w:t>
      </w:r>
    </w:p>
  </w:comment>
  <w:comment w:id="749" w:author="Chessmore, Carol" w:date="2014-10-07T16:20:00Z" w:initials="CC">
    <w:p w14:paraId="27680F05" w14:textId="3717E3F5" w:rsidR="00FE0EAB" w:rsidRDefault="00FE0EAB">
      <w:pPr>
        <w:pStyle w:val="CommentText"/>
      </w:pPr>
      <w:r>
        <w:rPr>
          <w:rStyle w:val="CommentReference"/>
        </w:rPr>
        <w:annotationRef/>
      </w:r>
      <w:r>
        <w:t xml:space="preserve">Already covered by Planning Guide </w:t>
      </w:r>
    </w:p>
  </w:comment>
  <w:comment w:id="928" w:author="Chessmore, Carol" w:date="2014-10-07T16:20:00Z" w:initials="CC">
    <w:p w14:paraId="418703B1" w14:textId="53B98C4E" w:rsidR="00FE0EAB" w:rsidRDefault="00FE0EAB">
      <w:pPr>
        <w:pStyle w:val="CommentText"/>
      </w:pPr>
      <w:r>
        <w:rPr>
          <w:rStyle w:val="CommentReference"/>
        </w:rPr>
        <w:annotationRef/>
      </w:r>
      <w:r>
        <w:t>Broke out into Bulleted list</w:t>
      </w:r>
    </w:p>
  </w:comment>
  <w:comment w:id="1076" w:author="Chessmore, Carol" w:date="2014-10-07T16:20:00Z" w:initials="CC">
    <w:p w14:paraId="28E09563" w14:textId="7A60C194" w:rsidR="00FE0EAB" w:rsidRDefault="00FE0EAB">
      <w:pPr>
        <w:pStyle w:val="CommentText"/>
      </w:pPr>
      <w:r>
        <w:rPr>
          <w:rStyle w:val="CommentReference"/>
        </w:rPr>
        <w:annotationRef/>
      </w:r>
      <w:r>
        <w:t>Added to meet TPL-001-4 requirement R4.1.2</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A39FAD" w15:done="0"/>
  <w15:commentEx w15:paraId="75319898" w15:done="0"/>
  <w15:commentEx w15:paraId="0AB7FCE1" w15:done="0"/>
  <w15:commentEx w15:paraId="4F6CE861" w15:done="0"/>
  <w15:commentEx w15:paraId="201BA443" w15:done="0"/>
  <w15:commentEx w15:paraId="5F795BB4" w15:done="0"/>
  <w15:commentEx w15:paraId="4DBFFF87" w15:done="0"/>
  <w15:commentEx w15:paraId="59BAB08A" w15:done="0"/>
  <w15:commentEx w15:paraId="6A137772" w15:done="0"/>
  <w15:commentEx w15:paraId="07DA3E0A" w15:done="0"/>
  <w15:commentEx w15:paraId="5A8AAF24" w15:done="0"/>
  <w15:commentEx w15:paraId="156DEA0C" w15:done="0"/>
  <w15:commentEx w15:paraId="34B88C67" w15:done="0"/>
  <w15:commentEx w15:paraId="26EF0E2E" w15:done="0"/>
  <w15:commentEx w15:paraId="3BFFCE7B" w15:done="0"/>
  <w15:commentEx w15:paraId="5FA1215E" w15:done="0"/>
  <w15:commentEx w15:paraId="438A0770" w15:done="0"/>
  <w15:commentEx w15:paraId="214C29EF" w15:done="0"/>
  <w15:commentEx w15:paraId="01F16BED" w15:done="0"/>
  <w15:commentEx w15:paraId="25C61C1F" w15:done="0"/>
  <w15:commentEx w15:paraId="3C318D82" w15:done="0"/>
  <w15:commentEx w15:paraId="540E8034" w15:done="0"/>
  <w15:commentEx w15:paraId="4B592BC6" w15:done="0"/>
  <w15:commentEx w15:paraId="36F11F73" w15:done="0"/>
  <w15:commentEx w15:paraId="5B50546B" w15:done="0"/>
  <w15:commentEx w15:paraId="33C37E50" w15:done="0"/>
  <w15:commentEx w15:paraId="6DD19D0D" w15:done="0"/>
  <w15:commentEx w15:paraId="1D82DB55" w15:done="0"/>
  <w15:commentEx w15:paraId="40251D07" w15:done="0"/>
  <w15:commentEx w15:paraId="6AD76484" w15:done="0"/>
  <w15:commentEx w15:paraId="64380706" w15:done="0"/>
  <w15:commentEx w15:paraId="547260BF" w15:done="0"/>
  <w15:commentEx w15:paraId="42F66AFC" w15:done="0"/>
  <w15:commentEx w15:paraId="02731919" w15:done="0"/>
  <w15:commentEx w15:paraId="14967581" w15:done="0"/>
  <w15:commentEx w15:paraId="6B2689CA" w15:done="0"/>
  <w15:commentEx w15:paraId="4080F681" w15:done="0"/>
  <w15:commentEx w15:paraId="2E7D90E6" w15:done="0"/>
  <w15:commentEx w15:paraId="222C9FD3" w15:done="0"/>
  <w15:commentEx w15:paraId="24FC1415" w15:done="0"/>
  <w15:commentEx w15:paraId="759B2678" w15:done="0"/>
  <w15:commentEx w15:paraId="5C1FB650" w15:done="0"/>
  <w15:commentEx w15:paraId="47A20A7B" w15:done="0"/>
  <w15:commentEx w15:paraId="2E78EE5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2E634" w14:textId="77777777" w:rsidR="00C362B0" w:rsidRDefault="00C362B0">
      <w:r>
        <w:separator/>
      </w:r>
    </w:p>
  </w:endnote>
  <w:endnote w:type="continuationSeparator" w:id="0">
    <w:p w14:paraId="5215DF68" w14:textId="77777777" w:rsidR="00C362B0" w:rsidRDefault="00C36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3047D" w14:textId="18DCF130" w:rsidR="00FE0EAB" w:rsidRPr="00710E20" w:rsidRDefault="00FE0EAB">
    <w:pPr>
      <w:pStyle w:val="Footer"/>
      <w:rPr>
        <w14:shadow w14:blurRad="50800" w14:dist="38100" w14:dir="2700000" w14:sx="100000" w14:sy="100000" w14:kx="0" w14:ky="0" w14:algn="tl">
          <w14:srgbClr w14:val="000000">
            <w14:alpha w14:val="60000"/>
          </w14:srgbClr>
        </w14:shadow>
      </w:rPr>
    </w:pPr>
    <w:r w:rsidRPr="00710E20">
      <w:rPr>
        <w:noProof/>
        <w14:shadow w14:blurRad="50800" w14:dist="38100" w14:dir="2700000" w14:sx="100000" w14:sy="100000" w14:kx="0" w14:ky="0" w14:algn="tl">
          <w14:srgbClr w14:val="000000">
            <w14:alpha w14:val="60000"/>
          </w14:srgbClr>
        </w14:shadow>
      </w:rPr>
      <w:t xml:space="preserve">Dynamics Working Group </w:t>
    </w:r>
    <w:del w:id="1436" w:author="Chessmore, Carol" w:date="2014-09-29T13:15:00Z">
      <w:r w:rsidRPr="00710E20" w:rsidDel="00CE35FB">
        <w:rPr>
          <w:noProof/>
          <w14:shadow w14:blurRad="50800" w14:dist="38100" w14:dir="2700000" w14:sx="100000" w14:sy="100000" w14:kx="0" w14:ky="0" w14:algn="tl">
            <w14:srgbClr w14:val="000000">
              <w14:alpha w14:val="60000"/>
            </w14:srgbClr>
          </w14:shadow>
        </w:rPr>
        <w:delText xml:space="preserve">Procedural </w:delText>
      </w:r>
    </w:del>
    <w:ins w:id="1437" w:author="Chessmore, Carol" w:date="2014-09-29T13:15:00Z">
      <w:r w:rsidRPr="00710E20">
        <w:rPr>
          <w:noProof/>
          <w14:shadow w14:blurRad="50800" w14:dist="38100" w14:dir="2700000" w14:sx="100000" w14:sy="100000" w14:kx="0" w14:ky="0" w14:algn="tl">
            <w14:srgbClr w14:val="000000">
              <w14:alpha w14:val="60000"/>
            </w14:srgbClr>
          </w14:shadow>
        </w:rPr>
        <w:t>Procedur</w:t>
      </w:r>
      <w:r>
        <w:rPr>
          <w:noProof/>
          <w14:shadow w14:blurRad="50800" w14:dist="38100" w14:dir="2700000" w14:sx="100000" w14:sy="100000" w14:kx="0" w14:ky="0" w14:algn="tl">
            <w14:srgbClr w14:val="000000">
              <w14:alpha w14:val="60000"/>
            </w14:srgbClr>
          </w14:shadow>
        </w:rPr>
        <w:t>e</w:t>
      </w:r>
      <w:r w:rsidRPr="00710E20">
        <w:rPr>
          <w:noProof/>
          <w14:shadow w14:blurRad="50800" w14:dist="38100" w14:dir="2700000" w14:sx="100000" w14:sy="100000" w14:kx="0" w14:ky="0" w14:algn="tl">
            <w14:srgbClr w14:val="000000">
              <w14:alpha w14:val="60000"/>
            </w14:srgbClr>
          </w14:shadow>
        </w:rPr>
        <w:t xml:space="preserve"> </w:t>
      </w:r>
    </w:ins>
    <w:r w:rsidRPr="00710E20">
      <w:rPr>
        <w:noProof/>
        <w14:shadow w14:blurRad="50800" w14:dist="38100" w14:dir="2700000" w14:sx="100000" w14:sy="100000" w14:kx="0" w14:ky="0" w14:algn="tl">
          <w14:srgbClr w14:val="000000">
            <w14:alpha w14:val="60000"/>
          </w14:srgbClr>
        </w14:shadow>
      </w:rPr>
      <w:t xml:space="preserve">Manual                                         </w:t>
    </w:r>
  </w:p>
  <w:p w14:paraId="46CFECA0" w14:textId="77777777" w:rsidR="00FE0EAB" w:rsidRPr="00710E20" w:rsidRDefault="00FE0EAB">
    <w:pPr>
      <w:pStyle w:val="Footer"/>
      <w:jc w:val="center"/>
      <w:rPr>
        <w14:shadow w14:blurRad="50800" w14:dist="38100" w14:dir="2700000" w14:sx="100000" w14:sy="100000" w14:kx="0" w14:ky="0" w14:algn="tl">
          <w14:srgbClr w14:val="000000">
            <w14:alpha w14:val="60000"/>
          </w14:srgbClr>
        </w14:shadow>
      </w:rPr>
    </w:pPr>
    <w:r>
      <w:rPr>
        <w:rStyle w:val="PageNumber"/>
      </w:rPr>
      <w:fldChar w:fldCharType="begin"/>
    </w:r>
    <w:r>
      <w:rPr>
        <w:rStyle w:val="PageNumber"/>
      </w:rPr>
      <w:instrText xml:space="preserve"> PAGE </w:instrText>
    </w:r>
    <w:r>
      <w:rPr>
        <w:rStyle w:val="PageNumber"/>
      </w:rPr>
      <w:fldChar w:fldCharType="separate"/>
    </w:r>
    <w:r w:rsidR="00AC665E">
      <w:rPr>
        <w:rStyle w:val="PageNumber"/>
        <w:noProof/>
      </w:rPr>
      <w:t>3</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41FB9" w14:textId="77777777" w:rsidR="00C362B0" w:rsidRDefault="00C362B0">
      <w:r>
        <w:separator/>
      </w:r>
    </w:p>
  </w:footnote>
  <w:footnote w:type="continuationSeparator" w:id="0">
    <w:p w14:paraId="427CB424" w14:textId="77777777" w:rsidR="00C362B0" w:rsidRDefault="00C362B0">
      <w:r>
        <w:continuationSeparator/>
      </w:r>
    </w:p>
  </w:footnote>
  <w:footnote w:id="1">
    <w:p w14:paraId="42F4145D" w14:textId="77777777" w:rsidR="00FE0EAB" w:rsidRDefault="00FE0EAB" w:rsidP="00D9417A">
      <w:pPr>
        <w:pStyle w:val="FootnoteText"/>
      </w:pPr>
      <w:r>
        <w:rPr>
          <w:rStyle w:val="FootnoteReference"/>
        </w:rPr>
        <w:t>1</w:t>
      </w:r>
      <w:r>
        <w:t xml:space="preserve"> </w:t>
      </w:r>
      <w:r w:rsidRPr="004C3519">
        <w:rPr>
          <w:rFonts w:ascii="Arial" w:hAnsi="Arial" w:cs="Arial"/>
        </w:rPr>
        <w:t>Siemens</w:t>
      </w:r>
      <w:r>
        <w:t xml:space="preserve"> </w:t>
      </w:r>
      <w:r w:rsidRPr="00A06EEA">
        <w:rPr>
          <w:rFonts w:ascii="Arial" w:hAnsi="Arial"/>
        </w:rPr>
        <w:t>PSS/E standard library models allow time constants of less than 1 cycle (0.016667 seconds) but use an internal method so that a ¼ cycle (0.004167 seconds) integration time-step can be used for simulations.  For example, Siemens PSS/E uses an internal integration for models that would normally require less than a ¼ cycle integration time-step.</w:t>
      </w:r>
      <w:r w:rsidRPr="008D50EB">
        <w:rPr>
          <w:rFonts w:ascii="Arial" w:hAnsi="Arial"/>
          <w: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FEEED" w14:textId="77777777" w:rsidR="00FE0EAB" w:rsidRDefault="00C362B0">
    <w:pPr>
      <w:pStyle w:val="Header"/>
    </w:pPr>
    <w:r>
      <w:rPr>
        <w:noProof/>
      </w:rPr>
      <w:pict w14:anchorId="33A7AF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49"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6D55D" w14:textId="77777777" w:rsidR="00FE0EAB" w:rsidRDefault="00FE0EAB">
    <w:pPr>
      <w:pStyle w:val="Header"/>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E0DE5" w14:textId="77777777" w:rsidR="00FE0EAB" w:rsidRDefault="00FE0EAB">
    <w:pPr>
      <w:pStyle w:val="Header"/>
      <w:jc w:val="center"/>
      <w:rPr>
        <w:sz w:val="4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7227D"/>
    <w:multiLevelType w:val="hybridMultilevel"/>
    <w:tmpl w:val="01F0CDD4"/>
    <w:lvl w:ilvl="0" w:tplc="68B67A58">
      <w:start w:val="1"/>
      <w:numFmt w:val="decimal"/>
      <w:lvlText w:val="4.2.%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058B56D0"/>
    <w:multiLevelType w:val="hybridMultilevel"/>
    <w:tmpl w:val="E222C5BC"/>
    <w:lvl w:ilvl="0" w:tplc="5B90078E">
      <w:start w:val="1"/>
      <w:numFmt w:val="decimal"/>
      <w:lvlText w:val="3.2.1.%1"/>
      <w:lvlJc w:val="left"/>
      <w:pPr>
        <w:ind w:left="1440" w:hanging="360"/>
      </w:pPr>
      <w:rPr>
        <w:rFonts w:hint="default"/>
      </w:rPr>
    </w:lvl>
    <w:lvl w:ilvl="1" w:tplc="2E140DB0">
      <w:start w:val="1"/>
      <w:numFmt w:val="decimal"/>
      <w:lvlText w:val="3.2.1.%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2300F"/>
    <w:multiLevelType w:val="hybridMultilevel"/>
    <w:tmpl w:val="03C0284A"/>
    <w:lvl w:ilvl="0" w:tplc="268E5B76">
      <w:start w:val="1"/>
      <w:numFmt w:val="decimal"/>
      <w:lvlText w:val="3.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F312F9"/>
    <w:multiLevelType w:val="hybridMultilevel"/>
    <w:tmpl w:val="A3100D50"/>
    <w:lvl w:ilvl="0" w:tplc="9BFA6D28">
      <w:start w:val="1"/>
      <w:numFmt w:val="decimal"/>
      <w:lvlText w:val="3.%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993C0D"/>
    <w:multiLevelType w:val="hybridMultilevel"/>
    <w:tmpl w:val="FD1A958E"/>
    <w:lvl w:ilvl="0" w:tplc="4A02ADC0">
      <w:start w:val="2"/>
      <w:numFmt w:val="decimal"/>
      <w:lvlText w:val="3.1.%1"/>
      <w:lvlJc w:val="left"/>
      <w:pPr>
        <w:ind w:left="15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F03D5"/>
    <w:multiLevelType w:val="hybridMultilevel"/>
    <w:tmpl w:val="0D862C38"/>
    <w:lvl w:ilvl="0" w:tplc="2F0C5F0E">
      <w:start w:val="1"/>
      <w:numFmt w:val="decimal"/>
      <w:lvlText w:val="4.3.%1"/>
      <w:lvlJc w:val="left"/>
      <w:pPr>
        <w:ind w:left="3420" w:hanging="360"/>
      </w:pPr>
      <w:rPr>
        <w:rFonts w:hint="default"/>
      </w:r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6">
    <w:nsid w:val="1AD765C4"/>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034341F"/>
    <w:multiLevelType w:val="hybridMultilevel"/>
    <w:tmpl w:val="9642F048"/>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8">
    <w:nsid w:val="25CE7F86"/>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A0008F8"/>
    <w:multiLevelType w:val="hybridMultilevel"/>
    <w:tmpl w:val="6ABE746E"/>
    <w:lvl w:ilvl="0" w:tplc="4EC8D68C">
      <w:start w:val="2"/>
      <w:numFmt w:val="decimal"/>
      <w:lvlText w:val="4.4.%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5D767D"/>
    <w:multiLevelType w:val="hybridMultilevel"/>
    <w:tmpl w:val="B4FA7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D04223"/>
    <w:multiLevelType w:val="hybridMultilevel"/>
    <w:tmpl w:val="4E488D84"/>
    <w:lvl w:ilvl="0" w:tplc="1BB2D120">
      <w:start w:val="1"/>
      <w:numFmt w:val="decimal"/>
      <w:lvlText w:val="4.4.%1"/>
      <w:lvlJc w:val="left"/>
      <w:pPr>
        <w:ind w:left="4950" w:hanging="360"/>
      </w:pPr>
      <w:rPr>
        <w:rFonts w:hint="default"/>
      </w:rPr>
    </w:lvl>
    <w:lvl w:ilvl="1" w:tplc="7092FF12">
      <w:start w:val="1"/>
      <w:numFmt w:val="decimal"/>
      <w:lvlText w:val="(%2)"/>
      <w:lvlJc w:val="left"/>
      <w:pPr>
        <w:ind w:left="6210" w:hanging="810"/>
      </w:pPr>
      <w:rPr>
        <w:rFonts w:hint="default"/>
      </w:r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12">
    <w:nsid w:val="3A2435DB"/>
    <w:multiLevelType w:val="multilevel"/>
    <w:tmpl w:val="A488753E"/>
    <w:lvl w:ilvl="0">
      <w:start w:val="1"/>
      <w:numFmt w:val="decimal"/>
      <w:pStyle w:val="Heading1"/>
      <w:lvlText w:val="%1"/>
      <w:lvlJc w:val="left"/>
      <w:pPr>
        <w:tabs>
          <w:tab w:val="num" w:pos="360"/>
        </w:tabs>
        <w:ind w:left="0" w:firstLine="0"/>
      </w:pPr>
      <w:rPr>
        <w:rFonts w:hint="default"/>
      </w:rPr>
    </w:lvl>
    <w:lvl w:ilvl="1">
      <w:start w:val="1"/>
      <w:numFmt w:val="decimal"/>
      <w:lvlText w:val="2.%2"/>
      <w:lvlJc w:val="left"/>
      <w:pPr>
        <w:tabs>
          <w:tab w:val="num" w:pos="720"/>
        </w:tabs>
        <w:ind w:left="360" w:firstLine="0"/>
      </w:pPr>
      <w:rPr>
        <w:rFonts w:hint="default"/>
        <w:b/>
      </w:rPr>
    </w:lvl>
    <w:lvl w:ilvl="2">
      <w:start w:val="1"/>
      <w:numFmt w:val="decimal"/>
      <w:lvlText w:val="3.1.%3"/>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
      <w:numFmt w:val="lowerLetter"/>
      <w:pStyle w:val="Heading6"/>
      <w:lvlText w:val="(%6)"/>
      <w:lvlJc w:val="left"/>
      <w:pPr>
        <w:tabs>
          <w:tab w:val="num" w:pos="396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13">
    <w:nsid w:val="4089067E"/>
    <w:multiLevelType w:val="hybridMultilevel"/>
    <w:tmpl w:val="65EED168"/>
    <w:lvl w:ilvl="0" w:tplc="778A6B86">
      <w:start w:val="1"/>
      <w:numFmt w:val="decimal"/>
      <w:lvlText w:val="4.%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B12BDB"/>
    <w:multiLevelType w:val="hybridMultilevel"/>
    <w:tmpl w:val="BC1C348C"/>
    <w:lvl w:ilvl="0" w:tplc="084A6948">
      <w:start w:val="1"/>
      <w:numFmt w:val="decimal"/>
      <w:lvlText w:val="4.1.%1"/>
      <w:lvlJc w:val="left"/>
      <w:pPr>
        <w:ind w:left="994"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3E3A9E"/>
    <w:multiLevelType w:val="multilevel"/>
    <w:tmpl w:val="E7D0AC42"/>
    <w:lvl w:ilvl="0">
      <w:start w:val="1"/>
      <w:numFmt w:val="lowerLetter"/>
      <w:lvlText w:val="%1."/>
      <w:lvlJc w:val="left"/>
      <w:pPr>
        <w:ind w:left="922" w:hanging="274"/>
      </w:pPr>
      <w:rPr>
        <w:rFonts w:hint="default"/>
        <w:b w:val="0"/>
        <w:i w:val="0"/>
        <w:sz w:val="24"/>
      </w:rPr>
    </w:lvl>
    <w:lvl w:ilvl="1">
      <w:start w:val="1"/>
      <w:numFmt w:val="bullet"/>
      <w:suff w:val="space"/>
      <w:lvlText w:val=""/>
      <w:lvlJc w:val="left"/>
      <w:pPr>
        <w:ind w:left="1051" w:hanging="129"/>
      </w:pPr>
      <w:rPr>
        <w:rFonts w:ascii="Symbol" w:hAnsi="Symbol" w:hint="default"/>
        <w:b w:val="0"/>
        <w:i w:val="0"/>
      </w:rPr>
    </w:lvl>
    <w:lvl w:ilvl="2">
      <w:start w:val="1"/>
      <w:numFmt w:val="bullet"/>
      <w:suff w:val="space"/>
      <w:lvlText w:val=""/>
      <w:lvlJc w:val="left"/>
      <w:pPr>
        <w:ind w:left="1253" w:hanging="202"/>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9254753"/>
    <w:multiLevelType w:val="hybridMultilevel"/>
    <w:tmpl w:val="1DBADF20"/>
    <w:lvl w:ilvl="0" w:tplc="5978BFDA">
      <w:start w:val="1"/>
      <w:numFmt w:val="decimal"/>
      <w:lvlText w:val="1.%1"/>
      <w:lvlJc w:val="left"/>
      <w:pPr>
        <w:ind w:left="720" w:firstLine="0"/>
      </w:pPr>
      <w:rPr>
        <w:rFonts w:hint="default"/>
        <w:b/>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17">
    <w:nsid w:val="49A33F42"/>
    <w:multiLevelType w:val="hybridMultilevel"/>
    <w:tmpl w:val="0F1639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F2902A2"/>
    <w:multiLevelType w:val="singleLevel"/>
    <w:tmpl w:val="04090019"/>
    <w:lvl w:ilvl="0">
      <w:start w:val="1"/>
      <w:numFmt w:val="lowerLetter"/>
      <w:lvlText w:val="%1."/>
      <w:lvlJc w:val="left"/>
      <w:pPr>
        <w:ind w:left="1008" w:hanging="360"/>
      </w:pPr>
      <w:rPr>
        <w:rFonts w:hint="default"/>
      </w:rPr>
    </w:lvl>
  </w:abstractNum>
  <w:abstractNum w:abstractNumId="19">
    <w:nsid w:val="611C4D2A"/>
    <w:multiLevelType w:val="multilevel"/>
    <w:tmpl w:val="1242AB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nsid w:val="61927657"/>
    <w:multiLevelType w:val="hybridMultilevel"/>
    <w:tmpl w:val="5D586102"/>
    <w:lvl w:ilvl="0" w:tplc="FF68C890">
      <w:start w:val="1"/>
      <w:numFmt w:val="decimal"/>
      <w:lvlText w:val="3.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BE6B17"/>
    <w:multiLevelType w:val="hybridMultilevel"/>
    <w:tmpl w:val="5F6078C6"/>
    <w:lvl w:ilvl="0" w:tplc="0254ADD6">
      <w:start w:val="4"/>
      <w:numFmt w:val="decimal"/>
      <w:lvlText w:val="4.%1"/>
      <w:lvlJc w:val="left"/>
      <w:pPr>
        <w:ind w:left="630" w:hanging="360"/>
      </w:pPr>
      <w:rPr>
        <w:rFonts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22">
    <w:nsid w:val="6DF9336E"/>
    <w:multiLevelType w:val="multilevel"/>
    <w:tmpl w:val="981AC718"/>
    <w:lvl w:ilvl="0">
      <w:start w:val="1"/>
      <w:numFmt w:val="decimal"/>
      <w:pStyle w:val="List1"/>
      <w:suff w:val="space"/>
      <w:lvlText w:val="(%1)"/>
      <w:lvlJc w:val="left"/>
      <w:pPr>
        <w:ind w:left="360" w:hanging="360"/>
      </w:pPr>
      <w:rPr>
        <w:rFonts w:ascii="Arial" w:hAnsi="Arial" w:hint="default"/>
        <w:b w:val="0"/>
        <w:i w:val="0"/>
        <w:sz w:val="24"/>
      </w:rPr>
    </w:lvl>
    <w:lvl w:ilvl="1">
      <w:start w:val="1"/>
      <w:numFmt w:val="lowerLetter"/>
      <w:suff w:val="space"/>
      <w:lvlText w:val="(%2)"/>
      <w:lvlJc w:val="left"/>
      <w:pPr>
        <w:ind w:left="792" w:hanging="360"/>
      </w:pPr>
      <w:rPr>
        <w:rFonts w:ascii="Arial" w:hAnsi="Arial" w:hint="default"/>
        <w:b w:val="0"/>
        <w:i w:val="0"/>
        <w:sz w:val="24"/>
      </w:rPr>
    </w:lvl>
    <w:lvl w:ilvl="2">
      <w:start w:val="1"/>
      <w:numFmt w:val="bullet"/>
      <w:lvlText w:val=""/>
      <w:lvlJc w:val="left"/>
      <w:pPr>
        <w:tabs>
          <w:tab w:val="num" w:pos="1224"/>
        </w:tabs>
        <w:ind w:left="1224" w:hanging="360"/>
      </w:pPr>
      <w:rPr>
        <w:rFonts w:ascii="Symbol" w:hAnsi="Symbol" w:hint="default"/>
      </w:rPr>
    </w:lvl>
    <w:lvl w:ilvl="3">
      <w:start w:val="2"/>
      <w:numFmt w:val="decimal"/>
      <w:lvlText w:val="(%4)"/>
      <w:lvlJc w:val="left"/>
      <w:pPr>
        <w:tabs>
          <w:tab w:val="num" w:pos="1440"/>
        </w:tabs>
        <w:ind w:left="1440" w:hanging="360"/>
      </w:pPr>
      <w:rPr>
        <w:b/>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E433EEF"/>
    <w:multiLevelType w:val="hybridMultilevel"/>
    <w:tmpl w:val="D004E942"/>
    <w:lvl w:ilvl="0" w:tplc="D9E82C2C">
      <w:start w:val="2"/>
      <w:numFmt w:val="decimal"/>
      <w:lvlText w:val="2.%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4C0F76"/>
    <w:multiLevelType w:val="hybridMultilevel"/>
    <w:tmpl w:val="279E4F08"/>
    <w:lvl w:ilvl="0" w:tplc="4A9EE19E">
      <w:start w:val="2"/>
      <w:numFmt w:val="decimal"/>
      <w:lvlText w:val="3.2.%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8"/>
  </w:num>
  <w:num w:numId="3">
    <w:abstractNumId w:val="22"/>
  </w:num>
  <w:num w:numId="4">
    <w:abstractNumId w:val="16"/>
  </w:num>
  <w:num w:numId="5">
    <w:abstractNumId w:val="7"/>
  </w:num>
  <w:num w:numId="6">
    <w:abstractNumId w:val="23"/>
  </w:num>
  <w:num w:numId="7">
    <w:abstractNumId w:val="4"/>
  </w:num>
  <w:num w:numId="8">
    <w:abstractNumId w:val="3"/>
  </w:num>
  <w:num w:numId="9">
    <w:abstractNumId w:val="20"/>
  </w:num>
  <w:num w:numId="10">
    <w:abstractNumId w:val="1"/>
  </w:num>
  <w:num w:numId="11">
    <w:abstractNumId w:val="24"/>
  </w:num>
  <w:num w:numId="12">
    <w:abstractNumId w:val="2"/>
  </w:num>
  <w:num w:numId="13">
    <w:abstractNumId w:val="21"/>
  </w:num>
  <w:num w:numId="14">
    <w:abstractNumId w:val="14"/>
  </w:num>
  <w:num w:numId="15">
    <w:abstractNumId w:val="0"/>
  </w:num>
  <w:num w:numId="16">
    <w:abstractNumId w:val="10"/>
  </w:num>
  <w:num w:numId="17">
    <w:abstractNumId w:val="13"/>
  </w:num>
  <w:num w:numId="18">
    <w:abstractNumId w:val="5"/>
  </w:num>
  <w:num w:numId="19">
    <w:abstractNumId w:val="11"/>
  </w:num>
  <w:num w:numId="20">
    <w:abstractNumId w:val="9"/>
  </w:num>
  <w:num w:numId="21">
    <w:abstractNumId w:val="17"/>
  </w:num>
  <w:num w:numId="22">
    <w:abstractNumId w:val="8"/>
  </w:num>
  <w:num w:numId="23">
    <w:abstractNumId w:val="15"/>
  </w:num>
  <w:num w:numId="24">
    <w:abstractNumId w:val="6"/>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oe SanMartin">
    <w15:presenceInfo w15:providerId="Windows Live" w15:userId="fcd576bf7b0734e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10A"/>
    <w:rsid w:val="000016B6"/>
    <w:rsid w:val="00014EEE"/>
    <w:rsid w:val="00017D14"/>
    <w:rsid w:val="00020A63"/>
    <w:rsid w:val="00021376"/>
    <w:rsid w:val="0003628C"/>
    <w:rsid w:val="00036EFE"/>
    <w:rsid w:val="0004069C"/>
    <w:rsid w:val="00040A26"/>
    <w:rsid w:val="00051806"/>
    <w:rsid w:val="00051A91"/>
    <w:rsid w:val="00054833"/>
    <w:rsid w:val="0005571A"/>
    <w:rsid w:val="00060961"/>
    <w:rsid w:val="00062752"/>
    <w:rsid w:val="000675BA"/>
    <w:rsid w:val="00075D92"/>
    <w:rsid w:val="0008113E"/>
    <w:rsid w:val="00081A02"/>
    <w:rsid w:val="00086A90"/>
    <w:rsid w:val="00086F5B"/>
    <w:rsid w:val="000972BF"/>
    <w:rsid w:val="000A7107"/>
    <w:rsid w:val="000B21AE"/>
    <w:rsid w:val="000B3A8C"/>
    <w:rsid w:val="000B6D19"/>
    <w:rsid w:val="000C17C2"/>
    <w:rsid w:val="000C24F5"/>
    <w:rsid w:val="000C7C29"/>
    <w:rsid w:val="000D3186"/>
    <w:rsid w:val="000D47E5"/>
    <w:rsid w:val="000D6E50"/>
    <w:rsid w:val="000E0B63"/>
    <w:rsid w:val="000E2692"/>
    <w:rsid w:val="000E4258"/>
    <w:rsid w:val="000E5910"/>
    <w:rsid w:val="000F1080"/>
    <w:rsid w:val="000F4EE2"/>
    <w:rsid w:val="000F7A37"/>
    <w:rsid w:val="00106893"/>
    <w:rsid w:val="001113E6"/>
    <w:rsid w:val="001114B7"/>
    <w:rsid w:val="0011473F"/>
    <w:rsid w:val="00125E32"/>
    <w:rsid w:val="00126B6B"/>
    <w:rsid w:val="00131627"/>
    <w:rsid w:val="001330B7"/>
    <w:rsid w:val="0013458C"/>
    <w:rsid w:val="0013649F"/>
    <w:rsid w:val="00141006"/>
    <w:rsid w:val="001444B2"/>
    <w:rsid w:val="00150657"/>
    <w:rsid w:val="00154DB3"/>
    <w:rsid w:val="001624CE"/>
    <w:rsid w:val="001718AC"/>
    <w:rsid w:val="001744FD"/>
    <w:rsid w:val="00180574"/>
    <w:rsid w:val="00180D8E"/>
    <w:rsid w:val="0018713B"/>
    <w:rsid w:val="001939CA"/>
    <w:rsid w:val="00194D4E"/>
    <w:rsid w:val="00197FBB"/>
    <w:rsid w:val="001A32DD"/>
    <w:rsid w:val="001B08A3"/>
    <w:rsid w:val="001B1131"/>
    <w:rsid w:val="001B2815"/>
    <w:rsid w:val="001C176D"/>
    <w:rsid w:val="001C2A20"/>
    <w:rsid w:val="001D0C5A"/>
    <w:rsid w:val="001D5FD8"/>
    <w:rsid w:val="001E49C9"/>
    <w:rsid w:val="001F3D7C"/>
    <w:rsid w:val="00200101"/>
    <w:rsid w:val="002043E7"/>
    <w:rsid w:val="00207113"/>
    <w:rsid w:val="00212462"/>
    <w:rsid w:val="0021360C"/>
    <w:rsid w:val="0021508F"/>
    <w:rsid w:val="002240E3"/>
    <w:rsid w:val="00225CE0"/>
    <w:rsid w:val="00226D20"/>
    <w:rsid w:val="00233278"/>
    <w:rsid w:val="002413C7"/>
    <w:rsid w:val="00246CBE"/>
    <w:rsid w:val="00247D2F"/>
    <w:rsid w:val="00252739"/>
    <w:rsid w:val="00255D03"/>
    <w:rsid w:val="00264015"/>
    <w:rsid w:val="002703EE"/>
    <w:rsid w:val="002778F9"/>
    <w:rsid w:val="00282A93"/>
    <w:rsid w:val="00284FE0"/>
    <w:rsid w:val="0029010A"/>
    <w:rsid w:val="002A6313"/>
    <w:rsid w:val="002A6CDC"/>
    <w:rsid w:val="002A779D"/>
    <w:rsid w:val="002B1737"/>
    <w:rsid w:val="002B4E4C"/>
    <w:rsid w:val="002C7438"/>
    <w:rsid w:val="002D06B0"/>
    <w:rsid w:val="002D5B97"/>
    <w:rsid w:val="002D7ECB"/>
    <w:rsid w:val="002E14E9"/>
    <w:rsid w:val="002E5ACF"/>
    <w:rsid w:val="002F0D8F"/>
    <w:rsid w:val="002F4987"/>
    <w:rsid w:val="00302AED"/>
    <w:rsid w:val="00306B56"/>
    <w:rsid w:val="00312F6A"/>
    <w:rsid w:val="00316EC9"/>
    <w:rsid w:val="00316F7C"/>
    <w:rsid w:val="00324595"/>
    <w:rsid w:val="0034296B"/>
    <w:rsid w:val="00351965"/>
    <w:rsid w:val="00357BD4"/>
    <w:rsid w:val="00362023"/>
    <w:rsid w:val="00364DCF"/>
    <w:rsid w:val="00370361"/>
    <w:rsid w:val="00370DFA"/>
    <w:rsid w:val="003755B8"/>
    <w:rsid w:val="0037767B"/>
    <w:rsid w:val="00380340"/>
    <w:rsid w:val="003842A8"/>
    <w:rsid w:val="00385390"/>
    <w:rsid w:val="00385F64"/>
    <w:rsid w:val="00393585"/>
    <w:rsid w:val="003938BB"/>
    <w:rsid w:val="0039515F"/>
    <w:rsid w:val="003A003D"/>
    <w:rsid w:val="003A0EF9"/>
    <w:rsid w:val="003A1ADD"/>
    <w:rsid w:val="003A3847"/>
    <w:rsid w:val="003A430B"/>
    <w:rsid w:val="003A4443"/>
    <w:rsid w:val="003A5F78"/>
    <w:rsid w:val="003C0401"/>
    <w:rsid w:val="003C59DF"/>
    <w:rsid w:val="003C6362"/>
    <w:rsid w:val="003C7831"/>
    <w:rsid w:val="003D0B4F"/>
    <w:rsid w:val="003E461D"/>
    <w:rsid w:val="003F3125"/>
    <w:rsid w:val="00405A53"/>
    <w:rsid w:val="00410E69"/>
    <w:rsid w:val="00424AA6"/>
    <w:rsid w:val="0042754C"/>
    <w:rsid w:val="00442E38"/>
    <w:rsid w:val="00445D22"/>
    <w:rsid w:val="00446878"/>
    <w:rsid w:val="00446E5B"/>
    <w:rsid w:val="00452822"/>
    <w:rsid w:val="00454313"/>
    <w:rsid w:val="004621DF"/>
    <w:rsid w:val="00466D41"/>
    <w:rsid w:val="00466EF2"/>
    <w:rsid w:val="00470915"/>
    <w:rsid w:val="004732D6"/>
    <w:rsid w:val="004846F3"/>
    <w:rsid w:val="00485043"/>
    <w:rsid w:val="00485E54"/>
    <w:rsid w:val="004876CF"/>
    <w:rsid w:val="004948C3"/>
    <w:rsid w:val="004949C1"/>
    <w:rsid w:val="00496699"/>
    <w:rsid w:val="004975CA"/>
    <w:rsid w:val="004A0FAF"/>
    <w:rsid w:val="004A250D"/>
    <w:rsid w:val="004A5487"/>
    <w:rsid w:val="004B0106"/>
    <w:rsid w:val="004B7DC4"/>
    <w:rsid w:val="004C1FEF"/>
    <w:rsid w:val="004C3519"/>
    <w:rsid w:val="004C3C8D"/>
    <w:rsid w:val="004D0118"/>
    <w:rsid w:val="004D1367"/>
    <w:rsid w:val="004D387B"/>
    <w:rsid w:val="004D7818"/>
    <w:rsid w:val="004E5D0A"/>
    <w:rsid w:val="004F0515"/>
    <w:rsid w:val="00500647"/>
    <w:rsid w:val="00501983"/>
    <w:rsid w:val="00506172"/>
    <w:rsid w:val="00506603"/>
    <w:rsid w:val="00506B43"/>
    <w:rsid w:val="0050741B"/>
    <w:rsid w:val="00522027"/>
    <w:rsid w:val="005234E9"/>
    <w:rsid w:val="00530858"/>
    <w:rsid w:val="00531E48"/>
    <w:rsid w:val="0053203B"/>
    <w:rsid w:val="00534520"/>
    <w:rsid w:val="00537908"/>
    <w:rsid w:val="0054269B"/>
    <w:rsid w:val="00550A1C"/>
    <w:rsid w:val="0055323D"/>
    <w:rsid w:val="005536BF"/>
    <w:rsid w:val="00554721"/>
    <w:rsid w:val="00567E86"/>
    <w:rsid w:val="00570939"/>
    <w:rsid w:val="0057315A"/>
    <w:rsid w:val="0057341E"/>
    <w:rsid w:val="00573878"/>
    <w:rsid w:val="00573955"/>
    <w:rsid w:val="0057438D"/>
    <w:rsid w:val="005772DB"/>
    <w:rsid w:val="00581CA9"/>
    <w:rsid w:val="00582D20"/>
    <w:rsid w:val="00583334"/>
    <w:rsid w:val="005860A7"/>
    <w:rsid w:val="00595363"/>
    <w:rsid w:val="00595A53"/>
    <w:rsid w:val="0059749F"/>
    <w:rsid w:val="005A06A4"/>
    <w:rsid w:val="005C1B86"/>
    <w:rsid w:val="005D1F31"/>
    <w:rsid w:val="005D5B61"/>
    <w:rsid w:val="005E1255"/>
    <w:rsid w:val="005E175D"/>
    <w:rsid w:val="005E3483"/>
    <w:rsid w:val="005F0F82"/>
    <w:rsid w:val="005F1E60"/>
    <w:rsid w:val="005F3140"/>
    <w:rsid w:val="00603772"/>
    <w:rsid w:val="00603AD0"/>
    <w:rsid w:val="00605596"/>
    <w:rsid w:val="00606601"/>
    <w:rsid w:val="00606FB8"/>
    <w:rsid w:val="00612D27"/>
    <w:rsid w:val="00613676"/>
    <w:rsid w:val="006151C5"/>
    <w:rsid w:val="00616443"/>
    <w:rsid w:val="0062650B"/>
    <w:rsid w:val="006306DC"/>
    <w:rsid w:val="00632706"/>
    <w:rsid w:val="006342F6"/>
    <w:rsid w:val="00637141"/>
    <w:rsid w:val="00642D19"/>
    <w:rsid w:val="006467D1"/>
    <w:rsid w:val="0065160D"/>
    <w:rsid w:val="00652719"/>
    <w:rsid w:val="00654457"/>
    <w:rsid w:val="00657220"/>
    <w:rsid w:val="00660FCD"/>
    <w:rsid w:val="00663491"/>
    <w:rsid w:val="00664BBE"/>
    <w:rsid w:val="00665D60"/>
    <w:rsid w:val="00666E68"/>
    <w:rsid w:val="00667EFD"/>
    <w:rsid w:val="0067418B"/>
    <w:rsid w:val="00686EF1"/>
    <w:rsid w:val="006A7ADC"/>
    <w:rsid w:val="006B0D67"/>
    <w:rsid w:val="006C1A6D"/>
    <w:rsid w:val="006C1CA4"/>
    <w:rsid w:val="006C270C"/>
    <w:rsid w:val="006D3DA2"/>
    <w:rsid w:val="006D56F1"/>
    <w:rsid w:val="006D5742"/>
    <w:rsid w:val="006E3F37"/>
    <w:rsid w:val="006E4929"/>
    <w:rsid w:val="006E6875"/>
    <w:rsid w:val="006E77B6"/>
    <w:rsid w:val="006F1793"/>
    <w:rsid w:val="006F38FA"/>
    <w:rsid w:val="006F561C"/>
    <w:rsid w:val="006F6B65"/>
    <w:rsid w:val="006F79D3"/>
    <w:rsid w:val="00700352"/>
    <w:rsid w:val="0070043E"/>
    <w:rsid w:val="007007C7"/>
    <w:rsid w:val="00710E20"/>
    <w:rsid w:val="00726838"/>
    <w:rsid w:val="00732F58"/>
    <w:rsid w:val="00744C6E"/>
    <w:rsid w:val="00762492"/>
    <w:rsid w:val="0076537F"/>
    <w:rsid w:val="007721E1"/>
    <w:rsid w:val="00776E5B"/>
    <w:rsid w:val="00786BB6"/>
    <w:rsid w:val="00787CCE"/>
    <w:rsid w:val="00791F56"/>
    <w:rsid w:val="00792709"/>
    <w:rsid w:val="00792C03"/>
    <w:rsid w:val="00795787"/>
    <w:rsid w:val="007A354B"/>
    <w:rsid w:val="007A3AA4"/>
    <w:rsid w:val="007B0300"/>
    <w:rsid w:val="007B1509"/>
    <w:rsid w:val="007B5F9C"/>
    <w:rsid w:val="007C4B72"/>
    <w:rsid w:val="007D183D"/>
    <w:rsid w:val="007D3514"/>
    <w:rsid w:val="007D3E62"/>
    <w:rsid w:val="007D60F5"/>
    <w:rsid w:val="007E0102"/>
    <w:rsid w:val="007E1D3F"/>
    <w:rsid w:val="007E5F75"/>
    <w:rsid w:val="007E6DEB"/>
    <w:rsid w:val="007F01DC"/>
    <w:rsid w:val="00800973"/>
    <w:rsid w:val="00805952"/>
    <w:rsid w:val="00810304"/>
    <w:rsid w:val="0081701F"/>
    <w:rsid w:val="00822EBA"/>
    <w:rsid w:val="00823169"/>
    <w:rsid w:val="008251DE"/>
    <w:rsid w:val="008305BA"/>
    <w:rsid w:val="00842826"/>
    <w:rsid w:val="008430BD"/>
    <w:rsid w:val="0085303D"/>
    <w:rsid w:val="00864309"/>
    <w:rsid w:val="0086521A"/>
    <w:rsid w:val="00866506"/>
    <w:rsid w:val="00872443"/>
    <w:rsid w:val="0087429A"/>
    <w:rsid w:val="00886B00"/>
    <w:rsid w:val="00895C3C"/>
    <w:rsid w:val="00896F81"/>
    <w:rsid w:val="008A1E0E"/>
    <w:rsid w:val="008A5D83"/>
    <w:rsid w:val="008B2298"/>
    <w:rsid w:val="008B4246"/>
    <w:rsid w:val="008B53C9"/>
    <w:rsid w:val="008C1CA6"/>
    <w:rsid w:val="008C2BF0"/>
    <w:rsid w:val="008C54FB"/>
    <w:rsid w:val="008C5B0D"/>
    <w:rsid w:val="008D50EB"/>
    <w:rsid w:val="008D6C08"/>
    <w:rsid w:val="008F001F"/>
    <w:rsid w:val="008F13BA"/>
    <w:rsid w:val="008F4B10"/>
    <w:rsid w:val="008F50B2"/>
    <w:rsid w:val="00900ACA"/>
    <w:rsid w:val="0090286A"/>
    <w:rsid w:val="00902AAD"/>
    <w:rsid w:val="00902B0D"/>
    <w:rsid w:val="00903B12"/>
    <w:rsid w:val="0090636A"/>
    <w:rsid w:val="00906B2A"/>
    <w:rsid w:val="00916B32"/>
    <w:rsid w:val="00923C02"/>
    <w:rsid w:val="009313A1"/>
    <w:rsid w:val="00933515"/>
    <w:rsid w:val="009378A6"/>
    <w:rsid w:val="00950090"/>
    <w:rsid w:val="009522A4"/>
    <w:rsid w:val="009540B8"/>
    <w:rsid w:val="00964524"/>
    <w:rsid w:val="00965545"/>
    <w:rsid w:val="00965C1D"/>
    <w:rsid w:val="00965EDD"/>
    <w:rsid w:val="00970F63"/>
    <w:rsid w:val="00973B71"/>
    <w:rsid w:val="00975855"/>
    <w:rsid w:val="009820F9"/>
    <w:rsid w:val="009837C1"/>
    <w:rsid w:val="00990DC2"/>
    <w:rsid w:val="00991CBC"/>
    <w:rsid w:val="00994ACE"/>
    <w:rsid w:val="00997B75"/>
    <w:rsid w:val="009A1011"/>
    <w:rsid w:val="009A1C93"/>
    <w:rsid w:val="009A5FB0"/>
    <w:rsid w:val="009C2965"/>
    <w:rsid w:val="009C4CAE"/>
    <w:rsid w:val="009C7408"/>
    <w:rsid w:val="009E166A"/>
    <w:rsid w:val="009E3119"/>
    <w:rsid w:val="009E5E6D"/>
    <w:rsid w:val="009F129D"/>
    <w:rsid w:val="009F30C4"/>
    <w:rsid w:val="009F6CE5"/>
    <w:rsid w:val="00A016E9"/>
    <w:rsid w:val="00A02F5E"/>
    <w:rsid w:val="00A06EEA"/>
    <w:rsid w:val="00A14F62"/>
    <w:rsid w:val="00A15667"/>
    <w:rsid w:val="00A16C9E"/>
    <w:rsid w:val="00A220BB"/>
    <w:rsid w:val="00A221E2"/>
    <w:rsid w:val="00A2653C"/>
    <w:rsid w:val="00A27F7D"/>
    <w:rsid w:val="00A4153B"/>
    <w:rsid w:val="00A4416E"/>
    <w:rsid w:val="00A506F2"/>
    <w:rsid w:val="00A57D22"/>
    <w:rsid w:val="00A7144E"/>
    <w:rsid w:val="00A82C85"/>
    <w:rsid w:val="00A87605"/>
    <w:rsid w:val="00A90C70"/>
    <w:rsid w:val="00A9182C"/>
    <w:rsid w:val="00A94A1F"/>
    <w:rsid w:val="00AA5B23"/>
    <w:rsid w:val="00AA6C33"/>
    <w:rsid w:val="00AB78A7"/>
    <w:rsid w:val="00AC1037"/>
    <w:rsid w:val="00AC306B"/>
    <w:rsid w:val="00AC665E"/>
    <w:rsid w:val="00AD7112"/>
    <w:rsid w:val="00AD7B50"/>
    <w:rsid w:val="00AE392E"/>
    <w:rsid w:val="00AF0449"/>
    <w:rsid w:val="00AF63DD"/>
    <w:rsid w:val="00B026E0"/>
    <w:rsid w:val="00B12426"/>
    <w:rsid w:val="00B22BEA"/>
    <w:rsid w:val="00B249A5"/>
    <w:rsid w:val="00B2644C"/>
    <w:rsid w:val="00B27E58"/>
    <w:rsid w:val="00B301C3"/>
    <w:rsid w:val="00B32E00"/>
    <w:rsid w:val="00B42F68"/>
    <w:rsid w:val="00B44878"/>
    <w:rsid w:val="00B4741D"/>
    <w:rsid w:val="00B47BFB"/>
    <w:rsid w:val="00B505E6"/>
    <w:rsid w:val="00B5120D"/>
    <w:rsid w:val="00B57039"/>
    <w:rsid w:val="00B627FE"/>
    <w:rsid w:val="00B65ABB"/>
    <w:rsid w:val="00B85E47"/>
    <w:rsid w:val="00B863BA"/>
    <w:rsid w:val="00B9077F"/>
    <w:rsid w:val="00B907CA"/>
    <w:rsid w:val="00B91DC0"/>
    <w:rsid w:val="00B94B42"/>
    <w:rsid w:val="00BA24D8"/>
    <w:rsid w:val="00BA56F1"/>
    <w:rsid w:val="00BC071F"/>
    <w:rsid w:val="00BC6E25"/>
    <w:rsid w:val="00BC7F1A"/>
    <w:rsid w:val="00BD7D4C"/>
    <w:rsid w:val="00BE3FA7"/>
    <w:rsid w:val="00BF0089"/>
    <w:rsid w:val="00BF109E"/>
    <w:rsid w:val="00BF24EE"/>
    <w:rsid w:val="00BF4D91"/>
    <w:rsid w:val="00C05B4B"/>
    <w:rsid w:val="00C25176"/>
    <w:rsid w:val="00C305DC"/>
    <w:rsid w:val="00C3092B"/>
    <w:rsid w:val="00C34E87"/>
    <w:rsid w:val="00C362B0"/>
    <w:rsid w:val="00C41447"/>
    <w:rsid w:val="00C41EC0"/>
    <w:rsid w:val="00C43276"/>
    <w:rsid w:val="00C44EB2"/>
    <w:rsid w:val="00C4607F"/>
    <w:rsid w:val="00C51E27"/>
    <w:rsid w:val="00C54FEE"/>
    <w:rsid w:val="00C67CD4"/>
    <w:rsid w:val="00C70A65"/>
    <w:rsid w:val="00C72495"/>
    <w:rsid w:val="00C819D3"/>
    <w:rsid w:val="00C82296"/>
    <w:rsid w:val="00C8359C"/>
    <w:rsid w:val="00C84FC5"/>
    <w:rsid w:val="00C9158A"/>
    <w:rsid w:val="00C9167A"/>
    <w:rsid w:val="00C922A7"/>
    <w:rsid w:val="00C96EE3"/>
    <w:rsid w:val="00CA3C20"/>
    <w:rsid w:val="00CB68C1"/>
    <w:rsid w:val="00CC1ECF"/>
    <w:rsid w:val="00CD3DD5"/>
    <w:rsid w:val="00CE35FB"/>
    <w:rsid w:val="00CF0624"/>
    <w:rsid w:val="00CF3668"/>
    <w:rsid w:val="00D10B9B"/>
    <w:rsid w:val="00D15F53"/>
    <w:rsid w:val="00D22512"/>
    <w:rsid w:val="00D278FC"/>
    <w:rsid w:val="00D308D5"/>
    <w:rsid w:val="00D3141D"/>
    <w:rsid w:val="00D42536"/>
    <w:rsid w:val="00D515D7"/>
    <w:rsid w:val="00D545B3"/>
    <w:rsid w:val="00D648B6"/>
    <w:rsid w:val="00D73B72"/>
    <w:rsid w:val="00D7767E"/>
    <w:rsid w:val="00D80C72"/>
    <w:rsid w:val="00D82A23"/>
    <w:rsid w:val="00D8481E"/>
    <w:rsid w:val="00D87F45"/>
    <w:rsid w:val="00D92287"/>
    <w:rsid w:val="00D933DE"/>
    <w:rsid w:val="00D9417A"/>
    <w:rsid w:val="00D979A1"/>
    <w:rsid w:val="00DA3D19"/>
    <w:rsid w:val="00DB0A5C"/>
    <w:rsid w:val="00DB1EB0"/>
    <w:rsid w:val="00DB4B46"/>
    <w:rsid w:val="00DC79CD"/>
    <w:rsid w:val="00DC7C6D"/>
    <w:rsid w:val="00DD3021"/>
    <w:rsid w:val="00DE209E"/>
    <w:rsid w:val="00DF663D"/>
    <w:rsid w:val="00E00D3D"/>
    <w:rsid w:val="00E0390F"/>
    <w:rsid w:val="00E1213A"/>
    <w:rsid w:val="00E20EA1"/>
    <w:rsid w:val="00E22E66"/>
    <w:rsid w:val="00E25497"/>
    <w:rsid w:val="00E26576"/>
    <w:rsid w:val="00E26E9A"/>
    <w:rsid w:val="00E30520"/>
    <w:rsid w:val="00E425A6"/>
    <w:rsid w:val="00E46BFB"/>
    <w:rsid w:val="00E60111"/>
    <w:rsid w:val="00E62E0B"/>
    <w:rsid w:val="00E62EC4"/>
    <w:rsid w:val="00E72719"/>
    <w:rsid w:val="00E74DB2"/>
    <w:rsid w:val="00E800A3"/>
    <w:rsid w:val="00E8277A"/>
    <w:rsid w:val="00E845D9"/>
    <w:rsid w:val="00E91C52"/>
    <w:rsid w:val="00E92992"/>
    <w:rsid w:val="00EA2DA1"/>
    <w:rsid w:val="00EA3394"/>
    <w:rsid w:val="00EA427E"/>
    <w:rsid w:val="00EA60B4"/>
    <w:rsid w:val="00EB2E79"/>
    <w:rsid w:val="00EB31AD"/>
    <w:rsid w:val="00EB53FF"/>
    <w:rsid w:val="00EB56B7"/>
    <w:rsid w:val="00EB6BF2"/>
    <w:rsid w:val="00EC129C"/>
    <w:rsid w:val="00EC537E"/>
    <w:rsid w:val="00EC592B"/>
    <w:rsid w:val="00EC7658"/>
    <w:rsid w:val="00ED07AE"/>
    <w:rsid w:val="00ED2211"/>
    <w:rsid w:val="00ED677A"/>
    <w:rsid w:val="00EE3249"/>
    <w:rsid w:val="00EE3FA9"/>
    <w:rsid w:val="00EE477C"/>
    <w:rsid w:val="00EE6702"/>
    <w:rsid w:val="00EF3C25"/>
    <w:rsid w:val="00EF5227"/>
    <w:rsid w:val="00F04002"/>
    <w:rsid w:val="00F101A1"/>
    <w:rsid w:val="00F20263"/>
    <w:rsid w:val="00F248A7"/>
    <w:rsid w:val="00F260F5"/>
    <w:rsid w:val="00F277D0"/>
    <w:rsid w:val="00F31464"/>
    <w:rsid w:val="00F3267C"/>
    <w:rsid w:val="00F3268C"/>
    <w:rsid w:val="00F329B2"/>
    <w:rsid w:val="00F37002"/>
    <w:rsid w:val="00F4037B"/>
    <w:rsid w:val="00F51415"/>
    <w:rsid w:val="00F52EEE"/>
    <w:rsid w:val="00F55290"/>
    <w:rsid w:val="00F577AA"/>
    <w:rsid w:val="00F64DA7"/>
    <w:rsid w:val="00F73EF3"/>
    <w:rsid w:val="00F76ED2"/>
    <w:rsid w:val="00F83AD3"/>
    <w:rsid w:val="00F904EF"/>
    <w:rsid w:val="00F91755"/>
    <w:rsid w:val="00FA039D"/>
    <w:rsid w:val="00FA09A7"/>
    <w:rsid w:val="00FA3E3D"/>
    <w:rsid w:val="00FA6620"/>
    <w:rsid w:val="00FB07E9"/>
    <w:rsid w:val="00FB64DF"/>
    <w:rsid w:val="00FB75D3"/>
    <w:rsid w:val="00FB78F2"/>
    <w:rsid w:val="00FD04C3"/>
    <w:rsid w:val="00FD42B0"/>
    <w:rsid w:val="00FE037A"/>
    <w:rsid w:val="00FE0EAB"/>
    <w:rsid w:val="00FE2824"/>
    <w:rsid w:val="00FE6BD9"/>
    <w:rsid w:val="00FF1959"/>
    <w:rsid w:val="00FF664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3490D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qFormat/>
    <w:pPr>
      <w:keepNext/>
      <w:numPr>
        <w:numId w:val="1"/>
      </w:numPr>
      <w:outlineLvl w:val="0"/>
    </w:pPr>
    <w:rPr>
      <w:rFonts w:ascii="Arial" w:hAnsi="Arial"/>
      <w:sz w:val="24"/>
    </w:rPr>
  </w:style>
  <w:style w:type="paragraph" w:styleId="Heading2">
    <w:name w:val="heading 2"/>
    <w:basedOn w:val="Normal"/>
    <w:next w:val="Normal"/>
    <w:link w:val="Heading2Char"/>
    <w:qFormat/>
    <w:pPr>
      <w:keepNext/>
      <w:jc w:val="center"/>
      <w:outlineLvl w:val="1"/>
    </w:pPr>
    <w:rPr>
      <w:rFonts w:ascii="Arial" w:hAnsi="Arial"/>
      <w:sz w:val="24"/>
    </w:rPr>
  </w:style>
  <w:style w:type="paragraph" w:styleId="Heading3">
    <w:name w:val="heading 3"/>
    <w:basedOn w:val="Normal"/>
    <w:next w:val="Normal"/>
    <w:link w:val="Heading3Char"/>
    <w:qFormat/>
    <w:pPr>
      <w:keepNext/>
      <w:outlineLvl w:val="2"/>
    </w:pPr>
    <w:rPr>
      <w:rFonts w:ascii="Arial" w:hAnsi="Arial"/>
      <w:b/>
      <w:sz w:val="24"/>
    </w:rPr>
  </w:style>
  <w:style w:type="paragraph" w:styleId="Heading4">
    <w:name w:val="heading 4"/>
    <w:basedOn w:val="Normal"/>
    <w:next w:val="Normal"/>
    <w:qFormat/>
    <w:pPr>
      <w:keepNext/>
      <w:numPr>
        <w:ilvl w:val="3"/>
        <w:numId w:val="1"/>
      </w:numPr>
      <w:jc w:val="center"/>
      <w:outlineLvl w:val="3"/>
    </w:pPr>
    <w:rPr>
      <w:rFonts w:ascii="Arial" w:hAnsi="Arial"/>
      <w:b/>
      <w:sz w:val="24"/>
    </w:rPr>
  </w:style>
  <w:style w:type="paragraph" w:styleId="Heading5">
    <w:name w:val="heading 5"/>
    <w:basedOn w:val="Normal"/>
    <w:next w:val="Normal"/>
    <w:qFormat/>
    <w:pPr>
      <w:keepNext/>
      <w:numPr>
        <w:ilvl w:val="4"/>
        <w:numId w:val="1"/>
      </w:numPr>
      <w:outlineLvl w:val="4"/>
    </w:pPr>
    <w:rPr>
      <w:rFonts w:ascii="Arial" w:hAnsi="Arial"/>
      <w:color w:val="FF0000"/>
      <w:sz w:val="24"/>
    </w:rPr>
  </w:style>
  <w:style w:type="paragraph" w:styleId="Heading6">
    <w:name w:val="heading 6"/>
    <w:basedOn w:val="Normal"/>
    <w:next w:val="Normal"/>
    <w:qFormat/>
    <w:pPr>
      <w:keepNext/>
      <w:numPr>
        <w:ilvl w:val="5"/>
        <w:numId w:val="1"/>
      </w:numPr>
      <w:outlineLvl w:val="5"/>
    </w:pPr>
    <w:rPr>
      <w:rFonts w:ascii="Arial" w:hAnsi="Arial"/>
      <w:b/>
    </w:rPr>
  </w:style>
  <w:style w:type="paragraph" w:styleId="Heading7">
    <w:name w:val="heading 7"/>
    <w:basedOn w:val="Normal"/>
    <w:next w:val="Normal"/>
    <w:qFormat/>
    <w:pPr>
      <w:keepNext/>
      <w:numPr>
        <w:ilvl w:val="6"/>
        <w:numId w:val="1"/>
      </w:numPr>
      <w:outlineLvl w:val="6"/>
    </w:pPr>
    <w:rPr>
      <w:rFonts w:ascii="Arial" w:hAnsi="Arial"/>
      <w:b/>
    </w:rPr>
  </w:style>
  <w:style w:type="paragraph" w:styleId="Heading8">
    <w:name w:val="heading 8"/>
    <w:basedOn w:val="Normal"/>
    <w:next w:val="Normal"/>
    <w:qFormat/>
    <w:pPr>
      <w:keepNext/>
      <w:numPr>
        <w:ilvl w:val="7"/>
        <w:numId w:val="1"/>
      </w:numPr>
      <w:outlineLvl w:val="7"/>
    </w:pPr>
    <w:rPr>
      <w:rFonts w:ascii="Arial" w:hAnsi="Arial"/>
      <w:color w:val="000000"/>
      <w:sz w:val="24"/>
    </w:rPr>
  </w:style>
  <w:style w:type="paragraph" w:styleId="Heading9">
    <w:name w:val="heading 9"/>
    <w:basedOn w:val="Normal"/>
    <w:next w:val="Normal"/>
    <w:qFormat/>
    <w:pPr>
      <w:keepNext/>
      <w:numPr>
        <w:ilvl w:val="8"/>
        <w:numId w:val="1"/>
      </w:numPr>
      <w:outlineLvl w:val="8"/>
    </w:pPr>
    <w:rPr>
      <w:rFonts w:ascii="Arial" w:hAnsi="Arial"/>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Arial" w:hAnsi="Arial"/>
      <w:b/>
      <w:sz w:val="24"/>
    </w:rPr>
  </w:style>
  <w:style w:type="paragraph" w:styleId="BodyText">
    <w:name w:val="Body Text"/>
    <w:basedOn w:val="Normal"/>
    <w:link w:val="BodyTextChar"/>
    <w:rPr>
      <w:rFonts w:ascii="Arial" w:hAnsi="Arial"/>
      <w:sz w:val="24"/>
      <w:lang w:val="x-none" w:eastAsia="x-none"/>
    </w:rPr>
  </w:style>
  <w:style w:type="paragraph" w:styleId="Footer">
    <w:name w:val="footer"/>
    <w:basedOn w:val="Normal"/>
    <w:pPr>
      <w:tabs>
        <w:tab w:val="center" w:pos="4680"/>
        <w:tab w:val="right" w:pos="9360"/>
      </w:tabs>
    </w:pPr>
    <w:rPr>
      <w:sz w:val="22"/>
    </w:rPr>
  </w:style>
  <w:style w:type="paragraph" w:styleId="Subtitle">
    <w:name w:val="Subtitle"/>
    <w:basedOn w:val="Normal"/>
    <w:qFormat/>
    <w:pPr>
      <w:jc w:val="center"/>
    </w:pPr>
    <w:rPr>
      <w:rFonts w:ascii="Arial" w:hAnsi="Arial"/>
      <w:b/>
      <w:i/>
      <w:sz w:val="24"/>
    </w:rPr>
  </w:style>
  <w:style w:type="paragraph" w:styleId="PlainText">
    <w:name w:val="Plain Text"/>
    <w:basedOn w:val="Normal"/>
    <w:rPr>
      <w:rFonts w:ascii="Courier New" w:hAnsi="Courier New"/>
    </w:rPr>
  </w:style>
  <w:style w:type="paragraph" w:styleId="BodyTextIndent">
    <w:name w:val="Body Text Indent"/>
    <w:basedOn w:val="Normal"/>
    <w:link w:val="BodyTextIndentChar"/>
    <w:pPr>
      <w:jc w:val="both"/>
    </w:pPr>
    <w:rPr>
      <w:b/>
      <w:sz w:val="24"/>
      <w:lang w:val="x-none" w:eastAsia="x-none"/>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Indent2">
    <w:name w:val="Body Text Indent 2"/>
    <w:basedOn w:val="Normal"/>
    <w:pPr>
      <w:tabs>
        <w:tab w:val="left" w:pos="0"/>
      </w:tabs>
      <w:suppressAutoHyphens/>
      <w:ind w:left="720"/>
    </w:pPr>
    <w:rPr>
      <w:rFonts w:ascii="Arial" w:hAnsi="Arial"/>
      <w:sz w:val="24"/>
    </w:rPr>
  </w:style>
  <w:style w:type="character" w:styleId="PageNumber">
    <w:name w:val="page number"/>
    <w:basedOn w:val="DefaultParagraphFont"/>
  </w:style>
  <w:style w:type="character" w:styleId="Hyperlink">
    <w:name w:val="Hyperlink"/>
    <w:uiPriority w:val="99"/>
    <w:rPr>
      <w:color w:val="0000FF"/>
      <w:u w:val="single"/>
    </w:rPr>
  </w:style>
  <w:style w:type="character" w:styleId="CommentReference">
    <w:name w:val="annotation reference"/>
    <w:semiHidden/>
    <w:rPr>
      <w:sz w:val="16"/>
    </w:rPr>
  </w:style>
  <w:style w:type="paragraph" w:styleId="CommentText">
    <w:name w:val="annotation text"/>
    <w:basedOn w:val="Normal"/>
    <w:semiHidden/>
  </w:style>
  <w:style w:type="character" w:styleId="FollowedHyperlink">
    <w:name w:val="FollowedHyperlink"/>
    <w:rPr>
      <w:color w:val="800080"/>
      <w:u w:val="single"/>
    </w:rPr>
  </w:style>
  <w:style w:type="paragraph" w:styleId="BodyTextIndent3">
    <w:name w:val="Body Text Indent 3"/>
    <w:basedOn w:val="Normal"/>
    <w:pPr>
      <w:ind w:left="990"/>
    </w:pPr>
    <w:rPr>
      <w:rFonts w:ascii="Arial" w:hAnsi="Arial"/>
      <w:sz w:val="24"/>
    </w:rPr>
  </w:style>
  <w:style w:type="paragraph" w:styleId="BalloonText">
    <w:name w:val="Balloon Text"/>
    <w:basedOn w:val="Normal"/>
    <w:semiHidden/>
    <w:rPr>
      <w:rFonts w:ascii="Tahoma" w:hAnsi="Tahoma" w:cs="Tahoma"/>
      <w:sz w:val="16"/>
      <w:szCs w:val="16"/>
    </w:rPr>
  </w:style>
  <w:style w:type="paragraph" w:styleId="TOC3">
    <w:name w:val="toc 3"/>
    <w:basedOn w:val="Normal"/>
    <w:next w:val="Normal"/>
    <w:autoRedefine/>
    <w:uiPriority w:val="39"/>
    <w:pPr>
      <w:tabs>
        <w:tab w:val="left" w:pos="1080"/>
        <w:tab w:val="right" w:leader="dot" w:pos="8630"/>
      </w:tabs>
      <w:spacing w:after="120"/>
      <w:ind w:left="720"/>
    </w:pPr>
  </w:style>
  <w:style w:type="paragraph" w:styleId="List">
    <w:name w:val="List"/>
    <w:basedOn w:val="Normal"/>
    <w:pPr>
      <w:ind w:left="360" w:hanging="360"/>
    </w:pPr>
    <w:rPr>
      <w:rFonts w:eastAsia="Times New Roman"/>
    </w:rPr>
  </w:style>
  <w:style w:type="paragraph" w:styleId="List2">
    <w:name w:val="List 2"/>
    <w:basedOn w:val="Normal"/>
    <w:pPr>
      <w:ind w:left="720" w:hanging="360"/>
    </w:pPr>
    <w:rPr>
      <w:rFonts w:eastAsia="Times New Roman"/>
    </w:rPr>
  </w:style>
  <w:style w:type="paragraph" w:styleId="List3">
    <w:name w:val="List 3"/>
    <w:basedOn w:val="Normal"/>
    <w:pPr>
      <w:ind w:left="1080" w:hanging="360"/>
    </w:pPr>
    <w:rPr>
      <w:rFonts w:eastAsia="Times New Roman"/>
    </w:rPr>
  </w:style>
  <w:style w:type="paragraph" w:styleId="List4">
    <w:name w:val="List 4"/>
    <w:basedOn w:val="Normal"/>
    <w:pPr>
      <w:ind w:left="1440" w:hanging="360"/>
    </w:pPr>
    <w:rPr>
      <w:rFonts w:eastAsia="Times New Roman"/>
    </w:rPr>
  </w:style>
  <w:style w:type="paragraph" w:styleId="List5">
    <w:name w:val="List 5"/>
    <w:basedOn w:val="Normal"/>
    <w:pPr>
      <w:ind w:left="1800" w:hanging="360"/>
    </w:pPr>
    <w:rPr>
      <w:rFonts w:eastAsia="Times New Roman"/>
    </w:rPr>
  </w:style>
  <w:style w:type="paragraph" w:styleId="ListContinue">
    <w:name w:val="List Continue"/>
    <w:basedOn w:val="Normal"/>
    <w:pPr>
      <w:spacing w:after="120"/>
      <w:ind w:left="360"/>
    </w:pPr>
    <w:rPr>
      <w:rFonts w:eastAsia="Times New Roman"/>
    </w:rPr>
  </w:style>
  <w:style w:type="paragraph" w:styleId="ListContinue2">
    <w:name w:val="List Continue 2"/>
    <w:basedOn w:val="Normal"/>
    <w:pPr>
      <w:spacing w:after="120"/>
      <w:ind w:left="720"/>
    </w:pPr>
    <w:rPr>
      <w:rFonts w:eastAsia="Times New Roman"/>
    </w:rPr>
  </w:style>
  <w:style w:type="paragraph" w:styleId="ListContinue3">
    <w:name w:val="List Continue 3"/>
    <w:basedOn w:val="Normal"/>
    <w:pPr>
      <w:spacing w:after="120"/>
      <w:ind w:left="1080"/>
    </w:pPr>
    <w:rPr>
      <w:rFonts w:eastAsia="Times New Roman"/>
    </w:rPr>
  </w:style>
  <w:style w:type="paragraph" w:styleId="ListContinue4">
    <w:name w:val="List Continue 4"/>
    <w:basedOn w:val="Normal"/>
    <w:pPr>
      <w:spacing w:after="120"/>
      <w:ind w:left="1440"/>
    </w:pPr>
    <w:rPr>
      <w:rFonts w:eastAsia="Times New Roman"/>
    </w:rPr>
  </w:style>
  <w:style w:type="paragraph" w:styleId="ListContinue5">
    <w:name w:val="List Continue 5"/>
    <w:basedOn w:val="Normal"/>
    <w:pPr>
      <w:spacing w:after="120"/>
      <w:ind w:left="1800"/>
    </w:pPr>
    <w:rPr>
      <w:rFonts w:eastAsia="Times New Roman"/>
    </w:rPr>
  </w:style>
  <w:style w:type="character" w:customStyle="1" w:styleId="CharChar">
    <w:name w:val="Char Char"/>
    <w:rPr>
      <w:rFonts w:ascii="Arial" w:eastAsia="MS Mincho" w:hAnsi="Arial"/>
      <w:sz w:val="24"/>
      <w:lang w:val="en-US" w:eastAsia="en-US" w:bidi="ar-SA"/>
    </w:rPr>
  </w:style>
  <w:style w:type="paragraph" w:styleId="BodyText3">
    <w:name w:val="Body Text 3"/>
    <w:basedOn w:val="Normal"/>
    <w:pPr>
      <w:spacing w:after="120"/>
    </w:pPr>
    <w:rPr>
      <w:sz w:val="16"/>
      <w:szCs w:val="16"/>
    </w:rPr>
  </w:style>
  <w:style w:type="paragraph" w:styleId="TOC1">
    <w:name w:val="toc 1"/>
    <w:basedOn w:val="Normal"/>
    <w:next w:val="Normal"/>
    <w:autoRedefine/>
    <w:uiPriority w:val="39"/>
    <w:pPr>
      <w:tabs>
        <w:tab w:val="left" w:pos="360"/>
        <w:tab w:val="right" w:leader="dot" w:pos="8640"/>
      </w:tabs>
      <w:spacing w:line="360" w:lineRule="auto"/>
    </w:pPr>
    <w:rPr>
      <w:rFonts w:ascii="Arial" w:hAnsi="Arial" w:cs="Arial"/>
      <w:b/>
      <w:bCs/>
      <w:noProof/>
      <w:sz w:val="24"/>
      <w:szCs w:val="24"/>
    </w:rPr>
  </w:style>
  <w:style w:type="paragraph" w:styleId="TOC2">
    <w:name w:val="toc 2"/>
    <w:basedOn w:val="Normal"/>
    <w:next w:val="Normal"/>
    <w:autoRedefine/>
    <w:uiPriority w:val="39"/>
    <w:pPr>
      <w:tabs>
        <w:tab w:val="left" w:pos="810"/>
        <w:tab w:val="right" w:leader="dot" w:pos="8640"/>
      </w:tabs>
      <w:spacing w:line="360" w:lineRule="auto"/>
      <w:ind w:left="360"/>
    </w:pPr>
    <w:rPr>
      <w:rFonts w:ascii="Arial" w:hAnsi="Arial" w:cs="Arial"/>
      <w:b/>
      <w:noProof/>
      <w:sz w:val="24"/>
      <w:szCs w:val="24"/>
    </w:rPr>
  </w:style>
  <w:style w:type="paragraph" w:customStyle="1" w:styleId="Hdng1BodyText">
    <w:name w:val="Hdng 1 Body Text"/>
    <w:basedOn w:val="Normal"/>
    <w:pPr>
      <w:spacing w:after="120"/>
      <w:ind w:left="360"/>
    </w:pPr>
    <w:rPr>
      <w:rFonts w:ascii="Arial" w:hAnsi="Arial"/>
      <w:sz w:val="24"/>
    </w:rPr>
  </w:style>
  <w:style w:type="paragraph" w:customStyle="1" w:styleId="Hdng3BodyText">
    <w:name w:val="Hdng 3 Body Text"/>
    <w:basedOn w:val="BodyText"/>
    <w:pPr>
      <w:spacing w:after="120"/>
      <w:ind w:left="648"/>
    </w:pPr>
  </w:style>
  <w:style w:type="paragraph" w:customStyle="1" w:styleId="Hdng2BodyText">
    <w:name w:val="Hdng 2 Body Text"/>
    <w:basedOn w:val="Hdng3BodyText"/>
    <w:pPr>
      <w:ind w:left="533"/>
    </w:pPr>
  </w:style>
  <w:style w:type="paragraph" w:customStyle="1" w:styleId="List1">
    <w:name w:val="List1"/>
    <w:basedOn w:val="Normal"/>
    <w:pPr>
      <w:numPr>
        <w:numId w:val="3"/>
      </w:numPr>
      <w:spacing w:after="120"/>
    </w:pPr>
    <w:rPr>
      <w:rFonts w:ascii="Arial" w:hAnsi="Arial"/>
      <w:sz w:val="24"/>
    </w:rPr>
  </w:style>
  <w:style w:type="paragraph" w:styleId="CommentSubject">
    <w:name w:val="annotation subject"/>
    <w:basedOn w:val="CommentText"/>
    <w:next w:val="CommentText"/>
    <w:semiHidden/>
    <w:rsid w:val="003C0401"/>
    <w:rPr>
      <w:b/>
      <w:bCs/>
    </w:rPr>
  </w:style>
  <w:style w:type="paragraph" w:styleId="EndnoteText">
    <w:name w:val="endnote text"/>
    <w:basedOn w:val="Normal"/>
    <w:link w:val="EndnoteTextChar"/>
    <w:rsid w:val="00C3092B"/>
  </w:style>
  <w:style w:type="character" w:customStyle="1" w:styleId="EndnoteTextChar">
    <w:name w:val="Endnote Text Char"/>
    <w:basedOn w:val="DefaultParagraphFont"/>
    <w:link w:val="EndnoteText"/>
    <w:rsid w:val="00C3092B"/>
  </w:style>
  <w:style w:type="character" w:styleId="EndnoteReference">
    <w:name w:val="endnote reference"/>
    <w:rsid w:val="00C3092B"/>
    <w:rPr>
      <w:vertAlign w:val="superscript"/>
    </w:rPr>
  </w:style>
  <w:style w:type="character" w:customStyle="1" w:styleId="BodyTextChar">
    <w:name w:val="Body Text Char"/>
    <w:link w:val="BodyText"/>
    <w:rsid w:val="004C3519"/>
    <w:rPr>
      <w:rFonts w:ascii="Arial" w:hAnsi="Arial"/>
      <w:sz w:val="24"/>
    </w:rPr>
  </w:style>
  <w:style w:type="character" w:customStyle="1" w:styleId="BodyTextIndentChar">
    <w:name w:val="Body Text Indent Char"/>
    <w:link w:val="BodyTextIndent"/>
    <w:rsid w:val="004C3519"/>
    <w:rPr>
      <w:b/>
      <w:sz w:val="24"/>
    </w:rPr>
  </w:style>
  <w:style w:type="paragraph" w:styleId="ListParagraph">
    <w:name w:val="List Paragraph"/>
    <w:basedOn w:val="Normal"/>
    <w:uiPriority w:val="34"/>
    <w:qFormat/>
    <w:rsid w:val="004F0515"/>
    <w:pPr>
      <w:ind w:left="720"/>
      <w:contextualSpacing/>
    </w:pPr>
  </w:style>
  <w:style w:type="character" w:customStyle="1" w:styleId="Heading2Char">
    <w:name w:val="Heading 2 Char"/>
    <w:basedOn w:val="DefaultParagraphFont"/>
    <w:link w:val="Heading2"/>
    <w:rsid w:val="00485E54"/>
    <w:rPr>
      <w:rFonts w:ascii="Arial" w:hAnsi="Arial"/>
      <w:sz w:val="24"/>
    </w:rPr>
  </w:style>
  <w:style w:type="character" w:customStyle="1" w:styleId="Heading3Char">
    <w:name w:val="Heading 3 Char"/>
    <w:basedOn w:val="DefaultParagraphFont"/>
    <w:link w:val="Heading3"/>
    <w:rsid w:val="00485E54"/>
    <w:rPr>
      <w:rFonts w:ascii="Arial" w:hAnsi="Arial"/>
      <w:b/>
      <w:sz w:val="24"/>
    </w:rPr>
  </w:style>
  <w:style w:type="paragraph" w:styleId="Revision">
    <w:name w:val="Revision"/>
    <w:hidden/>
    <w:uiPriority w:val="99"/>
    <w:semiHidden/>
    <w:rsid w:val="001113E6"/>
  </w:style>
  <w:style w:type="paragraph" w:customStyle="1" w:styleId="Default">
    <w:name w:val="Default"/>
    <w:rsid w:val="0057438D"/>
    <w:pPr>
      <w:autoSpaceDE w:val="0"/>
      <w:autoSpaceDN w:val="0"/>
      <w:adjustRightInd w:val="0"/>
    </w:pPr>
    <w:rPr>
      <w:rFonts w:ascii="Palatino Linotype" w:hAnsi="Palatino Linotype" w:cs="Palatino Linotype"/>
      <w:color w:val="000000"/>
      <w:sz w:val="24"/>
      <w:szCs w:val="24"/>
    </w:rPr>
  </w:style>
  <w:style w:type="character" w:customStyle="1" w:styleId="BodyTextNumberedChar1">
    <w:name w:val="Body Text Numbered Char1"/>
    <w:link w:val="BodyTextNumbered"/>
    <w:locked/>
    <w:rsid w:val="00051A91"/>
    <w:rPr>
      <w:iCs/>
      <w:sz w:val="24"/>
      <w:lang w:val="x-none" w:eastAsia="x-none"/>
    </w:rPr>
  </w:style>
  <w:style w:type="paragraph" w:customStyle="1" w:styleId="BodyTextNumbered">
    <w:name w:val="Body Text Numbered"/>
    <w:basedOn w:val="BodyText"/>
    <w:link w:val="BodyTextNumberedChar1"/>
    <w:rsid w:val="00051A91"/>
    <w:pPr>
      <w:spacing w:after="240"/>
      <w:ind w:left="720" w:hanging="720"/>
    </w:pPr>
    <w:rPr>
      <w:rFonts w:ascii="Times New Roman" w:hAnsi="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517786">
      <w:bodyDiv w:val="1"/>
      <w:marLeft w:val="0"/>
      <w:marRight w:val="0"/>
      <w:marTop w:val="0"/>
      <w:marBottom w:val="0"/>
      <w:divBdr>
        <w:top w:val="none" w:sz="0" w:space="0" w:color="auto"/>
        <w:left w:val="none" w:sz="0" w:space="0" w:color="auto"/>
        <w:bottom w:val="none" w:sz="0" w:space="0" w:color="auto"/>
        <w:right w:val="none" w:sz="0" w:space="0" w:color="auto"/>
      </w:divBdr>
    </w:div>
    <w:div w:id="1012606159">
      <w:bodyDiv w:val="1"/>
      <w:marLeft w:val="0"/>
      <w:marRight w:val="0"/>
      <w:marTop w:val="0"/>
      <w:marBottom w:val="0"/>
      <w:divBdr>
        <w:top w:val="none" w:sz="0" w:space="0" w:color="auto"/>
        <w:left w:val="none" w:sz="0" w:space="0" w:color="auto"/>
        <w:bottom w:val="none" w:sz="0" w:space="0" w:color="auto"/>
        <w:right w:val="none" w:sz="0" w:space="0" w:color="auto"/>
      </w:divBdr>
    </w:div>
    <w:div w:id="1409227576">
      <w:bodyDiv w:val="1"/>
      <w:marLeft w:val="0"/>
      <w:marRight w:val="0"/>
      <w:marTop w:val="0"/>
      <w:marBottom w:val="0"/>
      <w:divBdr>
        <w:top w:val="none" w:sz="0" w:space="0" w:color="auto"/>
        <w:left w:val="none" w:sz="0" w:space="0" w:color="auto"/>
        <w:bottom w:val="none" w:sz="0" w:space="0" w:color="auto"/>
        <w:right w:val="none" w:sz="0" w:space="0" w:color="auto"/>
      </w:divBdr>
    </w:div>
    <w:div w:id="1468164861">
      <w:bodyDiv w:val="1"/>
      <w:marLeft w:val="0"/>
      <w:marRight w:val="0"/>
      <w:marTop w:val="0"/>
      <w:marBottom w:val="0"/>
      <w:divBdr>
        <w:top w:val="none" w:sz="0" w:space="0" w:color="auto"/>
        <w:left w:val="none" w:sz="0" w:space="0" w:color="auto"/>
        <w:bottom w:val="none" w:sz="0" w:space="0" w:color="auto"/>
        <w:right w:val="none" w:sz="0" w:space="0" w:color="auto"/>
      </w:divBdr>
    </w:div>
    <w:div w:id="1755778732">
      <w:bodyDiv w:val="1"/>
      <w:marLeft w:val="0"/>
      <w:marRight w:val="0"/>
      <w:marTop w:val="0"/>
      <w:marBottom w:val="0"/>
      <w:divBdr>
        <w:top w:val="none" w:sz="0" w:space="0" w:color="auto"/>
        <w:left w:val="none" w:sz="0" w:space="0" w:color="auto"/>
        <w:bottom w:val="none" w:sz="0" w:space="0" w:color="auto"/>
        <w:right w:val="none" w:sz="0" w:space="0" w:color="auto"/>
      </w:divBdr>
    </w:div>
    <w:div w:id="1964845664">
      <w:bodyDiv w:val="1"/>
      <w:marLeft w:val="0"/>
      <w:marRight w:val="0"/>
      <w:marTop w:val="0"/>
      <w:marBottom w:val="0"/>
      <w:divBdr>
        <w:top w:val="none" w:sz="0" w:space="0" w:color="auto"/>
        <w:left w:val="none" w:sz="0" w:space="0" w:color="auto"/>
        <w:bottom w:val="none" w:sz="0" w:space="0" w:color="auto"/>
        <w:right w:val="none" w:sz="0" w:space="0" w:color="auto"/>
      </w:divBdr>
    </w:div>
    <w:div w:id="205639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E78FEC-6023-40BA-8A0F-383B9ED49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6513</Words>
  <Characters>37128</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ELECTRIC RELIABILITY COUNCIL OF TEXAS</vt:lpstr>
    </vt:vector>
  </TitlesOfParts>
  <Company>$$$$</Company>
  <LinksUpToDate>false</LinksUpToDate>
  <CharactersWithSpaces>43554</CharactersWithSpaces>
  <SharedDoc>false</SharedDoc>
  <HLinks>
    <vt:vector size="258" baseType="variant">
      <vt:variant>
        <vt:i4>1507348</vt:i4>
      </vt:variant>
      <vt:variant>
        <vt:i4>255</vt:i4>
      </vt:variant>
      <vt:variant>
        <vt:i4>0</vt:i4>
      </vt:variant>
      <vt:variant>
        <vt:i4>5</vt:i4>
      </vt:variant>
      <vt:variant>
        <vt:lpwstr>http://www.ercot.com/content/gridinfo/generation/ResourceMod.zip</vt:lpwstr>
      </vt:variant>
      <vt:variant>
        <vt:lpwstr/>
      </vt:variant>
      <vt:variant>
        <vt:i4>1507383</vt:i4>
      </vt:variant>
      <vt:variant>
        <vt:i4>248</vt:i4>
      </vt:variant>
      <vt:variant>
        <vt:i4>0</vt:i4>
      </vt:variant>
      <vt:variant>
        <vt:i4>5</vt:i4>
      </vt:variant>
      <vt:variant>
        <vt:lpwstr/>
      </vt:variant>
      <vt:variant>
        <vt:lpwstr>_Toc358645865</vt:lpwstr>
      </vt:variant>
      <vt:variant>
        <vt:i4>1507383</vt:i4>
      </vt:variant>
      <vt:variant>
        <vt:i4>242</vt:i4>
      </vt:variant>
      <vt:variant>
        <vt:i4>0</vt:i4>
      </vt:variant>
      <vt:variant>
        <vt:i4>5</vt:i4>
      </vt:variant>
      <vt:variant>
        <vt:lpwstr/>
      </vt:variant>
      <vt:variant>
        <vt:lpwstr>_Toc358645864</vt:lpwstr>
      </vt:variant>
      <vt:variant>
        <vt:i4>1507383</vt:i4>
      </vt:variant>
      <vt:variant>
        <vt:i4>236</vt:i4>
      </vt:variant>
      <vt:variant>
        <vt:i4>0</vt:i4>
      </vt:variant>
      <vt:variant>
        <vt:i4>5</vt:i4>
      </vt:variant>
      <vt:variant>
        <vt:lpwstr/>
      </vt:variant>
      <vt:variant>
        <vt:lpwstr>_Toc358645863</vt:lpwstr>
      </vt:variant>
      <vt:variant>
        <vt:i4>1507383</vt:i4>
      </vt:variant>
      <vt:variant>
        <vt:i4>230</vt:i4>
      </vt:variant>
      <vt:variant>
        <vt:i4>0</vt:i4>
      </vt:variant>
      <vt:variant>
        <vt:i4>5</vt:i4>
      </vt:variant>
      <vt:variant>
        <vt:lpwstr/>
      </vt:variant>
      <vt:variant>
        <vt:lpwstr>_Toc358645862</vt:lpwstr>
      </vt:variant>
      <vt:variant>
        <vt:i4>1507383</vt:i4>
      </vt:variant>
      <vt:variant>
        <vt:i4>224</vt:i4>
      </vt:variant>
      <vt:variant>
        <vt:i4>0</vt:i4>
      </vt:variant>
      <vt:variant>
        <vt:i4>5</vt:i4>
      </vt:variant>
      <vt:variant>
        <vt:lpwstr/>
      </vt:variant>
      <vt:variant>
        <vt:lpwstr>_Toc358645861</vt:lpwstr>
      </vt:variant>
      <vt:variant>
        <vt:i4>1507383</vt:i4>
      </vt:variant>
      <vt:variant>
        <vt:i4>218</vt:i4>
      </vt:variant>
      <vt:variant>
        <vt:i4>0</vt:i4>
      </vt:variant>
      <vt:variant>
        <vt:i4>5</vt:i4>
      </vt:variant>
      <vt:variant>
        <vt:lpwstr/>
      </vt:variant>
      <vt:variant>
        <vt:lpwstr>_Toc358645860</vt:lpwstr>
      </vt:variant>
      <vt:variant>
        <vt:i4>1310775</vt:i4>
      </vt:variant>
      <vt:variant>
        <vt:i4>212</vt:i4>
      </vt:variant>
      <vt:variant>
        <vt:i4>0</vt:i4>
      </vt:variant>
      <vt:variant>
        <vt:i4>5</vt:i4>
      </vt:variant>
      <vt:variant>
        <vt:lpwstr/>
      </vt:variant>
      <vt:variant>
        <vt:lpwstr>_Toc358645859</vt:lpwstr>
      </vt:variant>
      <vt:variant>
        <vt:i4>1310775</vt:i4>
      </vt:variant>
      <vt:variant>
        <vt:i4>206</vt:i4>
      </vt:variant>
      <vt:variant>
        <vt:i4>0</vt:i4>
      </vt:variant>
      <vt:variant>
        <vt:i4>5</vt:i4>
      </vt:variant>
      <vt:variant>
        <vt:lpwstr/>
      </vt:variant>
      <vt:variant>
        <vt:lpwstr>_Toc358645858</vt:lpwstr>
      </vt:variant>
      <vt:variant>
        <vt:i4>1310775</vt:i4>
      </vt:variant>
      <vt:variant>
        <vt:i4>200</vt:i4>
      </vt:variant>
      <vt:variant>
        <vt:i4>0</vt:i4>
      </vt:variant>
      <vt:variant>
        <vt:i4>5</vt:i4>
      </vt:variant>
      <vt:variant>
        <vt:lpwstr/>
      </vt:variant>
      <vt:variant>
        <vt:lpwstr>_Toc358645857</vt:lpwstr>
      </vt:variant>
      <vt:variant>
        <vt:i4>1310775</vt:i4>
      </vt:variant>
      <vt:variant>
        <vt:i4>194</vt:i4>
      </vt:variant>
      <vt:variant>
        <vt:i4>0</vt:i4>
      </vt:variant>
      <vt:variant>
        <vt:i4>5</vt:i4>
      </vt:variant>
      <vt:variant>
        <vt:lpwstr/>
      </vt:variant>
      <vt:variant>
        <vt:lpwstr>_Toc358645856</vt:lpwstr>
      </vt:variant>
      <vt:variant>
        <vt:i4>1310775</vt:i4>
      </vt:variant>
      <vt:variant>
        <vt:i4>188</vt:i4>
      </vt:variant>
      <vt:variant>
        <vt:i4>0</vt:i4>
      </vt:variant>
      <vt:variant>
        <vt:i4>5</vt:i4>
      </vt:variant>
      <vt:variant>
        <vt:lpwstr/>
      </vt:variant>
      <vt:variant>
        <vt:lpwstr>_Toc358645855</vt:lpwstr>
      </vt:variant>
      <vt:variant>
        <vt:i4>1310775</vt:i4>
      </vt:variant>
      <vt:variant>
        <vt:i4>182</vt:i4>
      </vt:variant>
      <vt:variant>
        <vt:i4>0</vt:i4>
      </vt:variant>
      <vt:variant>
        <vt:i4>5</vt:i4>
      </vt:variant>
      <vt:variant>
        <vt:lpwstr/>
      </vt:variant>
      <vt:variant>
        <vt:lpwstr>_Toc358645854</vt:lpwstr>
      </vt:variant>
      <vt:variant>
        <vt:i4>1310775</vt:i4>
      </vt:variant>
      <vt:variant>
        <vt:i4>176</vt:i4>
      </vt:variant>
      <vt:variant>
        <vt:i4>0</vt:i4>
      </vt:variant>
      <vt:variant>
        <vt:i4>5</vt:i4>
      </vt:variant>
      <vt:variant>
        <vt:lpwstr/>
      </vt:variant>
      <vt:variant>
        <vt:lpwstr>_Toc358645853</vt:lpwstr>
      </vt:variant>
      <vt:variant>
        <vt:i4>1310775</vt:i4>
      </vt:variant>
      <vt:variant>
        <vt:i4>170</vt:i4>
      </vt:variant>
      <vt:variant>
        <vt:i4>0</vt:i4>
      </vt:variant>
      <vt:variant>
        <vt:i4>5</vt:i4>
      </vt:variant>
      <vt:variant>
        <vt:lpwstr/>
      </vt:variant>
      <vt:variant>
        <vt:lpwstr>_Toc358645852</vt:lpwstr>
      </vt:variant>
      <vt:variant>
        <vt:i4>1310775</vt:i4>
      </vt:variant>
      <vt:variant>
        <vt:i4>164</vt:i4>
      </vt:variant>
      <vt:variant>
        <vt:i4>0</vt:i4>
      </vt:variant>
      <vt:variant>
        <vt:i4>5</vt:i4>
      </vt:variant>
      <vt:variant>
        <vt:lpwstr/>
      </vt:variant>
      <vt:variant>
        <vt:lpwstr>_Toc358645851</vt:lpwstr>
      </vt:variant>
      <vt:variant>
        <vt:i4>1310775</vt:i4>
      </vt:variant>
      <vt:variant>
        <vt:i4>158</vt:i4>
      </vt:variant>
      <vt:variant>
        <vt:i4>0</vt:i4>
      </vt:variant>
      <vt:variant>
        <vt:i4>5</vt:i4>
      </vt:variant>
      <vt:variant>
        <vt:lpwstr/>
      </vt:variant>
      <vt:variant>
        <vt:lpwstr>_Toc358645850</vt:lpwstr>
      </vt:variant>
      <vt:variant>
        <vt:i4>1376311</vt:i4>
      </vt:variant>
      <vt:variant>
        <vt:i4>152</vt:i4>
      </vt:variant>
      <vt:variant>
        <vt:i4>0</vt:i4>
      </vt:variant>
      <vt:variant>
        <vt:i4>5</vt:i4>
      </vt:variant>
      <vt:variant>
        <vt:lpwstr/>
      </vt:variant>
      <vt:variant>
        <vt:lpwstr>_Toc358645849</vt:lpwstr>
      </vt:variant>
      <vt:variant>
        <vt:i4>1376311</vt:i4>
      </vt:variant>
      <vt:variant>
        <vt:i4>146</vt:i4>
      </vt:variant>
      <vt:variant>
        <vt:i4>0</vt:i4>
      </vt:variant>
      <vt:variant>
        <vt:i4>5</vt:i4>
      </vt:variant>
      <vt:variant>
        <vt:lpwstr/>
      </vt:variant>
      <vt:variant>
        <vt:lpwstr>_Toc358645848</vt:lpwstr>
      </vt:variant>
      <vt:variant>
        <vt:i4>1376311</vt:i4>
      </vt:variant>
      <vt:variant>
        <vt:i4>140</vt:i4>
      </vt:variant>
      <vt:variant>
        <vt:i4>0</vt:i4>
      </vt:variant>
      <vt:variant>
        <vt:i4>5</vt:i4>
      </vt:variant>
      <vt:variant>
        <vt:lpwstr/>
      </vt:variant>
      <vt:variant>
        <vt:lpwstr>_Toc358645847</vt:lpwstr>
      </vt:variant>
      <vt:variant>
        <vt:i4>1376311</vt:i4>
      </vt:variant>
      <vt:variant>
        <vt:i4>134</vt:i4>
      </vt:variant>
      <vt:variant>
        <vt:i4>0</vt:i4>
      </vt:variant>
      <vt:variant>
        <vt:i4>5</vt:i4>
      </vt:variant>
      <vt:variant>
        <vt:lpwstr/>
      </vt:variant>
      <vt:variant>
        <vt:lpwstr>_Toc358645846</vt:lpwstr>
      </vt:variant>
      <vt:variant>
        <vt:i4>1376311</vt:i4>
      </vt:variant>
      <vt:variant>
        <vt:i4>128</vt:i4>
      </vt:variant>
      <vt:variant>
        <vt:i4>0</vt:i4>
      </vt:variant>
      <vt:variant>
        <vt:i4>5</vt:i4>
      </vt:variant>
      <vt:variant>
        <vt:lpwstr/>
      </vt:variant>
      <vt:variant>
        <vt:lpwstr>_Toc358645845</vt:lpwstr>
      </vt:variant>
      <vt:variant>
        <vt:i4>1376311</vt:i4>
      </vt:variant>
      <vt:variant>
        <vt:i4>122</vt:i4>
      </vt:variant>
      <vt:variant>
        <vt:i4>0</vt:i4>
      </vt:variant>
      <vt:variant>
        <vt:i4>5</vt:i4>
      </vt:variant>
      <vt:variant>
        <vt:lpwstr/>
      </vt:variant>
      <vt:variant>
        <vt:lpwstr>_Toc358645844</vt:lpwstr>
      </vt:variant>
      <vt:variant>
        <vt:i4>1376311</vt:i4>
      </vt:variant>
      <vt:variant>
        <vt:i4>116</vt:i4>
      </vt:variant>
      <vt:variant>
        <vt:i4>0</vt:i4>
      </vt:variant>
      <vt:variant>
        <vt:i4>5</vt:i4>
      </vt:variant>
      <vt:variant>
        <vt:lpwstr/>
      </vt:variant>
      <vt:variant>
        <vt:lpwstr>_Toc358645843</vt:lpwstr>
      </vt:variant>
      <vt:variant>
        <vt:i4>1376311</vt:i4>
      </vt:variant>
      <vt:variant>
        <vt:i4>110</vt:i4>
      </vt:variant>
      <vt:variant>
        <vt:i4>0</vt:i4>
      </vt:variant>
      <vt:variant>
        <vt:i4>5</vt:i4>
      </vt:variant>
      <vt:variant>
        <vt:lpwstr/>
      </vt:variant>
      <vt:variant>
        <vt:lpwstr>_Toc358645842</vt:lpwstr>
      </vt:variant>
      <vt:variant>
        <vt:i4>1376311</vt:i4>
      </vt:variant>
      <vt:variant>
        <vt:i4>104</vt:i4>
      </vt:variant>
      <vt:variant>
        <vt:i4>0</vt:i4>
      </vt:variant>
      <vt:variant>
        <vt:i4>5</vt:i4>
      </vt:variant>
      <vt:variant>
        <vt:lpwstr/>
      </vt:variant>
      <vt:variant>
        <vt:lpwstr>_Toc358645841</vt:lpwstr>
      </vt:variant>
      <vt:variant>
        <vt:i4>1376311</vt:i4>
      </vt:variant>
      <vt:variant>
        <vt:i4>98</vt:i4>
      </vt:variant>
      <vt:variant>
        <vt:i4>0</vt:i4>
      </vt:variant>
      <vt:variant>
        <vt:i4>5</vt:i4>
      </vt:variant>
      <vt:variant>
        <vt:lpwstr/>
      </vt:variant>
      <vt:variant>
        <vt:lpwstr>_Toc358645840</vt:lpwstr>
      </vt:variant>
      <vt:variant>
        <vt:i4>1179703</vt:i4>
      </vt:variant>
      <vt:variant>
        <vt:i4>92</vt:i4>
      </vt:variant>
      <vt:variant>
        <vt:i4>0</vt:i4>
      </vt:variant>
      <vt:variant>
        <vt:i4>5</vt:i4>
      </vt:variant>
      <vt:variant>
        <vt:lpwstr/>
      </vt:variant>
      <vt:variant>
        <vt:lpwstr>_Toc358645839</vt:lpwstr>
      </vt:variant>
      <vt:variant>
        <vt:i4>1179703</vt:i4>
      </vt:variant>
      <vt:variant>
        <vt:i4>86</vt:i4>
      </vt:variant>
      <vt:variant>
        <vt:i4>0</vt:i4>
      </vt:variant>
      <vt:variant>
        <vt:i4>5</vt:i4>
      </vt:variant>
      <vt:variant>
        <vt:lpwstr/>
      </vt:variant>
      <vt:variant>
        <vt:lpwstr>_Toc358645838</vt:lpwstr>
      </vt:variant>
      <vt:variant>
        <vt:i4>1179703</vt:i4>
      </vt:variant>
      <vt:variant>
        <vt:i4>80</vt:i4>
      </vt:variant>
      <vt:variant>
        <vt:i4>0</vt:i4>
      </vt:variant>
      <vt:variant>
        <vt:i4>5</vt:i4>
      </vt:variant>
      <vt:variant>
        <vt:lpwstr/>
      </vt:variant>
      <vt:variant>
        <vt:lpwstr>_Toc358645837</vt:lpwstr>
      </vt:variant>
      <vt:variant>
        <vt:i4>1179703</vt:i4>
      </vt:variant>
      <vt:variant>
        <vt:i4>74</vt:i4>
      </vt:variant>
      <vt:variant>
        <vt:i4>0</vt:i4>
      </vt:variant>
      <vt:variant>
        <vt:i4>5</vt:i4>
      </vt:variant>
      <vt:variant>
        <vt:lpwstr/>
      </vt:variant>
      <vt:variant>
        <vt:lpwstr>_Toc358645836</vt:lpwstr>
      </vt:variant>
      <vt:variant>
        <vt:i4>1179703</vt:i4>
      </vt:variant>
      <vt:variant>
        <vt:i4>68</vt:i4>
      </vt:variant>
      <vt:variant>
        <vt:i4>0</vt:i4>
      </vt:variant>
      <vt:variant>
        <vt:i4>5</vt:i4>
      </vt:variant>
      <vt:variant>
        <vt:lpwstr/>
      </vt:variant>
      <vt:variant>
        <vt:lpwstr>_Toc358645835</vt:lpwstr>
      </vt:variant>
      <vt:variant>
        <vt:i4>1179703</vt:i4>
      </vt:variant>
      <vt:variant>
        <vt:i4>62</vt:i4>
      </vt:variant>
      <vt:variant>
        <vt:i4>0</vt:i4>
      </vt:variant>
      <vt:variant>
        <vt:i4>5</vt:i4>
      </vt:variant>
      <vt:variant>
        <vt:lpwstr/>
      </vt:variant>
      <vt:variant>
        <vt:lpwstr>_Toc358645834</vt:lpwstr>
      </vt:variant>
      <vt:variant>
        <vt:i4>1179703</vt:i4>
      </vt:variant>
      <vt:variant>
        <vt:i4>56</vt:i4>
      </vt:variant>
      <vt:variant>
        <vt:i4>0</vt:i4>
      </vt:variant>
      <vt:variant>
        <vt:i4>5</vt:i4>
      </vt:variant>
      <vt:variant>
        <vt:lpwstr/>
      </vt:variant>
      <vt:variant>
        <vt:lpwstr>_Toc358645833</vt:lpwstr>
      </vt:variant>
      <vt:variant>
        <vt:i4>1179703</vt:i4>
      </vt:variant>
      <vt:variant>
        <vt:i4>50</vt:i4>
      </vt:variant>
      <vt:variant>
        <vt:i4>0</vt:i4>
      </vt:variant>
      <vt:variant>
        <vt:i4>5</vt:i4>
      </vt:variant>
      <vt:variant>
        <vt:lpwstr/>
      </vt:variant>
      <vt:variant>
        <vt:lpwstr>_Toc358645832</vt:lpwstr>
      </vt:variant>
      <vt:variant>
        <vt:i4>1179703</vt:i4>
      </vt:variant>
      <vt:variant>
        <vt:i4>44</vt:i4>
      </vt:variant>
      <vt:variant>
        <vt:i4>0</vt:i4>
      </vt:variant>
      <vt:variant>
        <vt:i4>5</vt:i4>
      </vt:variant>
      <vt:variant>
        <vt:lpwstr/>
      </vt:variant>
      <vt:variant>
        <vt:lpwstr>_Toc358645831</vt:lpwstr>
      </vt:variant>
      <vt:variant>
        <vt:i4>1179703</vt:i4>
      </vt:variant>
      <vt:variant>
        <vt:i4>38</vt:i4>
      </vt:variant>
      <vt:variant>
        <vt:i4>0</vt:i4>
      </vt:variant>
      <vt:variant>
        <vt:i4>5</vt:i4>
      </vt:variant>
      <vt:variant>
        <vt:lpwstr/>
      </vt:variant>
      <vt:variant>
        <vt:lpwstr>_Toc358645830</vt:lpwstr>
      </vt:variant>
      <vt:variant>
        <vt:i4>1245239</vt:i4>
      </vt:variant>
      <vt:variant>
        <vt:i4>32</vt:i4>
      </vt:variant>
      <vt:variant>
        <vt:i4>0</vt:i4>
      </vt:variant>
      <vt:variant>
        <vt:i4>5</vt:i4>
      </vt:variant>
      <vt:variant>
        <vt:lpwstr/>
      </vt:variant>
      <vt:variant>
        <vt:lpwstr>_Toc358645829</vt:lpwstr>
      </vt:variant>
      <vt:variant>
        <vt:i4>1245239</vt:i4>
      </vt:variant>
      <vt:variant>
        <vt:i4>26</vt:i4>
      </vt:variant>
      <vt:variant>
        <vt:i4>0</vt:i4>
      </vt:variant>
      <vt:variant>
        <vt:i4>5</vt:i4>
      </vt:variant>
      <vt:variant>
        <vt:lpwstr/>
      </vt:variant>
      <vt:variant>
        <vt:lpwstr>_Toc358645828</vt:lpwstr>
      </vt:variant>
      <vt:variant>
        <vt:i4>1245239</vt:i4>
      </vt:variant>
      <vt:variant>
        <vt:i4>20</vt:i4>
      </vt:variant>
      <vt:variant>
        <vt:i4>0</vt:i4>
      </vt:variant>
      <vt:variant>
        <vt:i4>5</vt:i4>
      </vt:variant>
      <vt:variant>
        <vt:lpwstr/>
      </vt:variant>
      <vt:variant>
        <vt:lpwstr>_Toc358645827</vt:lpwstr>
      </vt:variant>
      <vt:variant>
        <vt:i4>1245239</vt:i4>
      </vt:variant>
      <vt:variant>
        <vt:i4>14</vt:i4>
      </vt:variant>
      <vt:variant>
        <vt:i4>0</vt:i4>
      </vt:variant>
      <vt:variant>
        <vt:i4>5</vt:i4>
      </vt:variant>
      <vt:variant>
        <vt:lpwstr/>
      </vt:variant>
      <vt:variant>
        <vt:lpwstr>_Toc358645826</vt:lpwstr>
      </vt:variant>
      <vt:variant>
        <vt:i4>1245239</vt:i4>
      </vt:variant>
      <vt:variant>
        <vt:i4>8</vt:i4>
      </vt:variant>
      <vt:variant>
        <vt:i4>0</vt:i4>
      </vt:variant>
      <vt:variant>
        <vt:i4>5</vt:i4>
      </vt:variant>
      <vt:variant>
        <vt:lpwstr/>
      </vt:variant>
      <vt:variant>
        <vt:lpwstr>_Toc358645825</vt:lpwstr>
      </vt:variant>
      <vt:variant>
        <vt:i4>1245239</vt:i4>
      </vt:variant>
      <vt:variant>
        <vt:i4>2</vt:i4>
      </vt:variant>
      <vt:variant>
        <vt:i4>0</vt:i4>
      </vt:variant>
      <vt:variant>
        <vt:i4>5</vt:i4>
      </vt:variant>
      <vt:variant>
        <vt:lpwstr/>
      </vt:variant>
      <vt:variant>
        <vt:lpwstr>_Toc358645824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ELECTRIC RELIABILITY COUNCIL OF TEXAS</dc:title>
  <dc:creator>Sergio Garza</dc:creator>
  <cp:lastModifiedBy>Chessmore, Carol</cp:lastModifiedBy>
  <cp:revision>2</cp:revision>
  <cp:lastPrinted>2005-10-10T18:29:00Z</cp:lastPrinted>
  <dcterms:created xsi:type="dcterms:W3CDTF">2014-10-29T19:00:00Z</dcterms:created>
  <dcterms:modified xsi:type="dcterms:W3CDTF">2014-10-29T19:00:00Z</dcterms:modified>
</cp:coreProperties>
</file>