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C2D" w:rsidRPr="00E62C2D" w:rsidRDefault="00A42881" w:rsidP="00E62C2D">
      <w:pPr>
        <w:jc w:val="center"/>
        <w:rPr>
          <w:b/>
          <w:sz w:val="28"/>
          <w:szCs w:val="28"/>
          <w:u w:val="single"/>
        </w:rPr>
      </w:pPr>
      <w:r>
        <w:rPr>
          <w:b/>
          <w:sz w:val="28"/>
          <w:szCs w:val="28"/>
          <w:u w:val="single"/>
        </w:rPr>
        <w:t>P</w:t>
      </w:r>
      <w:r w:rsidR="00E62C2D" w:rsidRPr="00E62C2D">
        <w:rPr>
          <w:b/>
          <w:sz w:val="28"/>
          <w:szCs w:val="28"/>
          <w:u w:val="single"/>
        </w:rPr>
        <w:t>rocurement and pricing of the proposed future set of Ancillary Services</w:t>
      </w:r>
      <w:r w:rsidR="00922B83">
        <w:rPr>
          <w:b/>
          <w:sz w:val="28"/>
          <w:szCs w:val="28"/>
          <w:u w:val="single"/>
        </w:rPr>
        <w:t xml:space="preserve"> – Working Document (</w:t>
      </w:r>
      <w:ins w:id="0" w:author="Moorty, Sai 05022014" w:date="2014-04-29T09:47:00Z">
        <w:r w:rsidR="00136EE4">
          <w:rPr>
            <w:b/>
            <w:sz w:val="28"/>
            <w:szCs w:val="28"/>
            <w:u w:val="single"/>
          </w:rPr>
          <w:t>5/</w:t>
        </w:r>
      </w:ins>
      <w:ins w:id="1" w:author="ERCOT" w:date="2014-05-06T09:11:00Z">
        <w:r w:rsidR="00566B8A">
          <w:rPr>
            <w:b/>
            <w:sz w:val="28"/>
            <w:szCs w:val="28"/>
            <w:u w:val="single"/>
          </w:rPr>
          <w:t>6</w:t>
        </w:r>
      </w:ins>
      <w:bookmarkStart w:id="2" w:name="_GoBack"/>
      <w:bookmarkEnd w:id="2"/>
      <w:ins w:id="3" w:author="Moorty, Sai 05022014" w:date="2014-04-29T09:47:00Z">
        <w:del w:id="4" w:author="ERCOT" w:date="2014-05-06T09:11:00Z">
          <w:r w:rsidR="00136EE4" w:rsidDel="00566B8A">
            <w:rPr>
              <w:b/>
              <w:sz w:val="28"/>
              <w:szCs w:val="28"/>
              <w:u w:val="single"/>
            </w:rPr>
            <w:delText>2</w:delText>
          </w:r>
        </w:del>
      </w:ins>
      <w:del w:id="5" w:author="Moorty, Sai 05022014" w:date="2014-04-29T09:47:00Z">
        <w:r w:rsidR="00922B83" w:rsidDel="00136EE4">
          <w:rPr>
            <w:b/>
            <w:sz w:val="28"/>
            <w:szCs w:val="28"/>
            <w:u w:val="single"/>
          </w:rPr>
          <w:delText>4/25</w:delText>
        </w:r>
      </w:del>
      <w:r>
        <w:rPr>
          <w:b/>
          <w:sz w:val="28"/>
          <w:szCs w:val="28"/>
          <w:u w:val="single"/>
        </w:rPr>
        <w:t>/2014)</w:t>
      </w:r>
    </w:p>
    <w:p w:rsidR="00787057" w:rsidRDefault="00787057" w:rsidP="00787057">
      <w:pPr>
        <w:rPr>
          <w:ins w:id="6" w:author="Moorty, Sai 05022014" w:date="2014-05-02T13:50:00Z"/>
          <w:b/>
          <w:u w:val="single"/>
        </w:rPr>
      </w:pPr>
      <w:ins w:id="7" w:author="Moorty, Sai NPRR 598" w:date="2014-04-08T12:11:00Z">
        <w:r>
          <w:rPr>
            <w:b/>
            <w:u w:val="single"/>
          </w:rPr>
          <w:t>Revisions Description:</w:t>
        </w:r>
      </w:ins>
    </w:p>
    <w:p w:rsidR="00E46B17" w:rsidRDefault="00E46B17" w:rsidP="00787057">
      <w:pPr>
        <w:rPr>
          <w:ins w:id="8" w:author="Moorty, Sai 05022014" w:date="2014-05-02T13:50:00Z"/>
        </w:rPr>
      </w:pPr>
      <w:ins w:id="9" w:author="Moorty, Sai 05022014" w:date="2014-05-02T13:50:00Z">
        <w:r w:rsidRPr="00E46B17">
          <w:rPr>
            <w:rPrChange w:id="10" w:author="Moorty, Sai 05022014" w:date="2014-05-02T13:50:00Z">
              <w:rPr>
                <w:b/>
                <w:u w:val="single"/>
              </w:rPr>
            </w:rPrChange>
          </w:rPr>
          <w:t>5/6/2014</w:t>
        </w:r>
        <w:r>
          <w:t>:</w:t>
        </w:r>
      </w:ins>
    </w:p>
    <w:p w:rsidR="00E46B17" w:rsidRDefault="00BA6FEF">
      <w:pPr>
        <w:pStyle w:val="ListParagraph"/>
        <w:numPr>
          <w:ilvl w:val="0"/>
          <w:numId w:val="34"/>
        </w:numPr>
        <w:rPr>
          <w:ins w:id="11" w:author="Moorty, Sai 05022014" w:date="2014-05-02T13:50:00Z"/>
        </w:rPr>
        <w:pPrChange w:id="12" w:author="Moorty, Sai 05022014" w:date="2014-05-02T13:50:00Z">
          <w:pPr/>
        </w:pPrChange>
      </w:pPr>
      <w:ins w:id="13" w:author="Moorty, Sai 05022014" w:date="2014-05-02T13:50:00Z">
        <w:r>
          <w:t xml:space="preserve">Added </w:t>
        </w:r>
      </w:ins>
      <w:ins w:id="14" w:author="Moorty, Sai 05022014" w:date="2014-05-06T08:44:00Z">
        <w:r>
          <w:t>to the Assumptions section, two items</w:t>
        </w:r>
      </w:ins>
      <w:ins w:id="15" w:author="Moorty, Sai 05022014" w:date="2014-05-02T13:50:00Z">
        <w:r w:rsidR="00E46B17">
          <w:t xml:space="preserve"> that are NOT being considered at present:</w:t>
        </w:r>
      </w:ins>
    </w:p>
    <w:p w:rsidR="00E46B17" w:rsidRDefault="00E46B17">
      <w:pPr>
        <w:pStyle w:val="ListParagraph"/>
        <w:numPr>
          <w:ilvl w:val="1"/>
          <w:numId w:val="34"/>
        </w:numPr>
        <w:rPr>
          <w:ins w:id="16" w:author="Moorty, Sai 05022014" w:date="2014-05-02T13:50:00Z"/>
        </w:rPr>
        <w:pPrChange w:id="17" w:author="Moorty, Sai 05022014" w:date="2014-05-02T13:50:00Z">
          <w:pPr/>
        </w:pPrChange>
      </w:pPr>
      <w:ins w:id="18" w:author="Moorty, Sai 05022014" w:date="2014-05-02T13:50:00Z">
        <w:r>
          <w:t>Pay for performance</w:t>
        </w:r>
      </w:ins>
    </w:p>
    <w:p w:rsidR="00E46B17" w:rsidRDefault="00E46B17">
      <w:pPr>
        <w:pStyle w:val="ListParagraph"/>
        <w:numPr>
          <w:ilvl w:val="1"/>
          <w:numId w:val="34"/>
        </w:numPr>
        <w:rPr>
          <w:ins w:id="19" w:author="Moorty, Sai 05022014" w:date="2014-05-02T13:50:00Z"/>
        </w:rPr>
        <w:pPrChange w:id="20" w:author="Moorty, Sai 05022014" w:date="2014-05-02T13:50:00Z">
          <w:pPr/>
        </w:pPrChange>
      </w:pPr>
      <w:ins w:id="21" w:author="Moorty, Sai 05022014" w:date="2014-05-02T13:50:00Z">
        <w:r>
          <w:t>Real-Time energy and AS co-optimization</w:t>
        </w:r>
      </w:ins>
    </w:p>
    <w:p w:rsidR="00E46B17" w:rsidRDefault="00E46B17">
      <w:pPr>
        <w:pStyle w:val="ListParagraph"/>
        <w:numPr>
          <w:ilvl w:val="0"/>
          <w:numId w:val="34"/>
        </w:numPr>
        <w:rPr>
          <w:ins w:id="22" w:author="Moorty, Sai 05022014" w:date="2014-05-02T13:52:00Z"/>
        </w:rPr>
        <w:pPrChange w:id="23" w:author="Moorty, Sai 05022014" w:date="2014-05-02T13:51:00Z">
          <w:pPr/>
        </w:pPrChange>
      </w:pPr>
      <w:ins w:id="24" w:author="Moorty, Sai 05022014" w:date="2014-05-02T13:51:00Z">
        <w:r>
          <w:t xml:space="preserve">Removed sentence that implied that Load Resource (UFR-TYPE) qualified for FFR1 are not eligible to provide other AS. </w:t>
        </w:r>
      </w:ins>
      <w:ins w:id="25" w:author="Moorty, Sai 05022014" w:date="2014-05-02T13:52:00Z">
        <w:r>
          <w:t>A Resource can provide any Ancillary Service that it has been qualified for</w:t>
        </w:r>
      </w:ins>
    </w:p>
    <w:p w:rsidR="00E46B17" w:rsidRDefault="004A6B8D">
      <w:pPr>
        <w:pStyle w:val="ListParagraph"/>
        <w:numPr>
          <w:ilvl w:val="0"/>
          <w:numId w:val="34"/>
        </w:numPr>
        <w:rPr>
          <w:ins w:id="26" w:author="Moorty, Sai 05022014" w:date="2014-05-06T08:45:00Z"/>
        </w:rPr>
        <w:pPrChange w:id="27" w:author="Moorty, Sai 05022014" w:date="2014-05-02T13:51:00Z">
          <w:pPr/>
        </w:pPrChange>
      </w:pPr>
      <w:ins w:id="28" w:author="Moorty, Sai 05022014" w:date="2014-05-02T13:52:00Z">
        <w:r>
          <w:t>MCPC for FFR1 &amp; FFR2 is capped at VOLL</w:t>
        </w:r>
      </w:ins>
    </w:p>
    <w:p w:rsidR="00BA6FEF" w:rsidRDefault="00BA6FEF">
      <w:pPr>
        <w:pStyle w:val="ListParagraph"/>
        <w:numPr>
          <w:ilvl w:val="0"/>
          <w:numId w:val="34"/>
        </w:numPr>
        <w:rPr>
          <w:ins w:id="29" w:author="Moorty, Sai 05022014" w:date="2014-05-06T08:46:00Z"/>
        </w:rPr>
        <w:pPrChange w:id="30" w:author="Moorty, Sai 05022014" w:date="2014-05-02T13:51:00Z">
          <w:pPr/>
        </w:pPrChange>
      </w:pPr>
      <w:ins w:id="31" w:author="Moorty, Sai 05022014" w:date="2014-05-06T08:45:00Z">
        <w:r>
          <w:t>Changed formatting of document orientation to portrait</w:t>
        </w:r>
      </w:ins>
    </w:p>
    <w:p w:rsidR="00BA6FEF" w:rsidRDefault="00BA6FEF">
      <w:pPr>
        <w:pStyle w:val="ListParagraph"/>
        <w:numPr>
          <w:ilvl w:val="1"/>
          <w:numId w:val="34"/>
        </w:numPr>
        <w:rPr>
          <w:ins w:id="32" w:author="Moorty, Sai 05022014" w:date="2014-05-06T08:47:00Z"/>
        </w:rPr>
        <w:pPrChange w:id="33" w:author="Moorty, Sai 05022014" w:date="2014-05-06T08:46:00Z">
          <w:pPr/>
        </w:pPrChange>
      </w:pPr>
      <w:ins w:id="34" w:author="Moorty, Sai 05022014" w:date="2014-05-06T08:46:00Z">
        <w:r>
          <w:t>Split the AS Plan table into three tables for better readability in portrait mode</w:t>
        </w:r>
      </w:ins>
    </w:p>
    <w:p w:rsidR="00BE773D" w:rsidRPr="00E46B17" w:rsidRDefault="00BE773D">
      <w:pPr>
        <w:pStyle w:val="ListParagraph"/>
        <w:numPr>
          <w:ilvl w:val="1"/>
          <w:numId w:val="34"/>
        </w:numPr>
        <w:rPr>
          <w:ins w:id="35" w:author="Moorty, Sai 05022014" w:date="2014-04-29T13:18:00Z"/>
          <w:rPrChange w:id="36" w:author="Moorty, Sai 05022014" w:date="2014-05-02T13:50:00Z">
            <w:rPr>
              <w:ins w:id="37" w:author="Moorty, Sai 05022014" w:date="2014-04-29T13:18:00Z"/>
              <w:b/>
              <w:u w:val="single"/>
            </w:rPr>
          </w:rPrChange>
        </w:rPr>
        <w:pPrChange w:id="38" w:author="Moorty, Sai 05022014" w:date="2014-05-06T08:46:00Z">
          <w:pPr/>
        </w:pPrChange>
      </w:pPr>
      <w:ins w:id="39" w:author="Moorty, Sai 05022014" w:date="2014-05-06T08:47:00Z">
        <w:r>
          <w:t>Minor format changes</w:t>
        </w:r>
      </w:ins>
    </w:p>
    <w:p w:rsidR="00CB4221" w:rsidRPr="00CF4683" w:rsidRDefault="00CB4221" w:rsidP="00787057">
      <w:pPr>
        <w:rPr>
          <w:ins w:id="40" w:author="Moorty, Sai 05022014" w:date="2014-04-29T13:18:00Z"/>
          <w:rPrChange w:id="41" w:author="Moorty, Sai 05022014" w:date="2014-04-29T14:13:00Z">
            <w:rPr>
              <w:ins w:id="42" w:author="Moorty, Sai 05022014" w:date="2014-04-29T13:18:00Z"/>
              <w:b/>
              <w:u w:val="single"/>
            </w:rPr>
          </w:rPrChange>
        </w:rPr>
      </w:pPr>
      <w:ins w:id="43" w:author="Moorty, Sai 05022014" w:date="2014-04-29T13:18:00Z">
        <w:r w:rsidRPr="00CF4683">
          <w:rPr>
            <w:rPrChange w:id="44" w:author="Moorty, Sai 05022014" w:date="2014-04-29T14:13:00Z">
              <w:rPr>
                <w:b/>
                <w:u w:val="single"/>
              </w:rPr>
            </w:rPrChange>
          </w:rPr>
          <w:t>5/2/2014:</w:t>
        </w:r>
      </w:ins>
    </w:p>
    <w:p w:rsidR="00CB4221" w:rsidRPr="00CF4683" w:rsidRDefault="00CB4221">
      <w:pPr>
        <w:pStyle w:val="ListParagraph"/>
        <w:numPr>
          <w:ilvl w:val="0"/>
          <w:numId w:val="32"/>
        </w:numPr>
        <w:rPr>
          <w:ins w:id="45" w:author="Moorty, Sai 05022014" w:date="2014-04-29T13:19:00Z"/>
          <w:rPrChange w:id="46" w:author="Moorty, Sai 05022014" w:date="2014-04-29T14:13:00Z">
            <w:rPr>
              <w:ins w:id="47" w:author="Moorty, Sai 05022014" w:date="2014-04-29T13:19:00Z"/>
              <w:b/>
              <w:u w:val="single"/>
            </w:rPr>
          </w:rPrChange>
        </w:rPr>
        <w:pPrChange w:id="48" w:author="Moorty, Sai 05022014" w:date="2014-04-29T13:18:00Z">
          <w:pPr/>
        </w:pPrChange>
      </w:pPr>
      <w:ins w:id="49" w:author="Moorty, Sai 05022014" w:date="2014-04-29T13:18:00Z">
        <w:r w:rsidRPr="00CF4683">
          <w:rPr>
            <w:rPrChange w:id="50" w:author="Moorty, Sai 05022014" w:date="2014-04-29T14:13:00Z">
              <w:rPr>
                <w:b/>
                <w:u w:val="single"/>
              </w:rPr>
            </w:rPrChange>
          </w:rPr>
          <w:t xml:space="preserve">Added </w:t>
        </w:r>
        <w:proofErr w:type="spellStart"/>
        <w:r w:rsidRPr="00CF4683">
          <w:rPr>
            <w:rPrChange w:id="51" w:author="Moorty, Sai 05022014" w:date="2014-04-29T14:13:00Z">
              <w:rPr>
                <w:b/>
                <w:u w:val="single"/>
              </w:rPr>
            </w:rPrChange>
          </w:rPr>
          <w:t>RegUp</w:t>
        </w:r>
        <w:proofErr w:type="spellEnd"/>
        <w:r w:rsidRPr="00CF4683">
          <w:rPr>
            <w:rPrChange w:id="52" w:author="Moorty, Sai 05022014" w:date="2014-04-29T14:13:00Z">
              <w:rPr>
                <w:b/>
                <w:u w:val="single"/>
              </w:rPr>
            </w:rPrChange>
          </w:rPr>
          <w:t xml:space="preserve">, FRRS-Up, </w:t>
        </w:r>
        <w:proofErr w:type="spellStart"/>
        <w:r w:rsidRPr="00CF4683">
          <w:rPr>
            <w:rPrChange w:id="53" w:author="Moorty, Sai 05022014" w:date="2014-04-29T14:13:00Z">
              <w:rPr>
                <w:b/>
                <w:u w:val="single"/>
              </w:rPr>
            </w:rPrChange>
          </w:rPr>
          <w:t>RegDn</w:t>
        </w:r>
        <w:proofErr w:type="spellEnd"/>
        <w:r w:rsidRPr="00CF4683">
          <w:rPr>
            <w:rPrChange w:id="54" w:author="Moorty, Sai 05022014" w:date="2014-04-29T14:13:00Z">
              <w:rPr>
                <w:b/>
                <w:u w:val="single"/>
              </w:rPr>
            </w:rPrChange>
          </w:rPr>
          <w:t>, FRRS-</w:t>
        </w:r>
        <w:proofErr w:type="spellStart"/>
        <w:r w:rsidRPr="00CF4683">
          <w:rPr>
            <w:rPrChange w:id="55" w:author="Moorty, Sai 05022014" w:date="2014-04-29T14:13:00Z">
              <w:rPr>
                <w:b/>
                <w:u w:val="single"/>
              </w:rPr>
            </w:rPrChange>
          </w:rPr>
          <w:t>Dn</w:t>
        </w:r>
        <w:proofErr w:type="spellEnd"/>
        <w:r w:rsidRPr="00CF4683">
          <w:rPr>
            <w:rPrChange w:id="56" w:author="Moorty, Sai 05022014" w:date="2014-04-29T14:13:00Z">
              <w:rPr>
                <w:b/>
                <w:u w:val="single"/>
              </w:rPr>
            </w:rPrChange>
          </w:rPr>
          <w:t xml:space="preserve"> </w:t>
        </w:r>
      </w:ins>
      <w:ins w:id="57" w:author="Moorty, Sai 05022014" w:date="2014-04-29T13:19:00Z">
        <w:r w:rsidRPr="00CF4683">
          <w:rPr>
            <w:rPrChange w:id="58" w:author="Moorty, Sai 05022014" w:date="2014-04-29T14:13:00Z">
              <w:rPr>
                <w:b/>
                <w:u w:val="single"/>
              </w:rPr>
            </w:rPrChange>
          </w:rPr>
          <w:t xml:space="preserve">Ancillary Services. This </w:t>
        </w:r>
      </w:ins>
      <w:ins w:id="59" w:author="Moorty, Sai 05022014" w:date="2014-04-29T13:20:00Z">
        <w:r w:rsidRPr="00CF4683">
          <w:rPr>
            <w:rPrChange w:id="60" w:author="Moorty, Sai 05022014" w:date="2014-04-29T14:13:00Z">
              <w:rPr>
                <w:b/>
                <w:u w:val="single"/>
              </w:rPr>
            </w:rPrChange>
          </w:rPr>
          <w:t>changed the following sections:</w:t>
        </w:r>
      </w:ins>
    </w:p>
    <w:p w:rsidR="00CB4221" w:rsidRPr="00CF4683" w:rsidRDefault="00CB4221">
      <w:pPr>
        <w:pStyle w:val="ListParagraph"/>
        <w:numPr>
          <w:ilvl w:val="1"/>
          <w:numId w:val="32"/>
        </w:numPr>
        <w:rPr>
          <w:ins w:id="61" w:author="Moorty, Sai 05022014" w:date="2014-04-29T13:19:00Z"/>
          <w:rPrChange w:id="62" w:author="Moorty, Sai 05022014" w:date="2014-04-29T14:13:00Z">
            <w:rPr>
              <w:ins w:id="63" w:author="Moorty, Sai 05022014" w:date="2014-04-29T13:19:00Z"/>
              <w:b/>
              <w:u w:val="single"/>
            </w:rPr>
          </w:rPrChange>
        </w:rPr>
        <w:pPrChange w:id="64" w:author="Moorty, Sai 05022014" w:date="2014-04-29T13:19:00Z">
          <w:pPr/>
        </w:pPrChange>
      </w:pPr>
      <w:ins w:id="65" w:author="Moorty, Sai 05022014" w:date="2014-04-29T13:19:00Z">
        <w:r w:rsidRPr="00CF4683">
          <w:rPr>
            <w:rPrChange w:id="66" w:author="Moorty, Sai 05022014" w:date="2014-04-29T14:13:00Z">
              <w:rPr>
                <w:b/>
                <w:u w:val="single"/>
              </w:rPr>
            </w:rPrChange>
          </w:rPr>
          <w:t>Set of C</w:t>
        </w:r>
      </w:ins>
      <w:ins w:id="67" w:author="Moorty, Sai 05022014" w:date="2014-04-29T13:18:00Z">
        <w:r w:rsidRPr="00CF4683">
          <w:rPr>
            <w:rPrChange w:id="68" w:author="Moorty, Sai 05022014" w:date="2014-04-29T14:13:00Z">
              <w:rPr>
                <w:b/>
                <w:u w:val="single"/>
              </w:rPr>
            </w:rPrChange>
          </w:rPr>
          <w:t>onstraints</w:t>
        </w:r>
      </w:ins>
      <w:ins w:id="69" w:author="Moorty, Sai 05022014" w:date="2014-04-29T13:19:00Z">
        <w:r w:rsidRPr="00CF4683">
          <w:rPr>
            <w:rPrChange w:id="70" w:author="Moorty, Sai 05022014" w:date="2014-04-29T14:13:00Z">
              <w:rPr>
                <w:b/>
                <w:u w:val="single"/>
              </w:rPr>
            </w:rPrChange>
          </w:rPr>
          <w:t xml:space="preserve"> for AS procurement</w:t>
        </w:r>
      </w:ins>
    </w:p>
    <w:p w:rsidR="00CB4221" w:rsidRPr="00CF4683" w:rsidRDefault="00CB4221">
      <w:pPr>
        <w:pStyle w:val="ListParagraph"/>
        <w:numPr>
          <w:ilvl w:val="1"/>
          <w:numId w:val="32"/>
        </w:numPr>
        <w:rPr>
          <w:ins w:id="71" w:author="Moorty, Sai 05022014" w:date="2014-04-29T13:19:00Z"/>
          <w:rPrChange w:id="72" w:author="Moorty, Sai 05022014" w:date="2014-04-29T14:13:00Z">
            <w:rPr>
              <w:ins w:id="73" w:author="Moorty, Sai 05022014" w:date="2014-04-29T13:19:00Z"/>
              <w:b/>
              <w:u w:val="single"/>
            </w:rPr>
          </w:rPrChange>
        </w:rPr>
        <w:pPrChange w:id="74" w:author="Moorty, Sai 05022014" w:date="2014-04-29T13:19:00Z">
          <w:pPr/>
        </w:pPrChange>
      </w:pPr>
      <w:ins w:id="75" w:author="Moorty, Sai 05022014" w:date="2014-04-29T13:19:00Z">
        <w:r w:rsidRPr="00CF4683">
          <w:rPr>
            <w:rPrChange w:id="76" w:author="Moorty, Sai 05022014" w:date="2014-04-29T14:13:00Z">
              <w:rPr>
                <w:b/>
                <w:u w:val="single"/>
              </w:rPr>
            </w:rPrChange>
          </w:rPr>
          <w:t>AS Plan</w:t>
        </w:r>
      </w:ins>
    </w:p>
    <w:p w:rsidR="00CB4221" w:rsidRPr="00CF4683" w:rsidRDefault="00CB4221">
      <w:pPr>
        <w:pStyle w:val="ListParagraph"/>
        <w:numPr>
          <w:ilvl w:val="1"/>
          <w:numId w:val="32"/>
        </w:numPr>
        <w:rPr>
          <w:ins w:id="77" w:author="Moorty, Sai 05022014" w:date="2014-04-29T13:20:00Z"/>
          <w:rPrChange w:id="78" w:author="Moorty, Sai 05022014" w:date="2014-04-29T14:13:00Z">
            <w:rPr>
              <w:ins w:id="79" w:author="Moorty, Sai 05022014" w:date="2014-04-29T13:20:00Z"/>
              <w:b/>
              <w:u w:val="single"/>
            </w:rPr>
          </w:rPrChange>
        </w:rPr>
        <w:pPrChange w:id="80" w:author="Moorty, Sai 05022014" w:date="2014-04-29T13:19:00Z">
          <w:pPr/>
        </w:pPrChange>
      </w:pPr>
      <w:ins w:id="81" w:author="Moorty, Sai 05022014" w:date="2014-04-29T13:19:00Z">
        <w:r w:rsidRPr="00CF4683">
          <w:rPr>
            <w:rPrChange w:id="82" w:author="Moorty, Sai 05022014" w:date="2014-04-29T14:13:00Z">
              <w:rPr>
                <w:b/>
                <w:u w:val="single"/>
              </w:rPr>
            </w:rPrChange>
          </w:rPr>
          <w:t>Resource Limits</w:t>
        </w:r>
      </w:ins>
    </w:p>
    <w:p w:rsidR="00CB4221" w:rsidRDefault="00CB4221">
      <w:pPr>
        <w:pStyle w:val="ListParagraph"/>
        <w:numPr>
          <w:ilvl w:val="1"/>
          <w:numId w:val="32"/>
        </w:numPr>
        <w:rPr>
          <w:ins w:id="83" w:author="Moorty, Sai 05022014" w:date="2014-04-29T15:39:00Z"/>
        </w:rPr>
        <w:pPrChange w:id="84" w:author="Moorty, Sai 05022014" w:date="2014-04-29T13:20:00Z">
          <w:pPr/>
        </w:pPrChange>
      </w:pPr>
      <w:ins w:id="85" w:author="Moorty, Sai 05022014" w:date="2014-04-29T13:20:00Z">
        <w:r w:rsidRPr="00CF4683">
          <w:rPr>
            <w:rPrChange w:id="86" w:author="Moorty, Sai 05022014" w:date="2014-04-29T14:13:00Z">
              <w:rPr>
                <w:b/>
                <w:u w:val="single"/>
              </w:rPr>
            </w:rPrChange>
          </w:rPr>
          <w:t>AS MCPCs</w:t>
        </w:r>
      </w:ins>
    </w:p>
    <w:p w:rsidR="009B69A9" w:rsidRDefault="009B69A9">
      <w:pPr>
        <w:pStyle w:val="ListParagraph"/>
        <w:numPr>
          <w:ilvl w:val="0"/>
          <w:numId w:val="32"/>
        </w:numPr>
        <w:rPr>
          <w:ins w:id="87" w:author="Moorty, Sai 05022014" w:date="2014-04-30T08:52:00Z"/>
        </w:rPr>
        <w:pPrChange w:id="88" w:author="Moorty, Sai 05022014" w:date="2014-04-29T15:39:00Z">
          <w:pPr/>
        </w:pPrChange>
      </w:pPr>
      <w:ins w:id="89" w:author="Moorty, Sai 05022014" w:date="2014-04-29T15:39:00Z">
        <w:r>
          <w:t>Other edits for clarification</w:t>
        </w:r>
      </w:ins>
    </w:p>
    <w:p w:rsidR="00FC712B" w:rsidRPr="00871920" w:rsidRDefault="00FC712B">
      <w:pPr>
        <w:pStyle w:val="ListParagraph"/>
        <w:numPr>
          <w:ilvl w:val="1"/>
          <w:numId w:val="32"/>
        </w:numPr>
        <w:rPr>
          <w:ins w:id="90" w:author="Moorty, Sai NPRR 598" w:date="2014-04-08T12:12:00Z"/>
        </w:rPr>
        <w:pPrChange w:id="91" w:author="Moorty, Sai 05022014" w:date="2014-04-30T08:52:00Z">
          <w:pPr/>
        </w:pPrChange>
      </w:pPr>
      <w:ins w:id="92" w:author="Moorty, Sai 05022014" w:date="2014-04-30T08:52:00Z">
        <w:r>
          <w:t>Added description of high level rules for self-arrang</w:t>
        </w:r>
      </w:ins>
      <w:ins w:id="93" w:author="Moorty, Sai 05022014" w:date="2014-04-30T08:53:00Z">
        <w:r>
          <w:t>e</w:t>
        </w:r>
      </w:ins>
      <w:ins w:id="94" w:author="Moorty, Sai 05022014" w:date="2014-04-30T08:52:00Z">
        <w:r>
          <w:t>ment of AS in the table of constraints for AS procurement</w:t>
        </w:r>
      </w:ins>
    </w:p>
    <w:p w:rsidR="00922B83" w:rsidRDefault="00922B83" w:rsidP="00787057">
      <w:pPr>
        <w:rPr>
          <w:ins w:id="95" w:author="Moorty, Sai NPRR 598" w:date="2014-04-18T15:44:00Z"/>
        </w:rPr>
      </w:pPr>
      <w:ins w:id="96" w:author="Moorty, Sai NPRR 598" w:date="2014-04-18T15:44:00Z">
        <w:r>
          <w:t>4/25/2014:</w:t>
        </w:r>
      </w:ins>
    </w:p>
    <w:p w:rsidR="00922B83" w:rsidRDefault="00A1590F" w:rsidP="00E02A32">
      <w:pPr>
        <w:pStyle w:val="ListParagraph"/>
        <w:numPr>
          <w:ilvl w:val="0"/>
          <w:numId w:val="25"/>
        </w:numPr>
        <w:rPr>
          <w:ins w:id="97" w:author="Moorty, Sai NPRR 598" w:date="2014-04-18T17:19:00Z"/>
        </w:rPr>
      </w:pPr>
      <w:ins w:id="98" w:author="Moorty, Sai NPRR 598" w:date="2014-04-23T07:35:00Z">
        <w:r>
          <w:t>Modified</w:t>
        </w:r>
      </w:ins>
      <w:ins w:id="99" w:author="Moorty, Sai NPRR 598" w:date="2014-04-18T15:45:00Z">
        <w:r w:rsidR="00922B83">
          <w:t xml:space="preserve"> the </w:t>
        </w:r>
      </w:ins>
      <w:ins w:id="100" w:author="Moorty, Sai NPRR 598" w:date="2014-04-23T07:35:00Z">
        <w:r>
          <w:t xml:space="preserve">consensus item </w:t>
        </w:r>
      </w:ins>
      <w:ins w:id="101" w:author="Moorty, Sai NPRR 598" w:date="2014-04-18T15:45:00Z">
        <w:r w:rsidR="00922B83">
          <w:t>question</w:t>
        </w:r>
      </w:ins>
      <w:ins w:id="102" w:author="Moorty, Sai NPRR 598" w:date="2014-04-23T07:35:00Z">
        <w:r>
          <w:t>s</w:t>
        </w:r>
      </w:ins>
      <w:ins w:id="103" w:author="Moorty, Sai NPRR 598" w:date="2014-04-18T15:45:00Z">
        <w:r w:rsidR="00922B83">
          <w:t xml:space="preserve"> and recorded the consensus from the 4/18/2014 FAST work session meeting</w:t>
        </w:r>
      </w:ins>
    </w:p>
    <w:p w:rsidR="003F3B05" w:rsidRDefault="003F3B05" w:rsidP="00E02A32">
      <w:pPr>
        <w:pStyle w:val="ListParagraph"/>
        <w:numPr>
          <w:ilvl w:val="1"/>
          <w:numId w:val="25"/>
        </w:numPr>
        <w:rPr>
          <w:ins w:id="104" w:author="Moorty, Sai NPRR 598" w:date="2014-04-18T17:25:00Z"/>
        </w:rPr>
      </w:pPr>
      <w:ins w:id="105" w:author="Moorty, Sai NPRR 598" w:date="2014-04-18T17:19:00Z">
        <w:r>
          <w:t xml:space="preserve">Modified constraint for procurement of CR </w:t>
        </w:r>
      </w:ins>
      <w:ins w:id="106" w:author="Moorty, Sai NPRR 598" w:date="2014-04-21T13:47:00Z">
        <w:r w:rsidR="00F345D6">
          <w:t>by</w:t>
        </w:r>
      </w:ins>
      <w:ins w:id="107" w:author="Moorty, Sai NPRR 598" w:date="2014-04-18T17:19:00Z">
        <w:r w:rsidR="00F345D6">
          <w:t xml:space="preserve"> remov</w:t>
        </w:r>
      </w:ins>
      <w:ins w:id="108" w:author="Moorty, Sai NPRR 598" w:date="2014-04-21T13:47:00Z">
        <w:r w:rsidR="00F345D6">
          <w:t>ing term for</w:t>
        </w:r>
      </w:ins>
      <w:ins w:id="109" w:author="Moorty, Sai NPRR 598" w:date="2014-04-18T17:19:00Z">
        <w:r>
          <w:t xml:space="preserve"> contribution of FFR2</w:t>
        </w:r>
      </w:ins>
      <w:ins w:id="110" w:author="Moorty, Sai NPRR 598" w:date="2014-04-21T14:47:00Z">
        <w:r w:rsidR="00140259">
          <w:t xml:space="preserve"> to CR.</w:t>
        </w:r>
      </w:ins>
    </w:p>
    <w:p w:rsidR="0056511D" w:rsidRPr="00E02A32" w:rsidRDefault="00F345D6" w:rsidP="00E02A32">
      <w:pPr>
        <w:pStyle w:val="ListParagraph"/>
        <w:numPr>
          <w:ilvl w:val="1"/>
          <w:numId w:val="25"/>
        </w:numPr>
        <w:rPr>
          <w:ins w:id="111" w:author="Moorty, Sai NPRR 598" w:date="2014-04-18T15:46:00Z"/>
          <w:sz w:val="24"/>
          <w:szCs w:val="24"/>
        </w:rPr>
      </w:pPr>
      <w:ins w:id="112" w:author="Moorty, Sai NPRR 598" w:date="2014-04-18T17:25:00Z">
        <w:r>
          <w:rPr>
            <w:sz w:val="24"/>
            <w:szCs w:val="24"/>
          </w:rPr>
          <w:t>Crossed out all MCPC pric</w:t>
        </w:r>
      </w:ins>
      <w:ins w:id="113" w:author="Moorty, Sai NPRR 598" w:date="2014-04-21T13:48:00Z">
        <w:r>
          <w:rPr>
            <w:sz w:val="24"/>
            <w:szCs w:val="24"/>
          </w:rPr>
          <w:t>ing</w:t>
        </w:r>
      </w:ins>
      <w:ins w:id="114" w:author="Moorty, Sai NPRR 598" w:date="2014-04-18T17:25:00Z">
        <w:r w:rsidR="0056511D" w:rsidRPr="002F0770">
          <w:rPr>
            <w:sz w:val="24"/>
            <w:szCs w:val="24"/>
          </w:rPr>
          <w:t xml:space="preserve"> options </w:t>
        </w:r>
        <w:r w:rsidR="0056511D" w:rsidRPr="002F0770">
          <w:rPr>
            <w:b/>
          </w:rPr>
          <w:t>except for Option 1</w:t>
        </w:r>
        <w:r w:rsidR="0056511D" w:rsidRPr="002F0770">
          <w:rPr>
            <w:sz w:val="24"/>
            <w:szCs w:val="24"/>
          </w:rPr>
          <w:t xml:space="preserve"> for FFR1, FFR2,  &amp; CR2</w:t>
        </w:r>
        <w:r w:rsidR="0056511D">
          <w:rPr>
            <w:sz w:val="24"/>
            <w:szCs w:val="24"/>
          </w:rPr>
          <w:t xml:space="preserve"> – based on answer to question 1 in list of consensus items</w:t>
        </w:r>
      </w:ins>
    </w:p>
    <w:p w:rsidR="00922B83" w:rsidRDefault="00922B83" w:rsidP="00E02A32">
      <w:pPr>
        <w:pStyle w:val="ListParagraph"/>
        <w:numPr>
          <w:ilvl w:val="0"/>
          <w:numId w:val="25"/>
        </w:numPr>
        <w:rPr>
          <w:ins w:id="115" w:author="Moorty, Sai NPRR 598" w:date="2014-04-18T15:44:00Z"/>
        </w:rPr>
      </w:pPr>
      <w:ins w:id="116" w:author="Moorty, Sai NPRR 598" w:date="2014-04-18T15:46:00Z">
        <w:r>
          <w:t>C</w:t>
        </w:r>
      </w:ins>
      <w:ins w:id="117" w:author="Moorty, Sai NPRR 598" w:date="2014-04-18T15:47:00Z">
        <w:r>
          <w:t>orrected</w:t>
        </w:r>
      </w:ins>
      <w:ins w:id="118" w:author="Moorty, Sai NPRR 598" w:date="2014-04-18T15:46:00Z">
        <w:r>
          <w:t xml:space="preserve"> the </w:t>
        </w:r>
      </w:ins>
      <w:ins w:id="119" w:author="Moorty, Sai NPRR 598" w:date="2014-04-18T15:47:00Z">
        <w:r>
          <w:t>label for the ratio</w:t>
        </w:r>
      </w:ins>
      <w:ins w:id="120" w:author="Moorty, Sai NPRR 598" w:date="2014-04-18T15:46:00Z">
        <w:r>
          <w:t xml:space="preserve"> of FFR/PFR ratio to PFR/FFR</w:t>
        </w:r>
      </w:ins>
      <w:ins w:id="121" w:author="Moorty, Sai NPRR 598" w:date="2014-04-18T15:47:00Z">
        <w:r>
          <w:t xml:space="preserve"> i.e. this ratio defines how many MW of PFR is equivalent to 1 MW of FFR</w:t>
        </w:r>
      </w:ins>
    </w:p>
    <w:p w:rsidR="00787057" w:rsidRPr="00893E64" w:rsidRDefault="00787057" w:rsidP="00787057">
      <w:pPr>
        <w:rPr>
          <w:ins w:id="122" w:author="Moorty, Sai NPRR 598" w:date="2014-04-08T12:12:00Z"/>
        </w:rPr>
      </w:pPr>
      <w:ins w:id="123" w:author="Moorty, Sai NPRR 598" w:date="2014-04-08T12:12:00Z">
        <w:r w:rsidRPr="00893E64">
          <w:t>4/11/2014:</w:t>
        </w:r>
      </w:ins>
    </w:p>
    <w:p w:rsidR="00787057" w:rsidRPr="00893E64" w:rsidRDefault="00787057" w:rsidP="00893E64">
      <w:pPr>
        <w:pStyle w:val="ListParagraph"/>
        <w:numPr>
          <w:ilvl w:val="0"/>
          <w:numId w:val="24"/>
        </w:numPr>
        <w:rPr>
          <w:ins w:id="124" w:author="Moorty, Sai NPRR 598" w:date="2014-04-08T12:12:00Z"/>
        </w:rPr>
      </w:pPr>
      <w:ins w:id="125" w:author="Moorty, Sai NPRR 598" w:date="2014-04-08T12:12:00Z">
        <w:r w:rsidRPr="00893E64">
          <w:t xml:space="preserve">Incorporated the ratio </w:t>
        </w:r>
      </w:ins>
      <w:ins w:id="126" w:author="Moorty, Sai NPRR 598" w:date="2014-04-09T09:09:00Z">
        <w:r w:rsidR="00783D2A">
          <w:t>that equivalences</w:t>
        </w:r>
      </w:ins>
      <w:ins w:id="127" w:author="Moorty, Sai NPRR 598" w:date="2014-04-08T12:12:00Z">
        <w:r w:rsidR="00783D2A">
          <w:t xml:space="preserve"> 1 MW of FFR with </w:t>
        </w:r>
      </w:ins>
      <w:ins w:id="128" w:author="Moorty, Sai NPRR 598" w:date="2014-04-09T09:11:00Z">
        <w:r w:rsidR="00783D2A">
          <w:t>R</w:t>
        </w:r>
      </w:ins>
      <w:ins w:id="129" w:author="Moorty, Sai NPRR 598" w:date="2014-04-08T12:12:00Z">
        <w:r w:rsidRPr="00893E64">
          <w:t xml:space="preserve"> MW of PFR</w:t>
        </w:r>
      </w:ins>
      <w:ins w:id="130" w:author="Moorty, Sai NPRR 598" w:date="2014-04-08T12:15:00Z">
        <w:r w:rsidRPr="00787057">
          <w:t xml:space="preserve">. </w:t>
        </w:r>
      </w:ins>
      <w:ins w:id="131" w:author="Moorty, Sai NPRR 598" w:date="2014-04-08T13:58:00Z">
        <w:r w:rsidR="006A235A">
          <w:t>This change removed the minimum FFR procurement constraint</w:t>
        </w:r>
      </w:ins>
      <w:ins w:id="132" w:author="Moorty, Sai NPRR 598" w:date="2014-04-09T09:08:00Z">
        <w:r w:rsidR="002F04CF">
          <w:t xml:space="preserve"> – impacts </w:t>
        </w:r>
      </w:ins>
      <w:ins w:id="133" w:author="Moorty, Sai NPRR 598" w:date="2014-04-09T09:09:00Z">
        <w:r w:rsidR="002F04CF">
          <w:t>constraint table and AS MCPCs</w:t>
        </w:r>
      </w:ins>
      <w:ins w:id="134" w:author="Moorty, Sai NPRR 598" w:date="2014-04-08T13:58:00Z">
        <w:r w:rsidR="006A235A">
          <w:t xml:space="preserve">. </w:t>
        </w:r>
      </w:ins>
      <w:ins w:id="135" w:author="Moorty, Sai NPRR 598" w:date="2014-04-08T12:15:00Z">
        <w:r>
          <w:t xml:space="preserve">This </w:t>
        </w:r>
      </w:ins>
      <w:ins w:id="136" w:author="Moorty, Sai NPRR 598" w:date="2014-04-08T12:23:00Z">
        <w:r w:rsidR="00893E64">
          <w:t xml:space="preserve">also </w:t>
        </w:r>
      </w:ins>
      <w:ins w:id="137" w:author="Moorty, Sai NPRR 598" w:date="2014-04-08T12:15:00Z">
        <w:r>
          <w:t xml:space="preserve">resulted in modifications to the </w:t>
        </w:r>
      </w:ins>
      <w:ins w:id="138" w:author="Moorty, Sai NPRR 598" w:date="2014-04-08T12:16:00Z">
        <w:r>
          <w:t>handling of DAM AS insufficiency process</w:t>
        </w:r>
      </w:ins>
    </w:p>
    <w:p w:rsidR="00787057" w:rsidRPr="00893E64" w:rsidRDefault="00787057" w:rsidP="00893E64">
      <w:pPr>
        <w:pStyle w:val="ListParagraph"/>
        <w:numPr>
          <w:ilvl w:val="0"/>
          <w:numId w:val="24"/>
        </w:numPr>
        <w:rPr>
          <w:ins w:id="139" w:author="Moorty, Sai NPRR 598" w:date="2014-04-08T12:12:00Z"/>
        </w:rPr>
      </w:pPr>
      <w:ins w:id="140" w:author="Moorty, Sai NPRR 598" w:date="2014-04-08T12:12:00Z">
        <w:r w:rsidRPr="00893E64">
          <w:t>Section on Transition Plan introduced</w:t>
        </w:r>
      </w:ins>
    </w:p>
    <w:p w:rsidR="00787057" w:rsidRPr="00787057" w:rsidDel="00FC7711" w:rsidRDefault="00787057" w:rsidP="00014585">
      <w:pPr>
        <w:pStyle w:val="ListParagraph"/>
        <w:numPr>
          <w:ilvl w:val="0"/>
          <w:numId w:val="24"/>
        </w:numPr>
        <w:rPr>
          <w:ins w:id="141" w:author="Moorty, Sai NPRR 598" w:date="2014-04-08T12:11:00Z"/>
          <w:del w:id="142" w:author="Moorty, Sai 05022014" w:date="2014-04-29T15:33:00Z"/>
        </w:rPr>
      </w:pPr>
      <w:ins w:id="143" w:author="Moorty, Sai NPRR 598" w:date="2014-04-08T12:13:00Z">
        <w:r w:rsidRPr="00893E64">
          <w:t>Other edits to improve description</w:t>
        </w:r>
      </w:ins>
    </w:p>
    <w:p w:rsidR="00E62C2D" w:rsidRPr="00FC7711" w:rsidRDefault="00E62C2D">
      <w:pPr>
        <w:pStyle w:val="ListParagraph"/>
        <w:numPr>
          <w:ilvl w:val="0"/>
          <w:numId w:val="24"/>
        </w:numPr>
        <w:rPr>
          <w:b/>
          <w:u w:val="single"/>
        </w:rPr>
        <w:pPrChange w:id="144" w:author="Moorty, Sai 05022014" w:date="2014-04-29T15:33:00Z">
          <w:pPr/>
        </w:pPrChange>
      </w:pPr>
    </w:p>
    <w:p w:rsidR="009B69A9" w:rsidRDefault="009B69A9">
      <w:pPr>
        <w:rPr>
          <w:ins w:id="145" w:author="Moorty, Sai 05022014" w:date="2014-04-29T15:37:00Z"/>
          <w:b/>
          <w:u w:val="single"/>
        </w:rPr>
      </w:pPr>
      <w:ins w:id="146" w:author="Moorty, Sai 05022014" w:date="2014-04-29T15:37:00Z">
        <w:r>
          <w:rPr>
            <w:b/>
            <w:u w:val="single"/>
          </w:rPr>
          <w:lastRenderedPageBreak/>
          <w:br w:type="page"/>
        </w:r>
      </w:ins>
    </w:p>
    <w:p w:rsidR="004A18D3" w:rsidRDefault="004A18D3" w:rsidP="00014585">
      <w:pPr>
        <w:rPr>
          <w:b/>
          <w:u w:val="single"/>
        </w:rPr>
      </w:pPr>
      <w:r>
        <w:rPr>
          <w:b/>
          <w:u w:val="single"/>
        </w:rPr>
        <w:lastRenderedPageBreak/>
        <w:t>Assumptions:</w:t>
      </w:r>
    </w:p>
    <w:p w:rsidR="00733AA7" w:rsidRPr="00E62C2D" w:rsidRDefault="004A18D3" w:rsidP="0048232E">
      <w:pPr>
        <w:pStyle w:val="ListParagraph"/>
        <w:numPr>
          <w:ilvl w:val="0"/>
          <w:numId w:val="14"/>
        </w:numPr>
      </w:pPr>
      <w:r w:rsidRPr="00E62C2D">
        <w:t xml:space="preserve">RATF addresses pricing impacts of “blocky” MW </w:t>
      </w:r>
      <w:r w:rsidR="00733AA7" w:rsidRPr="00E62C2D">
        <w:t>(Load Resource – UFR Type) deployments</w:t>
      </w:r>
    </w:p>
    <w:p w:rsidR="004A18D3" w:rsidRPr="00E62C2D" w:rsidRDefault="00733AA7" w:rsidP="00733AA7">
      <w:pPr>
        <w:pStyle w:val="ListParagraph"/>
        <w:numPr>
          <w:ilvl w:val="1"/>
          <w:numId w:val="14"/>
        </w:numPr>
      </w:pPr>
      <w:r w:rsidRPr="00E62C2D">
        <w:t xml:space="preserve">This has direct impacts on the deployment of the proposed future AS </w:t>
      </w:r>
      <w:r w:rsidR="00616EA5" w:rsidRPr="00E62C2D">
        <w:t>(FFR1,FFR2,CR2,SR2)</w:t>
      </w:r>
    </w:p>
    <w:p w:rsidR="004A18D3" w:rsidRDefault="004A18D3" w:rsidP="0048232E">
      <w:pPr>
        <w:pStyle w:val="ListParagraph"/>
        <w:numPr>
          <w:ilvl w:val="0"/>
          <w:numId w:val="14"/>
        </w:numPr>
        <w:rPr>
          <w:ins w:id="147" w:author="Moorty, Sai 05022014" w:date="2014-04-29T15:31:00Z"/>
        </w:rPr>
      </w:pPr>
      <w:r w:rsidRPr="00E62C2D">
        <w:t>All AS Offer prices are greater than equal to zero. i.e. no negative offer prices for AS</w:t>
      </w:r>
    </w:p>
    <w:p w:rsidR="00FC7711" w:rsidRDefault="003369C6" w:rsidP="0048232E">
      <w:pPr>
        <w:pStyle w:val="ListParagraph"/>
        <w:numPr>
          <w:ilvl w:val="0"/>
          <w:numId w:val="14"/>
        </w:numPr>
        <w:rPr>
          <w:ins w:id="148" w:author="Moorty, Sai 05022014" w:date="2014-04-29T15:31:00Z"/>
        </w:rPr>
      </w:pPr>
      <w:ins w:id="149" w:author="Moorty, Sai 05022014" w:date="2014-04-29T22:29:00Z">
        <w:r>
          <w:t xml:space="preserve">For now, </w:t>
        </w:r>
      </w:ins>
      <w:ins w:id="150" w:author="Moorty, Sai 05022014" w:date="2014-04-29T15:31:00Z">
        <w:r>
          <w:t xml:space="preserve">SIR &amp; EIR is </w:t>
        </w:r>
        <w:r w:rsidR="00FC7711">
          <w:t>out of scope</w:t>
        </w:r>
      </w:ins>
      <w:ins w:id="151" w:author="Moorty, Sai 05022014" w:date="2014-04-29T22:30:00Z">
        <w:r>
          <w:t xml:space="preserve"> as further discussions are required</w:t>
        </w:r>
      </w:ins>
    </w:p>
    <w:p w:rsidR="00FC7711" w:rsidRDefault="00FC7711" w:rsidP="0048232E">
      <w:pPr>
        <w:pStyle w:val="ListParagraph"/>
        <w:numPr>
          <w:ilvl w:val="0"/>
          <w:numId w:val="14"/>
        </w:numPr>
        <w:rPr>
          <w:ins w:id="152" w:author="Moorty, Sai 05022014" w:date="2014-04-29T15:37:00Z"/>
        </w:rPr>
      </w:pPr>
      <w:ins w:id="153" w:author="Moorty, Sai 05022014" w:date="2014-04-29T15:32:00Z">
        <w:r>
          <w:t>The AS obligations</w:t>
        </w:r>
      </w:ins>
      <w:ins w:id="154" w:author="Moorty, Sai 05022014" w:date="2014-04-29T15:33:00Z">
        <w:r>
          <w:t xml:space="preserve"> will be determined on </w:t>
        </w:r>
      </w:ins>
      <w:ins w:id="155" w:author="Moorty, Sai 05022014" w:date="2014-04-29T15:32:00Z">
        <w:r>
          <w:t>a Load Ratio Share basis</w:t>
        </w:r>
      </w:ins>
    </w:p>
    <w:p w:rsidR="009B69A9" w:rsidRDefault="003369C6" w:rsidP="0048232E">
      <w:pPr>
        <w:pStyle w:val="ListParagraph"/>
        <w:numPr>
          <w:ilvl w:val="0"/>
          <w:numId w:val="14"/>
        </w:numPr>
        <w:rPr>
          <w:ins w:id="156" w:author="Moorty, Sai 05022014" w:date="2014-04-29T22:30:00Z"/>
        </w:rPr>
      </w:pPr>
      <w:ins w:id="157" w:author="Moorty, Sai 05022014" w:date="2014-04-29T22:30:00Z">
        <w:r>
          <w:t>For now, i</w:t>
        </w:r>
      </w:ins>
      <w:ins w:id="158" w:author="Moorty, Sai 05022014" w:date="2014-04-29T15:37:00Z">
        <w:r w:rsidR="009B69A9">
          <w:t>ncorporating ORDC into DAM is not considered</w:t>
        </w:r>
      </w:ins>
    </w:p>
    <w:p w:rsidR="003369C6" w:rsidRDefault="003369C6" w:rsidP="0048232E">
      <w:pPr>
        <w:pStyle w:val="ListParagraph"/>
        <w:numPr>
          <w:ilvl w:val="0"/>
          <w:numId w:val="14"/>
        </w:numPr>
        <w:rPr>
          <w:ins w:id="159" w:author="Moorty, Sai 05022014" w:date="2014-05-02T13:42:00Z"/>
        </w:rPr>
      </w:pPr>
      <w:ins w:id="160" w:author="Moorty, Sai 05022014" w:date="2014-04-29T22:30:00Z">
        <w:r>
          <w:t>PFR</w:t>
        </w:r>
      </w:ins>
      <w:ins w:id="161" w:author="Moorty, Sai 05022014" w:date="2014-04-29T22:35:00Z">
        <w:r>
          <w:t xml:space="preserve"> &amp;</w:t>
        </w:r>
      </w:ins>
      <w:ins w:id="162" w:author="Moorty, Sai 05022014" w:date="2014-04-29T22:30:00Z">
        <w:r>
          <w:t xml:space="preserve"> FFR services under consideration </w:t>
        </w:r>
      </w:ins>
      <w:ins w:id="163" w:author="Moorty, Sai 05022014" w:date="2014-04-29T22:31:00Z">
        <w:r>
          <w:t>from</w:t>
        </w:r>
      </w:ins>
      <w:ins w:id="164" w:author="Moorty, Sai 05022014" w:date="2014-04-29T22:32:00Z">
        <w:r>
          <w:t xml:space="preserve"> a </w:t>
        </w:r>
      </w:ins>
      <w:ins w:id="165" w:author="Moorty, Sai 05022014" w:date="2014-04-29T22:31:00Z">
        <w:r>
          <w:t xml:space="preserve">market </w:t>
        </w:r>
      </w:ins>
      <w:ins w:id="166" w:author="Moorty, Sai 05022014" w:date="2014-04-29T22:32:00Z">
        <w:r>
          <w:t xml:space="preserve">procurement </w:t>
        </w:r>
      </w:ins>
      <w:ins w:id="167" w:author="Moorty, Sai 05022014" w:date="2014-04-29T22:36:00Z">
        <w:r>
          <w:t>perspective</w:t>
        </w:r>
      </w:ins>
      <w:ins w:id="168" w:author="Moorty, Sai 05022014" w:date="2014-04-29T22:31:00Z">
        <w:r>
          <w:t xml:space="preserve"> </w:t>
        </w:r>
      </w:ins>
      <w:ins w:id="169" w:author="Moorty, Sai 05022014" w:date="2014-04-29T22:30:00Z">
        <w:r>
          <w:t xml:space="preserve">are </w:t>
        </w:r>
      </w:ins>
      <w:ins w:id="170" w:author="Moorty, Sai 05022014" w:date="2014-04-29T22:31:00Z">
        <w:r>
          <w:t>“upward” services, i.e. inject energy or reduce energy consumption when deployed. From a market procurement perspective</w:t>
        </w:r>
      </w:ins>
      <w:ins w:id="171" w:author="Moorty, Sai 05022014" w:date="2014-04-29T22:32:00Z">
        <w:r>
          <w:t>, PFR “Down” and FFR “Down” services will be discussed when there is concern of over frequency (</w:t>
        </w:r>
      </w:ins>
      <w:ins w:id="172" w:author="Moorty, Sai 05022014" w:date="2014-04-29T22:34:00Z">
        <w:r>
          <w:t xml:space="preserve">trip of a DC tie when it is carrying significant </w:t>
        </w:r>
      </w:ins>
      <w:ins w:id="173" w:author="Moorty, Sai 05022014" w:date="2014-04-29T22:32:00Z">
        <w:r>
          <w:t xml:space="preserve">exports). The system will be built </w:t>
        </w:r>
      </w:ins>
      <w:ins w:id="174" w:author="Moorty, Sai 05022014" w:date="2014-04-29T22:35:00Z">
        <w:r>
          <w:t xml:space="preserve">with sufficient flexibility </w:t>
        </w:r>
      </w:ins>
      <w:ins w:id="175" w:author="Moorty, Sai 05022014" w:date="2014-04-29T22:32:00Z">
        <w:r>
          <w:t xml:space="preserve">to </w:t>
        </w:r>
      </w:ins>
      <w:ins w:id="176" w:author="Moorty, Sai 05022014" w:date="2014-04-29T22:34:00Z">
        <w:r>
          <w:t>accommodate</w:t>
        </w:r>
      </w:ins>
      <w:ins w:id="177" w:author="Moorty, Sai 05022014" w:date="2014-04-29T22:32:00Z">
        <w:r>
          <w:t xml:space="preserve"> </w:t>
        </w:r>
      </w:ins>
      <w:ins w:id="178" w:author="Moorty, Sai 05022014" w:date="2014-04-29T22:35:00Z">
        <w:r>
          <w:t xml:space="preserve">future </w:t>
        </w:r>
      </w:ins>
      <w:ins w:id="179" w:author="Moorty, Sai 05022014" w:date="2014-04-29T22:34:00Z">
        <w:r>
          <w:t xml:space="preserve">addition of these </w:t>
        </w:r>
      </w:ins>
      <w:ins w:id="180" w:author="Moorty, Sai 05022014" w:date="2014-04-29T22:35:00Z">
        <w:r>
          <w:t>“Down” services</w:t>
        </w:r>
      </w:ins>
      <w:ins w:id="181" w:author="Moorty, Sai 05022014" w:date="2014-04-29T22:34:00Z">
        <w:r>
          <w:t>.</w:t>
        </w:r>
      </w:ins>
    </w:p>
    <w:p w:rsidR="00E46B17" w:rsidRDefault="00E46B17" w:rsidP="0048232E">
      <w:pPr>
        <w:pStyle w:val="ListParagraph"/>
        <w:numPr>
          <w:ilvl w:val="0"/>
          <w:numId w:val="14"/>
        </w:numPr>
        <w:rPr>
          <w:ins w:id="182" w:author="Moorty, Sai 05022014" w:date="2014-05-02T13:42:00Z"/>
        </w:rPr>
      </w:pPr>
      <w:ins w:id="183" w:author="Moorty, Sai 05022014" w:date="2014-05-02T13:42:00Z">
        <w:r>
          <w:t>For now, pay for performance for AS is not considered</w:t>
        </w:r>
      </w:ins>
    </w:p>
    <w:p w:rsidR="00E46B17" w:rsidRPr="00E62C2D" w:rsidRDefault="00E46B17" w:rsidP="0048232E">
      <w:pPr>
        <w:pStyle w:val="ListParagraph"/>
        <w:numPr>
          <w:ilvl w:val="0"/>
          <w:numId w:val="14"/>
        </w:numPr>
      </w:pPr>
      <w:ins w:id="184" w:author="Moorty, Sai 05022014" w:date="2014-05-02T13:43:00Z">
        <w:r>
          <w:t>For now, Real-Time energy and AS co-optimization is not considered</w:t>
        </w:r>
      </w:ins>
    </w:p>
    <w:p w:rsidR="00B23C01" w:rsidDel="00CF4683" w:rsidRDefault="00B23C01">
      <w:pPr>
        <w:rPr>
          <w:ins w:id="185" w:author="Moorty, Sai NPRR 598" w:date="2014-04-08T08:48:00Z"/>
          <w:del w:id="186" w:author="Moorty, Sai 05022014" w:date="2014-04-29T14:13:00Z"/>
          <w:b/>
          <w:u w:val="single"/>
        </w:rPr>
      </w:pPr>
    </w:p>
    <w:p w:rsidR="00364CC6" w:rsidRDefault="00364CC6" w:rsidP="00364CC6">
      <w:pPr>
        <w:rPr>
          <w:ins w:id="187" w:author="Moorty, Sai NPRR 598" w:date="2014-04-08T08:48:00Z"/>
          <w:b/>
          <w:u w:val="single"/>
        </w:rPr>
      </w:pPr>
      <w:ins w:id="188" w:author="Moorty, Sai NPRR 598" w:date="2014-04-08T08:48:00Z">
        <w:r>
          <w:rPr>
            <w:b/>
            <w:u w:val="single"/>
          </w:rPr>
          <w:t>Transition Plan</w:t>
        </w:r>
      </w:ins>
    </w:p>
    <w:p w:rsidR="00364CC6" w:rsidRDefault="00950E5D" w:rsidP="00364CC6">
      <w:pPr>
        <w:rPr>
          <w:ins w:id="189" w:author="Moorty, Sai NPRR 598" w:date="2014-04-08T08:49:00Z"/>
        </w:rPr>
      </w:pPr>
      <w:ins w:id="190" w:author="Moorty, Sai NPRR 598" w:date="2014-04-08T08:49:00Z">
        <w:r>
          <w:t>The transition to the proposed future set of Ancillary Service products needs to consider the following</w:t>
        </w:r>
      </w:ins>
    </w:p>
    <w:p w:rsidR="006A78D3" w:rsidRDefault="00950E5D" w:rsidP="00893E64">
      <w:pPr>
        <w:pStyle w:val="ListParagraph"/>
        <w:numPr>
          <w:ilvl w:val="0"/>
          <w:numId w:val="21"/>
        </w:numPr>
        <w:rPr>
          <w:ins w:id="191" w:author="Moorty, Sai NPRR 598" w:date="2014-04-08T09:15:00Z"/>
        </w:rPr>
      </w:pPr>
      <w:ins w:id="192" w:author="Moorty, Sai NPRR 598" w:date="2014-04-08T08:50:00Z">
        <w:r>
          <w:t>Implementation</w:t>
        </w:r>
      </w:ins>
      <w:ins w:id="193" w:author="Moorty, Sai NPRR 598" w:date="2014-04-08T09:15:00Z">
        <w:r w:rsidR="006A78D3">
          <w:t>:</w:t>
        </w:r>
      </w:ins>
      <w:ins w:id="194" w:author="Sharma, Sandip" w:date="2014-04-09T10:35:00Z">
        <w:r w:rsidR="002128C7">
          <w:t xml:space="preserve"> </w:t>
        </w:r>
      </w:ins>
      <w:ins w:id="195" w:author="Moorty, Sai NPRR 598" w:date="2014-04-08T08:50:00Z">
        <w:r>
          <w:t xml:space="preserve">In the building of the software system, </w:t>
        </w:r>
      </w:ins>
      <w:ins w:id="196" w:author="Moorty, Sai NPRR 598" w:date="2014-04-08T09:17:00Z">
        <w:r w:rsidR="006A78D3">
          <w:t xml:space="preserve">instead of replacing current AS products, </w:t>
        </w:r>
      </w:ins>
      <w:ins w:id="197" w:author="Moorty, Sai NPRR 598" w:date="2014-04-08T09:14:00Z">
        <w:r w:rsidR="006A78D3">
          <w:t>add the new AS products to the set of existing AS products</w:t>
        </w:r>
      </w:ins>
    </w:p>
    <w:p w:rsidR="006A78D3" w:rsidRDefault="006A78D3" w:rsidP="00893E64">
      <w:pPr>
        <w:pStyle w:val="ListParagraph"/>
        <w:numPr>
          <w:ilvl w:val="1"/>
          <w:numId w:val="21"/>
        </w:numPr>
        <w:rPr>
          <w:ins w:id="198" w:author="Moorty, Sai NPRR 598" w:date="2014-04-08T09:16:00Z"/>
        </w:rPr>
      </w:pPr>
      <w:ins w:id="199" w:author="Moorty, Sai NPRR 598" w:date="2014-04-08T09:15:00Z">
        <w:r>
          <w:t xml:space="preserve">Allows flexibility of rolling in the future AS products in phases rather than </w:t>
        </w:r>
      </w:ins>
      <w:ins w:id="200" w:author="Moorty, Sai NPRR 598" w:date="2014-04-08T09:16:00Z">
        <w:r>
          <w:t>“big bang” approach</w:t>
        </w:r>
      </w:ins>
    </w:p>
    <w:p w:rsidR="00950E5D" w:rsidRDefault="006A78D3" w:rsidP="00893E64">
      <w:pPr>
        <w:pStyle w:val="ListParagraph"/>
        <w:numPr>
          <w:ilvl w:val="1"/>
          <w:numId w:val="21"/>
        </w:numPr>
        <w:rPr>
          <w:ins w:id="201" w:author="Moorty, Sai NPRR 598" w:date="2014-04-08T09:17:00Z"/>
        </w:rPr>
      </w:pPr>
      <w:ins w:id="202" w:author="Moorty, Sai NPRR 598" w:date="2014-04-08T09:16:00Z">
        <w:r>
          <w:t>Allows option of rolling back if issues encountered</w:t>
        </w:r>
      </w:ins>
    </w:p>
    <w:p w:rsidR="006A78D3" w:rsidRPr="00950E5D" w:rsidRDefault="005712BD" w:rsidP="00893E64">
      <w:pPr>
        <w:pStyle w:val="ListParagraph"/>
        <w:numPr>
          <w:ilvl w:val="0"/>
          <w:numId w:val="21"/>
        </w:numPr>
        <w:rPr>
          <w:ins w:id="203" w:author="Moorty, Sai NPRR 598" w:date="2014-04-08T08:48:00Z"/>
        </w:rPr>
      </w:pPr>
      <w:ins w:id="204" w:author="Moorty, Sai NPRR 598" w:date="2014-04-08T10:07:00Z">
        <w:r>
          <w:t xml:space="preserve">Ensure sufficient advance notice to the market before </w:t>
        </w:r>
      </w:ins>
      <w:ins w:id="205" w:author="Moorty, Sai NPRR 598" w:date="2014-04-08T10:08:00Z">
        <w:r>
          <w:t>“go-live”. Allow enough time for hed</w:t>
        </w:r>
      </w:ins>
      <w:ins w:id="206" w:author="Moorty, Sai NPRR 598" w:date="2014-04-08T10:09:00Z">
        <w:r>
          <w:t>g</w:t>
        </w:r>
      </w:ins>
      <w:ins w:id="207" w:author="Moorty, Sai NPRR 598" w:date="2014-04-08T10:08:00Z">
        <w:r>
          <w:t>ing/forward contracting</w:t>
        </w:r>
      </w:ins>
      <w:ins w:id="208" w:author="Moorty, Sai NPRR 598" w:date="2014-04-08T10:09:00Z">
        <w:r>
          <w:t>.</w:t>
        </w:r>
      </w:ins>
    </w:p>
    <w:p w:rsidR="00364CC6" w:rsidDel="00CF4683" w:rsidRDefault="00364CC6">
      <w:pPr>
        <w:rPr>
          <w:del w:id="209" w:author="Moorty, Sai 05022014" w:date="2014-04-29T14:13:00Z"/>
          <w:b/>
          <w:u w:val="single"/>
        </w:rPr>
      </w:pPr>
    </w:p>
    <w:p w:rsidR="00B421D5" w:rsidDel="00CF4683" w:rsidRDefault="00B421D5" w:rsidP="00B23C01">
      <w:pPr>
        <w:rPr>
          <w:ins w:id="210" w:author="Moorty, Sai NPRR 598" w:date="2014-04-09T08:55:00Z"/>
          <w:del w:id="211" w:author="Moorty, Sai 05022014" w:date="2014-04-29T14:13:00Z"/>
          <w:b/>
          <w:u w:val="single"/>
        </w:rPr>
      </w:pPr>
    </w:p>
    <w:p w:rsidR="00B421D5" w:rsidRDefault="00B421D5" w:rsidP="00B23C01">
      <w:pPr>
        <w:rPr>
          <w:ins w:id="212" w:author="Moorty, Sai NPRR 598" w:date="2014-04-09T08:55:00Z"/>
          <w:b/>
          <w:u w:val="single"/>
        </w:rPr>
      </w:pPr>
    </w:p>
    <w:p w:rsidR="009B69A9" w:rsidRDefault="009B69A9">
      <w:pPr>
        <w:rPr>
          <w:ins w:id="213" w:author="Moorty, Sai 05022014" w:date="2014-04-29T15:38:00Z"/>
          <w:b/>
          <w:u w:val="single"/>
        </w:rPr>
      </w:pPr>
      <w:ins w:id="214" w:author="Moorty, Sai 05022014" w:date="2014-04-29T15:38:00Z">
        <w:r>
          <w:rPr>
            <w:b/>
            <w:u w:val="single"/>
          </w:rPr>
          <w:br w:type="page"/>
        </w:r>
      </w:ins>
    </w:p>
    <w:p w:rsidR="00B23C01" w:rsidRPr="004A18D3" w:rsidRDefault="00B23C01" w:rsidP="00B23C01">
      <w:pPr>
        <w:rPr>
          <w:b/>
          <w:u w:val="single"/>
        </w:rPr>
      </w:pPr>
      <w:r w:rsidRPr="004A18D3">
        <w:rPr>
          <w:b/>
          <w:u w:val="single"/>
        </w:rPr>
        <w:lastRenderedPageBreak/>
        <w:t>Example AS Offer from Load Resource (UFR-Type)</w:t>
      </w:r>
    </w:p>
    <w:tbl>
      <w:tblPr>
        <w:tblStyle w:val="TableGrid"/>
        <w:tblW w:w="0" w:type="auto"/>
        <w:tblLook w:val="04A0" w:firstRow="1" w:lastRow="0" w:firstColumn="1" w:lastColumn="0" w:noHBand="0" w:noVBand="1"/>
      </w:tblPr>
      <w:tblGrid>
        <w:gridCol w:w="1818"/>
        <w:gridCol w:w="2340"/>
        <w:gridCol w:w="2250"/>
        <w:gridCol w:w="2250"/>
      </w:tblGrid>
      <w:tr w:rsidR="00B23C01" w:rsidTr="00902DBA">
        <w:tc>
          <w:tcPr>
            <w:tcW w:w="1818" w:type="dxa"/>
          </w:tcPr>
          <w:p w:rsidR="00B23C01" w:rsidRDefault="00B23C01" w:rsidP="00CD0F5C">
            <w:r>
              <w:t>Capacity (MW)</w:t>
            </w:r>
          </w:p>
        </w:tc>
        <w:tc>
          <w:tcPr>
            <w:tcW w:w="2340" w:type="dxa"/>
          </w:tcPr>
          <w:p w:rsidR="00B23C01" w:rsidRDefault="00B23C01" w:rsidP="00CD0F5C">
            <w:r>
              <w:t>FFR Offer Price ($/MW)</w:t>
            </w:r>
          </w:p>
        </w:tc>
        <w:tc>
          <w:tcPr>
            <w:tcW w:w="2250" w:type="dxa"/>
          </w:tcPr>
          <w:p w:rsidR="00B23C01" w:rsidRDefault="00B23C01" w:rsidP="00CD0F5C">
            <w:r>
              <w:t>CR Offer Price ($/MW)</w:t>
            </w:r>
          </w:p>
        </w:tc>
        <w:tc>
          <w:tcPr>
            <w:tcW w:w="2250" w:type="dxa"/>
          </w:tcPr>
          <w:p w:rsidR="00B23C01" w:rsidRDefault="00B23C01" w:rsidP="00CD0F5C">
            <w:r>
              <w:t>SR Offer Price ($/MW)</w:t>
            </w:r>
          </w:p>
        </w:tc>
      </w:tr>
      <w:tr w:rsidR="00B23C01" w:rsidTr="00902DBA">
        <w:tc>
          <w:tcPr>
            <w:tcW w:w="1818" w:type="dxa"/>
          </w:tcPr>
          <w:p w:rsidR="00B23C01" w:rsidRDefault="00B23C01" w:rsidP="00CD0F5C">
            <w:r>
              <w:t>100</w:t>
            </w:r>
          </w:p>
        </w:tc>
        <w:tc>
          <w:tcPr>
            <w:tcW w:w="2340" w:type="dxa"/>
          </w:tcPr>
          <w:p w:rsidR="00B23C01" w:rsidRDefault="00B23C01" w:rsidP="00CD0F5C">
            <w:r>
              <w:t>5</w:t>
            </w:r>
          </w:p>
        </w:tc>
        <w:tc>
          <w:tcPr>
            <w:tcW w:w="2250" w:type="dxa"/>
          </w:tcPr>
          <w:p w:rsidR="00B23C01" w:rsidRDefault="00B23C01" w:rsidP="00CD0F5C">
            <w:r>
              <w:t>3</w:t>
            </w:r>
          </w:p>
        </w:tc>
        <w:tc>
          <w:tcPr>
            <w:tcW w:w="2250" w:type="dxa"/>
          </w:tcPr>
          <w:p w:rsidR="00B23C01" w:rsidRDefault="00B23C01" w:rsidP="00CD0F5C">
            <w:r>
              <w:t>2</w:t>
            </w:r>
          </w:p>
        </w:tc>
      </w:tr>
    </w:tbl>
    <w:p w:rsidR="00B23C01" w:rsidRDefault="00B23C01" w:rsidP="00B23C01"/>
    <w:p w:rsidR="009E04D2" w:rsidRDefault="009E04D2" w:rsidP="00B23C01">
      <w:r w:rsidRPr="00871920">
        <w:rPr>
          <w:b/>
          <w:u w:val="single"/>
          <w:rPrChange w:id="215" w:author="Moorty, Sai 05022014" w:date="2014-04-29T14:15:00Z">
            <w:rPr/>
          </w:rPrChange>
        </w:rPr>
        <w:t>Note 1:</w:t>
      </w:r>
      <w:r>
        <w:t xml:space="preserve"> Offers are Resource specific. Offers from Resources for services they are not qualified to provide will be rejected</w:t>
      </w:r>
      <w:ins w:id="216" w:author="Moorty, Sai NPRR 598" w:date="2014-04-09T11:15:00Z">
        <w:r w:rsidR="001854A2">
          <w:t>.</w:t>
        </w:r>
      </w:ins>
    </w:p>
    <w:p w:rsidR="009E04D2" w:rsidRDefault="009E04D2" w:rsidP="00B23C01">
      <w:r w:rsidRPr="00871920">
        <w:rPr>
          <w:b/>
          <w:u w:val="single"/>
          <w:rPrChange w:id="217" w:author="Moorty, Sai 05022014" w:date="2014-04-29T14:15:00Z">
            <w:rPr/>
          </w:rPrChange>
        </w:rPr>
        <w:t>Note 2:</w:t>
      </w:r>
      <w:r>
        <w:t xml:space="preserve"> The offer submittals may not specify the subgroup of the service. The system will determine which subgroup of AS (e.g. FFR1 or FFR2, CR1 or CR2, etc.) based on the qualification status within the ERCOT registration system.  </w:t>
      </w:r>
    </w:p>
    <w:p w:rsidR="00B23C01" w:rsidRPr="00893E64" w:rsidRDefault="00B23C01" w:rsidP="00B23C01">
      <w:pPr>
        <w:rPr>
          <w:u w:val="single"/>
        </w:rPr>
      </w:pPr>
      <w:r w:rsidRPr="00893E64">
        <w:rPr>
          <w:u w:val="single"/>
        </w:rPr>
        <w:t>Clearing process:</w:t>
      </w:r>
    </w:p>
    <w:p w:rsidR="009E5A89" w:rsidRDefault="009E5A89" w:rsidP="00B23C01">
      <w:pPr>
        <w:pStyle w:val="ListParagraph"/>
        <w:numPr>
          <w:ilvl w:val="0"/>
          <w:numId w:val="13"/>
        </w:numPr>
      </w:pPr>
      <w:r>
        <w:t xml:space="preserve">The example AS offer above is only for Resources qualified for FFR2. </w:t>
      </w:r>
      <w:del w:id="218" w:author="Moorty, Sai 05022014" w:date="2014-05-02T13:46:00Z">
        <w:r w:rsidDel="00E46B17">
          <w:delText>Resources qualified for FFR1 will not be able to submit AS offers for CR and SR (length of deployment is longer than 10 minutes)</w:delText>
        </w:r>
      </w:del>
    </w:p>
    <w:p w:rsidR="00B23C01" w:rsidRDefault="00B23C01" w:rsidP="00B23C01">
      <w:pPr>
        <w:pStyle w:val="ListParagraph"/>
        <w:numPr>
          <w:ilvl w:val="0"/>
          <w:numId w:val="13"/>
        </w:numPr>
      </w:pPr>
      <w:r>
        <w:t xml:space="preserve">The clearing process will award only ONE type of AS to this Resource as the deployment is blocky. </w:t>
      </w:r>
      <w:proofErr w:type="gramStart"/>
      <w:r>
        <w:t>i.e</w:t>
      </w:r>
      <w:proofErr w:type="gramEnd"/>
      <w:r>
        <w:t>. the AS offers in the above example are treated as mutually exclusive.</w:t>
      </w:r>
    </w:p>
    <w:p w:rsidR="00B23C01" w:rsidRDefault="00B23C01" w:rsidP="00B23C01">
      <w:pPr>
        <w:pStyle w:val="ListParagraph"/>
        <w:numPr>
          <w:ilvl w:val="0"/>
          <w:numId w:val="13"/>
        </w:numPr>
      </w:pPr>
      <w:r>
        <w:t>The optimization process will attempt to maximize the revenue for this Resource for a given set of AS MCPCs</w:t>
      </w:r>
      <w:ins w:id="219" w:author="Moorty, Sai NPRR 598" w:date="2014-04-08T10:41:00Z">
        <w:r w:rsidR="00A60573">
          <w:t xml:space="preserve"> as opportunity costs for the different AS products are incorporated into the AS MCPCs</w:t>
        </w:r>
      </w:ins>
    </w:p>
    <w:p w:rsidR="00B23C01" w:rsidRDefault="00B23C01" w:rsidP="00B23C01">
      <w:pPr>
        <w:pStyle w:val="ListParagraph"/>
        <w:numPr>
          <w:ilvl w:val="1"/>
          <w:numId w:val="13"/>
        </w:numPr>
      </w:pPr>
      <w:r>
        <w:t>Ongoing analysis on how to deal with the binary variables introduced (mutually exclusive AS offer modelling) so that the revenue to Resource is maximized</w:t>
      </w:r>
    </w:p>
    <w:p w:rsidR="00A60573" w:rsidRPr="00CF4683" w:rsidRDefault="005712BD">
      <w:pPr>
        <w:rPr>
          <w:ins w:id="220" w:author="Moorty, Sai NPRR 598" w:date="2014-04-08T10:41:00Z"/>
          <w:rPrChange w:id="221" w:author="Moorty, Sai 05022014" w:date="2014-04-29T14:14:00Z">
            <w:rPr>
              <w:ins w:id="222" w:author="Moorty, Sai NPRR 598" w:date="2014-04-08T10:41:00Z"/>
              <w:b/>
              <w:u w:val="single"/>
            </w:rPr>
          </w:rPrChange>
        </w:rPr>
      </w:pPr>
      <w:ins w:id="223" w:author="Moorty, Sai NPRR 598" w:date="2014-04-08T10:11:00Z">
        <w:r w:rsidRPr="00871920">
          <w:rPr>
            <w:b/>
            <w:u w:val="single"/>
          </w:rPr>
          <w:t xml:space="preserve">Note </w:t>
        </w:r>
      </w:ins>
      <w:ins w:id="224" w:author="Moorty, Sai 05022014" w:date="2014-04-29T14:15:00Z">
        <w:r w:rsidR="00871920">
          <w:rPr>
            <w:b/>
            <w:u w:val="single"/>
          </w:rPr>
          <w:t>3</w:t>
        </w:r>
      </w:ins>
      <w:ins w:id="225" w:author="Moorty, Sai NPRR 598" w:date="2014-04-08T10:11:00Z">
        <w:del w:id="226" w:author="Moorty, Sai 05022014" w:date="2014-04-29T14:15:00Z">
          <w:r w:rsidRPr="00871920" w:rsidDel="00871920">
            <w:rPr>
              <w:b/>
              <w:u w:val="single"/>
            </w:rPr>
            <w:delText>1</w:delText>
          </w:r>
        </w:del>
        <w:r w:rsidRPr="00871920">
          <w:rPr>
            <w:b/>
            <w:u w:val="single"/>
          </w:rPr>
          <w:t>:</w:t>
        </w:r>
        <w:r w:rsidRPr="00CF4683">
          <w:rPr>
            <w:rPrChange w:id="227" w:author="Moorty, Sai 05022014" w:date="2014-04-29T14:14:00Z">
              <w:rPr>
                <w:b/>
                <w:u w:val="single"/>
              </w:rPr>
            </w:rPrChange>
          </w:rPr>
          <w:t xml:space="preserve"> </w:t>
        </w:r>
      </w:ins>
      <w:ins w:id="228" w:author="Moorty, Sai NPRR 598" w:date="2014-04-08T10:12:00Z">
        <w:r w:rsidRPr="00CF4683">
          <w:rPr>
            <w:rPrChange w:id="229" w:author="Moorty, Sai 05022014" w:date="2014-04-29T14:14:00Z">
              <w:rPr>
                <w:b/>
                <w:u w:val="single"/>
              </w:rPr>
            </w:rPrChange>
          </w:rPr>
          <w:t xml:space="preserve">For </w:t>
        </w:r>
      </w:ins>
      <w:ins w:id="230" w:author="Moorty, Sai NPRR 598" w:date="2014-04-08T10:27:00Z">
        <w:r w:rsidR="00783D2A" w:rsidRPr="00CF4683">
          <w:rPr>
            <w:rPrChange w:id="231" w:author="Moorty, Sai 05022014" w:date="2014-04-29T14:14:00Z">
              <w:rPr>
                <w:b/>
                <w:u w:val="single"/>
              </w:rPr>
            </w:rPrChange>
          </w:rPr>
          <w:t>Generat</w:t>
        </w:r>
      </w:ins>
      <w:ins w:id="232" w:author="Moorty, Sai NPRR 598" w:date="2014-04-09T09:10:00Z">
        <w:r w:rsidR="00783D2A" w:rsidRPr="00CF4683">
          <w:rPr>
            <w:rPrChange w:id="233" w:author="Moorty, Sai 05022014" w:date="2014-04-29T14:14:00Z">
              <w:rPr>
                <w:b/>
                <w:u w:val="single"/>
              </w:rPr>
            </w:rPrChange>
          </w:rPr>
          <w:t>ion</w:t>
        </w:r>
      </w:ins>
      <w:ins w:id="234" w:author="Moorty, Sai NPRR 598" w:date="2014-04-08T10:27:00Z">
        <w:r w:rsidR="00182D9B" w:rsidRPr="00CF4683">
          <w:rPr>
            <w:rPrChange w:id="235" w:author="Moorty, Sai 05022014" w:date="2014-04-29T14:14:00Z">
              <w:rPr>
                <w:b/>
                <w:u w:val="single"/>
              </w:rPr>
            </w:rPrChange>
          </w:rPr>
          <w:t xml:space="preserve"> </w:t>
        </w:r>
      </w:ins>
      <w:ins w:id="236" w:author="Moorty, Sai NPRR 598" w:date="2014-04-08T10:12:00Z">
        <w:r w:rsidR="00182D9B" w:rsidRPr="00CF4683">
          <w:rPr>
            <w:rPrChange w:id="237" w:author="Moorty, Sai 05022014" w:date="2014-04-29T14:14:00Z">
              <w:rPr>
                <w:b/>
                <w:u w:val="single"/>
              </w:rPr>
            </w:rPrChange>
          </w:rPr>
          <w:t>Resources (</w:t>
        </w:r>
        <w:r w:rsidRPr="00CF4683">
          <w:rPr>
            <w:rPrChange w:id="238" w:author="Moorty, Sai 05022014" w:date="2014-04-29T14:14:00Z">
              <w:rPr>
                <w:b/>
                <w:u w:val="single"/>
              </w:rPr>
            </w:rPrChange>
          </w:rPr>
          <w:t>or other types that can submit offers to sell energy</w:t>
        </w:r>
      </w:ins>
      <w:ins w:id="239" w:author="Moorty, Sai NPRR 598" w:date="2014-04-08T10:26:00Z">
        <w:r w:rsidR="00182D9B" w:rsidRPr="00CF4683">
          <w:rPr>
            <w:rPrChange w:id="240" w:author="Moorty, Sai 05022014" w:date="2014-04-29T14:14:00Z">
              <w:rPr>
                <w:b/>
                <w:u w:val="single"/>
              </w:rPr>
            </w:rPrChange>
          </w:rPr>
          <w:t xml:space="preserve"> and AS offers</w:t>
        </w:r>
      </w:ins>
      <w:ins w:id="241" w:author="Moorty, Sai NPRR 598" w:date="2014-04-08T10:12:00Z">
        <w:r w:rsidR="00182D9B" w:rsidRPr="00CF4683">
          <w:rPr>
            <w:rPrChange w:id="242" w:author="Moorty, Sai 05022014" w:date="2014-04-29T14:14:00Z">
              <w:rPr>
                <w:b/>
                <w:u w:val="single"/>
              </w:rPr>
            </w:rPrChange>
          </w:rPr>
          <w:t xml:space="preserve">), the </w:t>
        </w:r>
        <w:r w:rsidRPr="00CF4683">
          <w:rPr>
            <w:rPrChange w:id="243" w:author="Moorty, Sai 05022014" w:date="2014-04-29T14:14:00Z">
              <w:rPr>
                <w:b/>
                <w:u w:val="single"/>
              </w:rPr>
            </w:rPrChange>
          </w:rPr>
          <w:t xml:space="preserve">clearing process </w:t>
        </w:r>
      </w:ins>
      <w:ins w:id="244" w:author="Moorty, Sai NPRR 598" w:date="2014-04-08T10:29:00Z">
        <w:r w:rsidR="00182D9B" w:rsidRPr="00CF4683">
          <w:rPr>
            <w:rPrChange w:id="245" w:author="Moorty, Sai 05022014" w:date="2014-04-29T14:14:00Z">
              <w:rPr>
                <w:b/>
                <w:u w:val="single"/>
              </w:rPr>
            </w:rPrChange>
          </w:rPr>
          <w:t xml:space="preserve">with energy and AS co-optimization, </w:t>
        </w:r>
      </w:ins>
      <w:ins w:id="246" w:author="Moorty, Sai NPRR 598" w:date="2014-04-08T10:30:00Z">
        <w:r w:rsidR="00182D9B" w:rsidRPr="00CF4683">
          <w:rPr>
            <w:rPrChange w:id="247" w:author="Moorty, Sai 05022014" w:date="2014-04-29T14:14:00Z">
              <w:rPr>
                <w:b/>
                <w:u w:val="single"/>
              </w:rPr>
            </w:rPrChange>
          </w:rPr>
          <w:t>has the effect of</w:t>
        </w:r>
      </w:ins>
      <w:ins w:id="248" w:author="Moorty, Sai NPRR 598" w:date="2014-04-08T10:31:00Z">
        <w:r w:rsidR="00182D9B" w:rsidRPr="00CF4683">
          <w:rPr>
            <w:rPrChange w:id="249" w:author="Moorty, Sai 05022014" w:date="2014-04-29T14:14:00Z">
              <w:rPr>
                <w:b/>
                <w:u w:val="single"/>
              </w:rPr>
            </w:rPrChange>
          </w:rPr>
          <w:t xml:space="preserve"> producing </w:t>
        </w:r>
      </w:ins>
      <w:ins w:id="250" w:author="Moorty, Sai NPRR 598" w:date="2014-04-08T10:30:00Z">
        <w:r w:rsidR="00182D9B" w:rsidRPr="00CF4683">
          <w:rPr>
            <w:rPrChange w:id="251" w:author="Moorty, Sai 05022014" w:date="2014-04-29T14:14:00Z">
              <w:rPr>
                <w:b/>
                <w:u w:val="single"/>
              </w:rPr>
            </w:rPrChange>
          </w:rPr>
          <w:t xml:space="preserve"> </w:t>
        </w:r>
      </w:ins>
      <w:ins w:id="252" w:author="Moorty, Sai NPRR 598" w:date="2014-04-08T10:31:00Z">
        <w:r w:rsidR="00182D9B" w:rsidRPr="00CF4683">
          <w:rPr>
            <w:rPrChange w:id="253" w:author="Moorty, Sai 05022014" w:date="2014-04-29T14:14:00Z">
              <w:rPr>
                <w:b/>
                <w:u w:val="single"/>
              </w:rPr>
            </w:rPrChange>
          </w:rPr>
          <w:t xml:space="preserve">LMP (energy price) and </w:t>
        </w:r>
      </w:ins>
      <w:ins w:id="254" w:author="Moorty, Sai NPRR 598" w:date="2014-04-08T10:33:00Z">
        <w:r w:rsidR="00182D9B" w:rsidRPr="00CF4683">
          <w:rPr>
            <w:rPrChange w:id="255" w:author="Moorty, Sai 05022014" w:date="2014-04-29T14:14:00Z">
              <w:rPr>
                <w:b/>
                <w:u w:val="single"/>
              </w:rPr>
            </w:rPrChange>
          </w:rPr>
          <w:t xml:space="preserve">AS </w:t>
        </w:r>
      </w:ins>
      <w:ins w:id="256" w:author="Moorty, Sai NPRR 598" w:date="2014-04-08T10:31:00Z">
        <w:r w:rsidR="00182D9B" w:rsidRPr="00CF4683">
          <w:rPr>
            <w:rPrChange w:id="257" w:author="Moorty, Sai 05022014" w:date="2014-04-29T14:14:00Z">
              <w:rPr>
                <w:b/>
                <w:u w:val="single"/>
              </w:rPr>
            </w:rPrChange>
          </w:rPr>
          <w:t xml:space="preserve">MCPCs (AS prices) that will </w:t>
        </w:r>
      </w:ins>
      <w:ins w:id="258" w:author="Moorty, Sai NPRR 598" w:date="2014-04-08T10:30:00Z">
        <w:r w:rsidR="00A60573" w:rsidRPr="00CF4683">
          <w:rPr>
            <w:rPrChange w:id="259" w:author="Moorty, Sai 05022014" w:date="2014-04-29T14:14:00Z">
              <w:rPr>
                <w:b/>
                <w:u w:val="single"/>
              </w:rPr>
            </w:rPrChange>
          </w:rPr>
          <w:t>maximiz</w:t>
        </w:r>
      </w:ins>
      <w:ins w:id="260" w:author="Moorty, Sai NPRR 598" w:date="2014-04-08T10:37:00Z">
        <w:r w:rsidR="00A60573" w:rsidRPr="00CF4683">
          <w:rPr>
            <w:rPrChange w:id="261" w:author="Moorty, Sai 05022014" w:date="2014-04-29T14:14:00Z">
              <w:rPr>
                <w:b/>
                <w:u w:val="single"/>
              </w:rPr>
            </w:rPrChange>
          </w:rPr>
          <w:t>e</w:t>
        </w:r>
      </w:ins>
      <w:ins w:id="262" w:author="Moorty, Sai NPRR 598" w:date="2014-04-08T10:30:00Z">
        <w:r w:rsidR="00182D9B" w:rsidRPr="00CF4683">
          <w:rPr>
            <w:rPrChange w:id="263" w:author="Moorty, Sai 05022014" w:date="2014-04-29T14:14:00Z">
              <w:rPr>
                <w:b/>
                <w:u w:val="single"/>
              </w:rPr>
            </w:rPrChange>
          </w:rPr>
          <w:t xml:space="preserve"> the Resource </w:t>
        </w:r>
      </w:ins>
      <w:ins w:id="264" w:author="Moorty, Sai NPRR 598" w:date="2014-04-08T10:27:00Z">
        <w:r w:rsidR="00182D9B" w:rsidRPr="00CF4683">
          <w:rPr>
            <w:rPrChange w:id="265" w:author="Moorty, Sai 05022014" w:date="2014-04-29T14:14:00Z">
              <w:rPr>
                <w:b/>
                <w:u w:val="single"/>
              </w:rPr>
            </w:rPrChange>
          </w:rPr>
          <w:t xml:space="preserve"> total revenue from sales of energy and Ancillary Services</w:t>
        </w:r>
      </w:ins>
      <w:ins w:id="266" w:author="Moorty, Sai NPRR 598" w:date="2014-04-08T10:31:00Z">
        <w:r w:rsidR="00182D9B" w:rsidRPr="00CF4683">
          <w:rPr>
            <w:rPrChange w:id="267" w:author="Moorty, Sai 05022014" w:date="2014-04-29T14:14:00Z">
              <w:rPr>
                <w:b/>
                <w:u w:val="single"/>
              </w:rPr>
            </w:rPrChange>
          </w:rPr>
          <w:t>.</w:t>
        </w:r>
      </w:ins>
      <w:ins w:id="268" w:author="Moorty, Sai NPRR 598" w:date="2014-04-08T10:37:00Z">
        <w:r w:rsidR="00A60573" w:rsidRPr="00CF4683">
          <w:rPr>
            <w:rPrChange w:id="269" w:author="Moorty, Sai 05022014" w:date="2014-04-29T14:14:00Z">
              <w:rPr>
                <w:b/>
                <w:u w:val="single"/>
              </w:rPr>
            </w:rPrChange>
          </w:rPr>
          <w:t xml:space="preserve"> This is because opportunity costs for the different products are incorporated into the prices.</w:t>
        </w:r>
      </w:ins>
      <w:ins w:id="270" w:author="Moorty, Sai NPRR 598" w:date="2014-04-08T10:31:00Z">
        <w:r w:rsidR="00182D9B" w:rsidRPr="00CF4683">
          <w:rPr>
            <w:rPrChange w:id="271" w:author="Moorty, Sai 05022014" w:date="2014-04-29T14:14:00Z">
              <w:rPr>
                <w:b/>
                <w:u w:val="single"/>
              </w:rPr>
            </w:rPrChange>
          </w:rPr>
          <w:t xml:space="preserve"> </w:t>
        </w:r>
      </w:ins>
    </w:p>
    <w:p w:rsidR="005712BD" w:rsidRPr="00CF4683" w:rsidRDefault="00182D9B">
      <w:pPr>
        <w:rPr>
          <w:ins w:id="272" w:author="Moorty, Sai NPRR 598" w:date="2014-04-08T10:11:00Z"/>
          <w:rPrChange w:id="273" w:author="Moorty, Sai 05022014" w:date="2014-04-29T14:14:00Z">
            <w:rPr>
              <w:ins w:id="274" w:author="Moorty, Sai NPRR 598" w:date="2014-04-08T10:11:00Z"/>
              <w:b/>
              <w:u w:val="single"/>
            </w:rPr>
          </w:rPrChange>
        </w:rPr>
      </w:pPr>
      <w:ins w:id="275" w:author="Moorty, Sai NPRR 598" w:date="2014-04-08T10:31:00Z">
        <w:r w:rsidRPr="00CF4683">
          <w:rPr>
            <w:rPrChange w:id="276" w:author="Moorty, Sai 05022014" w:date="2014-04-29T14:14:00Z">
              <w:rPr>
                <w:b/>
                <w:u w:val="single"/>
              </w:rPr>
            </w:rPrChange>
          </w:rPr>
          <w:t>F</w:t>
        </w:r>
      </w:ins>
      <w:ins w:id="277" w:author="Moorty, Sai NPRR 598" w:date="2014-04-08T10:27:00Z">
        <w:r w:rsidR="00783D2A" w:rsidRPr="00CF4683">
          <w:rPr>
            <w:rPrChange w:id="278" w:author="Moorty, Sai 05022014" w:date="2014-04-29T14:14:00Z">
              <w:rPr>
                <w:b/>
                <w:u w:val="single"/>
              </w:rPr>
            </w:rPrChange>
          </w:rPr>
          <w:t>or example, if a Generat</w:t>
        </w:r>
      </w:ins>
      <w:ins w:id="279" w:author="Moorty, Sai NPRR 598" w:date="2014-04-09T09:10:00Z">
        <w:r w:rsidR="00783D2A" w:rsidRPr="00CF4683">
          <w:rPr>
            <w:rPrChange w:id="280" w:author="Moorty, Sai 05022014" w:date="2014-04-29T14:14:00Z">
              <w:rPr>
                <w:b/>
                <w:u w:val="single"/>
              </w:rPr>
            </w:rPrChange>
          </w:rPr>
          <w:t>ion</w:t>
        </w:r>
      </w:ins>
      <w:ins w:id="281" w:author="Moorty, Sai NPRR 598" w:date="2014-04-08T10:27:00Z">
        <w:r w:rsidRPr="00CF4683">
          <w:rPr>
            <w:rPrChange w:id="282" w:author="Moorty, Sai 05022014" w:date="2014-04-29T14:14:00Z">
              <w:rPr>
                <w:b/>
                <w:u w:val="single"/>
              </w:rPr>
            </w:rPrChange>
          </w:rPr>
          <w:t xml:space="preserve"> Resource offers 100 MW for sale of energy and Ancillary Service(s), then the result of the clearing process will be such that the </w:t>
        </w:r>
      </w:ins>
      <w:ins w:id="283" w:author="Moorty, Sai NPRR 598" w:date="2014-04-08T10:32:00Z">
        <w:r w:rsidRPr="00CF4683">
          <w:rPr>
            <w:rPrChange w:id="284" w:author="Moorty, Sai 05022014" w:date="2014-04-29T14:14:00Z">
              <w:rPr>
                <w:b/>
                <w:u w:val="single"/>
              </w:rPr>
            </w:rPrChange>
          </w:rPr>
          <w:t xml:space="preserve">sum of the energy and AS sales (awards) will be 100 MW (no overlapping of services) and the </w:t>
        </w:r>
      </w:ins>
      <w:ins w:id="285" w:author="Moorty, Sai NPRR 598" w:date="2014-04-08T10:34:00Z">
        <w:r w:rsidRPr="00CF4683">
          <w:rPr>
            <w:rPrChange w:id="286" w:author="Moorty, Sai 05022014" w:date="2014-04-29T14:14:00Z">
              <w:rPr>
                <w:b/>
                <w:u w:val="single"/>
              </w:rPr>
            </w:rPrChange>
          </w:rPr>
          <w:t xml:space="preserve">total revenue </w:t>
        </w:r>
      </w:ins>
      <w:ins w:id="287" w:author="Moorty, Sai NPRR 598" w:date="2014-04-08T10:40:00Z">
        <w:r w:rsidR="00A60573" w:rsidRPr="00CF4683">
          <w:rPr>
            <w:rPrChange w:id="288" w:author="Moorty, Sai 05022014" w:date="2014-04-29T14:14:00Z">
              <w:rPr>
                <w:b/>
                <w:u w:val="single"/>
              </w:rPr>
            </w:rPrChange>
          </w:rPr>
          <w:t xml:space="preserve">to the Generation Resource </w:t>
        </w:r>
      </w:ins>
      <w:ins w:id="289" w:author="Moorty, Sai NPRR 598" w:date="2014-04-08T10:34:00Z">
        <w:r w:rsidRPr="00CF4683">
          <w:rPr>
            <w:rPrChange w:id="290" w:author="Moorty, Sai 05022014" w:date="2014-04-29T14:14:00Z">
              <w:rPr>
                <w:b/>
                <w:u w:val="single"/>
              </w:rPr>
            </w:rPrChange>
          </w:rPr>
          <w:t>will be maximized</w:t>
        </w:r>
      </w:ins>
      <w:ins w:id="291" w:author="Moorty, Sai NPRR 598" w:date="2014-04-08T10:42:00Z">
        <w:r w:rsidR="00A60573" w:rsidRPr="00CF4683">
          <w:rPr>
            <w:rPrChange w:id="292" w:author="Moorty, Sai 05022014" w:date="2014-04-29T14:14:00Z">
              <w:rPr>
                <w:b/>
                <w:u w:val="single"/>
              </w:rPr>
            </w:rPrChange>
          </w:rPr>
          <w:t>.</w:t>
        </w:r>
      </w:ins>
      <w:ins w:id="293" w:author="Moorty, Sai NPRR 598" w:date="2014-04-08T10:27:00Z">
        <w:r w:rsidRPr="00CF4683">
          <w:rPr>
            <w:rPrChange w:id="294" w:author="Moorty, Sai 05022014" w:date="2014-04-29T14:14:00Z">
              <w:rPr>
                <w:b/>
                <w:u w:val="single"/>
              </w:rPr>
            </w:rPrChange>
          </w:rPr>
          <w:t xml:space="preserve"> </w:t>
        </w:r>
      </w:ins>
    </w:p>
    <w:p w:rsidR="00CD0F5C" w:rsidRPr="00CF4683" w:rsidRDefault="00B23C01">
      <w:pPr>
        <w:rPr>
          <w:rPrChange w:id="295" w:author="Moorty, Sai 05022014" w:date="2014-04-29T14:14:00Z">
            <w:rPr>
              <w:b/>
              <w:u w:val="single"/>
            </w:rPr>
          </w:rPrChange>
        </w:rPr>
      </w:pPr>
      <w:r w:rsidRPr="00871920">
        <w:rPr>
          <w:b/>
          <w:u w:val="single"/>
        </w:rPr>
        <w:t>Note</w:t>
      </w:r>
      <w:ins w:id="296" w:author="Moorty, Sai NPRR 598" w:date="2014-04-08T10:11:00Z">
        <w:r w:rsidR="005712BD" w:rsidRPr="00871920">
          <w:rPr>
            <w:b/>
            <w:u w:val="single"/>
          </w:rPr>
          <w:t xml:space="preserve"> </w:t>
        </w:r>
      </w:ins>
      <w:ins w:id="297" w:author="Moorty, Sai 05022014" w:date="2014-04-29T14:15:00Z">
        <w:r w:rsidR="00871920">
          <w:rPr>
            <w:b/>
            <w:u w:val="single"/>
          </w:rPr>
          <w:t>4</w:t>
        </w:r>
      </w:ins>
      <w:ins w:id="298" w:author="Moorty, Sai NPRR 598" w:date="2014-04-08T10:11:00Z">
        <w:del w:id="299" w:author="Moorty, Sai 05022014" w:date="2014-04-29T14:15:00Z">
          <w:r w:rsidR="005712BD" w:rsidRPr="00871920" w:rsidDel="00871920">
            <w:rPr>
              <w:b/>
              <w:u w:val="single"/>
            </w:rPr>
            <w:delText>2</w:delText>
          </w:r>
        </w:del>
      </w:ins>
      <w:r w:rsidRPr="00871920">
        <w:rPr>
          <w:b/>
          <w:u w:val="single"/>
        </w:rPr>
        <w:t>:</w:t>
      </w:r>
      <w:r w:rsidRPr="00CF4683">
        <w:rPr>
          <w:rPrChange w:id="300" w:author="Moorty, Sai 05022014" w:date="2014-04-29T14:14:00Z">
            <w:rPr>
              <w:b/>
              <w:u w:val="single"/>
            </w:rPr>
          </w:rPrChange>
        </w:rPr>
        <w:t xml:space="preserve"> AS offers from SCED </w:t>
      </w:r>
      <w:proofErr w:type="spellStart"/>
      <w:r w:rsidRPr="00CF4683">
        <w:rPr>
          <w:rPrChange w:id="301" w:author="Moorty, Sai 05022014" w:date="2014-04-29T14:14:00Z">
            <w:rPr>
              <w:b/>
              <w:u w:val="single"/>
            </w:rPr>
          </w:rPrChange>
        </w:rPr>
        <w:t>Dispatchable</w:t>
      </w:r>
      <w:proofErr w:type="spellEnd"/>
      <w:r w:rsidRPr="00CF4683">
        <w:rPr>
          <w:rPrChange w:id="302" w:author="Moorty, Sai 05022014" w:date="2014-04-29T14:14:00Z">
            <w:rPr>
              <w:b/>
              <w:u w:val="single"/>
            </w:rPr>
          </w:rPrChange>
        </w:rPr>
        <w:t xml:space="preserve"> Resources (Generation and Controllable Load Resources) will </w:t>
      </w:r>
      <w:r w:rsidRPr="00BA6FEF">
        <w:rPr>
          <w:rPrChange w:id="303" w:author="Moorty, Sai 05022014" w:date="2014-05-06T08:38:00Z">
            <w:rPr>
              <w:b/>
              <w:u w:val="single"/>
            </w:rPr>
          </w:rPrChange>
        </w:rPr>
        <w:t>not</w:t>
      </w:r>
      <w:r w:rsidRPr="00CF4683">
        <w:rPr>
          <w:rPrChange w:id="304" w:author="Moorty, Sai 05022014" w:date="2014-04-29T14:14:00Z">
            <w:rPr>
              <w:b/>
              <w:u w:val="single"/>
            </w:rPr>
          </w:rPrChange>
        </w:rPr>
        <w:t xml:space="preserve"> be treated as mutually exclusive. i.e. for the example AS Offer above, if offered from a Generation Resource or a Controllable Load Resource, then that Resource</w:t>
      </w:r>
      <w:ins w:id="305" w:author="Moorty, Sai 05022014" w:date="2014-04-29T15:29:00Z">
        <w:r w:rsidR="00FC7711">
          <w:t>’s</w:t>
        </w:r>
      </w:ins>
      <w:r w:rsidRPr="00CF4683">
        <w:rPr>
          <w:rPrChange w:id="306" w:author="Moorty, Sai 05022014" w:date="2014-04-29T14:14:00Z">
            <w:rPr>
              <w:b/>
              <w:u w:val="single"/>
            </w:rPr>
          </w:rPrChange>
        </w:rPr>
        <w:t xml:space="preserve"> AS MW capacity offer can be </w:t>
      </w:r>
      <w:r w:rsidR="00CD0F5C" w:rsidRPr="00CF4683">
        <w:rPr>
          <w:rPrChange w:id="307" w:author="Moorty, Sai 05022014" w:date="2014-04-29T14:14:00Z">
            <w:rPr>
              <w:b/>
              <w:u w:val="single"/>
            </w:rPr>
          </w:rPrChange>
        </w:rPr>
        <w:t>awarded multiple AS</w:t>
      </w:r>
      <w:ins w:id="308" w:author="Moorty, Sai 05022014" w:date="2014-04-29T15:27:00Z">
        <w:r w:rsidR="00FC7711">
          <w:t xml:space="preserve"> </w:t>
        </w:r>
      </w:ins>
      <w:ins w:id="309" w:author="Moorty, Sai 05022014" w:date="2014-04-29T15:30:00Z">
        <w:r w:rsidR="00FC7711">
          <w:t xml:space="preserve">such that the sum of the AS awards do not exceed the total MW offered for AS and the sum of the AS awards is less than or equal to HSL-LSL </w:t>
        </w:r>
      </w:ins>
      <w:ins w:id="310" w:author="Moorty, Sai 05022014" w:date="2014-04-29T15:31:00Z">
        <w:r w:rsidR="00FC7711">
          <w:t>(</w:t>
        </w:r>
      </w:ins>
      <w:ins w:id="311" w:author="Moorty, Sai 05022014" w:date="2014-04-29T15:30:00Z">
        <w:r w:rsidR="00FC7711">
          <w:t>or MPC-LPC for Controllable Load Resource)</w:t>
        </w:r>
      </w:ins>
      <w:r w:rsidR="00CD0F5C" w:rsidRPr="00CF4683">
        <w:rPr>
          <w:rPrChange w:id="312" w:author="Moorty, Sai 05022014" w:date="2014-04-29T14:14:00Z">
            <w:rPr>
              <w:b/>
              <w:u w:val="single"/>
            </w:rPr>
          </w:rPrChange>
        </w:rPr>
        <w:t>.</w:t>
      </w:r>
    </w:p>
    <w:p w:rsidR="00B421D5" w:rsidRDefault="00B421D5">
      <w:pPr>
        <w:rPr>
          <w:ins w:id="313" w:author="Moorty, Sai NPRR 598" w:date="2014-04-09T08:56:00Z"/>
          <w:b/>
          <w:u w:val="single"/>
        </w:rPr>
      </w:pPr>
    </w:p>
    <w:p w:rsidR="00BA6FEF" w:rsidRDefault="00BA6FEF">
      <w:pPr>
        <w:rPr>
          <w:ins w:id="314" w:author="Moorty, Sai 05022014" w:date="2014-05-06T08:39:00Z"/>
          <w:b/>
          <w:u w:val="single"/>
        </w:rPr>
      </w:pPr>
      <w:ins w:id="315" w:author="Moorty, Sai 05022014" w:date="2014-05-06T08:39:00Z">
        <w:r>
          <w:rPr>
            <w:b/>
            <w:u w:val="single"/>
          </w:rPr>
          <w:br w:type="page"/>
        </w:r>
      </w:ins>
    </w:p>
    <w:p w:rsidR="00B421D5" w:rsidDel="009B69A9" w:rsidRDefault="00B421D5">
      <w:pPr>
        <w:rPr>
          <w:ins w:id="316" w:author="Moorty, Sai NPRR 598" w:date="2014-04-09T08:56:00Z"/>
          <w:del w:id="317" w:author="Moorty, Sai 05022014" w:date="2014-04-29T15:38:00Z"/>
          <w:b/>
          <w:u w:val="single"/>
        </w:rPr>
      </w:pPr>
    </w:p>
    <w:p w:rsidR="009E5A89" w:rsidRDefault="009E5A89">
      <w:pPr>
        <w:rPr>
          <w:b/>
          <w:u w:val="single"/>
        </w:rPr>
      </w:pPr>
      <w:r>
        <w:rPr>
          <w:b/>
          <w:u w:val="single"/>
        </w:rPr>
        <w:t xml:space="preserve">AS </w:t>
      </w:r>
      <w:r w:rsidR="005A7130">
        <w:rPr>
          <w:b/>
          <w:u w:val="single"/>
        </w:rPr>
        <w:t>Substitution</w:t>
      </w:r>
    </w:p>
    <w:p w:rsidR="009E5A89" w:rsidRDefault="009E5A89">
      <w:r>
        <w:t>Current design provides the QSE submitting Resource specific AS Offers to specify for a given AS MW offer separate prices for each of the AS the Resource is qualified for (the absence of a price for a AS is taken as not offering for that AS). This allows the procurement process to optimally allocate the AS MW among the different AS. This form of AS substitution is different than the practice at other ISOs</w:t>
      </w:r>
      <w:ins w:id="318" w:author="Moorty, Sai NPRR 598" w:date="2014-04-04T07:53:00Z">
        <w:r w:rsidR="00FE470E">
          <w:t>. The ERCOT form of AS substitution has the following features</w:t>
        </w:r>
      </w:ins>
      <w:r>
        <w:t>:</w:t>
      </w:r>
    </w:p>
    <w:p w:rsidR="009E5A89" w:rsidRPr="009E5A89" w:rsidRDefault="009E5A89" w:rsidP="009E5A89">
      <w:pPr>
        <w:pStyle w:val="ListParagraph"/>
        <w:numPr>
          <w:ilvl w:val="0"/>
          <w:numId w:val="19"/>
        </w:numPr>
        <w:rPr>
          <w:b/>
          <w:u w:val="single"/>
        </w:rPr>
      </w:pPr>
      <w:r>
        <w:t>Provides more flexibility to QSE in letting them decide which AS to offer with a price</w:t>
      </w:r>
    </w:p>
    <w:p w:rsidR="009E04D2" w:rsidRPr="009E04D2" w:rsidRDefault="009E5A89" w:rsidP="009E5A89">
      <w:pPr>
        <w:pStyle w:val="ListParagraph"/>
        <w:numPr>
          <w:ilvl w:val="0"/>
          <w:numId w:val="19"/>
        </w:numPr>
        <w:rPr>
          <w:b/>
          <w:u w:val="single"/>
        </w:rPr>
      </w:pPr>
      <w:r>
        <w:t xml:space="preserve">Does not ensure AS MCPC hierarchy </w:t>
      </w:r>
      <w:r w:rsidR="009E04D2">
        <w:t>where, higher quality AS are guaranteed to get a higher MCPC than lower quality AS</w:t>
      </w:r>
    </w:p>
    <w:p w:rsidR="00750892" w:rsidRDefault="00750892" w:rsidP="00CD0F5C">
      <w:pPr>
        <w:rPr>
          <w:b/>
          <w:u w:val="single"/>
        </w:rPr>
      </w:pPr>
    </w:p>
    <w:p w:rsidR="00B421D5" w:rsidRDefault="00B421D5" w:rsidP="00CD0F5C">
      <w:pPr>
        <w:rPr>
          <w:ins w:id="319" w:author="Moorty, Sai NPRR 598" w:date="2014-04-09T08:56:00Z"/>
          <w:b/>
          <w:u w:val="single"/>
        </w:rPr>
      </w:pPr>
    </w:p>
    <w:p w:rsidR="00B421D5" w:rsidRDefault="00B421D5" w:rsidP="00CD0F5C">
      <w:pPr>
        <w:rPr>
          <w:ins w:id="320" w:author="Moorty, Sai NPRR 598" w:date="2014-04-09T08:56:00Z"/>
          <w:b/>
          <w:u w:val="single"/>
        </w:rPr>
      </w:pPr>
    </w:p>
    <w:p w:rsidR="00B421D5" w:rsidRDefault="00B421D5" w:rsidP="00CD0F5C">
      <w:pPr>
        <w:rPr>
          <w:ins w:id="321" w:author="Moorty, Sai NPRR 598" w:date="2014-04-09T08:56:00Z"/>
          <w:b/>
          <w:u w:val="single"/>
        </w:rPr>
      </w:pPr>
    </w:p>
    <w:p w:rsidR="00CF4683" w:rsidRDefault="00CF4683">
      <w:pPr>
        <w:rPr>
          <w:ins w:id="322" w:author="Moorty, Sai 05022014" w:date="2014-04-29T14:14:00Z"/>
          <w:b/>
          <w:u w:val="single"/>
        </w:rPr>
      </w:pPr>
      <w:ins w:id="323" w:author="Moorty, Sai 05022014" w:date="2014-04-29T14:14:00Z">
        <w:r>
          <w:rPr>
            <w:b/>
            <w:u w:val="single"/>
          </w:rPr>
          <w:br w:type="page"/>
        </w:r>
      </w:ins>
    </w:p>
    <w:p w:rsidR="00B421D5" w:rsidDel="00CF4683" w:rsidRDefault="00B421D5" w:rsidP="00CD0F5C">
      <w:pPr>
        <w:rPr>
          <w:ins w:id="324" w:author="Moorty, Sai NPRR 598" w:date="2014-04-09T08:56:00Z"/>
          <w:del w:id="325" w:author="Moorty, Sai 05022014" w:date="2014-04-29T14:11:00Z"/>
          <w:b/>
          <w:u w:val="single"/>
        </w:rPr>
      </w:pPr>
    </w:p>
    <w:p w:rsidR="00B421D5" w:rsidDel="00CF4683" w:rsidRDefault="00B421D5" w:rsidP="00CD0F5C">
      <w:pPr>
        <w:rPr>
          <w:ins w:id="326" w:author="Moorty, Sai NPRR 598" w:date="2014-04-09T08:56:00Z"/>
          <w:del w:id="327" w:author="Moorty, Sai 05022014" w:date="2014-04-29T14:11:00Z"/>
          <w:b/>
          <w:u w:val="single"/>
        </w:rPr>
      </w:pPr>
    </w:p>
    <w:p w:rsidR="00B421D5" w:rsidDel="00CF4683" w:rsidRDefault="00B421D5" w:rsidP="00CD0F5C">
      <w:pPr>
        <w:rPr>
          <w:ins w:id="328" w:author="Moorty, Sai NPRR 598" w:date="2014-04-09T08:56:00Z"/>
          <w:del w:id="329" w:author="Moorty, Sai 05022014" w:date="2014-04-29T14:11:00Z"/>
          <w:b/>
          <w:u w:val="single"/>
        </w:rPr>
      </w:pPr>
    </w:p>
    <w:p w:rsidR="00B421D5" w:rsidDel="00CF4683" w:rsidRDefault="00B421D5" w:rsidP="00CD0F5C">
      <w:pPr>
        <w:rPr>
          <w:ins w:id="330" w:author="Moorty, Sai NPRR 598" w:date="2014-04-09T08:56:00Z"/>
          <w:del w:id="331" w:author="Moorty, Sai 05022014" w:date="2014-04-29T14:11:00Z"/>
          <w:b/>
          <w:u w:val="single"/>
        </w:rPr>
      </w:pPr>
    </w:p>
    <w:p w:rsidR="00B421D5" w:rsidDel="00CF4683" w:rsidRDefault="00B421D5" w:rsidP="00CD0F5C">
      <w:pPr>
        <w:rPr>
          <w:ins w:id="332" w:author="Moorty, Sai NPRR 598" w:date="2014-04-09T08:56:00Z"/>
          <w:del w:id="333" w:author="Moorty, Sai 05022014" w:date="2014-04-29T14:11:00Z"/>
          <w:b/>
          <w:u w:val="single"/>
        </w:rPr>
      </w:pPr>
    </w:p>
    <w:p w:rsidR="00B421D5" w:rsidDel="00CF4683" w:rsidRDefault="00B421D5" w:rsidP="00CD0F5C">
      <w:pPr>
        <w:rPr>
          <w:ins w:id="334" w:author="Moorty, Sai NPRR 598" w:date="2014-04-09T08:56:00Z"/>
          <w:del w:id="335" w:author="Moorty, Sai 05022014" w:date="2014-04-29T14:11:00Z"/>
          <w:b/>
          <w:u w:val="single"/>
        </w:rPr>
      </w:pPr>
    </w:p>
    <w:p w:rsidR="00B421D5" w:rsidDel="00CF4683" w:rsidRDefault="00B421D5" w:rsidP="00CD0F5C">
      <w:pPr>
        <w:rPr>
          <w:ins w:id="336" w:author="Moorty, Sai NPRR 598" w:date="2014-04-09T08:56:00Z"/>
          <w:del w:id="337" w:author="Moorty, Sai 05022014" w:date="2014-04-29T14:11:00Z"/>
          <w:b/>
          <w:u w:val="single"/>
        </w:rPr>
      </w:pPr>
    </w:p>
    <w:p w:rsidR="00B421D5" w:rsidDel="00CF4683" w:rsidRDefault="00B421D5" w:rsidP="00CD0F5C">
      <w:pPr>
        <w:rPr>
          <w:ins w:id="338" w:author="Moorty, Sai NPRR 598" w:date="2014-04-09T08:56:00Z"/>
          <w:del w:id="339" w:author="Moorty, Sai 05022014" w:date="2014-04-29T14:11:00Z"/>
          <w:b/>
          <w:u w:val="single"/>
        </w:rPr>
      </w:pPr>
    </w:p>
    <w:p w:rsidR="00B421D5" w:rsidDel="00CF4683" w:rsidRDefault="00B421D5" w:rsidP="00CD0F5C">
      <w:pPr>
        <w:rPr>
          <w:ins w:id="340" w:author="Moorty, Sai NPRR 598" w:date="2014-04-09T08:56:00Z"/>
          <w:del w:id="341" w:author="Moorty, Sai 05022014" w:date="2014-04-29T14:11:00Z"/>
          <w:b/>
          <w:u w:val="single"/>
        </w:rPr>
      </w:pPr>
    </w:p>
    <w:p w:rsidR="00B421D5" w:rsidDel="00CF4683" w:rsidRDefault="00B421D5" w:rsidP="00CD0F5C">
      <w:pPr>
        <w:rPr>
          <w:ins w:id="342" w:author="Moorty, Sai NPRR 598" w:date="2014-04-09T08:56:00Z"/>
          <w:del w:id="343" w:author="Moorty, Sai 05022014" w:date="2014-04-29T14:11:00Z"/>
          <w:b/>
          <w:u w:val="single"/>
        </w:rPr>
      </w:pPr>
    </w:p>
    <w:p w:rsidR="00B421D5" w:rsidDel="00CF4683" w:rsidRDefault="00B421D5" w:rsidP="00CD0F5C">
      <w:pPr>
        <w:rPr>
          <w:ins w:id="344" w:author="Moorty, Sai NPRR 598" w:date="2014-04-09T08:56:00Z"/>
          <w:del w:id="345" w:author="Moorty, Sai 05022014" w:date="2014-04-29T14:11:00Z"/>
          <w:b/>
          <w:u w:val="single"/>
        </w:rPr>
      </w:pPr>
    </w:p>
    <w:p w:rsidR="00CD0F5C" w:rsidRPr="004A18D3" w:rsidRDefault="00CD0F5C" w:rsidP="00CD0F5C">
      <w:pPr>
        <w:rPr>
          <w:b/>
          <w:u w:val="single"/>
        </w:rPr>
      </w:pPr>
      <w:r>
        <w:rPr>
          <w:b/>
          <w:u w:val="single"/>
        </w:rPr>
        <w:t>Procurement process</w:t>
      </w:r>
    </w:p>
    <w:p w:rsidR="00CD0F5C" w:rsidRDefault="00CD0F5C" w:rsidP="00CD0F5C">
      <w:pPr>
        <w:pStyle w:val="ListParagraph"/>
        <w:numPr>
          <w:ilvl w:val="0"/>
          <w:numId w:val="8"/>
        </w:numPr>
        <w:rPr>
          <w:ins w:id="346" w:author="Moorty, Sai 05022014" w:date="2014-05-06T08:39:00Z"/>
        </w:rPr>
      </w:pPr>
      <w:r>
        <w:t>The system wide minimum AS MW requirements on an hourly basis are posted in advance. In addition, in certain cases, the maximum AS MW allowed is also posted. The DAM 6:00 A.M. posting for AS plan will incorporate any updates to the AS MW requirements. An example is shown below:</w:t>
      </w:r>
    </w:p>
    <w:p w:rsidR="00BA6FEF" w:rsidRPr="00BA6FEF" w:rsidRDefault="00BA6FEF">
      <w:pPr>
        <w:spacing w:after="120" w:line="240" w:lineRule="auto"/>
        <w:ind w:left="360"/>
        <w:rPr>
          <w:b/>
          <w:rPrChange w:id="347" w:author="Moorty, Sai 05022014" w:date="2014-05-06T08:40:00Z">
            <w:rPr/>
          </w:rPrChange>
        </w:rPr>
        <w:pPrChange w:id="348" w:author="Moorty, Sai 05022014" w:date="2014-05-06T08:40:00Z">
          <w:pPr>
            <w:pStyle w:val="ListParagraph"/>
            <w:numPr>
              <w:numId w:val="8"/>
            </w:numPr>
            <w:ind w:hanging="360"/>
          </w:pPr>
        </w:pPrChange>
      </w:pPr>
      <w:ins w:id="349" w:author="Moorty, Sai 05022014" w:date="2014-05-06T08:40:00Z">
        <w:r w:rsidRPr="00BA6FEF">
          <w:rPr>
            <w:b/>
            <w:rPrChange w:id="350" w:author="Moorty, Sai 05022014" w:date="2014-05-06T08:40:00Z">
              <w:rPr/>
            </w:rPrChange>
          </w:rPr>
          <w:t>Regulation Up and Down:</w:t>
        </w:r>
      </w:ins>
    </w:p>
    <w:tbl>
      <w:tblPr>
        <w:tblStyle w:val="TableGrid"/>
        <w:tblW w:w="6964" w:type="dxa"/>
        <w:tblInd w:w="360" w:type="dxa"/>
        <w:tblLook w:val="04A0" w:firstRow="1" w:lastRow="0" w:firstColumn="1" w:lastColumn="0" w:noHBand="0" w:noVBand="1"/>
        <w:tblPrChange w:id="351" w:author="Moorty, Sai 05022014" w:date="2014-05-06T08:42:00Z">
          <w:tblPr>
            <w:tblStyle w:val="TableGrid"/>
            <w:tblW w:w="11739" w:type="dxa"/>
            <w:tblInd w:w="360" w:type="dxa"/>
            <w:tblLook w:val="04A0" w:firstRow="1" w:lastRow="0" w:firstColumn="1" w:lastColumn="0" w:noHBand="0" w:noVBand="1"/>
          </w:tblPr>
        </w:tblPrChange>
      </w:tblPr>
      <w:tblGrid>
        <w:gridCol w:w="662"/>
        <w:gridCol w:w="1621"/>
        <w:gridCol w:w="1536"/>
        <w:gridCol w:w="1615"/>
        <w:gridCol w:w="1530"/>
        <w:tblGridChange w:id="352">
          <w:tblGrid>
            <w:gridCol w:w="662"/>
            <w:gridCol w:w="1621"/>
            <w:gridCol w:w="1536"/>
            <w:gridCol w:w="1615"/>
            <w:gridCol w:w="1530"/>
          </w:tblGrid>
        </w:tblGridChange>
      </w:tblGrid>
      <w:tr w:rsidR="00BA6FEF" w:rsidTr="00BA6FEF">
        <w:tc>
          <w:tcPr>
            <w:tcW w:w="662" w:type="dxa"/>
            <w:tcPrChange w:id="353" w:author="Moorty, Sai 05022014" w:date="2014-05-06T08:42:00Z">
              <w:tcPr>
                <w:tcW w:w="662" w:type="dxa"/>
              </w:tcPr>
            </w:tcPrChange>
          </w:tcPr>
          <w:p w:rsidR="00BA6FEF" w:rsidRDefault="00BA6FEF" w:rsidP="00CD0F5C">
            <w:r>
              <w:t>Hour</w:t>
            </w:r>
          </w:p>
        </w:tc>
        <w:tc>
          <w:tcPr>
            <w:tcW w:w="1621" w:type="dxa"/>
            <w:tcPrChange w:id="354" w:author="Moorty, Sai 05022014" w:date="2014-05-06T08:42:00Z">
              <w:tcPr>
                <w:tcW w:w="1621" w:type="dxa"/>
              </w:tcPr>
            </w:tcPrChange>
          </w:tcPr>
          <w:p w:rsidR="00BA6FEF" w:rsidRPr="001D1CF2" w:rsidRDefault="00BA6FEF" w:rsidP="00CD0F5C">
            <w:pPr>
              <w:rPr>
                <w:ins w:id="355" w:author="Moorty, Sai 05022014" w:date="2014-04-28T15:54:00Z"/>
              </w:rPr>
            </w:pPr>
            <w:proofErr w:type="spellStart"/>
            <w:ins w:id="356" w:author="Moorty, Sai 05022014" w:date="2014-04-28T15:54:00Z">
              <w:r>
                <w:t>RegUp</w:t>
              </w:r>
              <w:r w:rsidRPr="00136EE4">
                <w:rPr>
                  <w:vertAlign w:val="subscript"/>
                  <w:rPrChange w:id="357" w:author="Moorty, Sai 05022014" w:date="2014-04-29T09:50:00Z">
                    <w:rPr/>
                  </w:rPrChange>
                </w:rPr>
                <w:t>Requirement</w:t>
              </w:r>
            </w:ins>
            <w:proofErr w:type="spellEnd"/>
            <w:ins w:id="358" w:author="Moorty, Sai 05022014" w:date="2014-04-29T10:01:00Z">
              <w:r w:rsidRPr="001D1CF2">
                <w:rPr>
                  <w:i/>
                  <w:vertAlign w:val="superscript"/>
                  <w:rPrChange w:id="359" w:author="Moorty, Sai 05022014" w:date="2014-04-29T10:02:00Z">
                    <w:rPr/>
                  </w:rPrChange>
                </w:rPr>
                <w:t>*</w:t>
              </w:r>
            </w:ins>
          </w:p>
        </w:tc>
        <w:tc>
          <w:tcPr>
            <w:tcW w:w="1536" w:type="dxa"/>
            <w:tcPrChange w:id="360" w:author="Moorty, Sai 05022014" w:date="2014-05-06T08:42:00Z">
              <w:tcPr>
                <w:tcW w:w="1536" w:type="dxa"/>
              </w:tcPr>
            </w:tcPrChange>
          </w:tcPr>
          <w:p w:rsidR="00BA6FEF" w:rsidRDefault="00BA6FEF" w:rsidP="00CD0F5C">
            <w:pPr>
              <w:rPr>
                <w:ins w:id="361" w:author="Moorty, Sai 05022014" w:date="2014-04-29T09:49:00Z"/>
              </w:rPr>
            </w:pPr>
            <w:ins w:id="362" w:author="Moorty, Sai 05022014" w:date="2014-04-29T09:49:00Z">
              <w:r>
                <w:t>FRRS-</w:t>
              </w:r>
              <w:proofErr w:type="spellStart"/>
              <w:r>
                <w:t>Up</w:t>
              </w:r>
              <w:r w:rsidRPr="00136EE4">
                <w:rPr>
                  <w:vertAlign w:val="subscript"/>
                  <w:rPrChange w:id="363" w:author="Moorty, Sai 05022014" w:date="2014-04-29T09:50:00Z">
                    <w:rPr/>
                  </w:rPrChange>
                </w:rPr>
                <w:t>MaxRequirement</w:t>
              </w:r>
            </w:ins>
            <w:proofErr w:type="spellEnd"/>
            <w:ins w:id="364" w:author="Moorty, Sai 05022014" w:date="2014-04-29T10:02:00Z">
              <w:r w:rsidRPr="00D65C9E">
                <w:rPr>
                  <w:i/>
                  <w:vertAlign w:val="superscript"/>
                </w:rPr>
                <w:t>*</w:t>
              </w:r>
            </w:ins>
          </w:p>
        </w:tc>
        <w:tc>
          <w:tcPr>
            <w:tcW w:w="1615" w:type="dxa"/>
            <w:tcPrChange w:id="365" w:author="Moorty, Sai 05022014" w:date="2014-05-06T08:42:00Z">
              <w:tcPr>
                <w:tcW w:w="1615" w:type="dxa"/>
              </w:tcPr>
            </w:tcPrChange>
          </w:tcPr>
          <w:p w:rsidR="00BA6FEF" w:rsidRDefault="00BA6FEF" w:rsidP="00CD0F5C">
            <w:pPr>
              <w:rPr>
                <w:ins w:id="366" w:author="Moorty, Sai 05022014" w:date="2014-04-29T09:50:00Z"/>
              </w:rPr>
            </w:pPr>
            <w:proofErr w:type="spellStart"/>
            <w:ins w:id="367" w:author="Moorty, Sai 05022014" w:date="2014-04-29T09:50:00Z">
              <w:r>
                <w:t>RegDn</w:t>
              </w:r>
              <w:r w:rsidRPr="00136EE4">
                <w:rPr>
                  <w:vertAlign w:val="subscript"/>
                  <w:rPrChange w:id="368" w:author="Moorty, Sai 05022014" w:date="2014-04-29T09:50:00Z">
                    <w:rPr/>
                  </w:rPrChange>
                </w:rPr>
                <w:t>Requirement</w:t>
              </w:r>
            </w:ins>
            <w:proofErr w:type="spellEnd"/>
            <w:ins w:id="369" w:author="Moorty, Sai 05022014" w:date="2014-04-29T10:02:00Z">
              <w:r w:rsidRPr="00D65C9E">
                <w:rPr>
                  <w:i/>
                  <w:vertAlign w:val="superscript"/>
                </w:rPr>
                <w:t>*</w:t>
              </w:r>
            </w:ins>
          </w:p>
        </w:tc>
        <w:tc>
          <w:tcPr>
            <w:tcW w:w="1530" w:type="dxa"/>
            <w:tcPrChange w:id="370" w:author="Moorty, Sai 05022014" w:date="2014-05-06T08:42:00Z">
              <w:tcPr>
                <w:tcW w:w="1530" w:type="dxa"/>
              </w:tcPr>
            </w:tcPrChange>
          </w:tcPr>
          <w:p w:rsidR="00BA6FEF" w:rsidRDefault="00BA6FEF" w:rsidP="00CD0F5C">
            <w:pPr>
              <w:rPr>
                <w:ins w:id="371" w:author="Moorty, Sai 05022014" w:date="2014-04-29T09:50:00Z"/>
              </w:rPr>
            </w:pPr>
            <w:ins w:id="372" w:author="Moorty, Sai 05022014" w:date="2014-04-29T09:51:00Z">
              <w:r>
                <w:t>FRRS-</w:t>
              </w:r>
              <w:proofErr w:type="spellStart"/>
              <w:r>
                <w:t>Dn</w:t>
              </w:r>
              <w:r w:rsidRPr="00136EE4">
                <w:rPr>
                  <w:vertAlign w:val="subscript"/>
                  <w:rPrChange w:id="373" w:author="Moorty, Sai 05022014" w:date="2014-04-29T09:51:00Z">
                    <w:rPr/>
                  </w:rPrChange>
                </w:rPr>
                <w:t>MaxRequirement</w:t>
              </w:r>
            </w:ins>
            <w:proofErr w:type="spellEnd"/>
            <w:ins w:id="374" w:author="Moorty, Sai 05022014" w:date="2014-04-29T10:02:00Z">
              <w:r w:rsidRPr="00D65C9E">
                <w:rPr>
                  <w:i/>
                  <w:vertAlign w:val="superscript"/>
                </w:rPr>
                <w:t>*</w:t>
              </w:r>
            </w:ins>
          </w:p>
        </w:tc>
      </w:tr>
      <w:tr w:rsidR="00BA6FEF" w:rsidTr="00BA6FEF">
        <w:tc>
          <w:tcPr>
            <w:tcW w:w="662" w:type="dxa"/>
            <w:tcPrChange w:id="375" w:author="Moorty, Sai 05022014" w:date="2014-05-06T08:42:00Z">
              <w:tcPr>
                <w:tcW w:w="662" w:type="dxa"/>
              </w:tcPr>
            </w:tcPrChange>
          </w:tcPr>
          <w:p w:rsidR="00BA6FEF" w:rsidRDefault="00BA6FEF" w:rsidP="00CD0F5C">
            <w:r>
              <w:t>1</w:t>
            </w:r>
          </w:p>
        </w:tc>
        <w:tc>
          <w:tcPr>
            <w:tcW w:w="1621" w:type="dxa"/>
            <w:tcPrChange w:id="376" w:author="Moorty, Sai 05022014" w:date="2014-05-06T08:42:00Z">
              <w:tcPr>
                <w:tcW w:w="1621" w:type="dxa"/>
              </w:tcPr>
            </w:tcPrChange>
          </w:tcPr>
          <w:p w:rsidR="00BA6FEF" w:rsidRDefault="00BA6FEF" w:rsidP="00CD0F5C">
            <w:pPr>
              <w:rPr>
                <w:ins w:id="377" w:author="Moorty, Sai 05022014" w:date="2014-04-28T15:54:00Z"/>
              </w:rPr>
            </w:pPr>
            <w:ins w:id="378" w:author="Moorty, Sai 05022014" w:date="2014-04-29T09:51:00Z">
              <w:r>
                <w:t>A1</w:t>
              </w:r>
            </w:ins>
          </w:p>
        </w:tc>
        <w:tc>
          <w:tcPr>
            <w:tcW w:w="1536" w:type="dxa"/>
            <w:tcPrChange w:id="379" w:author="Moorty, Sai 05022014" w:date="2014-05-06T08:42:00Z">
              <w:tcPr>
                <w:tcW w:w="1536" w:type="dxa"/>
              </w:tcPr>
            </w:tcPrChange>
          </w:tcPr>
          <w:p w:rsidR="00BA6FEF" w:rsidRDefault="00BA6FEF" w:rsidP="00CD0F5C">
            <w:pPr>
              <w:rPr>
                <w:ins w:id="380" w:author="Moorty, Sai 05022014" w:date="2014-04-29T09:49:00Z"/>
              </w:rPr>
            </w:pPr>
            <w:ins w:id="381" w:author="Moorty, Sai 05022014" w:date="2014-04-29T09:51:00Z">
              <w:r>
                <w:t>B1</w:t>
              </w:r>
            </w:ins>
          </w:p>
        </w:tc>
        <w:tc>
          <w:tcPr>
            <w:tcW w:w="1615" w:type="dxa"/>
            <w:tcPrChange w:id="382" w:author="Moorty, Sai 05022014" w:date="2014-05-06T08:42:00Z">
              <w:tcPr>
                <w:tcW w:w="1615" w:type="dxa"/>
              </w:tcPr>
            </w:tcPrChange>
          </w:tcPr>
          <w:p w:rsidR="00BA6FEF" w:rsidRDefault="00BA6FEF" w:rsidP="00CD0F5C">
            <w:pPr>
              <w:rPr>
                <w:ins w:id="383" w:author="Moorty, Sai 05022014" w:date="2014-04-29T09:50:00Z"/>
              </w:rPr>
            </w:pPr>
            <w:ins w:id="384" w:author="Moorty, Sai 05022014" w:date="2014-04-29T09:51:00Z">
              <w:r>
                <w:t>C1</w:t>
              </w:r>
            </w:ins>
          </w:p>
        </w:tc>
        <w:tc>
          <w:tcPr>
            <w:tcW w:w="1530" w:type="dxa"/>
            <w:tcPrChange w:id="385" w:author="Moorty, Sai 05022014" w:date="2014-05-06T08:42:00Z">
              <w:tcPr>
                <w:tcW w:w="1530" w:type="dxa"/>
              </w:tcPr>
            </w:tcPrChange>
          </w:tcPr>
          <w:p w:rsidR="00BA6FEF" w:rsidRDefault="00BA6FEF" w:rsidP="00CD0F5C">
            <w:pPr>
              <w:rPr>
                <w:ins w:id="386" w:author="Moorty, Sai 05022014" w:date="2014-04-29T09:50:00Z"/>
              </w:rPr>
            </w:pPr>
            <w:ins w:id="387" w:author="Moorty, Sai 05022014" w:date="2014-04-29T09:51:00Z">
              <w:r>
                <w:t>D1</w:t>
              </w:r>
            </w:ins>
          </w:p>
        </w:tc>
      </w:tr>
      <w:tr w:rsidR="00BA6FEF" w:rsidTr="00BA6FEF">
        <w:tc>
          <w:tcPr>
            <w:tcW w:w="662" w:type="dxa"/>
            <w:tcPrChange w:id="388" w:author="Moorty, Sai 05022014" w:date="2014-05-06T08:42:00Z">
              <w:tcPr>
                <w:tcW w:w="662" w:type="dxa"/>
              </w:tcPr>
            </w:tcPrChange>
          </w:tcPr>
          <w:p w:rsidR="00BA6FEF" w:rsidRDefault="00BA6FEF" w:rsidP="00CD0F5C">
            <w:r>
              <w:t>2</w:t>
            </w:r>
          </w:p>
        </w:tc>
        <w:tc>
          <w:tcPr>
            <w:tcW w:w="1621" w:type="dxa"/>
            <w:tcPrChange w:id="389" w:author="Moorty, Sai 05022014" w:date="2014-05-06T08:42:00Z">
              <w:tcPr>
                <w:tcW w:w="1621" w:type="dxa"/>
              </w:tcPr>
            </w:tcPrChange>
          </w:tcPr>
          <w:p w:rsidR="00BA6FEF" w:rsidRDefault="00BA6FEF" w:rsidP="00CD0F5C">
            <w:pPr>
              <w:rPr>
                <w:ins w:id="390" w:author="Moorty, Sai 05022014" w:date="2014-04-28T15:54:00Z"/>
              </w:rPr>
            </w:pPr>
            <w:ins w:id="391" w:author="Moorty, Sai 05022014" w:date="2014-04-29T09:51:00Z">
              <w:r>
                <w:t>A2</w:t>
              </w:r>
            </w:ins>
          </w:p>
        </w:tc>
        <w:tc>
          <w:tcPr>
            <w:tcW w:w="1536" w:type="dxa"/>
            <w:tcPrChange w:id="392" w:author="Moorty, Sai 05022014" w:date="2014-05-06T08:42:00Z">
              <w:tcPr>
                <w:tcW w:w="1536" w:type="dxa"/>
              </w:tcPr>
            </w:tcPrChange>
          </w:tcPr>
          <w:p w:rsidR="00BA6FEF" w:rsidRDefault="00BA6FEF" w:rsidP="00CD0F5C">
            <w:pPr>
              <w:rPr>
                <w:ins w:id="393" w:author="Moorty, Sai 05022014" w:date="2014-04-29T09:49:00Z"/>
              </w:rPr>
            </w:pPr>
            <w:ins w:id="394" w:author="Moorty, Sai 05022014" w:date="2014-04-29T09:51:00Z">
              <w:r>
                <w:t>B2</w:t>
              </w:r>
            </w:ins>
          </w:p>
        </w:tc>
        <w:tc>
          <w:tcPr>
            <w:tcW w:w="1615" w:type="dxa"/>
            <w:tcPrChange w:id="395" w:author="Moorty, Sai 05022014" w:date="2014-05-06T08:42:00Z">
              <w:tcPr>
                <w:tcW w:w="1615" w:type="dxa"/>
              </w:tcPr>
            </w:tcPrChange>
          </w:tcPr>
          <w:p w:rsidR="00BA6FEF" w:rsidRDefault="00BA6FEF" w:rsidP="00CD0F5C">
            <w:pPr>
              <w:rPr>
                <w:ins w:id="396" w:author="Moorty, Sai 05022014" w:date="2014-04-29T09:50:00Z"/>
              </w:rPr>
            </w:pPr>
            <w:ins w:id="397" w:author="Moorty, Sai 05022014" w:date="2014-04-29T09:51:00Z">
              <w:r>
                <w:t>C2</w:t>
              </w:r>
            </w:ins>
          </w:p>
        </w:tc>
        <w:tc>
          <w:tcPr>
            <w:tcW w:w="1530" w:type="dxa"/>
            <w:tcPrChange w:id="398" w:author="Moorty, Sai 05022014" w:date="2014-05-06T08:42:00Z">
              <w:tcPr>
                <w:tcW w:w="1530" w:type="dxa"/>
              </w:tcPr>
            </w:tcPrChange>
          </w:tcPr>
          <w:p w:rsidR="00BA6FEF" w:rsidRDefault="00BA6FEF" w:rsidP="00CD0F5C">
            <w:pPr>
              <w:rPr>
                <w:ins w:id="399" w:author="Moorty, Sai 05022014" w:date="2014-04-29T09:50:00Z"/>
              </w:rPr>
            </w:pPr>
            <w:ins w:id="400" w:author="Moorty, Sai 05022014" w:date="2014-04-29T09:51:00Z">
              <w:r>
                <w:t>D2</w:t>
              </w:r>
            </w:ins>
          </w:p>
        </w:tc>
      </w:tr>
      <w:tr w:rsidR="00BA6FEF" w:rsidTr="00BA6FEF">
        <w:tc>
          <w:tcPr>
            <w:tcW w:w="662" w:type="dxa"/>
            <w:tcPrChange w:id="401" w:author="Moorty, Sai 05022014" w:date="2014-05-06T08:42:00Z">
              <w:tcPr>
                <w:tcW w:w="662" w:type="dxa"/>
              </w:tcPr>
            </w:tcPrChange>
          </w:tcPr>
          <w:p w:rsidR="00BA6FEF" w:rsidRDefault="00BA6FEF" w:rsidP="00CD0F5C">
            <w:r>
              <w:t>:</w:t>
            </w:r>
          </w:p>
        </w:tc>
        <w:tc>
          <w:tcPr>
            <w:tcW w:w="1621" w:type="dxa"/>
            <w:tcPrChange w:id="402" w:author="Moorty, Sai 05022014" w:date="2014-05-06T08:42:00Z">
              <w:tcPr>
                <w:tcW w:w="1621" w:type="dxa"/>
              </w:tcPr>
            </w:tcPrChange>
          </w:tcPr>
          <w:p w:rsidR="00BA6FEF" w:rsidRDefault="00BA6FEF" w:rsidP="00CD0F5C">
            <w:pPr>
              <w:rPr>
                <w:ins w:id="403" w:author="Moorty, Sai 05022014" w:date="2014-04-28T15:54:00Z"/>
              </w:rPr>
            </w:pPr>
          </w:p>
        </w:tc>
        <w:tc>
          <w:tcPr>
            <w:tcW w:w="1536" w:type="dxa"/>
            <w:tcPrChange w:id="404" w:author="Moorty, Sai 05022014" w:date="2014-05-06T08:42:00Z">
              <w:tcPr>
                <w:tcW w:w="1536" w:type="dxa"/>
              </w:tcPr>
            </w:tcPrChange>
          </w:tcPr>
          <w:p w:rsidR="00BA6FEF" w:rsidRDefault="00BA6FEF" w:rsidP="00CD0F5C">
            <w:pPr>
              <w:rPr>
                <w:ins w:id="405" w:author="Moorty, Sai 05022014" w:date="2014-04-29T09:49:00Z"/>
              </w:rPr>
            </w:pPr>
          </w:p>
        </w:tc>
        <w:tc>
          <w:tcPr>
            <w:tcW w:w="1615" w:type="dxa"/>
            <w:tcPrChange w:id="406" w:author="Moorty, Sai 05022014" w:date="2014-05-06T08:42:00Z">
              <w:tcPr>
                <w:tcW w:w="1615" w:type="dxa"/>
              </w:tcPr>
            </w:tcPrChange>
          </w:tcPr>
          <w:p w:rsidR="00BA6FEF" w:rsidRDefault="00BA6FEF" w:rsidP="00CD0F5C">
            <w:pPr>
              <w:rPr>
                <w:ins w:id="407" w:author="Moorty, Sai 05022014" w:date="2014-04-29T09:50:00Z"/>
              </w:rPr>
            </w:pPr>
          </w:p>
        </w:tc>
        <w:tc>
          <w:tcPr>
            <w:tcW w:w="1530" w:type="dxa"/>
            <w:tcPrChange w:id="408" w:author="Moorty, Sai 05022014" w:date="2014-05-06T08:42:00Z">
              <w:tcPr>
                <w:tcW w:w="1530" w:type="dxa"/>
              </w:tcPr>
            </w:tcPrChange>
          </w:tcPr>
          <w:p w:rsidR="00BA6FEF" w:rsidRDefault="00BA6FEF" w:rsidP="00CD0F5C">
            <w:pPr>
              <w:rPr>
                <w:ins w:id="409" w:author="Moorty, Sai 05022014" w:date="2014-04-29T09:50:00Z"/>
              </w:rPr>
            </w:pPr>
          </w:p>
        </w:tc>
      </w:tr>
      <w:tr w:rsidR="00BA6FEF" w:rsidTr="00BA6FEF">
        <w:tc>
          <w:tcPr>
            <w:tcW w:w="662" w:type="dxa"/>
            <w:tcPrChange w:id="410" w:author="Moorty, Sai 05022014" w:date="2014-05-06T08:42:00Z">
              <w:tcPr>
                <w:tcW w:w="662" w:type="dxa"/>
              </w:tcPr>
            </w:tcPrChange>
          </w:tcPr>
          <w:p w:rsidR="00BA6FEF" w:rsidRDefault="00BA6FEF" w:rsidP="00CD0F5C">
            <w:r>
              <w:t>24</w:t>
            </w:r>
          </w:p>
        </w:tc>
        <w:tc>
          <w:tcPr>
            <w:tcW w:w="1621" w:type="dxa"/>
            <w:tcPrChange w:id="411" w:author="Moorty, Sai 05022014" w:date="2014-05-06T08:42:00Z">
              <w:tcPr>
                <w:tcW w:w="1621" w:type="dxa"/>
              </w:tcPr>
            </w:tcPrChange>
          </w:tcPr>
          <w:p w:rsidR="00BA6FEF" w:rsidRDefault="00BA6FEF" w:rsidP="00CD0F5C">
            <w:pPr>
              <w:rPr>
                <w:ins w:id="412" w:author="Moorty, Sai 05022014" w:date="2014-04-28T15:54:00Z"/>
              </w:rPr>
            </w:pPr>
            <w:ins w:id="413" w:author="Moorty, Sai 05022014" w:date="2014-04-29T09:51:00Z">
              <w:r>
                <w:t>A24</w:t>
              </w:r>
            </w:ins>
          </w:p>
        </w:tc>
        <w:tc>
          <w:tcPr>
            <w:tcW w:w="1536" w:type="dxa"/>
            <w:tcPrChange w:id="414" w:author="Moorty, Sai 05022014" w:date="2014-05-06T08:42:00Z">
              <w:tcPr>
                <w:tcW w:w="1536" w:type="dxa"/>
              </w:tcPr>
            </w:tcPrChange>
          </w:tcPr>
          <w:p w:rsidR="00BA6FEF" w:rsidRDefault="00BA6FEF" w:rsidP="00CD0F5C">
            <w:pPr>
              <w:rPr>
                <w:ins w:id="415" w:author="Moorty, Sai 05022014" w:date="2014-04-29T09:49:00Z"/>
              </w:rPr>
            </w:pPr>
            <w:ins w:id="416" w:author="Moorty, Sai 05022014" w:date="2014-04-29T09:51:00Z">
              <w:r>
                <w:t>B24</w:t>
              </w:r>
            </w:ins>
          </w:p>
        </w:tc>
        <w:tc>
          <w:tcPr>
            <w:tcW w:w="1615" w:type="dxa"/>
            <w:tcPrChange w:id="417" w:author="Moorty, Sai 05022014" w:date="2014-05-06T08:42:00Z">
              <w:tcPr>
                <w:tcW w:w="1615" w:type="dxa"/>
              </w:tcPr>
            </w:tcPrChange>
          </w:tcPr>
          <w:p w:rsidR="00BA6FEF" w:rsidRDefault="00BA6FEF" w:rsidP="00CD0F5C">
            <w:pPr>
              <w:rPr>
                <w:ins w:id="418" w:author="Moorty, Sai 05022014" w:date="2014-04-29T09:50:00Z"/>
              </w:rPr>
            </w:pPr>
            <w:ins w:id="419" w:author="Moorty, Sai 05022014" w:date="2014-04-29T09:51:00Z">
              <w:r>
                <w:t>C24</w:t>
              </w:r>
            </w:ins>
          </w:p>
        </w:tc>
        <w:tc>
          <w:tcPr>
            <w:tcW w:w="1530" w:type="dxa"/>
            <w:tcPrChange w:id="420" w:author="Moorty, Sai 05022014" w:date="2014-05-06T08:42:00Z">
              <w:tcPr>
                <w:tcW w:w="1530" w:type="dxa"/>
              </w:tcPr>
            </w:tcPrChange>
          </w:tcPr>
          <w:p w:rsidR="00BA6FEF" w:rsidRDefault="00BA6FEF" w:rsidP="00CD0F5C">
            <w:pPr>
              <w:rPr>
                <w:ins w:id="421" w:author="Moorty, Sai 05022014" w:date="2014-04-29T09:50:00Z"/>
              </w:rPr>
            </w:pPr>
            <w:ins w:id="422" w:author="Moorty, Sai 05022014" w:date="2014-04-29T09:51:00Z">
              <w:r>
                <w:t>D24</w:t>
              </w:r>
            </w:ins>
          </w:p>
        </w:tc>
      </w:tr>
    </w:tbl>
    <w:p w:rsidR="00CD0F5C" w:rsidRDefault="00181079">
      <w:pPr>
        <w:pStyle w:val="ListParagraph"/>
        <w:rPr>
          <w:ins w:id="423" w:author="Moorty, Sai 05022014" w:date="2014-05-06T08:40:00Z"/>
        </w:rPr>
        <w:pPrChange w:id="424" w:author="Moorty, Sai NPRR 598" w:date="2014-04-08T13:40:00Z">
          <w:pPr>
            <w:ind w:left="360"/>
          </w:pPr>
        </w:pPrChange>
      </w:pPr>
      <w:ins w:id="425" w:author="Moorty, Sai NPRR 598" w:date="2014-04-08T13:40:00Z">
        <w:r>
          <w:t>* The AS plan requirements that can be self</w:t>
        </w:r>
      </w:ins>
      <w:ins w:id="426" w:author="Moorty, Sai 05022014" w:date="2014-04-29T09:51:00Z">
        <w:r w:rsidR="00136EE4">
          <w:t>-</w:t>
        </w:r>
      </w:ins>
      <w:ins w:id="427" w:author="Moorty, Sai NPRR 598" w:date="2014-04-08T13:40:00Z">
        <w:del w:id="428" w:author="Moorty, Sai 05022014" w:date="2014-04-29T09:51:00Z">
          <w:r w:rsidDel="00136EE4">
            <w:delText xml:space="preserve"> </w:delText>
          </w:r>
        </w:del>
        <w:r>
          <w:t>arranged</w:t>
        </w:r>
      </w:ins>
    </w:p>
    <w:p w:rsidR="00BA6FEF" w:rsidRPr="0077113B" w:rsidRDefault="00BA6FEF" w:rsidP="00BA6FEF">
      <w:pPr>
        <w:spacing w:after="120" w:line="240" w:lineRule="auto"/>
        <w:ind w:left="360"/>
        <w:rPr>
          <w:ins w:id="429" w:author="Moorty, Sai 05022014" w:date="2014-05-06T08:40:00Z"/>
          <w:b/>
        </w:rPr>
      </w:pPr>
      <w:ins w:id="430" w:author="Moorty, Sai 05022014" w:date="2014-05-06T08:40:00Z">
        <w:r>
          <w:rPr>
            <w:b/>
          </w:rPr>
          <w:t>Primary Frequency Response and Fast Frequency Response</w:t>
        </w:r>
        <w:r w:rsidRPr="0077113B">
          <w:rPr>
            <w:b/>
          </w:rPr>
          <w:t>:</w:t>
        </w:r>
      </w:ins>
    </w:p>
    <w:p w:rsidR="00BA6FEF" w:rsidDel="00BA6FEF" w:rsidRDefault="00BA6FEF">
      <w:pPr>
        <w:pStyle w:val="ListParagraph"/>
        <w:rPr>
          <w:ins w:id="431" w:author="Moorty, Sai NPRR 598" w:date="2014-04-08T13:40:00Z"/>
          <w:del w:id="432" w:author="Moorty, Sai 05022014" w:date="2014-05-06T08:40:00Z"/>
        </w:rPr>
        <w:pPrChange w:id="433" w:author="Moorty, Sai NPRR 598" w:date="2014-04-08T13:40:00Z">
          <w:pPr>
            <w:ind w:left="360"/>
          </w:pPr>
        </w:pPrChange>
      </w:pPr>
    </w:p>
    <w:tbl>
      <w:tblPr>
        <w:tblStyle w:val="TableGrid"/>
        <w:tblW w:w="7807" w:type="dxa"/>
        <w:tblInd w:w="360" w:type="dxa"/>
        <w:tblLook w:val="04A0" w:firstRow="1" w:lastRow="0" w:firstColumn="1" w:lastColumn="0" w:noHBand="0" w:noVBand="1"/>
        <w:tblPrChange w:id="434" w:author="Moorty, Sai 05022014" w:date="2014-05-06T08:42:00Z">
          <w:tblPr>
            <w:tblStyle w:val="TableGrid"/>
            <w:tblW w:w="9396" w:type="dxa"/>
            <w:tblInd w:w="360" w:type="dxa"/>
            <w:tblLook w:val="04A0" w:firstRow="1" w:lastRow="0" w:firstColumn="1" w:lastColumn="0" w:noHBand="0" w:noVBand="1"/>
          </w:tblPr>
        </w:tblPrChange>
      </w:tblPr>
      <w:tblGrid>
        <w:gridCol w:w="662"/>
        <w:gridCol w:w="1366"/>
        <w:gridCol w:w="1579"/>
        <w:gridCol w:w="1531"/>
        <w:gridCol w:w="1712"/>
        <w:gridCol w:w="957"/>
        <w:tblGridChange w:id="435">
          <w:tblGrid>
            <w:gridCol w:w="662"/>
            <w:gridCol w:w="1366"/>
            <w:gridCol w:w="1579"/>
            <w:gridCol w:w="1531"/>
            <w:gridCol w:w="1712"/>
            <w:gridCol w:w="957"/>
          </w:tblGrid>
        </w:tblGridChange>
      </w:tblGrid>
      <w:tr w:rsidR="00BA6FEF" w:rsidTr="00BA6FEF">
        <w:trPr>
          <w:ins w:id="436" w:author="Moorty, Sai 05022014" w:date="2014-05-06T08:39:00Z"/>
        </w:trPr>
        <w:tc>
          <w:tcPr>
            <w:tcW w:w="662" w:type="dxa"/>
            <w:tcPrChange w:id="437" w:author="Moorty, Sai 05022014" w:date="2014-05-06T08:42:00Z">
              <w:tcPr>
                <w:tcW w:w="662" w:type="dxa"/>
              </w:tcPr>
            </w:tcPrChange>
          </w:tcPr>
          <w:p w:rsidR="00BA6FEF" w:rsidRDefault="00BA6FEF" w:rsidP="0077113B">
            <w:pPr>
              <w:rPr>
                <w:ins w:id="438" w:author="Moorty, Sai 05022014" w:date="2014-05-06T08:39:00Z"/>
              </w:rPr>
            </w:pPr>
            <w:ins w:id="439" w:author="Moorty, Sai 05022014" w:date="2014-05-06T08:39:00Z">
              <w:r>
                <w:t>Hour</w:t>
              </w:r>
            </w:ins>
          </w:p>
        </w:tc>
        <w:tc>
          <w:tcPr>
            <w:tcW w:w="1366" w:type="dxa"/>
            <w:tcPrChange w:id="440" w:author="Moorty, Sai 05022014" w:date="2014-05-06T08:42:00Z">
              <w:tcPr>
                <w:tcW w:w="1366" w:type="dxa"/>
              </w:tcPr>
            </w:tcPrChange>
          </w:tcPr>
          <w:p w:rsidR="00BA6FEF" w:rsidRDefault="00BA6FEF" w:rsidP="0077113B">
            <w:pPr>
              <w:rPr>
                <w:ins w:id="441" w:author="Moorty, Sai 05022014" w:date="2014-05-06T08:39:00Z"/>
              </w:rPr>
            </w:pPr>
            <w:proofErr w:type="spellStart"/>
            <w:ins w:id="442" w:author="Moorty, Sai 05022014" w:date="2014-05-06T08:39:00Z">
              <w:r>
                <w:t>PFR</w:t>
              </w:r>
              <w:r>
                <w:rPr>
                  <w:vertAlign w:val="subscript"/>
                </w:rPr>
                <w:t>R</w:t>
              </w:r>
              <w:r w:rsidRPr="005F36B0">
                <w:rPr>
                  <w:vertAlign w:val="subscript"/>
                </w:rPr>
                <w:t>equirement</w:t>
              </w:r>
              <w:proofErr w:type="spellEnd"/>
              <w:r w:rsidRPr="0077113B">
                <w:rPr>
                  <w:b/>
                  <w:vertAlign w:val="superscript"/>
                </w:rPr>
                <w:t>*</w:t>
              </w:r>
            </w:ins>
          </w:p>
        </w:tc>
        <w:tc>
          <w:tcPr>
            <w:tcW w:w="1579" w:type="dxa"/>
            <w:tcPrChange w:id="443" w:author="Moorty, Sai 05022014" w:date="2014-05-06T08:42:00Z">
              <w:tcPr>
                <w:tcW w:w="1579" w:type="dxa"/>
              </w:tcPr>
            </w:tcPrChange>
          </w:tcPr>
          <w:p w:rsidR="00BA6FEF" w:rsidRDefault="00BA6FEF" w:rsidP="0077113B">
            <w:pPr>
              <w:rPr>
                <w:ins w:id="444" w:author="Moorty, Sai 05022014" w:date="2014-05-06T08:39:00Z"/>
              </w:rPr>
            </w:pPr>
            <w:proofErr w:type="spellStart"/>
            <w:ins w:id="445" w:author="Moorty, Sai 05022014" w:date="2014-05-06T08:39:00Z">
              <w:r>
                <w:t>FFR</w:t>
              </w:r>
              <w:r w:rsidRPr="005F36B0">
                <w:rPr>
                  <w:vertAlign w:val="subscript"/>
                </w:rPr>
                <w:t>MinRequirement</w:t>
              </w:r>
              <w:proofErr w:type="spellEnd"/>
              <w:r w:rsidRPr="0077113B">
                <w:rPr>
                  <w:b/>
                  <w:vertAlign w:val="superscript"/>
                </w:rPr>
                <w:t>*</w:t>
              </w:r>
            </w:ins>
          </w:p>
        </w:tc>
        <w:tc>
          <w:tcPr>
            <w:tcW w:w="1531" w:type="dxa"/>
            <w:tcPrChange w:id="446" w:author="Moorty, Sai 05022014" w:date="2014-05-06T08:42:00Z">
              <w:tcPr>
                <w:tcW w:w="1531" w:type="dxa"/>
              </w:tcPr>
            </w:tcPrChange>
          </w:tcPr>
          <w:p w:rsidR="00BA6FEF" w:rsidRDefault="00BA6FEF" w:rsidP="0077113B">
            <w:pPr>
              <w:rPr>
                <w:ins w:id="447" w:author="Moorty, Sai 05022014" w:date="2014-05-06T08:39:00Z"/>
              </w:rPr>
            </w:pPr>
            <w:proofErr w:type="spellStart"/>
            <w:ins w:id="448" w:author="Moorty, Sai 05022014" w:date="2014-05-06T08:39:00Z">
              <w:r>
                <w:t>FFR</w:t>
              </w:r>
              <w:r>
                <w:rPr>
                  <w:vertAlign w:val="subscript"/>
                </w:rPr>
                <w:t>Max</w:t>
              </w:r>
              <w:r w:rsidRPr="005F36B0">
                <w:rPr>
                  <w:vertAlign w:val="subscript"/>
                </w:rPr>
                <w:t>Requirement</w:t>
              </w:r>
              <w:proofErr w:type="spellEnd"/>
            </w:ins>
          </w:p>
        </w:tc>
        <w:tc>
          <w:tcPr>
            <w:tcW w:w="1712" w:type="dxa"/>
            <w:tcPrChange w:id="449" w:author="Moorty, Sai 05022014" w:date="2014-05-06T08:42:00Z">
              <w:tcPr>
                <w:tcW w:w="1712" w:type="dxa"/>
              </w:tcPr>
            </w:tcPrChange>
          </w:tcPr>
          <w:p w:rsidR="00BA6FEF" w:rsidRDefault="00BA6FEF" w:rsidP="0077113B">
            <w:pPr>
              <w:rPr>
                <w:ins w:id="450" w:author="Moorty, Sai 05022014" w:date="2014-05-06T08:39:00Z"/>
              </w:rPr>
            </w:pPr>
            <w:ins w:id="451" w:author="Moorty, Sai 05022014" w:date="2014-05-06T08:39:00Z">
              <w:r>
                <w:t>FFR1</w:t>
              </w:r>
              <w:r>
                <w:rPr>
                  <w:vertAlign w:val="subscript"/>
                </w:rPr>
                <w:t>Max</w:t>
              </w:r>
              <w:r w:rsidRPr="005F36B0">
                <w:rPr>
                  <w:vertAlign w:val="subscript"/>
                </w:rPr>
                <w:t>Requirement</w:t>
              </w:r>
              <w:r w:rsidRPr="0077113B">
                <w:rPr>
                  <w:b/>
                  <w:vertAlign w:val="superscript"/>
                </w:rPr>
                <w:t>*</w:t>
              </w:r>
            </w:ins>
          </w:p>
        </w:tc>
        <w:tc>
          <w:tcPr>
            <w:tcW w:w="957" w:type="dxa"/>
            <w:tcPrChange w:id="452" w:author="Moorty, Sai 05022014" w:date="2014-05-06T08:42:00Z">
              <w:tcPr>
                <w:tcW w:w="957" w:type="dxa"/>
              </w:tcPr>
            </w:tcPrChange>
          </w:tcPr>
          <w:p w:rsidR="00BA6FEF" w:rsidRDefault="00BA6FEF" w:rsidP="0077113B">
            <w:pPr>
              <w:rPr>
                <w:ins w:id="453" w:author="Moorty, Sai 05022014" w:date="2014-05-06T08:39:00Z"/>
              </w:rPr>
            </w:pPr>
            <w:ins w:id="454" w:author="Moorty, Sai 05022014" w:date="2014-05-06T08:39:00Z">
              <w:r>
                <w:t>PFR/FFR Ratio</w:t>
              </w:r>
            </w:ins>
          </w:p>
          <w:p w:rsidR="00BA6FEF" w:rsidRDefault="00BA6FEF" w:rsidP="0077113B">
            <w:pPr>
              <w:rPr>
                <w:ins w:id="455" w:author="Moorty, Sai 05022014" w:date="2014-05-06T08:39:00Z"/>
              </w:rPr>
            </w:pPr>
            <w:ins w:id="456" w:author="Moorty, Sai 05022014" w:date="2014-05-06T08:39:00Z">
              <w:r>
                <w:t>1 MW FFR = R MW of PFR</w:t>
              </w:r>
            </w:ins>
          </w:p>
        </w:tc>
      </w:tr>
      <w:tr w:rsidR="00BA6FEF" w:rsidTr="00BA6FEF">
        <w:trPr>
          <w:ins w:id="457" w:author="Moorty, Sai 05022014" w:date="2014-05-06T08:39:00Z"/>
        </w:trPr>
        <w:tc>
          <w:tcPr>
            <w:tcW w:w="662" w:type="dxa"/>
            <w:tcPrChange w:id="458" w:author="Moorty, Sai 05022014" w:date="2014-05-06T08:42:00Z">
              <w:tcPr>
                <w:tcW w:w="662" w:type="dxa"/>
              </w:tcPr>
            </w:tcPrChange>
          </w:tcPr>
          <w:p w:rsidR="00BA6FEF" w:rsidRDefault="00BA6FEF" w:rsidP="0077113B">
            <w:pPr>
              <w:rPr>
                <w:ins w:id="459" w:author="Moorty, Sai 05022014" w:date="2014-05-06T08:39:00Z"/>
              </w:rPr>
            </w:pPr>
            <w:ins w:id="460" w:author="Moorty, Sai 05022014" w:date="2014-05-06T08:39:00Z">
              <w:r>
                <w:t>1</w:t>
              </w:r>
            </w:ins>
          </w:p>
        </w:tc>
        <w:tc>
          <w:tcPr>
            <w:tcW w:w="1366" w:type="dxa"/>
            <w:tcPrChange w:id="461" w:author="Moorty, Sai 05022014" w:date="2014-05-06T08:42:00Z">
              <w:tcPr>
                <w:tcW w:w="1366" w:type="dxa"/>
              </w:tcPr>
            </w:tcPrChange>
          </w:tcPr>
          <w:p w:rsidR="00BA6FEF" w:rsidRDefault="00BA6FEF" w:rsidP="0077113B">
            <w:pPr>
              <w:rPr>
                <w:ins w:id="462" w:author="Moorty, Sai 05022014" w:date="2014-05-06T08:39:00Z"/>
              </w:rPr>
            </w:pPr>
            <w:ins w:id="463" w:author="Moorty, Sai 05022014" w:date="2014-05-06T08:39:00Z">
              <w:r>
                <w:t>X1</w:t>
              </w:r>
            </w:ins>
          </w:p>
        </w:tc>
        <w:tc>
          <w:tcPr>
            <w:tcW w:w="1579" w:type="dxa"/>
            <w:tcPrChange w:id="464" w:author="Moorty, Sai 05022014" w:date="2014-05-06T08:42:00Z">
              <w:tcPr>
                <w:tcW w:w="1579" w:type="dxa"/>
              </w:tcPr>
            </w:tcPrChange>
          </w:tcPr>
          <w:p w:rsidR="00BA6FEF" w:rsidRDefault="00BA6FEF" w:rsidP="0077113B">
            <w:pPr>
              <w:rPr>
                <w:ins w:id="465" w:author="Moorty, Sai 05022014" w:date="2014-05-06T08:39:00Z"/>
              </w:rPr>
            </w:pPr>
            <w:ins w:id="466" w:author="Moorty, Sai 05022014" w:date="2014-05-06T08:39:00Z">
              <w:r>
                <w:t>Y1</w:t>
              </w:r>
            </w:ins>
          </w:p>
        </w:tc>
        <w:tc>
          <w:tcPr>
            <w:tcW w:w="1531" w:type="dxa"/>
            <w:tcPrChange w:id="467" w:author="Moorty, Sai 05022014" w:date="2014-05-06T08:42:00Z">
              <w:tcPr>
                <w:tcW w:w="1531" w:type="dxa"/>
              </w:tcPr>
            </w:tcPrChange>
          </w:tcPr>
          <w:p w:rsidR="00BA6FEF" w:rsidRDefault="00BA6FEF" w:rsidP="0077113B">
            <w:pPr>
              <w:rPr>
                <w:ins w:id="468" w:author="Moorty, Sai 05022014" w:date="2014-05-06T08:39:00Z"/>
              </w:rPr>
            </w:pPr>
            <w:ins w:id="469" w:author="Moorty, Sai 05022014" w:date="2014-05-06T08:39:00Z">
              <w:r>
                <w:t>Z1 &gt; Y1</w:t>
              </w:r>
            </w:ins>
          </w:p>
        </w:tc>
        <w:tc>
          <w:tcPr>
            <w:tcW w:w="1712" w:type="dxa"/>
            <w:tcPrChange w:id="470" w:author="Moorty, Sai 05022014" w:date="2014-05-06T08:42:00Z">
              <w:tcPr>
                <w:tcW w:w="1712" w:type="dxa"/>
              </w:tcPr>
            </w:tcPrChange>
          </w:tcPr>
          <w:p w:rsidR="00BA6FEF" w:rsidRDefault="00BA6FEF" w:rsidP="0077113B">
            <w:pPr>
              <w:rPr>
                <w:ins w:id="471" w:author="Moorty, Sai 05022014" w:date="2014-05-06T08:39:00Z"/>
              </w:rPr>
            </w:pPr>
            <w:ins w:id="472" w:author="Moorty, Sai 05022014" w:date="2014-05-06T08:39:00Z">
              <w:r>
                <w:t>S1 &lt;=  Y1</w:t>
              </w:r>
            </w:ins>
          </w:p>
        </w:tc>
        <w:tc>
          <w:tcPr>
            <w:tcW w:w="957" w:type="dxa"/>
            <w:tcPrChange w:id="473" w:author="Moorty, Sai 05022014" w:date="2014-05-06T08:42:00Z">
              <w:tcPr>
                <w:tcW w:w="957" w:type="dxa"/>
              </w:tcPr>
            </w:tcPrChange>
          </w:tcPr>
          <w:p w:rsidR="00BA6FEF" w:rsidRDefault="00BA6FEF" w:rsidP="0077113B">
            <w:pPr>
              <w:rPr>
                <w:ins w:id="474" w:author="Moorty, Sai 05022014" w:date="2014-05-06T08:39:00Z"/>
              </w:rPr>
            </w:pPr>
            <w:ins w:id="475" w:author="Moorty, Sai 05022014" w:date="2014-05-06T08:39:00Z">
              <w:r>
                <w:t>R1</w:t>
              </w:r>
            </w:ins>
          </w:p>
        </w:tc>
      </w:tr>
      <w:tr w:rsidR="00BA6FEF" w:rsidTr="00BA6FEF">
        <w:trPr>
          <w:ins w:id="476" w:author="Moorty, Sai 05022014" w:date="2014-05-06T08:39:00Z"/>
        </w:trPr>
        <w:tc>
          <w:tcPr>
            <w:tcW w:w="662" w:type="dxa"/>
            <w:tcPrChange w:id="477" w:author="Moorty, Sai 05022014" w:date="2014-05-06T08:42:00Z">
              <w:tcPr>
                <w:tcW w:w="662" w:type="dxa"/>
              </w:tcPr>
            </w:tcPrChange>
          </w:tcPr>
          <w:p w:rsidR="00BA6FEF" w:rsidRDefault="00BA6FEF" w:rsidP="0077113B">
            <w:pPr>
              <w:rPr>
                <w:ins w:id="478" w:author="Moorty, Sai 05022014" w:date="2014-05-06T08:39:00Z"/>
              </w:rPr>
            </w:pPr>
            <w:ins w:id="479" w:author="Moorty, Sai 05022014" w:date="2014-05-06T08:39:00Z">
              <w:r>
                <w:t>2</w:t>
              </w:r>
            </w:ins>
          </w:p>
        </w:tc>
        <w:tc>
          <w:tcPr>
            <w:tcW w:w="1366" w:type="dxa"/>
            <w:tcPrChange w:id="480" w:author="Moorty, Sai 05022014" w:date="2014-05-06T08:42:00Z">
              <w:tcPr>
                <w:tcW w:w="1366" w:type="dxa"/>
              </w:tcPr>
            </w:tcPrChange>
          </w:tcPr>
          <w:p w:rsidR="00BA6FEF" w:rsidRDefault="00BA6FEF" w:rsidP="0077113B">
            <w:pPr>
              <w:rPr>
                <w:ins w:id="481" w:author="Moorty, Sai 05022014" w:date="2014-05-06T08:39:00Z"/>
              </w:rPr>
            </w:pPr>
            <w:ins w:id="482" w:author="Moorty, Sai 05022014" w:date="2014-05-06T08:39:00Z">
              <w:r>
                <w:t>X2</w:t>
              </w:r>
            </w:ins>
          </w:p>
        </w:tc>
        <w:tc>
          <w:tcPr>
            <w:tcW w:w="1579" w:type="dxa"/>
            <w:tcPrChange w:id="483" w:author="Moorty, Sai 05022014" w:date="2014-05-06T08:42:00Z">
              <w:tcPr>
                <w:tcW w:w="1579" w:type="dxa"/>
              </w:tcPr>
            </w:tcPrChange>
          </w:tcPr>
          <w:p w:rsidR="00BA6FEF" w:rsidRDefault="00BA6FEF" w:rsidP="0077113B">
            <w:pPr>
              <w:rPr>
                <w:ins w:id="484" w:author="Moorty, Sai 05022014" w:date="2014-05-06T08:39:00Z"/>
              </w:rPr>
            </w:pPr>
            <w:ins w:id="485" w:author="Moorty, Sai 05022014" w:date="2014-05-06T08:39:00Z">
              <w:r>
                <w:t>Y2</w:t>
              </w:r>
            </w:ins>
          </w:p>
        </w:tc>
        <w:tc>
          <w:tcPr>
            <w:tcW w:w="1531" w:type="dxa"/>
            <w:tcPrChange w:id="486" w:author="Moorty, Sai 05022014" w:date="2014-05-06T08:42:00Z">
              <w:tcPr>
                <w:tcW w:w="1531" w:type="dxa"/>
              </w:tcPr>
            </w:tcPrChange>
          </w:tcPr>
          <w:p w:rsidR="00BA6FEF" w:rsidRDefault="00BA6FEF" w:rsidP="0077113B">
            <w:pPr>
              <w:rPr>
                <w:ins w:id="487" w:author="Moorty, Sai 05022014" w:date="2014-05-06T08:39:00Z"/>
              </w:rPr>
            </w:pPr>
            <w:ins w:id="488" w:author="Moorty, Sai 05022014" w:date="2014-05-06T08:39:00Z">
              <w:r>
                <w:t xml:space="preserve">Z2 &gt; Y2 </w:t>
              </w:r>
            </w:ins>
          </w:p>
        </w:tc>
        <w:tc>
          <w:tcPr>
            <w:tcW w:w="1712" w:type="dxa"/>
            <w:tcPrChange w:id="489" w:author="Moorty, Sai 05022014" w:date="2014-05-06T08:42:00Z">
              <w:tcPr>
                <w:tcW w:w="1712" w:type="dxa"/>
              </w:tcPr>
            </w:tcPrChange>
          </w:tcPr>
          <w:p w:rsidR="00BA6FEF" w:rsidRDefault="00BA6FEF" w:rsidP="0077113B">
            <w:pPr>
              <w:rPr>
                <w:ins w:id="490" w:author="Moorty, Sai 05022014" w:date="2014-05-06T08:39:00Z"/>
              </w:rPr>
            </w:pPr>
            <w:ins w:id="491" w:author="Moorty, Sai 05022014" w:date="2014-05-06T08:39:00Z">
              <w:r>
                <w:t>S2 &lt;=  Y2</w:t>
              </w:r>
            </w:ins>
          </w:p>
        </w:tc>
        <w:tc>
          <w:tcPr>
            <w:tcW w:w="957" w:type="dxa"/>
            <w:tcPrChange w:id="492" w:author="Moorty, Sai 05022014" w:date="2014-05-06T08:42:00Z">
              <w:tcPr>
                <w:tcW w:w="957" w:type="dxa"/>
              </w:tcPr>
            </w:tcPrChange>
          </w:tcPr>
          <w:p w:rsidR="00BA6FEF" w:rsidRDefault="00BA6FEF" w:rsidP="0077113B">
            <w:pPr>
              <w:rPr>
                <w:ins w:id="493" w:author="Moorty, Sai 05022014" w:date="2014-05-06T08:39:00Z"/>
              </w:rPr>
            </w:pPr>
            <w:ins w:id="494" w:author="Moorty, Sai 05022014" w:date="2014-05-06T08:39:00Z">
              <w:r>
                <w:t>R2</w:t>
              </w:r>
            </w:ins>
          </w:p>
        </w:tc>
      </w:tr>
      <w:tr w:rsidR="00BA6FEF" w:rsidTr="00BA6FEF">
        <w:trPr>
          <w:ins w:id="495" w:author="Moorty, Sai 05022014" w:date="2014-05-06T08:39:00Z"/>
        </w:trPr>
        <w:tc>
          <w:tcPr>
            <w:tcW w:w="662" w:type="dxa"/>
            <w:tcPrChange w:id="496" w:author="Moorty, Sai 05022014" w:date="2014-05-06T08:42:00Z">
              <w:tcPr>
                <w:tcW w:w="662" w:type="dxa"/>
              </w:tcPr>
            </w:tcPrChange>
          </w:tcPr>
          <w:p w:rsidR="00BA6FEF" w:rsidRDefault="00BA6FEF" w:rsidP="0077113B">
            <w:pPr>
              <w:rPr>
                <w:ins w:id="497" w:author="Moorty, Sai 05022014" w:date="2014-05-06T08:39:00Z"/>
              </w:rPr>
            </w:pPr>
            <w:ins w:id="498" w:author="Moorty, Sai 05022014" w:date="2014-05-06T08:39:00Z">
              <w:r>
                <w:t>:</w:t>
              </w:r>
            </w:ins>
          </w:p>
        </w:tc>
        <w:tc>
          <w:tcPr>
            <w:tcW w:w="1366" w:type="dxa"/>
            <w:tcPrChange w:id="499" w:author="Moorty, Sai 05022014" w:date="2014-05-06T08:42:00Z">
              <w:tcPr>
                <w:tcW w:w="1366" w:type="dxa"/>
              </w:tcPr>
            </w:tcPrChange>
          </w:tcPr>
          <w:p w:rsidR="00BA6FEF" w:rsidRDefault="00BA6FEF" w:rsidP="0077113B">
            <w:pPr>
              <w:rPr>
                <w:ins w:id="500" w:author="Moorty, Sai 05022014" w:date="2014-05-06T08:39:00Z"/>
              </w:rPr>
            </w:pPr>
          </w:p>
        </w:tc>
        <w:tc>
          <w:tcPr>
            <w:tcW w:w="1579" w:type="dxa"/>
            <w:tcPrChange w:id="501" w:author="Moorty, Sai 05022014" w:date="2014-05-06T08:42:00Z">
              <w:tcPr>
                <w:tcW w:w="1579" w:type="dxa"/>
              </w:tcPr>
            </w:tcPrChange>
          </w:tcPr>
          <w:p w:rsidR="00BA6FEF" w:rsidRDefault="00BA6FEF" w:rsidP="0077113B">
            <w:pPr>
              <w:rPr>
                <w:ins w:id="502" w:author="Moorty, Sai 05022014" w:date="2014-05-06T08:39:00Z"/>
              </w:rPr>
            </w:pPr>
          </w:p>
        </w:tc>
        <w:tc>
          <w:tcPr>
            <w:tcW w:w="1531" w:type="dxa"/>
            <w:tcPrChange w:id="503" w:author="Moorty, Sai 05022014" w:date="2014-05-06T08:42:00Z">
              <w:tcPr>
                <w:tcW w:w="1531" w:type="dxa"/>
              </w:tcPr>
            </w:tcPrChange>
          </w:tcPr>
          <w:p w:rsidR="00BA6FEF" w:rsidRDefault="00BA6FEF" w:rsidP="0077113B">
            <w:pPr>
              <w:rPr>
                <w:ins w:id="504" w:author="Moorty, Sai 05022014" w:date="2014-05-06T08:39:00Z"/>
              </w:rPr>
            </w:pPr>
          </w:p>
        </w:tc>
        <w:tc>
          <w:tcPr>
            <w:tcW w:w="1712" w:type="dxa"/>
            <w:tcPrChange w:id="505" w:author="Moorty, Sai 05022014" w:date="2014-05-06T08:42:00Z">
              <w:tcPr>
                <w:tcW w:w="1712" w:type="dxa"/>
              </w:tcPr>
            </w:tcPrChange>
          </w:tcPr>
          <w:p w:rsidR="00BA6FEF" w:rsidRDefault="00BA6FEF" w:rsidP="0077113B">
            <w:pPr>
              <w:rPr>
                <w:ins w:id="506" w:author="Moorty, Sai 05022014" w:date="2014-05-06T08:39:00Z"/>
              </w:rPr>
            </w:pPr>
          </w:p>
        </w:tc>
        <w:tc>
          <w:tcPr>
            <w:tcW w:w="957" w:type="dxa"/>
            <w:tcPrChange w:id="507" w:author="Moorty, Sai 05022014" w:date="2014-05-06T08:42:00Z">
              <w:tcPr>
                <w:tcW w:w="957" w:type="dxa"/>
              </w:tcPr>
            </w:tcPrChange>
          </w:tcPr>
          <w:p w:rsidR="00BA6FEF" w:rsidRDefault="00BA6FEF" w:rsidP="0077113B">
            <w:pPr>
              <w:rPr>
                <w:ins w:id="508" w:author="Moorty, Sai 05022014" w:date="2014-05-06T08:39:00Z"/>
              </w:rPr>
            </w:pPr>
          </w:p>
        </w:tc>
      </w:tr>
      <w:tr w:rsidR="00BA6FEF" w:rsidTr="00BA6FEF">
        <w:trPr>
          <w:ins w:id="509" w:author="Moorty, Sai 05022014" w:date="2014-05-06T08:39:00Z"/>
        </w:trPr>
        <w:tc>
          <w:tcPr>
            <w:tcW w:w="662" w:type="dxa"/>
            <w:tcPrChange w:id="510" w:author="Moorty, Sai 05022014" w:date="2014-05-06T08:42:00Z">
              <w:tcPr>
                <w:tcW w:w="662" w:type="dxa"/>
              </w:tcPr>
            </w:tcPrChange>
          </w:tcPr>
          <w:p w:rsidR="00BA6FEF" w:rsidRDefault="00BA6FEF" w:rsidP="0077113B">
            <w:pPr>
              <w:rPr>
                <w:ins w:id="511" w:author="Moorty, Sai 05022014" w:date="2014-05-06T08:39:00Z"/>
              </w:rPr>
            </w:pPr>
            <w:ins w:id="512" w:author="Moorty, Sai 05022014" w:date="2014-05-06T08:39:00Z">
              <w:r>
                <w:t>24</w:t>
              </w:r>
            </w:ins>
          </w:p>
        </w:tc>
        <w:tc>
          <w:tcPr>
            <w:tcW w:w="1366" w:type="dxa"/>
            <w:tcPrChange w:id="513" w:author="Moorty, Sai 05022014" w:date="2014-05-06T08:42:00Z">
              <w:tcPr>
                <w:tcW w:w="1366" w:type="dxa"/>
              </w:tcPr>
            </w:tcPrChange>
          </w:tcPr>
          <w:p w:rsidR="00BA6FEF" w:rsidRDefault="00BA6FEF" w:rsidP="0077113B">
            <w:pPr>
              <w:rPr>
                <w:ins w:id="514" w:author="Moorty, Sai 05022014" w:date="2014-05-06T08:39:00Z"/>
              </w:rPr>
            </w:pPr>
            <w:ins w:id="515" w:author="Moorty, Sai 05022014" w:date="2014-05-06T08:39:00Z">
              <w:r>
                <w:t>X24</w:t>
              </w:r>
            </w:ins>
          </w:p>
        </w:tc>
        <w:tc>
          <w:tcPr>
            <w:tcW w:w="1579" w:type="dxa"/>
            <w:tcPrChange w:id="516" w:author="Moorty, Sai 05022014" w:date="2014-05-06T08:42:00Z">
              <w:tcPr>
                <w:tcW w:w="1579" w:type="dxa"/>
              </w:tcPr>
            </w:tcPrChange>
          </w:tcPr>
          <w:p w:rsidR="00BA6FEF" w:rsidRDefault="00BA6FEF" w:rsidP="0077113B">
            <w:pPr>
              <w:rPr>
                <w:ins w:id="517" w:author="Moorty, Sai 05022014" w:date="2014-05-06T08:39:00Z"/>
              </w:rPr>
            </w:pPr>
            <w:ins w:id="518" w:author="Moorty, Sai 05022014" w:date="2014-05-06T08:39:00Z">
              <w:r>
                <w:t>Y24</w:t>
              </w:r>
            </w:ins>
          </w:p>
        </w:tc>
        <w:tc>
          <w:tcPr>
            <w:tcW w:w="1531" w:type="dxa"/>
            <w:tcPrChange w:id="519" w:author="Moorty, Sai 05022014" w:date="2014-05-06T08:42:00Z">
              <w:tcPr>
                <w:tcW w:w="1531" w:type="dxa"/>
              </w:tcPr>
            </w:tcPrChange>
          </w:tcPr>
          <w:p w:rsidR="00BA6FEF" w:rsidRDefault="00BA6FEF" w:rsidP="0077113B">
            <w:pPr>
              <w:rPr>
                <w:ins w:id="520" w:author="Moorty, Sai 05022014" w:date="2014-05-06T08:39:00Z"/>
              </w:rPr>
            </w:pPr>
            <w:ins w:id="521" w:author="Moorty, Sai 05022014" w:date="2014-05-06T08:39:00Z">
              <w:r>
                <w:t>Z24 &gt; Y24</w:t>
              </w:r>
            </w:ins>
          </w:p>
        </w:tc>
        <w:tc>
          <w:tcPr>
            <w:tcW w:w="1712" w:type="dxa"/>
            <w:tcPrChange w:id="522" w:author="Moorty, Sai 05022014" w:date="2014-05-06T08:42:00Z">
              <w:tcPr>
                <w:tcW w:w="1712" w:type="dxa"/>
              </w:tcPr>
            </w:tcPrChange>
          </w:tcPr>
          <w:p w:rsidR="00BA6FEF" w:rsidRDefault="00BA6FEF" w:rsidP="0077113B">
            <w:pPr>
              <w:rPr>
                <w:ins w:id="523" w:author="Moorty, Sai 05022014" w:date="2014-05-06T08:39:00Z"/>
              </w:rPr>
            </w:pPr>
            <w:ins w:id="524" w:author="Moorty, Sai 05022014" w:date="2014-05-06T08:39:00Z">
              <w:r>
                <w:t>S24 &lt;= Y24</w:t>
              </w:r>
            </w:ins>
          </w:p>
        </w:tc>
        <w:tc>
          <w:tcPr>
            <w:tcW w:w="957" w:type="dxa"/>
            <w:tcPrChange w:id="525" w:author="Moorty, Sai 05022014" w:date="2014-05-06T08:42:00Z">
              <w:tcPr>
                <w:tcW w:w="957" w:type="dxa"/>
              </w:tcPr>
            </w:tcPrChange>
          </w:tcPr>
          <w:p w:rsidR="00BA6FEF" w:rsidRDefault="00BA6FEF" w:rsidP="0077113B">
            <w:pPr>
              <w:rPr>
                <w:ins w:id="526" w:author="Moorty, Sai 05022014" w:date="2014-05-06T08:39:00Z"/>
              </w:rPr>
            </w:pPr>
            <w:ins w:id="527" w:author="Moorty, Sai 05022014" w:date="2014-05-06T08:39:00Z">
              <w:r>
                <w:t>R24</w:t>
              </w:r>
            </w:ins>
          </w:p>
        </w:tc>
      </w:tr>
    </w:tbl>
    <w:p w:rsidR="00BA6FEF" w:rsidRDefault="00BA6FEF" w:rsidP="00BA6FEF">
      <w:pPr>
        <w:pStyle w:val="ListParagraph"/>
        <w:rPr>
          <w:ins w:id="528" w:author="Moorty, Sai 05022014" w:date="2014-05-06T08:41:00Z"/>
        </w:rPr>
      </w:pPr>
      <w:ins w:id="529" w:author="Moorty, Sai 05022014" w:date="2014-05-06T08:39:00Z">
        <w:r>
          <w:t>* The AS plan requirements that can be self-arranged</w:t>
        </w:r>
      </w:ins>
    </w:p>
    <w:p w:rsidR="00BA6FEF" w:rsidRPr="0077113B" w:rsidRDefault="00BA6FEF" w:rsidP="00BA6FEF">
      <w:pPr>
        <w:spacing w:after="120" w:line="240" w:lineRule="auto"/>
        <w:ind w:left="360"/>
        <w:rPr>
          <w:ins w:id="530" w:author="Moorty, Sai 05022014" w:date="2014-05-06T08:41:00Z"/>
          <w:b/>
        </w:rPr>
      </w:pPr>
      <w:ins w:id="531" w:author="Moorty, Sai 05022014" w:date="2014-05-06T08:41:00Z">
        <w:r>
          <w:rPr>
            <w:b/>
          </w:rPr>
          <w:lastRenderedPageBreak/>
          <w:t>Contingency Reserve and Supplemental Reserve</w:t>
        </w:r>
        <w:r w:rsidRPr="0077113B">
          <w:rPr>
            <w:b/>
          </w:rPr>
          <w:t>:</w:t>
        </w:r>
      </w:ins>
    </w:p>
    <w:tbl>
      <w:tblPr>
        <w:tblStyle w:val="TableGrid"/>
        <w:tblW w:w="6376" w:type="dxa"/>
        <w:tblInd w:w="360" w:type="dxa"/>
        <w:tblLook w:val="04A0" w:firstRow="1" w:lastRow="0" w:firstColumn="1" w:lastColumn="0" w:noHBand="0" w:noVBand="1"/>
        <w:tblPrChange w:id="532" w:author="Moorty, Sai 05022014" w:date="2014-05-06T08:42:00Z">
          <w:tblPr>
            <w:tblStyle w:val="TableGrid"/>
            <w:tblW w:w="9045" w:type="dxa"/>
            <w:tblInd w:w="360" w:type="dxa"/>
            <w:tblLook w:val="04A0" w:firstRow="1" w:lastRow="0" w:firstColumn="1" w:lastColumn="0" w:noHBand="0" w:noVBand="1"/>
          </w:tblPr>
        </w:tblPrChange>
      </w:tblPr>
      <w:tblGrid>
        <w:gridCol w:w="662"/>
        <w:gridCol w:w="1268"/>
        <w:gridCol w:w="1605"/>
        <w:gridCol w:w="1252"/>
        <w:gridCol w:w="1589"/>
        <w:tblGridChange w:id="533">
          <w:tblGrid>
            <w:gridCol w:w="662"/>
            <w:gridCol w:w="1268"/>
            <w:gridCol w:w="1605"/>
            <w:gridCol w:w="1252"/>
            <w:gridCol w:w="1589"/>
          </w:tblGrid>
        </w:tblGridChange>
      </w:tblGrid>
      <w:tr w:rsidR="00BA6FEF" w:rsidTr="00BA6FEF">
        <w:trPr>
          <w:ins w:id="534" w:author="Moorty, Sai 05022014" w:date="2014-05-06T08:39:00Z"/>
        </w:trPr>
        <w:tc>
          <w:tcPr>
            <w:tcW w:w="662" w:type="dxa"/>
            <w:tcPrChange w:id="535" w:author="Moorty, Sai 05022014" w:date="2014-05-06T08:42:00Z">
              <w:tcPr>
                <w:tcW w:w="662" w:type="dxa"/>
              </w:tcPr>
            </w:tcPrChange>
          </w:tcPr>
          <w:p w:rsidR="00BA6FEF" w:rsidRDefault="00BA6FEF" w:rsidP="0077113B">
            <w:pPr>
              <w:rPr>
                <w:ins w:id="536" w:author="Moorty, Sai 05022014" w:date="2014-05-06T08:39:00Z"/>
              </w:rPr>
            </w:pPr>
            <w:ins w:id="537" w:author="Moorty, Sai 05022014" w:date="2014-05-06T08:39:00Z">
              <w:r>
                <w:t>Hour</w:t>
              </w:r>
            </w:ins>
          </w:p>
        </w:tc>
        <w:tc>
          <w:tcPr>
            <w:tcW w:w="1268" w:type="dxa"/>
            <w:tcPrChange w:id="538" w:author="Moorty, Sai 05022014" w:date="2014-05-06T08:42:00Z">
              <w:tcPr>
                <w:tcW w:w="1268" w:type="dxa"/>
              </w:tcPr>
            </w:tcPrChange>
          </w:tcPr>
          <w:p w:rsidR="00BA6FEF" w:rsidRDefault="00BA6FEF" w:rsidP="0077113B">
            <w:pPr>
              <w:rPr>
                <w:ins w:id="539" w:author="Moorty, Sai 05022014" w:date="2014-05-06T08:39:00Z"/>
              </w:rPr>
            </w:pPr>
            <w:proofErr w:type="spellStart"/>
            <w:ins w:id="540" w:author="Moorty, Sai 05022014" w:date="2014-05-06T08:39:00Z">
              <w:r>
                <w:t>CR</w:t>
              </w:r>
              <w:r w:rsidRPr="005F36B0">
                <w:rPr>
                  <w:vertAlign w:val="subscript"/>
                </w:rPr>
                <w:t>Requirement</w:t>
              </w:r>
              <w:proofErr w:type="spellEnd"/>
              <w:r w:rsidRPr="0077113B">
                <w:rPr>
                  <w:b/>
                  <w:vertAlign w:val="superscript"/>
                </w:rPr>
                <w:t>*</w:t>
              </w:r>
            </w:ins>
          </w:p>
        </w:tc>
        <w:tc>
          <w:tcPr>
            <w:tcW w:w="1605" w:type="dxa"/>
            <w:tcPrChange w:id="541" w:author="Moorty, Sai 05022014" w:date="2014-05-06T08:42:00Z">
              <w:tcPr>
                <w:tcW w:w="1605" w:type="dxa"/>
              </w:tcPr>
            </w:tcPrChange>
          </w:tcPr>
          <w:p w:rsidR="00BA6FEF" w:rsidRDefault="00BA6FEF" w:rsidP="0077113B">
            <w:pPr>
              <w:rPr>
                <w:ins w:id="542" w:author="Moorty, Sai 05022014" w:date="2014-05-06T08:39:00Z"/>
              </w:rPr>
            </w:pPr>
            <w:ins w:id="543" w:author="Moorty, Sai 05022014" w:date="2014-05-06T08:39:00Z">
              <w:r>
                <w:t>CR1</w:t>
              </w:r>
              <w:r>
                <w:rPr>
                  <w:vertAlign w:val="subscript"/>
                </w:rPr>
                <w:t>MinR</w:t>
              </w:r>
              <w:r w:rsidRPr="005F36B0">
                <w:rPr>
                  <w:vertAlign w:val="subscript"/>
                </w:rPr>
                <w:t>equirement</w:t>
              </w:r>
              <w:r w:rsidRPr="00584FB5">
                <w:rPr>
                  <w:b/>
                  <w:vertAlign w:val="superscript"/>
                </w:rPr>
                <w:t>*</w:t>
              </w:r>
            </w:ins>
          </w:p>
        </w:tc>
        <w:tc>
          <w:tcPr>
            <w:tcW w:w="1252" w:type="dxa"/>
            <w:tcPrChange w:id="544" w:author="Moorty, Sai 05022014" w:date="2014-05-06T08:42:00Z">
              <w:tcPr>
                <w:tcW w:w="1252" w:type="dxa"/>
              </w:tcPr>
            </w:tcPrChange>
          </w:tcPr>
          <w:p w:rsidR="00BA6FEF" w:rsidRDefault="00BA6FEF" w:rsidP="0077113B">
            <w:pPr>
              <w:rPr>
                <w:ins w:id="545" w:author="Moorty, Sai 05022014" w:date="2014-05-06T08:39:00Z"/>
              </w:rPr>
            </w:pPr>
            <w:proofErr w:type="spellStart"/>
            <w:ins w:id="546" w:author="Moorty, Sai 05022014" w:date="2014-05-06T08:39:00Z">
              <w:r>
                <w:t>SR</w:t>
              </w:r>
              <w:r w:rsidRPr="005F36B0">
                <w:rPr>
                  <w:vertAlign w:val="subscript"/>
                </w:rPr>
                <w:t>Requirement</w:t>
              </w:r>
              <w:proofErr w:type="spellEnd"/>
              <w:r w:rsidRPr="00584FB5">
                <w:rPr>
                  <w:b/>
                  <w:vertAlign w:val="superscript"/>
                </w:rPr>
                <w:t>*</w:t>
              </w:r>
            </w:ins>
          </w:p>
        </w:tc>
        <w:tc>
          <w:tcPr>
            <w:tcW w:w="1589" w:type="dxa"/>
            <w:tcPrChange w:id="547" w:author="Moorty, Sai 05022014" w:date="2014-05-06T08:42:00Z">
              <w:tcPr>
                <w:tcW w:w="1589" w:type="dxa"/>
              </w:tcPr>
            </w:tcPrChange>
          </w:tcPr>
          <w:p w:rsidR="00BA6FEF" w:rsidRDefault="00BA6FEF" w:rsidP="0077113B">
            <w:pPr>
              <w:rPr>
                <w:ins w:id="548" w:author="Moorty, Sai 05022014" w:date="2014-05-06T08:39:00Z"/>
              </w:rPr>
            </w:pPr>
            <w:ins w:id="549" w:author="Moorty, Sai 05022014" w:date="2014-05-06T08:39:00Z">
              <w:r>
                <w:t>SR1</w:t>
              </w:r>
              <w:r>
                <w:rPr>
                  <w:vertAlign w:val="subscript"/>
                </w:rPr>
                <w:t>MinR</w:t>
              </w:r>
              <w:r w:rsidRPr="005F36B0">
                <w:rPr>
                  <w:vertAlign w:val="subscript"/>
                </w:rPr>
                <w:t>equirement</w:t>
              </w:r>
              <w:r w:rsidRPr="00584FB5">
                <w:rPr>
                  <w:b/>
                  <w:vertAlign w:val="superscript"/>
                </w:rPr>
                <w:t>*</w:t>
              </w:r>
            </w:ins>
          </w:p>
        </w:tc>
      </w:tr>
      <w:tr w:rsidR="00BA6FEF" w:rsidTr="00BA6FEF">
        <w:trPr>
          <w:ins w:id="550" w:author="Moorty, Sai 05022014" w:date="2014-05-06T08:39:00Z"/>
        </w:trPr>
        <w:tc>
          <w:tcPr>
            <w:tcW w:w="662" w:type="dxa"/>
            <w:tcPrChange w:id="551" w:author="Moorty, Sai 05022014" w:date="2014-05-06T08:42:00Z">
              <w:tcPr>
                <w:tcW w:w="662" w:type="dxa"/>
              </w:tcPr>
            </w:tcPrChange>
          </w:tcPr>
          <w:p w:rsidR="00BA6FEF" w:rsidRDefault="00BA6FEF" w:rsidP="0077113B">
            <w:pPr>
              <w:rPr>
                <w:ins w:id="552" w:author="Moorty, Sai 05022014" w:date="2014-05-06T08:39:00Z"/>
              </w:rPr>
            </w:pPr>
            <w:ins w:id="553" w:author="Moorty, Sai 05022014" w:date="2014-05-06T08:39:00Z">
              <w:r>
                <w:t>1</w:t>
              </w:r>
            </w:ins>
          </w:p>
        </w:tc>
        <w:tc>
          <w:tcPr>
            <w:tcW w:w="1268" w:type="dxa"/>
            <w:tcPrChange w:id="554" w:author="Moorty, Sai 05022014" w:date="2014-05-06T08:42:00Z">
              <w:tcPr>
                <w:tcW w:w="1268" w:type="dxa"/>
              </w:tcPr>
            </w:tcPrChange>
          </w:tcPr>
          <w:p w:rsidR="00BA6FEF" w:rsidRDefault="00BA6FEF" w:rsidP="0077113B">
            <w:pPr>
              <w:rPr>
                <w:ins w:id="555" w:author="Moorty, Sai 05022014" w:date="2014-05-06T08:39:00Z"/>
              </w:rPr>
            </w:pPr>
            <w:ins w:id="556" w:author="Moorty, Sai 05022014" w:date="2014-05-06T08:39:00Z">
              <w:r>
                <w:t>T1</w:t>
              </w:r>
            </w:ins>
          </w:p>
        </w:tc>
        <w:tc>
          <w:tcPr>
            <w:tcW w:w="1605" w:type="dxa"/>
            <w:tcPrChange w:id="557" w:author="Moorty, Sai 05022014" w:date="2014-05-06T08:42:00Z">
              <w:tcPr>
                <w:tcW w:w="1605" w:type="dxa"/>
              </w:tcPr>
            </w:tcPrChange>
          </w:tcPr>
          <w:p w:rsidR="00BA6FEF" w:rsidRDefault="00BA6FEF" w:rsidP="0077113B">
            <w:pPr>
              <w:rPr>
                <w:ins w:id="558" w:author="Moorty, Sai 05022014" w:date="2014-05-06T08:39:00Z"/>
              </w:rPr>
            </w:pPr>
            <w:ins w:id="559" w:author="Moorty, Sai 05022014" w:date="2014-05-06T08:39:00Z">
              <w:r>
                <w:t>U1</w:t>
              </w:r>
            </w:ins>
          </w:p>
        </w:tc>
        <w:tc>
          <w:tcPr>
            <w:tcW w:w="1252" w:type="dxa"/>
            <w:tcPrChange w:id="560" w:author="Moorty, Sai 05022014" w:date="2014-05-06T08:42:00Z">
              <w:tcPr>
                <w:tcW w:w="1252" w:type="dxa"/>
              </w:tcPr>
            </w:tcPrChange>
          </w:tcPr>
          <w:p w:rsidR="00BA6FEF" w:rsidRDefault="00BA6FEF" w:rsidP="0077113B">
            <w:pPr>
              <w:rPr>
                <w:ins w:id="561" w:author="Moorty, Sai 05022014" w:date="2014-05-06T08:39:00Z"/>
              </w:rPr>
            </w:pPr>
            <w:ins w:id="562" w:author="Moorty, Sai 05022014" w:date="2014-05-06T08:39:00Z">
              <w:r>
                <w:t>V1</w:t>
              </w:r>
            </w:ins>
          </w:p>
        </w:tc>
        <w:tc>
          <w:tcPr>
            <w:tcW w:w="1589" w:type="dxa"/>
            <w:tcPrChange w:id="563" w:author="Moorty, Sai 05022014" w:date="2014-05-06T08:42:00Z">
              <w:tcPr>
                <w:tcW w:w="1589" w:type="dxa"/>
              </w:tcPr>
            </w:tcPrChange>
          </w:tcPr>
          <w:p w:rsidR="00BA6FEF" w:rsidRDefault="00BA6FEF" w:rsidP="0077113B">
            <w:pPr>
              <w:rPr>
                <w:ins w:id="564" w:author="Moorty, Sai 05022014" w:date="2014-05-06T08:39:00Z"/>
              </w:rPr>
            </w:pPr>
            <w:ins w:id="565" w:author="Moorty, Sai 05022014" w:date="2014-05-06T08:39:00Z">
              <w:r>
                <w:t>W1</w:t>
              </w:r>
            </w:ins>
          </w:p>
        </w:tc>
      </w:tr>
      <w:tr w:rsidR="00BA6FEF" w:rsidTr="00BA6FEF">
        <w:trPr>
          <w:ins w:id="566" w:author="Moorty, Sai 05022014" w:date="2014-05-06T08:39:00Z"/>
        </w:trPr>
        <w:tc>
          <w:tcPr>
            <w:tcW w:w="662" w:type="dxa"/>
            <w:tcPrChange w:id="567" w:author="Moorty, Sai 05022014" w:date="2014-05-06T08:42:00Z">
              <w:tcPr>
                <w:tcW w:w="662" w:type="dxa"/>
              </w:tcPr>
            </w:tcPrChange>
          </w:tcPr>
          <w:p w:rsidR="00BA6FEF" w:rsidRDefault="00BA6FEF" w:rsidP="0077113B">
            <w:pPr>
              <w:rPr>
                <w:ins w:id="568" w:author="Moorty, Sai 05022014" w:date="2014-05-06T08:39:00Z"/>
              </w:rPr>
            </w:pPr>
            <w:ins w:id="569" w:author="Moorty, Sai 05022014" w:date="2014-05-06T08:39:00Z">
              <w:r>
                <w:t>2</w:t>
              </w:r>
            </w:ins>
          </w:p>
        </w:tc>
        <w:tc>
          <w:tcPr>
            <w:tcW w:w="1268" w:type="dxa"/>
            <w:tcPrChange w:id="570" w:author="Moorty, Sai 05022014" w:date="2014-05-06T08:42:00Z">
              <w:tcPr>
                <w:tcW w:w="1268" w:type="dxa"/>
              </w:tcPr>
            </w:tcPrChange>
          </w:tcPr>
          <w:p w:rsidR="00BA6FEF" w:rsidRDefault="00BA6FEF" w:rsidP="0077113B">
            <w:pPr>
              <w:rPr>
                <w:ins w:id="571" w:author="Moorty, Sai 05022014" w:date="2014-05-06T08:39:00Z"/>
              </w:rPr>
            </w:pPr>
            <w:ins w:id="572" w:author="Moorty, Sai 05022014" w:date="2014-05-06T08:39:00Z">
              <w:r>
                <w:t>T2</w:t>
              </w:r>
            </w:ins>
          </w:p>
        </w:tc>
        <w:tc>
          <w:tcPr>
            <w:tcW w:w="1605" w:type="dxa"/>
            <w:tcPrChange w:id="573" w:author="Moorty, Sai 05022014" w:date="2014-05-06T08:42:00Z">
              <w:tcPr>
                <w:tcW w:w="1605" w:type="dxa"/>
              </w:tcPr>
            </w:tcPrChange>
          </w:tcPr>
          <w:p w:rsidR="00BA6FEF" w:rsidRDefault="00BA6FEF" w:rsidP="0077113B">
            <w:pPr>
              <w:rPr>
                <w:ins w:id="574" w:author="Moorty, Sai 05022014" w:date="2014-05-06T08:39:00Z"/>
              </w:rPr>
            </w:pPr>
            <w:ins w:id="575" w:author="Moorty, Sai 05022014" w:date="2014-05-06T08:39:00Z">
              <w:r>
                <w:t>U2</w:t>
              </w:r>
            </w:ins>
          </w:p>
        </w:tc>
        <w:tc>
          <w:tcPr>
            <w:tcW w:w="1252" w:type="dxa"/>
            <w:tcPrChange w:id="576" w:author="Moorty, Sai 05022014" w:date="2014-05-06T08:42:00Z">
              <w:tcPr>
                <w:tcW w:w="1252" w:type="dxa"/>
              </w:tcPr>
            </w:tcPrChange>
          </w:tcPr>
          <w:p w:rsidR="00BA6FEF" w:rsidRDefault="00BA6FEF" w:rsidP="0077113B">
            <w:pPr>
              <w:rPr>
                <w:ins w:id="577" w:author="Moorty, Sai 05022014" w:date="2014-05-06T08:39:00Z"/>
              </w:rPr>
            </w:pPr>
            <w:ins w:id="578" w:author="Moorty, Sai 05022014" w:date="2014-05-06T08:39:00Z">
              <w:r>
                <w:t>V2</w:t>
              </w:r>
            </w:ins>
          </w:p>
        </w:tc>
        <w:tc>
          <w:tcPr>
            <w:tcW w:w="1589" w:type="dxa"/>
            <w:tcPrChange w:id="579" w:author="Moorty, Sai 05022014" w:date="2014-05-06T08:42:00Z">
              <w:tcPr>
                <w:tcW w:w="1589" w:type="dxa"/>
              </w:tcPr>
            </w:tcPrChange>
          </w:tcPr>
          <w:p w:rsidR="00BA6FEF" w:rsidRDefault="00BA6FEF" w:rsidP="0077113B">
            <w:pPr>
              <w:rPr>
                <w:ins w:id="580" w:author="Moorty, Sai 05022014" w:date="2014-05-06T08:39:00Z"/>
              </w:rPr>
            </w:pPr>
            <w:ins w:id="581" w:author="Moorty, Sai 05022014" w:date="2014-05-06T08:39:00Z">
              <w:r>
                <w:t>W2</w:t>
              </w:r>
            </w:ins>
          </w:p>
        </w:tc>
      </w:tr>
      <w:tr w:rsidR="00BA6FEF" w:rsidTr="00BA6FEF">
        <w:trPr>
          <w:ins w:id="582" w:author="Moorty, Sai 05022014" w:date="2014-05-06T08:39:00Z"/>
        </w:trPr>
        <w:tc>
          <w:tcPr>
            <w:tcW w:w="662" w:type="dxa"/>
            <w:tcPrChange w:id="583" w:author="Moorty, Sai 05022014" w:date="2014-05-06T08:42:00Z">
              <w:tcPr>
                <w:tcW w:w="662" w:type="dxa"/>
              </w:tcPr>
            </w:tcPrChange>
          </w:tcPr>
          <w:p w:rsidR="00BA6FEF" w:rsidRDefault="00BA6FEF" w:rsidP="0077113B">
            <w:pPr>
              <w:rPr>
                <w:ins w:id="584" w:author="Moorty, Sai 05022014" w:date="2014-05-06T08:39:00Z"/>
              </w:rPr>
            </w:pPr>
            <w:ins w:id="585" w:author="Moorty, Sai 05022014" w:date="2014-05-06T08:39:00Z">
              <w:r>
                <w:t>:</w:t>
              </w:r>
            </w:ins>
          </w:p>
        </w:tc>
        <w:tc>
          <w:tcPr>
            <w:tcW w:w="1268" w:type="dxa"/>
            <w:tcPrChange w:id="586" w:author="Moorty, Sai 05022014" w:date="2014-05-06T08:42:00Z">
              <w:tcPr>
                <w:tcW w:w="1268" w:type="dxa"/>
              </w:tcPr>
            </w:tcPrChange>
          </w:tcPr>
          <w:p w:rsidR="00BA6FEF" w:rsidRDefault="00BA6FEF" w:rsidP="0077113B">
            <w:pPr>
              <w:rPr>
                <w:ins w:id="587" w:author="Moorty, Sai 05022014" w:date="2014-05-06T08:39:00Z"/>
              </w:rPr>
            </w:pPr>
          </w:p>
        </w:tc>
        <w:tc>
          <w:tcPr>
            <w:tcW w:w="1605" w:type="dxa"/>
            <w:tcPrChange w:id="588" w:author="Moorty, Sai 05022014" w:date="2014-05-06T08:42:00Z">
              <w:tcPr>
                <w:tcW w:w="1605" w:type="dxa"/>
              </w:tcPr>
            </w:tcPrChange>
          </w:tcPr>
          <w:p w:rsidR="00BA6FEF" w:rsidRDefault="00BA6FEF" w:rsidP="0077113B">
            <w:pPr>
              <w:rPr>
                <w:ins w:id="589" w:author="Moorty, Sai 05022014" w:date="2014-05-06T08:39:00Z"/>
              </w:rPr>
            </w:pPr>
          </w:p>
        </w:tc>
        <w:tc>
          <w:tcPr>
            <w:tcW w:w="1252" w:type="dxa"/>
            <w:tcPrChange w:id="590" w:author="Moorty, Sai 05022014" w:date="2014-05-06T08:42:00Z">
              <w:tcPr>
                <w:tcW w:w="1252" w:type="dxa"/>
              </w:tcPr>
            </w:tcPrChange>
          </w:tcPr>
          <w:p w:rsidR="00BA6FEF" w:rsidRDefault="00BA6FEF" w:rsidP="0077113B">
            <w:pPr>
              <w:rPr>
                <w:ins w:id="591" w:author="Moorty, Sai 05022014" w:date="2014-05-06T08:39:00Z"/>
              </w:rPr>
            </w:pPr>
          </w:p>
        </w:tc>
        <w:tc>
          <w:tcPr>
            <w:tcW w:w="1589" w:type="dxa"/>
            <w:tcPrChange w:id="592" w:author="Moorty, Sai 05022014" w:date="2014-05-06T08:42:00Z">
              <w:tcPr>
                <w:tcW w:w="1589" w:type="dxa"/>
              </w:tcPr>
            </w:tcPrChange>
          </w:tcPr>
          <w:p w:rsidR="00BA6FEF" w:rsidRDefault="00BA6FEF" w:rsidP="0077113B">
            <w:pPr>
              <w:rPr>
                <w:ins w:id="593" w:author="Moorty, Sai 05022014" w:date="2014-05-06T08:39:00Z"/>
              </w:rPr>
            </w:pPr>
          </w:p>
        </w:tc>
      </w:tr>
      <w:tr w:rsidR="00BA6FEF" w:rsidTr="00BA6FEF">
        <w:trPr>
          <w:ins w:id="594" w:author="Moorty, Sai 05022014" w:date="2014-05-06T08:39:00Z"/>
        </w:trPr>
        <w:tc>
          <w:tcPr>
            <w:tcW w:w="662" w:type="dxa"/>
            <w:tcPrChange w:id="595" w:author="Moorty, Sai 05022014" w:date="2014-05-06T08:42:00Z">
              <w:tcPr>
                <w:tcW w:w="662" w:type="dxa"/>
              </w:tcPr>
            </w:tcPrChange>
          </w:tcPr>
          <w:p w:rsidR="00BA6FEF" w:rsidRDefault="00BA6FEF" w:rsidP="0077113B">
            <w:pPr>
              <w:rPr>
                <w:ins w:id="596" w:author="Moorty, Sai 05022014" w:date="2014-05-06T08:39:00Z"/>
              </w:rPr>
            </w:pPr>
            <w:ins w:id="597" w:author="Moorty, Sai 05022014" w:date="2014-05-06T08:39:00Z">
              <w:r>
                <w:t>24</w:t>
              </w:r>
            </w:ins>
          </w:p>
        </w:tc>
        <w:tc>
          <w:tcPr>
            <w:tcW w:w="1268" w:type="dxa"/>
            <w:tcPrChange w:id="598" w:author="Moorty, Sai 05022014" w:date="2014-05-06T08:42:00Z">
              <w:tcPr>
                <w:tcW w:w="1268" w:type="dxa"/>
              </w:tcPr>
            </w:tcPrChange>
          </w:tcPr>
          <w:p w:rsidR="00BA6FEF" w:rsidRDefault="00BA6FEF" w:rsidP="0077113B">
            <w:pPr>
              <w:rPr>
                <w:ins w:id="599" w:author="Moorty, Sai 05022014" w:date="2014-05-06T08:39:00Z"/>
              </w:rPr>
            </w:pPr>
            <w:ins w:id="600" w:author="Moorty, Sai 05022014" w:date="2014-05-06T08:39:00Z">
              <w:r>
                <w:t>T24</w:t>
              </w:r>
            </w:ins>
          </w:p>
        </w:tc>
        <w:tc>
          <w:tcPr>
            <w:tcW w:w="1605" w:type="dxa"/>
            <w:tcPrChange w:id="601" w:author="Moorty, Sai 05022014" w:date="2014-05-06T08:42:00Z">
              <w:tcPr>
                <w:tcW w:w="1605" w:type="dxa"/>
              </w:tcPr>
            </w:tcPrChange>
          </w:tcPr>
          <w:p w:rsidR="00BA6FEF" w:rsidRDefault="00BA6FEF" w:rsidP="0077113B">
            <w:pPr>
              <w:rPr>
                <w:ins w:id="602" w:author="Moorty, Sai 05022014" w:date="2014-05-06T08:39:00Z"/>
              </w:rPr>
            </w:pPr>
            <w:ins w:id="603" w:author="Moorty, Sai 05022014" w:date="2014-05-06T08:39:00Z">
              <w:r>
                <w:t>U24</w:t>
              </w:r>
            </w:ins>
          </w:p>
        </w:tc>
        <w:tc>
          <w:tcPr>
            <w:tcW w:w="1252" w:type="dxa"/>
            <w:tcPrChange w:id="604" w:author="Moorty, Sai 05022014" w:date="2014-05-06T08:42:00Z">
              <w:tcPr>
                <w:tcW w:w="1252" w:type="dxa"/>
              </w:tcPr>
            </w:tcPrChange>
          </w:tcPr>
          <w:p w:rsidR="00BA6FEF" w:rsidRDefault="00BA6FEF" w:rsidP="0077113B">
            <w:pPr>
              <w:rPr>
                <w:ins w:id="605" w:author="Moorty, Sai 05022014" w:date="2014-05-06T08:39:00Z"/>
              </w:rPr>
            </w:pPr>
            <w:ins w:id="606" w:author="Moorty, Sai 05022014" w:date="2014-05-06T08:39:00Z">
              <w:r>
                <w:t>V24</w:t>
              </w:r>
            </w:ins>
          </w:p>
        </w:tc>
        <w:tc>
          <w:tcPr>
            <w:tcW w:w="1589" w:type="dxa"/>
            <w:tcPrChange w:id="607" w:author="Moorty, Sai 05022014" w:date="2014-05-06T08:42:00Z">
              <w:tcPr>
                <w:tcW w:w="1589" w:type="dxa"/>
              </w:tcPr>
            </w:tcPrChange>
          </w:tcPr>
          <w:p w:rsidR="00BA6FEF" w:rsidRDefault="00BA6FEF" w:rsidP="0077113B">
            <w:pPr>
              <w:rPr>
                <w:ins w:id="608" w:author="Moorty, Sai 05022014" w:date="2014-05-06T08:39:00Z"/>
              </w:rPr>
            </w:pPr>
            <w:ins w:id="609" w:author="Moorty, Sai 05022014" w:date="2014-05-06T08:39:00Z">
              <w:r>
                <w:t>W24</w:t>
              </w:r>
            </w:ins>
          </w:p>
        </w:tc>
      </w:tr>
    </w:tbl>
    <w:p w:rsidR="00BA6FEF" w:rsidRDefault="00BA6FEF" w:rsidP="00BA6FEF">
      <w:pPr>
        <w:pStyle w:val="ListParagraph"/>
        <w:rPr>
          <w:ins w:id="610" w:author="Moorty, Sai 05022014" w:date="2014-05-06T08:39:00Z"/>
        </w:rPr>
      </w:pPr>
      <w:ins w:id="611" w:author="Moorty, Sai 05022014" w:date="2014-05-06T08:39:00Z">
        <w:r>
          <w:t>* The AS plan requirements that can be self-arranged</w:t>
        </w:r>
      </w:ins>
    </w:p>
    <w:p w:rsidR="00181079" w:rsidRDefault="00181079">
      <w:pPr>
        <w:pStyle w:val="ListParagraph"/>
        <w:ind w:left="0"/>
        <w:pPrChange w:id="612" w:author="Moorty, Sai 05022014" w:date="2014-05-06T08:39:00Z">
          <w:pPr>
            <w:ind w:left="360"/>
          </w:pPr>
        </w:pPrChange>
      </w:pPr>
    </w:p>
    <w:p w:rsidR="00CD0F5C" w:rsidRDefault="00CD0F5C" w:rsidP="00CD0F5C">
      <w:pPr>
        <w:pStyle w:val="ListParagraph"/>
        <w:numPr>
          <w:ilvl w:val="0"/>
          <w:numId w:val="8"/>
        </w:numPr>
      </w:pPr>
      <w:r>
        <w:t>If DAM cannot procure the required amounts of AS ( PFR or FFR or CR or SR or minimum FFR or minimum CR1 or minimum SR1), then</w:t>
      </w:r>
    </w:p>
    <w:p w:rsidR="00CD0F5C" w:rsidRDefault="00CD0F5C" w:rsidP="00CD0F5C">
      <w:pPr>
        <w:pStyle w:val="ListParagraph"/>
        <w:numPr>
          <w:ilvl w:val="0"/>
          <w:numId w:val="12"/>
        </w:numPr>
      </w:pPr>
      <w:r>
        <w:t>Declare DAM AS insufficiency</w:t>
      </w:r>
    </w:p>
    <w:p w:rsidR="00CD0F5C" w:rsidDel="00787057" w:rsidRDefault="00CD0F5C" w:rsidP="00CD0F5C">
      <w:pPr>
        <w:pStyle w:val="ListParagraph"/>
        <w:numPr>
          <w:ilvl w:val="1"/>
          <w:numId w:val="12"/>
        </w:numPr>
        <w:rPr>
          <w:del w:id="613" w:author="Moorty, Sai NPRR 598" w:date="2014-04-08T12:14:00Z"/>
        </w:rPr>
      </w:pPr>
      <w:del w:id="614" w:author="Moorty, Sai NPRR 598" w:date="2014-04-08T12:14:00Z">
        <w:r w:rsidRPr="00CD0F5C" w:rsidDel="00787057">
          <w:rPr>
            <w:b/>
            <w:u w:val="single"/>
          </w:rPr>
          <w:delText>Alternative for consideration</w:delText>
        </w:r>
        <w:r w:rsidDel="00787057">
          <w:delText>: In the case that DAM cannot procure the minimum FFR required:</w:delText>
        </w:r>
      </w:del>
    </w:p>
    <w:p w:rsidR="00CD0F5C" w:rsidDel="00787057" w:rsidRDefault="00CD0F5C" w:rsidP="00CD0F5C">
      <w:pPr>
        <w:pStyle w:val="ListParagraph"/>
        <w:numPr>
          <w:ilvl w:val="2"/>
          <w:numId w:val="12"/>
        </w:numPr>
        <w:rPr>
          <w:del w:id="615" w:author="Moorty, Sai NPRR 598" w:date="2014-04-08T12:14:00Z"/>
        </w:rPr>
      </w:pPr>
      <w:del w:id="616" w:author="Moorty, Sai NPRR 598" w:date="2014-04-08T12:14:00Z">
        <w:r w:rsidDel="00787057">
          <w:delText>Before declaring DAM AS insufficiency change the PFR requirement using the applicable FFR/PFR ratio and reclear DAM to determine whether existing PFR offers can compensate the lack of FFR. If not, then declare DAM AS insufficiency.</w:delText>
        </w:r>
      </w:del>
    </w:p>
    <w:p w:rsidR="00CD0F5C" w:rsidRDefault="00CD0F5C" w:rsidP="00CD0F5C">
      <w:pPr>
        <w:pStyle w:val="ListParagraph"/>
        <w:numPr>
          <w:ilvl w:val="0"/>
          <w:numId w:val="12"/>
        </w:numPr>
      </w:pPr>
      <w:r>
        <w:t>Re-Open DAM AS offer submittal window</w:t>
      </w:r>
    </w:p>
    <w:p w:rsidR="00CD0F5C" w:rsidRDefault="00CD0F5C" w:rsidP="00CD0F5C">
      <w:pPr>
        <w:pStyle w:val="ListParagraph"/>
        <w:numPr>
          <w:ilvl w:val="0"/>
          <w:numId w:val="12"/>
        </w:numPr>
      </w:pPr>
      <w:r>
        <w:t>Change AS requirements plan if applicable:</w:t>
      </w:r>
    </w:p>
    <w:p w:rsidR="00CD0F5C" w:rsidDel="00787057" w:rsidRDefault="00CD0F5C" w:rsidP="00CD0F5C">
      <w:pPr>
        <w:pStyle w:val="ListParagraph"/>
        <w:numPr>
          <w:ilvl w:val="1"/>
          <w:numId w:val="12"/>
        </w:numPr>
        <w:rPr>
          <w:del w:id="617" w:author="Moorty, Sai NPRR 598" w:date="2014-04-08T12:15:00Z"/>
        </w:rPr>
      </w:pPr>
      <w:del w:id="618" w:author="Moorty, Sai NPRR 598" w:date="2014-04-08T12:15:00Z">
        <w:r w:rsidDel="00787057">
          <w:delText xml:space="preserve">if sufficient FFR offers </w:delText>
        </w:r>
        <w:r w:rsidR="009E04D2" w:rsidDel="00787057">
          <w:delText xml:space="preserve">are </w:delText>
        </w:r>
        <w:r w:rsidDel="00787057">
          <w:delText>not available (bump up the PFR requirement utilizing the applicable FFR/PFR ratio)</w:delText>
        </w:r>
      </w:del>
    </w:p>
    <w:p w:rsidR="00CD0F5C" w:rsidRDefault="00CD0F5C" w:rsidP="00CD0F5C">
      <w:pPr>
        <w:pStyle w:val="ListParagraph"/>
        <w:numPr>
          <w:ilvl w:val="1"/>
          <w:numId w:val="12"/>
        </w:numPr>
      </w:pPr>
      <w:r>
        <w:t xml:space="preserve">if sufficient AS offers </w:t>
      </w:r>
      <w:r w:rsidR="009E04D2">
        <w:t xml:space="preserve">are </w:t>
      </w:r>
      <w:r>
        <w:t>not available with respect to the original AS requirements, reduce the AS requirements</w:t>
      </w:r>
    </w:p>
    <w:p w:rsidR="00CD0F5C" w:rsidRDefault="00CD0F5C" w:rsidP="00CD0F5C">
      <w:pPr>
        <w:pStyle w:val="ListParagraph"/>
        <w:numPr>
          <w:ilvl w:val="2"/>
          <w:numId w:val="12"/>
        </w:numPr>
      </w:pPr>
      <w:r w:rsidRPr="005A7130">
        <w:rPr>
          <w:b/>
          <w:u w:val="single"/>
        </w:rPr>
        <w:t>Alternative for consideration</w:t>
      </w:r>
      <w:r>
        <w:t>: do not reduce AS requirements, setup AS demand curves (approved by TAC) and let the AS demand curve set the price if the rerun of DAM does not procure the AS requirements</w:t>
      </w:r>
    </w:p>
    <w:p w:rsidR="00CD0F5C" w:rsidRDefault="00CD0F5C" w:rsidP="00CD0F5C">
      <w:pPr>
        <w:pStyle w:val="ListParagraph"/>
        <w:numPr>
          <w:ilvl w:val="3"/>
          <w:numId w:val="12"/>
        </w:numPr>
      </w:pPr>
      <w:r>
        <w:t>Is this a better way to send appropriate price signals to the market?</w:t>
      </w:r>
    </w:p>
    <w:p w:rsidR="00CD0F5C" w:rsidRDefault="00CD0F5C" w:rsidP="00CD0F5C">
      <w:pPr>
        <w:pStyle w:val="ListParagraph"/>
        <w:numPr>
          <w:ilvl w:val="0"/>
          <w:numId w:val="12"/>
        </w:numPr>
      </w:pPr>
      <w:r>
        <w:t>Rerun DAM</w:t>
      </w:r>
    </w:p>
    <w:p w:rsidR="00CD0F5C" w:rsidDel="00787057" w:rsidRDefault="00CD0F5C" w:rsidP="00CD0F5C">
      <w:pPr>
        <w:pStyle w:val="ListParagraph"/>
        <w:numPr>
          <w:ilvl w:val="0"/>
          <w:numId w:val="12"/>
        </w:numPr>
        <w:rPr>
          <w:del w:id="619" w:author="Moorty, Sai NPRR 598" w:date="2014-04-08T12:17:00Z"/>
        </w:rPr>
      </w:pPr>
      <w:del w:id="620" w:author="Moorty, Sai NPRR 598" w:date="2014-04-08T12:17:00Z">
        <w:r w:rsidDel="00787057">
          <w:delText xml:space="preserve">In the case where PFR requirement was increased utilizing the applicable FFR/PFR ratio, then </w:delText>
        </w:r>
        <w:r w:rsidR="009E04D2" w:rsidDel="00787057">
          <w:delText xml:space="preserve">there is a </w:delText>
        </w:r>
        <w:r w:rsidDel="00787057">
          <w:delText>need to determine the settlements of the charges for this additional PFR procurement.</w:delText>
        </w:r>
      </w:del>
    </w:p>
    <w:p w:rsidR="00CD0F5C" w:rsidDel="00787057" w:rsidRDefault="00375670" w:rsidP="00CD0F5C">
      <w:pPr>
        <w:pStyle w:val="ListParagraph"/>
        <w:numPr>
          <w:ilvl w:val="1"/>
          <w:numId w:val="12"/>
        </w:numPr>
        <w:rPr>
          <w:del w:id="621" w:author="Moorty, Sai NPRR 598" w:date="2014-04-08T12:17:00Z"/>
        </w:rPr>
      </w:pPr>
      <w:del w:id="622" w:author="Moorty, Sai NPRR 598" w:date="2014-04-08T12:17:00Z">
        <w:r w:rsidDel="00787057">
          <w:delText xml:space="preserve"> Issue of MPs who have self-</w:delText>
        </w:r>
        <w:r w:rsidR="00CD0F5C" w:rsidDel="00787057">
          <w:delText>arranged all or some AS, based on published system wide AS requirements. How much are they on the hook for – pro-rated on the differe</w:delText>
        </w:r>
        <w:r w:rsidDel="00787057">
          <w:delText>nce between obligation and self-</w:delText>
        </w:r>
        <w:r w:rsidR="00CD0F5C" w:rsidDel="00787057">
          <w:delText>arrangement?</w:delText>
        </w:r>
      </w:del>
    </w:p>
    <w:p w:rsidR="00CD0F5C" w:rsidRDefault="00CD0F5C" w:rsidP="00CD0F5C">
      <w:pPr>
        <w:pStyle w:val="ListParagraph"/>
        <w:numPr>
          <w:ilvl w:val="0"/>
          <w:numId w:val="12"/>
        </w:numPr>
      </w:pPr>
      <w:r>
        <w:t xml:space="preserve">Ultimately, if sufficient AS cannot be procured through the DAM process, then RUC process will be used to </w:t>
      </w:r>
      <w:r w:rsidR="009E04D2">
        <w:t>commit Resources to provide</w:t>
      </w:r>
      <w:r>
        <w:t xml:space="preserve"> required AS.</w:t>
      </w:r>
    </w:p>
    <w:p w:rsidR="00CD0F5C" w:rsidRDefault="00CD0F5C" w:rsidP="00CD0F5C">
      <w:pPr>
        <w:pStyle w:val="ListParagraph"/>
        <w:numPr>
          <w:ilvl w:val="1"/>
          <w:numId w:val="12"/>
        </w:numPr>
      </w:pPr>
      <w:r w:rsidRPr="005A7130">
        <w:rPr>
          <w:b/>
          <w:u w:val="single"/>
        </w:rPr>
        <w:t>Alternative for consideration</w:t>
      </w:r>
      <w:r>
        <w:t xml:space="preserve">: A Real-Time energy and AS co-optimization (including near term commitment) could be utilized to procure required AS. </w:t>
      </w:r>
    </w:p>
    <w:p w:rsidR="00CD0F5C" w:rsidRDefault="00CD0F5C" w:rsidP="00CD0F5C">
      <w:pPr>
        <w:pStyle w:val="ListParagraph"/>
        <w:numPr>
          <w:ilvl w:val="2"/>
          <w:numId w:val="12"/>
        </w:numPr>
      </w:pPr>
      <w:r>
        <w:t>Market Participants can reconfigure their portfolio closer to Real-Time</w:t>
      </w:r>
    </w:p>
    <w:p w:rsidR="00CD0F5C" w:rsidRDefault="00CD0F5C" w:rsidP="00CD0F5C">
      <w:pPr>
        <w:pStyle w:val="ListParagraph"/>
        <w:numPr>
          <w:ilvl w:val="2"/>
          <w:numId w:val="12"/>
        </w:numPr>
      </w:pPr>
      <w:r>
        <w:t>Resources that cannot fulfil their AS responsibilities due to Real-Time operational conditions, can buy out their AS responsibilities. (</w:t>
      </w:r>
      <w:proofErr w:type="gramStart"/>
      <w:r>
        <w:t>e.g</w:t>
      </w:r>
      <w:proofErr w:type="gramEnd"/>
      <w:r>
        <w:t xml:space="preserve">. Forced Outages, Duration Limited Resources running out of stored energy, etc.)  </w:t>
      </w:r>
    </w:p>
    <w:p w:rsidR="00CD0F5C" w:rsidRDefault="00CD0F5C" w:rsidP="00CD0F5C">
      <w:pPr>
        <w:pStyle w:val="ListParagraph"/>
        <w:numPr>
          <w:ilvl w:val="2"/>
          <w:numId w:val="12"/>
        </w:numPr>
      </w:pPr>
      <w:r>
        <w:t>Adds complexity in handling changing AS responsibilities</w:t>
      </w:r>
    </w:p>
    <w:p w:rsidR="00CD0F5C" w:rsidDel="00CF4683" w:rsidRDefault="00CD0F5C" w:rsidP="00CD0F5C">
      <w:pPr>
        <w:rPr>
          <w:del w:id="623" w:author="Moorty, Sai 05022014" w:date="2014-04-29T14:11:00Z"/>
        </w:rPr>
      </w:pPr>
    </w:p>
    <w:p w:rsidR="00B421D5" w:rsidDel="00CF4683" w:rsidRDefault="00B421D5" w:rsidP="00CD0F5C">
      <w:pPr>
        <w:rPr>
          <w:ins w:id="624" w:author="Moorty, Sai NPRR 598" w:date="2014-04-09T08:56:00Z"/>
          <w:del w:id="625" w:author="Moorty, Sai 05022014" w:date="2014-04-29T14:11:00Z"/>
          <w:b/>
          <w:u w:val="single"/>
        </w:rPr>
      </w:pPr>
    </w:p>
    <w:p w:rsidR="00CD0F5C" w:rsidRDefault="00CD0F5C" w:rsidP="00CD0F5C">
      <w:pPr>
        <w:rPr>
          <w:b/>
          <w:u w:val="single"/>
        </w:rPr>
      </w:pPr>
      <w:r>
        <w:rPr>
          <w:b/>
          <w:u w:val="single"/>
        </w:rPr>
        <w:lastRenderedPageBreak/>
        <w:t>Other Questions</w:t>
      </w:r>
    </w:p>
    <w:p w:rsidR="00CD0F5C" w:rsidRDefault="00CD0F5C" w:rsidP="00CD0F5C">
      <w:pPr>
        <w:pStyle w:val="ListParagraph"/>
        <w:numPr>
          <w:ilvl w:val="0"/>
          <w:numId w:val="18"/>
        </w:numPr>
      </w:pPr>
      <w:r>
        <w:t xml:space="preserve">Do we need ability to </w:t>
      </w:r>
      <w:r w:rsidR="00227924">
        <w:t>self-arrange</w:t>
      </w:r>
      <w:r>
        <w:t xml:space="preserve"> Ancillary Services?</w:t>
      </w:r>
    </w:p>
    <w:p w:rsidR="00227924" w:rsidRPr="00CD0F5C" w:rsidRDefault="00227924" w:rsidP="00CD0F5C">
      <w:pPr>
        <w:pStyle w:val="ListParagraph"/>
        <w:numPr>
          <w:ilvl w:val="0"/>
          <w:numId w:val="18"/>
        </w:numPr>
      </w:pPr>
      <w:r>
        <w:t>What impact does the ability to negatively self-arrange Ancillary Services on the future AS procurement process?</w:t>
      </w:r>
    </w:p>
    <w:p w:rsidR="00B23C01" w:rsidRDefault="00B23C01">
      <w:pPr>
        <w:rPr>
          <w:b/>
          <w:u w:val="single"/>
        </w:rPr>
      </w:pPr>
      <w:r>
        <w:rPr>
          <w:b/>
          <w:u w:val="single"/>
        </w:rPr>
        <w:br w:type="page"/>
      </w:r>
    </w:p>
    <w:p w:rsidR="00C80B1D" w:rsidRDefault="009F0EE7" w:rsidP="00C80B1D">
      <w:pPr>
        <w:rPr>
          <w:b/>
          <w:u w:val="single"/>
        </w:rPr>
      </w:pPr>
      <w:r>
        <w:rPr>
          <w:b/>
          <w:u w:val="single"/>
        </w:rPr>
        <w:lastRenderedPageBreak/>
        <w:t xml:space="preserve">Ancillary Service </w:t>
      </w:r>
      <w:r w:rsidR="00C80B1D" w:rsidRPr="004A18D3">
        <w:rPr>
          <w:b/>
          <w:u w:val="single"/>
        </w:rPr>
        <w:t xml:space="preserve">Constraints and </w:t>
      </w:r>
      <w:r>
        <w:rPr>
          <w:b/>
          <w:u w:val="single"/>
        </w:rPr>
        <w:t xml:space="preserve">corresponding </w:t>
      </w:r>
      <w:r w:rsidR="00C80B1D" w:rsidRPr="004A18D3">
        <w:rPr>
          <w:b/>
          <w:u w:val="single"/>
        </w:rPr>
        <w:t>MCPC</w:t>
      </w:r>
      <w:r>
        <w:rPr>
          <w:b/>
          <w:u w:val="single"/>
        </w:rPr>
        <w:t>s</w:t>
      </w:r>
    </w:p>
    <w:p w:rsidR="00E339F5" w:rsidRDefault="00E339F5" w:rsidP="00C80B1D">
      <w:r>
        <w:t xml:space="preserve">This section is to start discussion on the constraints to be enforced and pricing of Ancillary Services (MCPCs). ERCOT has </w:t>
      </w:r>
      <w:r w:rsidR="00FF6A06">
        <w:t xml:space="preserve">provided as an example, a set of constraints and the resultant MCPCs (multiple options) as a </w:t>
      </w:r>
      <w:r w:rsidR="00FF6A06" w:rsidRPr="00FF6A06">
        <w:rPr>
          <w:b/>
          <w:u w:val="single"/>
        </w:rPr>
        <w:t>starting point for discussion</w:t>
      </w:r>
      <w:r w:rsidR="00FF6A06">
        <w:t>.</w:t>
      </w:r>
      <w:r>
        <w:t xml:space="preserve"> </w:t>
      </w:r>
    </w:p>
    <w:p w:rsidR="009F0EE7" w:rsidRDefault="009F0EE7" w:rsidP="00C80B1D">
      <w:r>
        <w:t xml:space="preserve">Objective for the optimization engine is to </w:t>
      </w:r>
      <w:r w:rsidRPr="009F0EE7">
        <w:rPr>
          <w:b/>
          <w:u w:val="single"/>
        </w:rPr>
        <w:t>minimize</w:t>
      </w:r>
      <w:r>
        <w:t xml:space="preserve"> offer based costs (supply: energy &amp; AS) minus bid based revenue (demand: energy &amp; PTP)</w:t>
      </w:r>
      <w:r w:rsidR="00FF6A06">
        <w:t xml:space="preserve"> subject to constraints for power balance, AS procurement, transmission flow, </w:t>
      </w:r>
      <w:r w:rsidR="005A7130">
        <w:t>etc.</w:t>
      </w:r>
      <w:r>
        <w:t xml:space="preserve"> (This is the same as stating the objective to be the maximization of bid based revenue (demand: energy &amp; PTP) minus offer based costs (supply: energy &amp; AS).</w:t>
      </w:r>
      <w:r w:rsidR="009E04D2">
        <w:t xml:space="preserve"> The objective for the engine is the same as what we have today in DAM.</w:t>
      </w:r>
    </w:p>
    <w:p w:rsidR="005A7130" w:rsidRDefault="005A7130" w:rsidP="005A7130">
      <w:pPr>
        <w:ind w:left="720"/>
      </w:pPr>
      <w:r>
        <w:t>Example Resource Limit Constraints</w:t>
      </w:r>
      <w:ins w:id="626" w:author="Moorty, Sai 05022014" w:date="2014-04-28T15:47:00Z">
        <w:r w:rsidR="00C04003">
          <w:t xml:space="preserve"> in DAM</w:t>
        </w:r>
      </w:ins>
      <w:r>
        <w:t>:</w:t>
      </w:r>
    </w:p>
    <w:p w:rsidR="00C03995" w:rsidRDefault="005A7130" w:rsidP="00C03995">
      <w:pPr>
        <w:ind w:left="1440"/>
        <w:rPr>
          <w:ins w:id="627" w:author="Moorty, Sai 05022014" w:date="2014-04-29T06:09:00Z"/>
        </w:rPr>
      </w:pPr>
      <w:r>
        <w:t>Generation Resource</w:t>
      </w:r>
      <w:del w:id="628" w:author="Moorty, Sai 05022014" w:date="2014-04-29T06:11:00Z">
        <w:r w:rsidDel="00C03995">
          <w:delText>s</w:delText>
        </w:r>
      </w:del>
      <w:r>
        <w:t xml:space="preserve">: </w:t>
      </w:r>
    </w:p>
    <w:p w:rsidR="00753182" w:rsidRDefault="005A7130" w:rsidP="00C03995">
      <w:pPr>
        <w:ind w:left="1440"/>
        <w:rPr>
          <w:ins w:id="629" w:author="Moorty, Sai 05022014" w:date="2014-04-29T06:09:00Z"/>
        </w:rPr>
      </w:pPr>
      <w:r>
        <w:t xml:space="preserve">LSL &lt;= Energy + SR1 + CR1 + PFR </w:t>
      </w:r>
      <w:ins w:id="630" w:author="Moorty, Sai 05022014" w:date="2014-04-29T06:08:00Z">
        <w:r w:rsidR="00C03995">
          <w:t xml:space="preserve">(or FFR1) </w:t>
        </w:r>
      </w:ins>
      <w:r>
        <w:t>+</w:t>
      </w:r>
      <w:r w:rsidRPr="005A7130">
        <w:t xml:space="preserve"> </w:t>
      </w:r>
      <w:proofErr w:type="spellStart"/>
      <w:r>
        <w:t>RegUp</w:t>
      </w:r>
      <w:proofErr w:type="spellEnd"/>
      <w:ins w:id="631" w:author="Moorty, Sai 05022014" w:date="2014-04-29T06:08:00Z">
        <w:r w:rsidR="00C03995">
          <w:t xml:space="preserve"> (or FRRS-Up)</w:t>
        </w:r>
      </w:ins>
      <w:r>
        <w:t xml:space="preserve"> &lt;= HSL</w:t>
      </w:r>
    </w:p>
    <w:p w:rsidR="00C03995" w:rsidRDefault="00C03995" w:rsidP="00C03995">
      <w:pPr>
        <w:ind w:left="1440"/>
        <w:rPr>
          <w:ins w:id="632" w:author="Moorty, Sai 05022014" w:date="2014-04-29T06:09:00Z"/>
        </w:rPr>
      </w:pPr>
      <w:ins w:id="633" w:author="Moorty, Sai 05022014" w:date="2014-04-29T06:09:00Z">
        <w:r>
          <w:t xml:space="preserve">LSL &lt;= Energy – </w:t>
        </w:r>
        <w:proofErr w:type="spellStart"/>
        <w:r>
          <w:t>RegDn</w:t>
        </w:r>
        <w:proofErr w:type="spellEnd"/>
        <w:r>
          <w:t xml:space="preserve"> (or FRRS-</w:t>
        </w:r>
        <w:proofErr w:type="spellStart"/>
        <w:r>
          <w:t>Dn</w:t>
        </w:r>
        <w:proofErr w:type="spellEnd"/>
        <w:r>
          <w:t>)</w:t>
        </w:r>
      </w:ins>
    </w:p>
    <w:p w:rsidR="00BA6FEF" w:rsidRDefault="00C03995" w:rsidP="00C03995">
      <w:pPr>
        <w:ind w:left="1440"/>
        <w:rPr>
          <w:ins w:id="634" w:author="Moorty, Sai 05022014" w:date="2014-05-06T08:43:00Z"/>
        </w:rPr>
      </w:pPr>
      <w:ins w:id="635" w:author="Moorty, Sai 05022014" w:date="2014-04-29T06:09:00Z">
        <w:r>
          <w:t xml:space="preserve">Controllable Load Resource: </w:t>
        </w:r>
      </w:ins>
    </w:p>
    <w:p w:rsidR="00C03995" w:rsidRDefault="00C03995" w:rsidP="00C03995">
      <w:pPr>
        <w:ind w:left="1440"/>
      </w:pPr>
      <w:ins w:id="636" w:author="Moorty, Sai 05022014" w:date="2014-04-29T06:09:00Z">
        <w:r>
          <w:t xml:space="preserve">LPC &lt;= </w:t>
        </w:r>
      </w:ins>
      <w:proofErr w:type="spellStart"/>
      <w:ins w:id="637" w:author="Moorty, Sai 05022014" w:date="2014-04-29T15:26:00Z">
        <w:r w:rsidR="00FC7711">
          <w:t>RegUp</w:t>
        </w:r>
        <w:proofErr w:type="spellEnd"/>
        <w:r w:rsidR="00FC7711">
          <w:t xml:space="preserve"> (or FRRS-Up) </w:t>
        </w:r>
      </w:ins>
      <w:ins w:id="638" w:author="Moorty, Sai 05022014" w:date="2014-04-29T06:09:00Z">
        <w:r>
          <w:t xml:space="preserve">+ </w:t>
        </w:r>
      </w:ins>
      <w:ins w:id="639" w:author="Moorty, Sai 05022014" w:date="2014-04-29T15:27:00Z">
        <w:r w:rsidR="00FC7711">
          <w:t xml:space="preserve">PFR + CR1 + </w:t>
        </w:r>
      </w:ins>
      <w:ins w:id="640" w:author="Moorty, Sai 05022014" w:date="2014-04-29T06:09:00Z">
        <w:r>
          <w:t xml:space="preserve">SR1 </w:t>
        </w:r>
      </w:ins>
      <w:ins w:id="641" w:author="Moorty, Sai 05022014" w:date="2014-04-29T15:26:00Z">
        <w:r w:rsidR="00FC7711">
          <w:t xml:space="preserve">+ </w:t>
        </w:r>
        <w:proofErr w:type="spellStart"/>
        <w:r w:rsidR="00FC7711">
          <w:t>RegDn</w:t>
        </w:r>
        <w:proofErr w:type="spellEnd"/>
        <w:r w:rsidR="00FC7711">
          <w:t xml:space="preserve"> (or FRRS-</w:t>
        </w:r>
        <w:proofErr w:type="spellStart"/>
        <w:r w:rsidR="00FC7711">
          <w:t>Dn</w:t>
        </w:r>
        <w:proofErr w:type="spellEnd"/>
        <w:r w:rsidR="00FC7711">
          <w:t xml:space="preserve">) </w:t>
        </w:r>
      </w:ins>
      <w:ins w:id="642" w:author="Moorty, Sai 05022014" w:date="2014-04-29T06:09:00Z">
        <w:r>
          <w:t>&lt;= MPC</w:t>
        </w:r>
      </w:ins>
    </w:p>
    <w:p w:rsidR="00BA6FEF" w:rsidRDefault="005A7130" w:rsidP="005A7130">
      <w:pPr>
        <w:ind w:left="1440"/>
        <w:rPr>
          <w:ins w:id="643" w:author="Moorty, Sai 05022014" w:date="2014-05-06T08:43:00Z"/>
        </w:rPr>
      </w:pPr>
      <w:r>
        <w:t>Load Resource (UFR-Type qualified for FFR2):</w:t>
      </w:r>
    </w:p>
    <w:p w:rsidR="005A7130" w:rsidRDefault="005A7130" w:rsidP="005A7130">
      <w:pPr>
        <w:ind w:left="1440"/>
      </w:pPr>
      <w:del w:id="644" w:author="Moorty, Sai 05022014" w:date="2014-05-06T08:43:00Z">
        <w:r w:rsidDel="00BA6FEF">
          <w:delText xml:space="preserve"> </w:delText>
        </w:r>
      </w:del>
      <w:r>
        <w:t>LPC &lt;= SR2 &lt;= MPC; or LPC &lt;= CR2 &lt;= MPC; or LPC &lt;= FFR2 &lt;= MPC</w:t>
      </w:r>
    </w:p>
    <w:p w:rsidR="00C04003" w:rsidRDefault="005A7130" w:rsidP="005A7130">
      <w:pPr>
        <w:ind w:left="1440"/>
        <w:rPr>
          <w:ins w:id="645" w:author="Moorty, Sai 05022014" w:date="2014-04-29T06:11:00Z"/>
        </w:rPr>
      </w:pPr>
      <w:r>
        <w:t>Load Resource (UFR-Type qualified for FFR1): LPC &lt;= FFR1&lt;= MPC</w:t>
      </w:r>
    </w:p>
    <w:p w:rsidR="00C03995" w:rsidRDefault="00C03995" w:rsidP="005A7130">
      <w:pPr>
        <w:ind w:left="1440"/>
        <w:rPr>
          <w:ins w:id="646" w:author="Moorty, Sai 05022014" w:date="2014-04-29T06:12:00Z"/>
        </w:rPr>
      </w:pPr>
      <w:ins w:id="647" w:author="Moorty, Sai 05022014" w:date="2014-04-29T06:11:00Z">
        <w:r w:rsidRPr="00BA6FEF">
          <w:rPr>
            <w:b/>
            <w:rPrChange w:id="648" w:author="Moorty, Sai 05022014" w:date="2014-05-06T08:43:00Z">
              <w:rPr/>
            </w:rPrChange>
          </w:rPr>
          <w:t>Note</w:t>
        </w:r>
      </w:ins>
      <w:ins w:id="649" w:author="Moorty, Sai 05022014" w:date="2014-04-29T06:12:00Z">
        <w:r w:rsidRPr="00BA6FEF">
          <w:rPr>
            <w:b/>
            <w:rPrChange w:id="650" w:author="Moorty, Sai 05022014" w:date="2014-05-06T08:43:00Z">
              <w:rPr/>
            </w:rPrChange>
          </w:rPr>
          <w:t xml:space="preserve"> 1</w:t>
        </w:r>
      </w:ins>
      <w:ins w:id="651" w:author="Moorty, Sai 05022014" w:date="2014-04-29T06:11:00Z">
        <w:r>
          <w:t xml:space="preserve">: Resource can only be awarded a given type of AS if they have been qualified for </w:t>
        </w:r>
      </w:ins>
      <w:ins w:id="652" w:author="Moorty, Sai 05022014" w:date="2014-04-29T09:53:00Z">
        <w:r w:rsidR="00136EE4">
          <w:t>providing that AS</w:t>
        </w:r>
      </w:ins>
      <w:ins w:id="653" w:author="Moorty, Sai 05022014" w:date="2014-04-29T06:12:00Z">
        <w:r>
          <w:t>.</w:t>
        </w:r>
      </w:ins>
    </w:p>
    <w:p w:rsidR="00C03995" w:rsidRDefault="00C03995" w:rsidP="005A7130">
      <w:pPr>
        <w:ind w:left="1440"/>
      </w:pPr>
      <w:ins w:id="654" w:author="Moorty, Sai 05022014" w:date="2014-04-29T06:12:00Z">
        <w:r w:rsidRPr="00BA6FEF">
          <w:rPr>
            <w:b/>
            <w:rPrChange w:id="655" w:author="Moorty, Sai 05022014" w:date="2014-05-06T08:43:00Z">
              <w:rPr/>
            </w:rPrChange>
          </w:rPr>
          <w:t>Note 2</w:t>
        </w:r>
        <w:r>
          <w:t xml:space="preserve">: </w:t>
        </w:r>
      </w:ins>
      <w:ins w:id="656" w:author="Moorty, Sai 05022014" w:date="2014-04-29T06:13:00Z">
        <w:r>
          <w:t>If applicable,</w:t>
        </w:r>
      </w:ins>
      <w:ins w:id="657" w:author="Moorty, Sai 05022014" w:date="2014-04-29T06:15:00Z">
        <w:r>
          <w:t xml:space="preserve"> there will be a limit on the </w:t>
        </w:r>
      </w:ins>
      <w:ins w:id="658" w:author="Moorty, Sai 05022014" w:date="2014-04-29T09:53:00Z">
        <w:r w:rsidR="00136EE4">
          <w:t xml:space="preserve">maximum </w:t>
        </w:r>
      </w:ins>
      <w:ins w:id="659" w:author="Moorty, Sai 05022014" w:date="2014-04-29T06:15:00Z">
        <w:r>
          <w:t xml:space="preserve">amount of a given type of AS </w:t>
        </w:r>
      </w:ins>
      <w:ins w:id="660" w:author="Moorty, Sai 05022014" w:date="2014-04-29T09:53:00Z">
        <w:r w:rsidR="00136EE4">
          <w:t xml:space="preserve">that </w:t>
        </w:r>
      </w:ins>
      <w:ins w:id="661" w:author="Moorty, Sai 05022014" w:date="2014-04-29T06:15:00Z">
        <w:r>
          <w:t>a</w:t>
        </w:r>
      </w:ins>
      <w:ins w:id="662" w:author="Moorty, Sai 05022014" w:date="2014-04-29T06:13:00Z">
        <w:r>
          <w:t xml:space="preserve"> Resource </w:t>
        </w:r>
      </w:ins>
      <w:ins w:id="663" w:author="Moorty, Sai 05022014" w:date="2014-04-29T06:15:00Z">
        <w:r>
          <w:t>can be</w:t>
        </w:r>
      </w:ins>
      <w:ins w:id="664" w:author="Moorty, Sai 05022014" w:date="2014-04-29T06:12:00Z">
        <w:r>
          <w:t xml:space="preserve"> awarded.</w:t>
        </w:r>
      </w:ins>
    </w:p>
    <w:p w:rsidR="005A7130" w:rsidRDefault="005A7130" w:rsidP="005A7130">
      <w:pPr>
        <w:ind w:left="1440"/>
        <w:rPr>
          <w:ins w:id="665" w:author="Moorty, Sai 05022014" w:date="2014-04-29T14:12:00Z"/>
        </w:rPr>
      </w:pPr>
      <w:r>
        <w:t>Note that the Load Resources cannot submit Resource specific demand bids (bid to buy) and hence the Load Resource Limit Constraints do not have an energy consumed portion between their lower and upper limits.</w:t>
      </w:r>
    </w:p>
    <w:p w:rsidR="00CF4683" w:rsidRDefault="00CF4683">
      <w:pPr>
        <w:rPr>
          <w:ins w:id="666" w:author="Moorty, Sai 05022014" w:date="2014-04-29T14:12:00Z"/>
        </w:rPr>
      </w:pPr>
      <w:ins w:id="667" w:author="Moorty, Sai 05022014" w:date="2014-04-29T14:12:00Z">
        <w:r>
          <w:br w:type="page"/>
        </w:r>
      </w:ins>
    </w:p>
    <w:p w:rsidR="00CF4683" w:rsidDel="00CF4683" w:rsidRDefault="00CF4683" w:rsidP="005A7130">
      <w:pPr>
        <w:ind w:left="1440"/>
        <w:rPr>
          <w:del w:id="668" w:author="Moorty, Sai 05022014" w:date="2014-04-29T14:12:00Z"/>
        </w:rPr>
      </w:pPr>
    </w:p>
    <w:p w:rsidR="00FE470E" w:rsidRDefault="00FE470E" w:rsidP="00893E64">
      <w:pPr>
        <w:pStyle w:val="ListParagraph"/>
        <w:numPr>
          <w:ilvl w:val="0"/>
          <w:numId w:val="20"/>
        </w:numPr>
        <w:rPr>
          <w:ins w:id="669" w:author="Moorty, Sai NPRR 598" w:date="2014-04-04T08:05:00Z"/>
        </w:rPr>
      </w:pPr>
      <w:ins w:id="670" w:author="Moorty, Sai NPRR 598" w:date="2014-04-04T08:01:00Z">
        <w:r>
          <w:t>In the current ERCOT market, all demand (load) is bought at the Load Zone (except for Wholesale Load</w:t>
        </w:r>
      </w:ins>
      <w:ins w:id="671" w:author="Moorty, Sai NPRR 598" w:date="2014-04-04T08:04:00Z">
        <w:r>
          <w:t xml:space="preserve">). Load Resources cannot submit </w:t>
        </w:r>
        <w:r w:rsidR="00F7214C">
          <w:t>Resource Specific (</w:t>
        </w:r>
        <w:r>
          <w:t>locational</w:t>
        </w:r>
      </w:ins>
      <w:ins w:id="672" w:author="Moorty, Sai NPRR 598" w:date="2014-04-04T08:05:00Z">
        <w:r w:rsidR="00F7214C">
          <w:t>)</w:t>
        </w:r>
      </w:ins>
      <w:ins w:id="673" w:author="Moorty, Sai NPRR 598" w:date="2014-04-04T08:04:00Z">
        <w:r>
          <w:t xml:space="preserve"> demand bids (bid to buy energy)</w:t>
        </w:r>
      </w:ins>
      <w:ins w:id="674" w:author="Moorty, Sai NPRR 598" w:date="2014-04-04T08:05:00Z">
        <w:r w:rsidR="00F7214C">
          <w:t>.</w:t>
        </w:r>
      </w:ins>
      <w:ins w:id="675" w:author="Moorty, Sai NPRR 598" w:date="2014-04-04T08:04:00Z">
        <w:r>
          <w:t xml:space="preserve"> </w:t>
        </w:r>
      </w:ins>
      <w:ins w:id="676" w:author="Moorty, Sai NPRR 598" w:date="2014-04-04T08:06:00Z">
        <w:r w:rsidR="00F7214C">
          <w:t>Load Resources can only submit Resource specific Offers to sell Ancillary Ser</w:t>
        </w:r>
      </w:ins>
      <w:ins w:id="677" w:author="Moorty, Sai NPRR 598" w:date="2014-04-04T08:07:00Z">
        <w:r w:rsidR="00F7214C">
          <w:t>vices.</w:t>
        </w:r>
      </w:ins>
    </w:p>
    <w:p w:rsidR="00F7214C" w:rsidRDefault="00F7214C" w:rsidP="00893E64">
      <w:pPr>
        <w:pStyle w:val="ListParagraph"/>
        <w:numPr>
          <w:ilvl w:val="0"/>
          <w:numId w:val="20"/>
        </w:numPr>
        <w:rPr>
          <w:ins w:id="678" w:author="Moorty, Sai NPRR 598" w:date="2014-04-04T08:07:00Z"/>
        </w:rPr>
      </w:pPr>
      <w:ins w:id="679" w:author="Moorty, Sai NPRR 598" w:date="2014-04-04T08:06:00Z">
        <w:r>
          <w:t xml:space="preserve">Generation Resources, however, </w:t>
        </w:r>
      </w:ins>
      <w:ins w:id="680" w:author="Moorty, Sai NPRR 598" w:date="2014-04-18T15:52:00Z">
        <w:r w:rsidR="00922B83">
          <w:t xml:space="preserve">can </w:t>
        </w:r>
      </w:ins>
      <w:ins w:id="681" w:author="Moorty, Sai NPRR 598" w:date="2014-04-04T08:06:00Z">
        <w:r>
          <w:t>submit Resource specific Offers to sell energy and Ancillary Services.</w:t>
        </w:r>
      </w:ins>
    </w:p>
    <w:p w:rsidR="00F7214C" w:rsidRDefault="00F7214C" w:rsidP="00893E64">
      <w:pPr>
        <w:pStyle w:val="ListParagraph"/>
        <w:numPr>
          <w:ilvl w:val="0"/>
          <w:numId w:val="20"/>
        </w:numPr>
        <w:rPr>
          <w:ins w:id="682" w:author="Moorty, Sai NPRR 598" w:date="2014-04-04T08:07:00Z"/>
        </w:rPr>
      </w:pPr>
      <w:ins w:id="683" w:author="Moorty, Sai NPRR 598" w:date="2014-04-04T08:05:00Z">
        <w:r>
          <w:t>Due to th</w:t>
        </w:r>
      </w:ins>
      <w:ins w:id="684" w:author="Moorty, Sai NPRR 598" w:date="2014-04-04T08:07:00Z">
        <w:r>
          <w:t>e above two features of our market design</w:t>
        </w:r>
      </w:ins>
      <w:ins w:id="685" w:author="Moorty, Sai NPRR 598" w:date="2014-04-04T08:08:00Z">
        <w:r>
          <w:t>, in the DAM optimization</w:t>
        </w:r>
      </w:ins>
      <w:ins w:id="686" w:author="Moorty, Sai NPRR 598" w:date="2014-04-04T08:07:00Z">
        <w:r>
          <w:t>:</w:t>
        </w:r>
      </w:ins>
    </w:p>
    <w:p w:rsidR="00F7214C" w:rsidRDefault="00F7214C" w:rsidP="00893E64">
      <w:pPr>
        <w:pStyle w:val="ListParagraph"/>
        <w:numPr>
          <w:ilvl w:val="1"/>
          <w:numId w:val="20"/>
        </w:numPr>
        <w:rPr>
          <w:ins w:id="687" w:author="Moorty, Sai NPRR 598" w:date="2014-04-04T08:11:00Z"/>
        </w:rPr>
      </w:pPr>
      <w:ins w:id="688" w:author="Moorty, Sai NPRR 598" w:date="2014-04-04T08:08:00Z">
        <w:r>
          <w:t xml:space="preserve">For Generation Resources, the </w:t>
        </w:r>
      </w:ins>
      <w:ins w:id="689" w:author="Moorty, Sai NPRR 598" w:date="2014-04-04T08:09:00Z">
        <w:r>
          <w:t>energy and AS co-</w:t>
        </w:r>
      </w:ins>
      <w:ins w:id="690" w:author="Moorty, Sai NPRR 598" w:date="2014-04-04T08:08:00Z">
        <w:r>
          <w:t xml:space="preserve">optimization process allocates the offered MW capacity </w:t>
        </w:r>
      </w:ins>
      <w:ins w:id="691" w:author="Moorty, Sai NPRR 598" w:date="2014-04-04T08:11:00Z">
        <w:r>
          <w:t xml:space="preserve">(constrained between LSL and HSL) </w:t>
        </w:r>
      </w:ins>
      <w:ins w:id="692" w:author="Moorty, Sai NPRR 598" w:date="2014-04-04T08:08:00Z">
        <w:r>
          <w:t>between energy and Ancillary Service</w:t>
        </w:r>
      </w:ins>
      <w:ins w:id="693" w:author="Moorty, Sai NPRR 598" w:date="2014-04-04T08:10:00Z">
        <w:r>
          <w:t xml:space="preserve">s taking into </w:t>
        </w:r>
      </w:ins>
      <w:ins w:id="694" w:author="Moorty, Sai NPRR 598" w:date="2014-04-04T08:29:00Z">
        <w:r w:rsidR="00DF6A45">
          <w:t xml:space="preserve">account </w:t>
        </w:r>
      </w:ins>
      <w:ins w:id="695" w:author="Moorty, Sai NPRR 598" w:date="2014-04-04T08:10:00Z">
        <w:r>
          <w:t xml:space="preserve">opportunity costs for energy and Ancillary Services. i.e. the prices (LMP-energy and MCPC-AS) incorporate </w:t>
        </w:r>
      </w:ins>
      <w:ins w:id="696" w:author="Moorty, Sai NPRR 598" w:date="2014-04-04T08:11:00Z">
        <w:r>
          <w:t>opportunity</w:t>
        </w:r>
      </w:ins>
      <w:ins w:id="697" w:author="Moorty, Sai NPRR 598" w:date="2014-04-04T08:10:00Z">
        <w:r>
          <w:t xml:space="preserve"> </w:t>
        </w:r>
      </w:ins>
      <w:ins w:id="698" w:author="Moorty, Sai NPRR 598" w:date="2014-04-04T08:11:00Z">
        <w:r>
          <w:t>costs</w:t>
        </w:r>
      </w:ins>
    </w:p>
    <w:p w:rsidR="00F7214C" w:rsidRDefault="00F7214C" w:rsidP="00893E64">
      <w:pPr>
        <w:pStyle w:val="ListParagraph"/>
        <w:numPr>
          <w:ilvl w:val="1"/>
          <w:numId w:val="20"/>
        </w:numPr>
        <w:rPr>
          <w:ins w:id="699" w:author="Moorty, Sai NPRR 598" w:date="2014-04-04T08:14:00Z"/>
        </w:rPr>
      </w:pPr>
      <w:ins w:id="700" w:author="Moorty, Sai NPRR 598" w:date="2014-04-04T08:11:00Z">
        <w:r>
          <w:t xml:space="preserve">For Load Resources, as there is no energy component </w:t>
        </w:r>
      </w:ins>
      <w:ins w:id="701" w:author="Moorty, Sai NPRR 598" w:date="2014-04-04T08:12:00Z">
        <w:r>
          <w:t xml:space="preserve">(demand), the energy and AS co-optimization process only allocates the offered MW capacity </w:t>
        </w:r>
      </w:ins>
      <w:ins w:id="702" w:author="Moorty, Sai NPRR 598" w:date="2014-04-04T08:13:00Z">
        <w:r>
          <w:t>considering only AS offer(s)</w:t>
        </w:r>
      </w:ins>
    </w:p>
    <w:p w:rsidR="00410568" w:rsidRDefault="00F7214C" w:rsidP="00893E64">
      <w:pPr>
        <w:pStyle w:val="ListParagraph"/>
        <w:numPr>
          <w:ilvl w:val="0"/>
          <w:numId w:val="20"/>
        </w:numPr>
        <w:rPr>
          <w:ins w:id="703" w:author="Moorty, Sai NPRR 598" w:date="2014-04-04T08:17:00Z"/>
        </w:rPr>
      </w:pPr>
      <w:ins w:id="704" w:author="Moorty, Sai NPRR 598" w:date="2014-04-04T08:14:00Z">
        <w:r>
          <w:t>If AS offers from Load Resources were cleared against the AS req</w:t>
        </w:r>
        <w:r w:rsidR="00410568">
          <w:t>uirement from Load Resources,</w:t>
        </w:r>
      </w:ins>
      <w:ins w:id="705" w:author="Moorty, Sai NPRR 598" w:date="2014-04-04T08:15:00Z">
        <w:r w:rsidR="00410568">
          <w:t xml:space="preserve"> as there is no consideration of energy, then the corresponding AS MCPC will be determined </w:t>
        </w:r>
        <w:del w:id="706" w:author="Moorty, Sai 05022014" w:date="2014-04-29T13:22:00Z">
          <w:r w:rsidR="00410568" w:rsidDel="00CB4221">
            <w:delText>soley</w:delText>
          </w:r>
        </w:del>
      </w:ins>
      <w:ins w:id="707" w:author="Moorty, Sai 05022014" w:date="2014-04-29T13:22:00Z">
        <w:r w:rsidR="00CB4221">
          <w:t>solely</w:t>
        </w:r>
      </w:ins>
      <w:ins w:id="708" w:author="Moorty, Sai NPRR 598" w:date="2014-04-04T08:15:00Z">
        <w:r w:rsidR="00410568">
          <w:t xml:space="preserve"> by the marginal AS Offer</w:t>
        </w:r>
      </w:ins>
      <w:ins w:id="709" w:author="Moorty, Sai NPRR 598" w:date="2014-04-04T08:16:00Z">
        <w:r w:rsidR="00410568">
          <w:t xml:space="preserve"> from Load Resource</w:t>
        </w:r>
      </w:ins>
      <w:ins w:id="710" w:author="Moorty, Sai NPRR 598" w:date="2014-04-04T08:15:00Z">
        <w:r w:rsidR="00410568">
          <w:t xml:space="preserve">s </w:t>
        </w:r>
      </w:ins>
      <w:ins w:id="711" w:author="Moorty, Sai NPRR 598" w:date="2014-04-04T08:16:00Z">
        <w:r w:rsidR="00410568">
          <w:t>– there is no opportunity cost for energy incorporated</w:t>
        </w:r>
      </w:ins>
      <w:ins w:id="712" w:author="Moorty, Sai NPRR 598" w:date="2014-04-04T08:17:00Z">
        <w:r w:rsidR="00410568">
          <w:t>.</w:t>
        </w:r>
      </w:ins>
    </w:p>
    <w:p w:rsidR="00410568" w:rsidRDefault="00410568" w:rsidP="00410568">
      <w:pPr>
        <w:rPr>
          <w:ins w:id="713" w:author="Moorty, Sai NPRR 598" w:date="2014-04-04T08:17:00Z"/>
        </w:rPr>
      </w:pPr>
    </w:p>
    <w:p w:rsidR="00CF4683" w:rsidRDefault="00CF4683">
      <w:pPr>
        <w:rPr>
          <w:ins w:id="714" w:author="Moorty, Sai 05022014" w:date="2014-04-29T14:12:00Z"/>
          <w:b/>
          <w:u w:val="single"/>
        </w:rPr>
      </w:pPr>
      <w:ins w:id="715" w:author="Moorty, Sai 05022014" w:date="2014-04-29T14:12:00Z">
        <w:r>
          <w:rPr>
            <w:b/>
            <w:u w:val="single"/>
          </w:rPr>
          <w:br w:type="page"/>
        </w:r>
      </w:ins>
    </w:p>
    <w:p w:rsidR="00410568" w:rsidRPr="00B421D5" w:rsidRDefault="00410568" w:rsidP="00410568">
      <w:pPr>
        <w:rPr>
          <w:ins w:id="716" w:author="Moorty, Sai NPRR 598" w:date="2014-04-04T08:18:00Z"/>
          <w:b/>
          <w:u w:val="single"/>
          <w:rPrChange w:id="717" w:author="Moorty, Sai NPRR 598" w:date="2014-04-09T08:57:00Z">
            <w:rPr>
              <w:ins w:id="718" w:author="Moorty, Sai NPRR 598" w:date="2014-04-04T08:18:00Z"/>
            </w:rPr>
          </w:rPrChange>
        </w:rPr>
      </w:pPr>
      <w:ins w:id="719" w:author="Moorty, Sai NPRR 598" w:date="2014-04-04T08:18:00Z">
        <w:r w:rsidRPr="00B421D5">
          <w:rPr>
            <w:b/>
            <w:u w:val="single"/>
            <w:rPrChange w:id="720" w:author="Moorty, Sai NPRR 598" w:date="2014-04-09T08:57:00Z">
              <w:rPr/>
            </w:rPrChange>
          </w:rPr>
          <w:lastRenderedPageBreak/>
          <w:t>Consensus Item:</w:t>
        </w:r>
      </w:ins>
    </w:p>
    <w:tbl>
      <w:tblPr>
        <w:tblStyle w:val="TableGrid"/>
        <w:tblW w:w="0" w:type="auto"/>
        <w:tblLook w:val="04A0" w:firstRow="1" w:lastRow="0" w:firstColumn="1" w:lastColumn="0" w:noHBand="0" w:noVBand="1"/>
        <w:tblPrChange w:id="721" w:author="Moorty, Sai NPRR 598" w:date="2014-04-18T15:49:00Z">
          <w:tblPr>
            <w:tblStyle w:val="TableGrid"/>
            <w:tblW w:w="0" w:type="auto"/>
            <w:tblLook w:val="04A0" w:firstRow="1" w:lastRow="0" w:firstColumn="1" w:lastColumn="0" w:noHBand="0" w:noVBand="1"/>
          </w:tblPr>
        </w:tblPrChange>
      </w:tblPr>
      <w:tblGrid>
        <w:gridCol w:w="328"/>
        <w:gridCol w:w="2656"/>
        <w:gridCol w:w="3961"/>
        <w:gridCol w:w="3495"/>
        <w:tblGridChange w:id="722">
          <w:tblGrid>
            <w:gridCol w:w="328"/>
            <w:gridCol w:w="5180"/>
            <w:gridCol w:w="8964"/>
            <w:gridCol w:w="8964"/>
          </w:tblGrid>
        </w:tblGridChange>
      </w:tblGrid>
      <w:tr w:rsidR="00922B83" w:rsidTr="00922B83">
        <w:trPr>
          <w:ins w:id="723" w:author="Moorty, Sai NPRR 598" w:date="2014-04-04T08:18:00Z"/>
        </w:trPr>
        <w:tc>
          <w:tcPr>
            <w:tcW w:w="328" w:type="dxa"/>
            <w:tcPrChange w:id="724" w:author="Moorty, Sai NPRR 598" w:date="2014-04-18T15:49:00Z">
              <w:tcPr>
                <w:tcW w:w="328" w:type="dxa"/>
              </w:tcPr>
            </w:tcPrChange>
          </w:tcPr>
          <w:p w:rsidR="00922B83" w:rsidRDefault="00922B83" w:rsidP="00410568">
            <w:pPr>
              <w:rPr>
                <w:ins w:id="725" w:author="Moorty, Sai NPRR 598" w:date="2014-04-04T08:18:00Z"/>
              </w:rPr>
            </w:pPr>
            <w:ins w:id="726" w:author="Moorty, Sai NPRR 598" w:date="2014-04-04T08:18:00Z">
              <w:r>
                <w:t>#</w:t>
              </w:r>
            </w:ins>
          </w:p>
        </w:tc>
        <w:tc>
          <w:tcPr>
            <w:tcW w:w="3444" w:type="dxa"/>
            <w:tcPrChange w:id="727" w:author="Moorty, Sai NPRR 598" w:date="2014-04-18T15:49:00Z">
              <w:tcPr>
                <w:tcW w:w="5180" w:type="dxa"/>
              </w:tcPr>
            </w:tcPrChange>
          </w:tcPr>
          <w:p w:rsidR="00922B83" w:rsidRDefault="00922B83" w:rsidP="00410568">
            <w:pPr>
              <w:rPr>
                <w:ins w:id="728" w:author="Moorty, Sai NPRR 598" w:date="2014-04-04T08:18:00Z"/>
              </w:rPr>
            </w:pPr>
            <w:ins w:id="729" w:author="Moorty, Sai NPRR 598" w:date="2014-04-04T08:18:00Z">
              <w:r>
                <w:t>Question</w:t>
              </w:r>
            </w:ins>
          </w:p>
        </w:tc>
        <w:tc>
          <w:tcPr>
            <w:tcW w:w="5632" w:type="dxa"/>
            <w:tcPrChange w:id="730" w:author="Moorty, Sai NPRR 598" w:date="2014-04-18T15:49:00Z">
              <w:tcPr>
                <w:tcW w:w="8964" w:type="dxa"/>
              </w:tcPr>
            </w:tcPrChange>
          </w:tcPr>
          <w:p w:rsidR="00922B83" w:rsidRDefault="00922B83" w:rsidP="00410568">
            <w:pPr>
              <w:rPr>
                <w:ins w:id="731" w:author="Moorty, Sai NPRR 598" w:date="2014-04-04T08:18:00Z"/>
              </w:rPr>
            </w:pPr>
            <w:ins w:id="732" w:author="Moorty, Sai NPRR 598" w:date="2014-04-04T08:18:00Z">
              <w:r>
                <w:t>Comments</w:t>
              </w:r>
            </w:ins>
          </w:p>
        </w:tc>
        <w:tc>
          <w:tcPr>
            <w:tcW w:w="5068" w:type="dxa"/>
            <w:tcPrChange w:id="733" w:author="Moorty, Sai NPRR 598" w:date="2014-04-18T15:49:00Z">
              <w:tcPr>
                <w:tcW w:w="8964" w:type="dxa"/>
              </w:tcPr>
            </w:tcPrChange>
          </w:tcPr>
          <w:p w:rsidR="00922B83" w:rsidRDefault="00922B83" w:rsidP="00410568">
            <w:pPr>
              <w:rPr>
                <w:ins w:id="734" w:author="Moorty, Sai NPRR 598" w:date="2014-04-18T15:49:00Z"/>
              </w:rPr>
            </w:pPr>
            <w:ins w:id="735" w:author="Moorty, Sai NPRR 598" w:date="2014-04-18T15:49:00Z">
              <w:r>
                <w:t>Consensus from 4/18/2014 FAST Work Session</w:t>
              </w:r>
            </w:ins>
          </w:p>
        </w:tc>
      </w:tr>
      <w:tr w:rsidR="00922B83" w:rsidTr="00922B83">
        <w:trPr>
          <w:ins w:id="736" w:author="Moorty, Sai NPRR 598" w:date="2014-04-04T08:18:00Z"/>
        </w:trPr>
        <w:tc>
          <w:tcPr>
            <w:tcW w:w="328" w:type="dxa"/>
            <w:tcPrChange w:id="737" w:author="Moorty, Sai NPRR 598" w:date="2014-04-18T15:49:00Z">
              <w:tcPr>
                <w:tcW w:w="328" w:type="dxa"/>
              </w:tcPr>
            </w:tcPrChange>
          </w:tcPr>
          <w:p w:rsidR="00922B83" w:rsidRDefault="00922B83" w:rsidP="00410568">
            <w:pPr>
              <w:rPr>
                <w:ins w:id="738" w:author="Moorty, Sai NPRR 598" w:date="2014-04-04T08:18:00Z"/>
              </w:rPr>
            </w:pPr>
            <w:ins w:id="739" w:author="Moorty, Sai NPRR 598" w:date="2014-04-04T08:18:00Z">
              <w:r>
                <w:t>1</w:t>
              </w:r>
            </w:ins>
          </w:p>
        </w:tc>
        <w:tc>
          <w:tcPr>
            <w:tcW w:w="3444" w:type="dxa"/>
            <w:tcPrChange w:id="740" w:author="Moorty, Sai NPRR 598" w:date="2014-04-18T15:49:00Z">
              <w:tcPr>
                <w:tcW w:w="5180" w:type="dxa"/>
              </w:tcPr>
            </w:tcPrChange>
          </w:tcPr>
          <w:p w:rsidR="00922B83" w:rsidRDefault="00922B83" w:rsidP="00410568">
            <w:pPr>
              <w:rPr>
                <w:ins w:id="741" w:author="Moorty, Sai NPRR 598" w:date="2014-04-04T08:18:00Z"/>
              </w:rPr>
            </w:pPr>
            <w:ins w:id="742" w:author="Moorty, Sai NPRR 598" w:date="2014-04-04T08:19:00Z">
              <w:r>
                <w:t>Should the MCPC for FFR (FFR1 &amp; FFR2), CR2, SR2 reflect opportunity costs for energy</w:t>
              </w:r>
            </w:ins>
            <w:ins w:id="743" w:author="Moorty, Sai NPRR 598" w:date="2014-04-18T15:48:00Z">
              <w:r>
                <w:t xml:space="preserve"> and other Ancillary Services</w:t>
              </w:r>
            </w:ins>
            <w:ins w:id="744" w:author="Moorty, Sai NPRR 598" w:date="2014-04-04T08:19:00Z">
              <w:r>
                <w:t>?</w:t>
              </w:r>
            </w:ins>
          </w:p>
        </w:tc>
        <w:tc>
          <w:tcPr>
            <w:tcW w:w="5632" w:type="dxa"/>
            <w:tcPrChange w:id="745" w:author="Moorty, Sai NPRR 598" w:date="2014-04-18T15:49:00Z">
              <w:tcPr>
                <w:tcW w:w="8964" w:type="dxa"/>
              </w:tcPr>
            </w:tcPrChange>
          </w:tcPr>
          <w:p w:rsidR="00922B83" w:rsidRDefault="00922B83" w:rsidP="00410568">
            <w:pPr>
              <w:rPr>
                <w:ins w:id="746" w:author="Moorty, Sai NPRR 598" w:date="2014-04-04T08:20:00Z"/>
              </w:rPr>
            </w:pPr>
            <w:ins w:id="747" w:author="Moorty, Sai NPRR 598" w:date="2014-04-04T08:20:00Z">
              <w:r>
                <w:t>YES- There is precedence as can be seen in setting the MCPC for RRS from Zonal and Nodal Markets</w:t>
              </w:r>
            </w:ins>
          </w:p>
          <w:p w:rsidR="00922B83" w:rsidRDefault="00922B83" w:rsidP="00410568">
            <w:pPr>
              <w:rPr>
                <w:ins w:id="748" w:author="Moorty, Sai NPRR 598" w:date="2014-04-04T08:23:00Z"/>
              </w:rPr>
            </w:pPr>
          </w:p>
          <w:p w:rsidR="00922B83" w:rsidRDefault="00922B83" w:rsidP="00410568">
            <w:pPr>
              <w:rPr>
                <w:ins w:id="749" w:author="Moorty, Sai NPRR 598" w:date="2014-04-04T08:21:00Z"/>
              </w:rPr>
            </w:pPr>
            <w:ins w:id="750" w:author="Moorty, Sai NPRR 598" w:date="2014-04-04T08:21:00Z">
              <w:r>
                <w:t>YES- Liquidity concerns in terms of sufficient AS offers from Load Resources to meet FFR,CR2,SR2 are mitigated</w:t>
              </w:r>
            </w:ins>
          </w:p>
          <w:p w:rsidR="00922B83" w:rsidRDefault="00922B83" w:rsidP="00410568">
            <w:pPr>
              <w:rPr>
                <w:ins w:id="751" w:author="Moorty, Sai NPRR 598" w:date="2014-04-04T08:23:00Z"/>
              </w:rPr>
            </w:pPr>
          </w:p>
          <w:p w:rsidR="00922B83" w:rsidRDefault="00922B83" w:rsidP="00410568">
            <w:pPr>
              <w:rPr>
                <w:ins w:id="752" w:author="Moorty, Sai NPRR 598" w:date="2014-04-04T08:18:00Z"/>
              </w:rPr>
            </w:pPr>
            <w:ins w:id="753" w:author="Moorty, Sai NPRR 598" w:date="2014-04-04T08:22:00Z">
              <w:r>
                <w:t>NO-</w:t>
              </w:r>
            </w:ins>
            <w:ins w:id="754" w:author="Moorty, Sai NPRR 598" w:date="2014-04-04T08:23:00Z">
              <w:r>
                <w:t xml:space="preserve"> These are different AS products and should be cleared against the specific requirements of that AS</w:t>
              </w:r>
            </w:ins>
          </w:p>
        </w:tc>
        <w:tc>
          <w:tcPr>
            <w:tcW w:w="5068" w:type="dxa"/>
            <w:tcPrChange w:id="755" w:author="Moorty, Sai NPRR 598" w:date="2014-04-18T15:49:00Z">
              <w:tcPr>
                <w:tcW w:w="8964" w:type="dxa"/>
              </w:tcPr>
            </w:tcPrChange>
          </w:tcPr>
          <w:p w:rsidR="00922B83" w:rsidRDefault="00922B83" w:rsidP="00410568">
            <w:pPr>
              <w:rPr>
                <w:ins w:id="756" w:author="Moorty, Sai NPRR 598" w:date="2014-04-18T15:49:00Z"/>
              </w:rPr>
            </w:pPr>
            <w:ins w:id="757" w:author="Moorty, Sai NPRR 598" w:date="2014-04-18T15:49:00Z">
              <w:r>
                <w:t>Answer is YES</w:t>
              </w:r>
            </w:ins>
          </w:p>
        </w:tc>
      </w:tr>
      <w:tr w:rsidR="00922B83" w:rsidTr="00922B83">
        <w:trPr>
          <w:ins w:id="758" w:author="Moorty, Sai NPRR 598" w:date="2014-04-04T08:18:00Z"/>
        </w:trPr>
        <w:tc>
          <w:tcPr>
            <w:tcW w:w="328" w:type="dxa"/>
            <w:tcPrChange w:id="759" w:author="Moorty, Sai NPRR 598" w:date="2014-04-18T15:49:00Z">
              <w:tcPr>
                <w:tcW w:w="328" w:type="dxa"/>
              </w:tcPr>
            </w:tcPrChange>
          </w:tcPr>
          <w:p w:rsidR="00922B83" w:rsidRDefault="00922B83" w:rsidP="00410568">
            <w:pPr>
              <w:rPr>
                <w:ins w:id="760" w:author="Moorty, Sai NPRR 598" w:date="2014-04-04T08:18:00Z"/>
              </w:rPr>
            </w:pPr>
            <w:ins w:id="761" w:author="Moorty, Sai NPRR 598" w:date="2014-04-04T08:23:00Z">
              <w:r>
                <w:t>2</w:t>
              </w:r>
            </w:ins>
          </w:p>
        </w:tc>
        <w:tc>
          <w:tcPr>
            <w:tcW w:w="3444" w:type="dxa"/>
            <w:tcPrChange w:id="762" w:author="Moorty, Sai NPRR 598" w:date="2014-04-18T15:49:00Z">
              <w:tcPr>
                <w:tcW w:w="5180" w:type="dxa"/>
              </w:tcPr>
            </w:tcPrChange>
          </w:tcPr>
          <w:p w:rsidR="00922B83" w:rsidRDefault="00922B83" w:rsidP="00410568">
            <w:pPr>
              <w:rPr>
                <w:ins w:id="763" w:author="Moorty, Sai NPRR 598" w:date="2014-04-04T08:18:00Z"/>
              </w:rPr>
            </w:pPr>
            <w:ins w:id="764" w:author="Moorty, Sai NPRR 598" w:date="2014-04-04T08:23:00Z">
              <w:r>
                <w:t xml:space="preserve">Should FFR2 be </w:t>
              </w:r>
            </w:ins>
            <w:ins w:id="765" w:author="Moorty, Sai NPRR 598" w:date="2014-04-18T15:50:00Z">
              <w:r>
                <w:t xml:space="preserve">provided additional compensation as this product can be </w:t>
              </w:r>
            </w:ins>
            <w:ins w:id="766" w:author="Moorty, Sai NPRR 598" w:date="2014-04-04T08:23:00Z">
              <w:r>
                <w:t>considered as ALSO providing CR (or a portion of it)</w:t>
              </w:r>
            </w:ins>
          </w:p>
        </w:tc>
        <w:tc>
          <w:tcPr>
            <w:tcW w:w="5632" w:type="dxa"/>
            <w:tcPrChange w:id="767" w:author="Moorty, Sai NPRR 598" w:date="2014-04-18T15:49:00Z">
              <w:tcPr>
                <w:tcW w:w="8964" w:type="dxa"/>
              </w:tcPr>
            </w:tcPrChange>
          </w:tcPr>
          <w:p w:rsidR="00922B83" w:rsidRPr="00890CB6" w:rsidRDefault="00922B83" w:rsidP="00410568">
            <w:pPr>
              <w:rPr>
                <w:ins w:id="768" w:author="Moorty, Sai NPRR 598" w:date="2014-04-04T08:31:00Z"/>
              </w:rPr>
            </w:pPr>
            <w:ins w:id="769" w:author="Moorty, Sai NPRR 598" w:date="2014-04-04T08:24:00Z">
              <w:r>
                <w:t>YES-</w:t>
              </w:r>
            </w:ins>
            <w:ins w:id="770" w:author="Moorty, Sai NPRR 598" w:date="2014-04-04T08:34:00Z">
              <w:r>
                <w:t xml:space="preserve"> Note if FFR2 is compensated for its contribution to CR, </w:t>
              </w:r>
            </w:ins>
            <w:ins w:id="771" w:author="Moorty, Sai NPRR 598" w:date="2014-04-04T08:39:00Z">
              <w:r>
                <w:t xml:space="preserve">the </w:t>
              </w:r>
            </w:ins>
            <w:ins w:id="772" w:author="Moorty, Sai NPRR 598" w:date="2014-04-04T08:34:00Z">
              <w:r>
                <w:t>re</w:t>
              </w:r>
            </w:ins>
            <w:ins w:id="773" w:author="Moorty, Sai NPRR 598" w:date="2014-04-04T08:39:00Z">
              <w:r>
                <w:t xml:space="preserve">call </w:t>
              </w:r>
            </w:ins>
            <w:ins w:id="774" w:author="Moorty, Sai NPRR 598" w:date="2014-04-04T08:41:00Z">
              <w:r>
                <w:t xml:space="preserve">of this FFR2 </w:t>
              </w:r>
            </w:ins>
            <w:ins w:id="775" w:author="Moorty, Sai NPRR 598" w:date="2014-04-04T08:35:00Z">
              <w:r>
                <w:rPr>
                  <w:b/>
                  <w:u w:val="single"/>
                </w:rPr>
                <w:t>may</w:t>
              </w:r>
              <w:r>
                <w:t xml:space="preserve"> </w:t>
              </w:r>
            </w:ins>
            <w:ins w:id="776" w:author="Moorty, Sai NPRR 598" w:date="2014-04-04T08:41:00Z">
              <w:r>
                <w:t>be delayed</w:t>
              </w:r>
            </w:ins>
            <w:ins w:id="777" w:author="Moorty, Sai NPRR 598" w:date="2014-04-04T08:35:00Z">
              <w:r>
                <w:t>.</w:t>
              </w:r>
            </w:ins>
          </w:p>
          <w:p w:rsidR="00922B83" w:rsidRDefault="00922B83" w:rsidP="00410568">
            <w:pPr>
              <w:rPr>
                <w:ins w:id="778" w:author="Moorty, Sai NPRR 598" w:date="2014-04-04T08:31:00Z"/>
              </w:rPr>
            </w:pPr>
          </w:p>
          <w:p w:rsidR="00922B83" w:rsidRDefault="00922B83" w:rsidP="00DF6A45">
            <w:pPr>
              <w:rPr>
                <w:ins w:id="779" w:author="Sharma, Sandip" w:date="2014-04-09T10:46:00Z"/>
              </w:rPr>
            </w:pPr>
            <w:ins w:id="780" w:author="Moorty, Sai NPRR 598" w:date="2014-04-04T08:31:00Z">
              <w:r>
                <w:t>N</w:t>
              </w:r>
            </w:ins>
            <w:ins w:id="781" w:author="Moorty, Sai NPRR 598" w:date="2014-04-04T08:34:00Z">
              <w:r>
                <w:t>O</w:t>
              </w:r>
            </w:ins>
            <w:ins w:id="782" w:author="Moorty, Sai NPRR 598" w:date="2014-04-04T08:31:00Z">
              <w:r>
                <w:t xml:space="preserve"> – ERCOT’s AS Methodology</w:t>
              </w:r>
            </w:ins>
            <w:ins w:id="783" w:author="Moorty, Sai NPRR 598" w:date="2014-04-08T11:10:00Z">
              <w:r>
                <w:t xml:space="preserve"> should be such that it</w:t>
              </w:r>
            </w:ins>
            <w:ins w:id="784" w:author="Moorty, Sai NPRR 598" w:date="2014-04-04T08:32:00Z">
              <w:r>
                <w:t xml:space="preserve"> take</w:t>
              </w:r>
            </w:ins>
            <w:ins w:id="785" w:author="Moorty, Sai NPRR 598" w:date="2014-04-04T08:33:00Z">
              <w:r>
                <w:t>s</w:t>
              </w:r>
            </w:ins>
            <w:ins w:id="786" w:author="Moorty, Sai NPRR 598" w:date="2014-04-04T08:32:00Z">
              <w:r>
                <w:t xml:space="preserve"> into account the deployed FFR2 when determining the CR Target </w:t>
              </w:r>
            </w:ins>
            <w:ins w:id="787" w:author="Moorty, Sai NPRR 598" w:date="2014-04-04T08:33:00Z">
              <w:r>
                <w:t xml:space="preserve">amounts </w:t>
              </w:r>
            </w:ins>
            <w:ins w:id="788" w:author="Moorty, Sai NPRR 598" w:date="2014-04-04T08:32:00Z">
              <w:r>
                <w:t>in the AS Plan</w:t>
              </w:r>
            </w:ins>
            <w:ins w:id="789" w:author="Moorty, Sai NPRR 598" w:date="2014-04-04T08:35:00Z">
              <w:r>
                <w:t>.</w:t>
              </w:r>
            </w:ins>
          </w:p>
          <w:p w:rsidR="00922B83" w:rsidRDefault="00922B83" w:rsidP="00DF6A45">
            <w:pPr>
              <w:rPr>
                <w:ins w:id="790" w:author="Sharma, Sandip" w:date="2014-04-09T10:46:00Z"/>
              </w:rPr>
            </w:pPr>
          </w:p>
          <w:p w:rsidR="00922B83" w:rsidRDefault="00922B83" w:rsidP="00DF6A45">
            <w:pPr>
              <w:rPr>
                <w:ins w:id="791" w:author="Moorty, Sai NPRR 598" w:date="2014-04-04T08:43:00Z"/>
              </w:rPr>
            </w:pPr>
            <w:ins w:id="792" w:author="Sharma, Sandip" w:date="2014-04-09T10:46:00Z">
              <w:r>
                <w:t xml:space="preserve">NO – </w:t>
              </w:r>
            </w:ins>
            <w:ins w:id="793" w:author="Sharma, Sandip" w:date="2014-04-09T10:47:00Z">
              <w:r>
                <w:t>In case of SCED headroom shortage, there may be instances where all of the CR</w:t>
              </w:r>
            </w:ins>
            <w:ins w:id="794" w:author="Sharma, Sandip" w:date="2014-04-09T10:46:00Z">
              <w:r>
                <w:t xml:space="preserve"> </w:t>
              </w:r>
            </w:ins>
            <w:ins w:id="795" w:author="Sharma, Sandip" w:date="2014-04-09T10:47:00Z">
              <w:r>
                <w:t>needs to be</w:t>
              </w:r>
            </w:ins>
            <w:ins w:id="796" w:author="Sharma, Sandip" w:date="2014-04-09T10:46:00Z">
              <w:r>
                <w:t xml:space="preserve"> deployed</w:t>
              </w:r>
            </w:ins>
            <w:ins w:id="797" w:author="Sharma, Sandip" w:date="2014-04-09T10:48:00Z">
              <w:r>
                <w:t xml:space="preserve">. In this scenario, ERCOT would NOT want to use FFR2 </w:t>
              </w:r>
            </w:ins>
            <w:ins w:id="798" w:author="Sharma, Sandip" w:date="2014-04-09T10:49:00Z">
              <w:r>
                <w:t xml:space="preserve">as part of CR deployment to protect against Firm Load Shed due to </w:t>
              </w:r>
            </w:ins>
            <w:ins w:id="799" w:author="Sharma, Sandip" w:date="2014-04-09T10:51:00Z">
              <w:r>
                <w:t>G</w:t>
              </w:r>
            </w:ins>
            <w:ins w:id="800" w:author="Sharma, Sandip" w:date="2014-04-09T10:49:00Z">
              <w:r>
                <w:t>-2</w:t>
              </w:r>
            </w:ins>
            <w:ins w:id="801" w:author="Sharma, Sandip" w:date="2014-04-09T10:50:00Z">
              <w:r>
                <w:t xml:space="preserve"> (BAL-003)</w:t>
              </w:r>
            </w:ins>
          </w:p>
          <w:p w:rsidR="00922B83" w:rsidRDefault="00922B83" w:rsidP="00DF6A45">
            <w:pPr>
              <w:rPr>
                <w:ins w:id="802" w:author="Moorty, Sai NPRR 598" w:date="2014-04-04T08:43:00Z"/>
              </w:rPr>
            </w:pPr>
          </w:p>
          <w:p w:rsidR="00922B83" w:rsidRDefault="00922B83" w:rsidP="00DF6A45">
            <w:pPr>
              <w:rPr>
                <w:ins w:id="803" w:author="Moorty, Sai NPRR 598" w:date="2014-04-04T08:44:00Z"/>
              </w:rPr>
            </w:pPr>
            <w:ins w:id="804" w:author="Moorty, Sai NPRR 598" w:date="2014-04-04T08:43:00Z">
              <w:r>
                <w:t xml:space="preserve">No </w:t>
              </w:r>
            </w:ins>
            <w:ins w:id="805" w:author="Moorty, Sai NPRR 598" w:date="2014-04-04T08:44:00Z">
              <w:r>
                <w:t>–</w:t>
              </w:r>
            </w:ins>
            <w:ins w:id="806" w:author="Moorty, Sai NPRR 598" w:date="2014-04-04T08:43:00Z">
              <w:r>
                <w:t xml:space="preserve"> This </w:t>
              </w:r>
            </w:ins>
            <w:ins w:id="807" w:author="Moorty, Sai NPRR 598" w:date="2014-04-04T08:44:00Z">
              <w:r>
                <w:t>will lead to the same MW being compensated for two AS</w:t>
              </w:r>
            </w:ins>
          </w:p>
          <w:p w:rsidR="00922B83" w:rsidRDefault="00922B83" w:rsidP="00DF6A45">
            <w:pPr>
              <w:rPr>
                <w:ins w:id="808" w:author="Moorty, Sai NPRR 598" w:date="2014-04-04T08:44:00Z"/>
              </w:rPr>
            </w:pPr>
          </w:p>
          <w:p w:rsidR="00922B83" w:rsidRDefault="00922B83" w:rsidP="00DF6A45">
            <w:pPr>
              <w:rPr>
                <w:ins w:id="809" w:author="Moorty, Sai NPRR 598" w:date="2014-04-04T08:18:00Z"/>
              </w:rPr>
            </w:pPr>
            <w:ins w:id="810" w:author="Moorty, Sai NPRR 598" w:date="2014-04-04T08:44:00Z">
              <w:r>
                <w:t xml:space="preserve">Conditional NO </w:t>
              </w:r>
            </w:ins>
            <w:ins w:id="811" w:author="Moorty, Sai NPRR 598" w:date="2014-04-04T08:45:00Z">
              <w:r>
                <w:t>–</w:t>
              </w:r>
            </w:ins>
            <w:ins w:id="812" w:author="Moorty, Sai NPRR 598" w:date="2014-04-04T08:44:00Z">
              <w:r>
                <w:t xml:space="preserve"> </w:t>
              </w:r>
              <w:proofErr w:type="gramStart"/>
              <w:r>
                <w:t xml:space="preserve">If </w:t>
              </w:r>
            </w:ins>
            <w:ins w:id="813" w:author="Moorty, Sai NPRR 598" w:date="2014-04-04T08:45:00Z">
              <w:r>
                <w:t xml:space="preserve">the answer to 1 is YES, then as FFR2 AND CR2 has </w:t>
              </w:r>
            </w:ins>
            <w:ins w:id="814" w:author="Moorty, Sai NPRR 598" w:date="2014-04-04T08:46:00Z">
              <w:r>
                <w:t>opportunity</w:t>
              </w:r>
            </w:ins>
            <w:ins w:id="815" w:author="Moorty, Sai NPRR 598" w:date="2014-04-04T08:45:00Z">
              <w:r>
                <w:t xml:space="preserve"> </w:t>
              </w:r>
            </w:ins>
            <w:ins w:id="816" w:author="Moorty, Sai NPRR 598" w:date="2014-04-04T08:46:00Z">
              <w:r>
                <w:t>costs for energy</w:t>
              </w:r>
            </w:ins>
            <w:ins w:id="817" w:author="Moorty, Sai NPRR 598" w:date="2014-04-18T15:50:00Z">
              <w:r>
                <w:t xml:space="preserve"> and other AS</w:t>
              </w:r>
            </w:ins>
            <w:ins w:id="818" w:author="Moorty, Sai NPRR 598" w:date="2014-04-04T08:46:00Z">
              <w:r>
                <w:t xml:space="preserve"> incorporated into AS MCPCs, there is no</w:t>
              </w:r>
              <w:proofErr w:type="gramEnd"/>
              <w:r>
                <w:t xml:space="preserve"> need for this additional compensation – (double</w:t>
              </w:r>
            </w:ins>
            <w:ins w:id="819" w:author="Moorty, Sai NPRR 598" w:date="2014-04-04T08:47:00Z">
              <w:r>
                <w:t xml:space="preserve"> counting</w:t>
              </w:r>
            </w:ins>
            <w:ins w:id="820" w:author="Moorty, Sai NPRR 598" w:date="2014-04-18T15:51:00Z">
              <w:r>
                <w:t xml:space="preserve"> of opportunity costs may occur depending on how constraints are defined</w:t>
              </w:r>
            </w:ins>
            <w:ins w:id="821" w:author="Moorty, Sai NPRR 598" w:date="2014-04-04T08:47:00Z">
              <w:r>
                <w:t>?)</w:t>
              </w:r>
            </w:ins>
          </w:p>
        </w:tc>
        <w:tc>
          <w:tcPr>
            <w:tcW w:w="5068" w:type="dxa"/>
            <w:tcPrChange w:id="822" w:author="Moorty, Sai NPRR 598" w:date="2014-04-18T15:49:00Z">
              <w:tcPr>
                <w:tcW w:w="8964" w:type="dxa"/>
              </w:tcPr>
            </w:tcPrChange>
          </w:tcPr>
          <w:p w:rsidR="00922B83" w:rsidRDefault="00922B83" w:rsidP="00410568">
            <w:pPr>
              <w:rPr>
                <w:ins w:id="823" w:author="Moorty, Sai NPRR 598" w:date="2014-04-18T15:49:00Z"/>
              </w:rPr>
            </w:pPr>
            <w:ins w:id="824" w:author="Moorty, Sai NPRR 598" w:date="2014-04-18T15:49:00Z">
              <w:r>
                <w:t>Answer is NO</w:t>
              </w:r>
            </w:ins>
          </w:p>
        </w:tc>
      </w:tr>
    </w:tbl>
    <w:p w:rsidR="00410568" w:rsidRDefault="00410568" w:rsidP="00410568">
      <w:pPr>
        <w:rPr>
          <w:ins w:id="825" w:author="Moorty, Sai NPRR 598" w:date="2014-04-04T08:17:00Z"/>
        </w:rPr>
      </w:pPr>
    </w:p>
    <w:p w:rsidR="00F7214C" w:rsidRDefault="00410568" w:rsidP="00410568">
      <w:pPr>
        <w:rPr>
          <w:ins w:id="826" w:author="Moorty, Sai NPRR 598" w:date="2014-04-04T08:01:00Z"/>
        </w:rPr>
      </w:pPr>
      <w:ins w:id="827" w:author="Moorty, Sai NPRR 598" w:date="2014-04-04T08:15:00Z">
        <w:r>
          <w:t xml:space="preserve"> </w:t>
        </w:r>
      </w:ins>
      <w:ins w:id="828" w:author="Moorty, Sai NPRR 598" w:date="2014-04-04T08:11:00Z">
        <w:r w:rsidR="00F7214C">
          <w:t xml:space="preserve"> </w:t>
        </w:r>
      </w:ins>
      <w:ins w:id="829" w:author="Moorty, Sai NPRR 598" w:date="2014-04-04T08:05:00Z">
        <w:r w:rsidR="00F7214C">
          <w:t xml:space="preserve"> </w:t>
        </w:r>
      </w:ins>
    </w:p>
    <w:p w:rsidR="00BA6FEF" w:rsidRDefault="00BA6FEF">
      <w:pPr>
        <w:rPr>
          <w:ins w:id="830" w:author="Moorty, Sai 05022014" w:date="2014-05-06T08:43:00Z"/>
        </w:rPr>
      </w:pPr>
      <w:ins w:id="831" w:author="Moorty, Sai 05022014" w:date="2014-05-06T08:43:00Z">
        <w:r>
          <w:br w:type="page"/>
        </w:r>
      </w:ins>
    </w:p>
    <w:p w:rsidR="00B421D5" w:rsidDel="00CF4683" w:rsidRDefault="00B421D5" w:rsidP="00C80B1D">
      <w:pPr>
        <w:rPr>
          <w:ins w:id="832" w:author="Moorty, Sai NPRR 598" w:date="2014-04-09T08:57:00Z"/>
          <w:del w:id="833" w:author="Moorty, Sai 05022014" w:date="2014-04-29T14:12:00Z"/>
        </w:rPr>
      </w:pPr>
    </w:p>
    <w:p w:rsidR="00B421D5" w:rsidDel="00CF4683" w:rsidRDefault="00B421D5" w:rsidP="00C80B1D">
      <w:pPr>
        <w:rPr>
          <w:ins w:id="834" w:author="Moorty, Sai NPRR 598" w:date="2014-04-09T08:57:00Z"/>
          <w:del w:id="835" w:author="Moorty, Sai 05022014" w:date="2014-04-29T14:12:00Z"/>
        </w:rPr>
      </w:pPr>
    </w:p>
    <w:p w:rsidR="00227924" w:rsidRDefault="009F0EE7" w:rsidP="00C80B1D">
      <w:r>
        <w:t>The table below is a</w:t>
      </w:r>
      <w:r w:rsidR="00E339F5">
        <w:t xml:space="preserve">n example of one way to setup the constraints for the </w:t>
      </w:r>
      <w:r>
        <w:t xml:space="preserve">procurement of AS. </w:t>
      </w:r>
      <w:r w:rsidR="00E339F5">
        <w:t xml:space="preserve">There are other ways to setup the required constraints for the procurement of AS. For example instead of a constraint to enforce a minimum amount of CR procurement from SCED </w:t>
      </w:r>
      <w:proofErr w:type="spellStart"/>
      <w:r w:rsidR="00E339F5">
        <w:t>dispatchable</w:t>
      </w:r>
      <w:proofErr w:type="spellEnd"/>
      <w:r w:rsidR="00E339F5">
        <w:t xml:space="preserve"> Resources (CR1), the constraint could be replaced with another constraint that enforces a maximum amount of CR procurement for non-SCED </w:t>
      </w:r>
      <w:proofErr w:type="spellStart"/>
      <w:r w:rsidR="00E339F5">
        <w:t>dispatchable</w:t>
      </w:r>
      <w:proofErr w:type="spellEnd"/>
      <w:r w:rsidR="00E339F5">
        <w:t xml:space="preserve"> Resources (CR2).</w:t>
      </w:r>
    </w:p>
    <w:p w:rsidR="009F0EE7" w:rsidRDefault="009E04D2" w:rsidP="00C80B1D">
      <w:pPr>
        <w:rPr>
          <w:ins w:id="836" w:author="Moorty, Sai NPRR 598" w:date="2014-04-08T12:03:00Z"/>
        </w:rPr>
      </w:pPr>
      <w:r>
        <w:t>M</w:t>
      </w:r>
      <w:r w:rsidR="00E339F5">
        <w:t xml:space="preserve">ore discussion </w:t>
      </w:r>
      <w:r>
        <w:t>is</w:t>
      </w:r>
      <w:r w:rsidR="00E339F5">
        <w:t xml:space="preserve"> required</w:t>
      </w:r>
      <w:r w:rsidR="00FF6A06">
        <w:t xml:space="preserve"> -</w:t>
      </w:r>
      <w:r w:rsidR="00E339F5">
        <w:t xml:space="preserve"> </w:t>
      </w:r>
      <w:r w:rsidR="00E339F5" w:rsidRPr="00FF6A06">
        <w:rPr>
          <w:b/>
          <w:u w:val="single"/>
        </w:rPr>
        <w:t>both</w:t>
      </w:r>
      <w:r w:rsidR="00E339F5">
        <w:t xml:space="preserve"> for the selection of constraints and the setup of the MCPCs for the different AS.</w:t>
      </w:r>
    </w:p>
    <w:p w:rsidR="00174E3C" w:rsidRDefault="00174E3C" w:rsidP="00C80B1D">
      <w:pPr>
        <w:rPr>
          <w:ins w:id="837" w:author="Moorty, Sai NPRR 598" w:date="2014-04-08T12:03:00Z"/>
        </w:rPr>
      </w:pPr>
      <w:ins w:id="838" w:author="Moorty, Sai NPRR 598" w:date="2014-04-08T12:03:00Z">
        <w:r>
          <w:t xml:space="preserve">Note 1: </w:t>
        </w:r>
      </w:ins>
      <w:ins w:id="839" w:author="Moorty, Sai NPRR 598" w:date="2014-04-08T12:07:00Z">
        <w:r>
          <w:t>As an illustration</w:t>
        </w:r>
      </w:ins>
      <w:ins w:id="840" w:author="Moorty, Sai NPRR 598" w:date="2014-04-09T11:16:00Z">
        <w:r w:rsidR="001854A2">
          <w:t>, the table below</w:t>
        </w:r>
      </w:ins>
      <w:ins w:id="841" w:author="Moorty, Sai NPRR 598" w:date="2014-04-08T12:07:00Z">
        <w:r>
          <w:t xml:space="preserve"> show</w:t>
        </w:r>
      </w:ins>
      <w:ins w:id="842" w:author="Moorty, Sai NPRR 598" w:date="2014-04-09T11:16:00Z">
        <w:r w:rsidR="001854A2">
          <w:t>s</w:t>
        </w:r>
      </w:ins>
      <w:ins w:id="843" w:author="Moorty, Sai NPRR 598" w:date="2014-04-08T12:07:00Z">
        <w:r>
          <w:t xml:space="preserve"> how the constraints need to be setup to </w:t>
        </w:r>
      </w:ins>
      <w:ins w:id="844" w:author="Moorty, Sai NPRR 598" w:date="2014-04-09T11:16:00Z">
        <w:r w:rsidR="001854A2">
          <w:t xml:space="preserve">have a limit on the maximum procurement of AS from demand side </w:t>
        </w:r>
        <w:r w:rsidR="001854A2" w:rsidRPr="00FF27B3">
          <w:rPr>
            <w:b/>
            <w:u w:val="single"/>
            <w:rPrChange w:id="845" w:author="Moorty, Sai NPRR 598" w:date="2014-04-09T11:24:00Z">
              <w:rPr/>
            </w:rPrChange>
          </w:rPr>
          <w:t>or</w:t>
        </w:r>
        <w:r w:rsidR="001854A2">
          <w:t xml:space="preserve"> a minimum </w:t>
        </w:r>
      </w:ins>
      <w:ins w:id="846" w:author="Moorty, Sai NPRR 598" w:date="2014-04-09T11:17:00Z">
        <w:r w:rsidR="001854A2">
          <w:t>amount of AS that needs to be procured from supply side:</w:t>
        </w:r>
      </w:ins>
    </w:p>
    <w:p w:rsidR="00174E3C" w:rsidRDefault="00174E3C" w:rsidP="00893E64">
      <w:pPr>
        <w:pStyle w:val="ListParagraph"/>
        <w:numPr>
          <w:ilvl w:val="0"/>
          <w:numId w:val="23"/>
        </w:numPr>
        <w:rPr>
          <w:ins w:id="847" w:author="Moorty, Sai NPRR 598" w:date="2014-04-08T12:04:00Z"/>
        </w:rPr>
      </w:pPr>
      <w:ins w:id="848" w:author="Moorty, Sai NPRR 598" w:date="2014-04-08T12:04:00Z">
        <w:r>
          <w:t>PFR and FFR constraints are setup so that</w:t>
        </w:r>
      </w:ins>
    </w:p>
    <w:p w:rsidR="00174E3C" w:rsidRDefault="00174E3C" w:rsidP="00893E64">
      <w:pPr>
        <w:pStyle w:val="ListParagraph"/>
        <w:numPr>
          <w:ilvl w:val="1"/>
          <w:numId w:val="23"/>
        </w:numPr>
        <w:rPr>
          <w:ins w:id="849" w:author="Moorty, Sai NPRR 598" w:date="2014-04-08T12:05:00Z"/>
        </w:rPr>
      </w:pPr>
      <w:ins w:id="850" w:author="Moorty, Sai NPRR 598" w:date="2014-04-08T12:05:00Z">
        <w:r>
          <w:t xml:space="preserve">Ratio that equivalences 1 MW of FFR with </w:t>
        </w:r>
      </w:ins>
      <w:ins w:id="851" w:author="Moorty, Sai NPRR 598" w:date="2014-04-09T09:11:00Z">
        <w:r w:rsidR="00783D2A">
          <w:t>R</w:t>
        </w:r>
      </w:ins>
      <w:ins w:id="852" w:author="Moorty, Sai NPRR 598" w:date="2014-04-08T12:05:00Z">
        <w:r>
          <w:t xml:space="preserve"> MW of PFR is incorporated</w:t>
        </w:r>
      </w:ins>
    </w:p>
    <w:p w:rsidR="00174E3C" w:rsidRDefault="001854A2" w:rsidP="00893E64">
      <w:pPr>
        <w:pStyle w:val="ListParagraph"/>
        <w:numPr>
          <w:ilvl w:val="1"/>
          <w:numId w:val="23"/>
        </w:numPr>
        <w:rPr>
          <w:ins w:id="853" w:author="Moorty, Sai NPRR 598" w:date="2014-04-08T12:05:00Z"/>
        </w:rPr>
      </w:pPr>
      <w:ins w:id="854" w:author="Moorty, Sai NPRR 598" w:date="2014-04-09T11:18:00Z">
        <w:r>
          <w:t>Limit on the maximum procurement from FFR1, FFR2</w:t>
        </w:r>
      </w:ins>
    </w:p>
    <w:p w:rsidR="00174E3C" w:rsidRDefault="00174E3C" w:rsidP="002260EC">
      <w:pPr>
        <w:pStyle w:val="ListParagraph"/>
        <w:numPr>
          <w:ilvl w:val="0"/>
          <w:numId w:val="23"/>
        </w:numPr>
        <w:rPr>
          <w:ins w:id="855" w:author="Moorty, Sai 05022014" w:date="2014-04-29T15:34:00Z"/>
        </w:rPr>
      </w:pPr>
      <w:ins w:id="856" w:author="Moorty, Sai NPRR 598" w:date="2014-04-08T12:06:00Z">
        <w:r>
          <w:t>CR and SR constraints are setup so that</w:t>
        </w:r>
      </w:ins>
      <w:ins w:id="857" w:author="Moorty, Sai NPRR 598" w:date="2014-04-09T09:15:00Z">
        <w:r w:rsidR="00783D2A">
          <w:t xml:space="preserve"> </w:t>
        </w:r>
      </w:ins>
      <w:ins w:id="858" w:author="Moorty, Sai NPRR 598" w:date="2014-04-09T09:16:00Z">
        <w:r w:rsidR="00783D2A">
          <w:t>there is a minimum procurement target of CR and SR from Generation Resources</w:t>
        </w:r>
      </w:ins>
    </w:p>
    <w:p w:rsidR="00FC7711" w:rsidRDefault="00FC7711" w:rsidP="002260EC">
      <w:pPr>
        <w:pStyle w:val="ListParagraph"/>
        <w:numPr>
          <w:ilvl w:val="0"/>
          <w:numId w:val="23"/>
        </w:numPr>
        <w:rPr>
          <w:ins w:id="859" w:author="Moorty, Sai 05022014" w:date="2014-04-29T15:35:00Z"/>
        </w:rPr>
      </w:pPr>
      <w:ins w:id="860" w:author="Moorty, Sai 05022014" w:date="2014-04-29T15:34:00Z">
        <w:r>
          <w:t>FRRS-Up and FRRS-</w:t>
        </w:r>
        <w:proofErr w:type="spellStart"/>
        <w:r>
          <w:t>Dn</w:t>
        </w:r>
        <w:proofErr w:type="spellEnd"/>
        <w:r>
          <w:t xml:space="preserve"> c</w:t>
        </w:r>
      </w:ins>
      <w:ins w:id="861" w:author="Moorty, Sai 05022014" w:date="2014-04-29T15:35:00Z">
        <w:r>
          <w:t>o</w:t>
        </w:r>
      </w:ins>
      <w:ins w:id="862" w:author="Moorty, Sai 05022014" w:date="2014-04-29T15:34:00Z">
        <w:r>
          <w:t>nstraints are setup so there is a limit on the maximum procurement of</w:t>
        </w:r>
      </w:ins>
      <w:ins w:id="863" w:author="Moorty, Sai 05022014" w:date="2014-04-29T15:35:00Z">
        <w:r>
          <w:t xml:space="preserve"> these AS</w:t>
        </w:r>
      </w:ins>
    </w:p>
    <w:p w:rsidR="00FC7711" w:rsidRDefault="00FC7711">
      <w:pPr>
        <w:rPr>
          <w:ins w:id="864" w:author="Moorty, Sai 05022014" w:date="2014-04-29T15:35:00Z"/>
        </w:rPr>
      </w:pPr>
      <w:ins w:id="865" w:author="Moorty, Sai 05022014" w:date="2014-04-29T15:35:00Z">
        <w:r>
          <w:br w:type="page"/>
        </w:r>
      </w:ins>
    </w:p>
    <w:p w:rsidR="00FC7711" w:rsidDel="00FC7711" w:rsidRDefault="00FC7711">
      <w:pPr>
        <w:ind w:left="360"/>
        <w:rPr>
          <w:del w:id="866" w:author="Moorty, Sai 05022014" w:date="2014-04-29T15:35:00Z"/>
        </w:rPr>
        <w:pPrChange w:id="867" w:author="Moorty, Sai 05022014" w:date="2014-04-29T15:35:00Z">
          <w:pPr>
            <w:pStyle w:val="ListParagraph"/>
            <w:numPr>
              <w:numId w:val="23"/>
            </w:numPr>
            <w:ind w:hanging="360"/>
          </w:pPr>
        </w:pPrChange>
      </w:pPr>
    </w:p>
    <w:tbl>
      <w:tblPr>
        <w:tblStyle w:val="TableGrid"/>
        <w:tblW w:w="5000" w:type="pct"/>
        <w:tblCellMar>
          <w:left w:w="72" w:type="dxa"/>
          <w:right w:w="72" w:type="dxa"/>
        </w:tblCellMar>
        <w:tblLook w:val="04A0" w:firstRow="1" w:lastRow="0" w:firstColumn="1" w:lastColumn="0" w:noHBand="0" w:noVBand="1"/>
        <w:tblPrChange w:id="868" w:author="Moorty, Sai NPRR 598" w:date="2014-04-08T11:04:00Z">
          <w:tblPr>
            <w:tblStyle w:val="TableGrid"/>
            <w:tblW w:w="5000" w:type="pct"/>
            <w:tblCellMar>
              <w:left w:w="72" w:type="dxa"/>
              <w:right w:w="72" w:type="dxa"/>
            </w:tblCellMar>
            <w:tblLook w:val="04A0" w:firstRow="1" w:lastRow="0" w:firstColumn="1" w:lastColumn="0" w:noHBand="0" w:noVBand="1"/>
          </w:tblPr>
        </w:tblPrChange>
      </w:tblPr>
      <w:tblGrid>
        <w:gridCol w:w="368"/>
        <w:gridCol w:w="1783"/>
        <w:gridCol w:w="3000"/>
        <w:gridCol w:w="1299"/>
        <w:gridCol w:w="3918"/>
        <w:tblGridChange w:id="869">
          <w:tblGrid>
            <w:gridCol w:w="336"/>
            <w:gridCol w:w="32"/>
            <w:gridCol w:w="1783"/>
            <w:gridCol w:w="890"/>
            <w:gridCol w:w="2110"/>
            <w:gridCol w:w="1299"/>
            <w:gridCol w:w="983"/>
            <w:gridCol w:w="1299"/>
            <w:gridCol w:w="1636"/>
            <w:gridCol w:w="4032"/>
          </w:tblGrid>
        </w:tblGridChange>
      </w:tblGrid>
      <w:tr w:rsidR="009E04D2" w:rsidTr="002078D6">
        <w:trPr>
          <w:cantSplit/>
          <w:tblHeader/>
          <w:trPrChange w:id="870" w:author="Moorty, Sai NPRR 598" w:date="2014-04-08T11:04:00Z">
            <w:trPr>
              <w:cantSplit/>
              <w:tblHeader/>
            </w:trPr>
          </w:trPrChange>
        </w:trPr>
        <w:tc>
          <w:tcPr>
            <w:tcW w:w="128" w:type="pct"/>
            <w:tcPrChange w:id="871" w:author="Moorty, Sai NPRR 598" w:date="2014-04-08T11:04:00Z">
              <w:tcPr>
                <w:tcW w:w="116" w:type="pct"/>
              </w:tcPr>
            </w:tcPrChange>
          </w:tcPr>
          <w:p w:rsidR="009E04D2" w:rsidRDefault="009E04D2" w:rsidP="00CD0F5C">
            <w:r>
              <w:t>ID</w:t>
            </w:r>
          </w:p>
        </w:tc>
        <w:tc>
          <w:tcPr>
            <w:tcW w:w="935" w:type="pct"/>
            <w:tcPrChange w:id="872" w:author="Moorty, Sai NPRR 598" w:date="2014-04-08T11:04:00Z">
              <w:tcPr>
                <w:tcW w:w="939" w:type="pct"/>
                <w:gridSpan w:val="3"/>
              </w:tcPr>
            </w:tcPrChange>
          </w:tcPr>
          <w:p w:rsidR="009E04D2" w:rsidRDefault="009E04D2" w:rsidP="00CD0F5C">
            <w:r>
              <w:t>Constraints to procure AS</w:t>
            </w:r>
          </w:p>
        </w:tc>
        <w:tc>
          <w:tcPr>
            <w:tcW w:w="1522" w:type="pct"/>
            <w:tcPrChange w:id="873" w:author="Moorty, Sai NPRR 598" w:date="2014-04-08T11:04:00Z">
              <w:tcPr>
                <w:tcW w:w="1525" w:type="pct"/>
                <w:gridSpan w:val="3"/>
              </w:tcPr>
            </w:tcPrChange>
          </w:tcPr>
          <w:p w:rsidR="009E04D2" w:rsidRDefault="009E04D2" w:rsidP="00CD0F5C">
            <w:r>
              <w:t>Equation</w:t>
            </w:r>
          </w:p>
        </w:tc>
        <w:tc>
          <w:tcPr>
            <w:tcW w:w="451" w:type="pct"/>
            <w:tcPrChange w:id="874" w:author="Moorty, Sai NPRR 598" w:date="2014-04-08T11:04:00Z">
              <w:tcPr>
                <w:tcW w:w="451" w:type="pct"/>
              </w:tcPr>
            </w:tcPrChange>
          </w:tcPr>
          <w:p w:rsidR="009E04D2" w:rsidRDefault="009E04D2" w:rsidP="00CD0F5C">
            <w:proofErr w:type="spellStart"/>
            <w:r>
              <w:t>ShadowPrice</w:t>
            </w:r>
            <w:proofErr w:type="spellEnd"/>
          </w:p>
        </w:tc>
        <w:tc>
          <w:tcPr>
            <w:tcW w:w="1965" w:type="pct"/>
            <w:tcPrChange w:id="875" w:author="Moorty, Sai NPRR 598" w:date="2014-04-08T11:04:00Z">
              <w:tcPr>
                <w:tcW w:w="1968" w:type="pct"/>
                <w:gridSpan w:val="2"/>
              </w:tcPr>
            </w:tcPrChange>
          </w:tcPr>
          <w:p w:rsidR="009E04D2" w:rsidRDefault="009E04D2" w:rsidP="00CD0F5C">
            <w:r>
              <w:t>Comments</w:t>
            </w:r>
          </w:p>
        </w:tc>
      </w:tr>
      <w:tr w:rsidR="009E04D2" w:rsidTr="002078D6">
        <w:trPr>
          <w:cantSplit/>
          <w:tblHeader/>
          <w:trPrChange w:id="876" w:author="Moorty, Sai NPRR 598" w:date="2014-04-08T11:04:00Z">
            <w:trPr>
              <w:cantSplit/>
              <w:tblHeader/>
            </w:trPr>
          </w:trPrChange>
        </w:trPr>
        <w:tc>
          <w:tcPr>
            <w:tcW w:w="128" w:type="pct"/>
            <w:tcPrChange w:id="877" w:author="Moorty, Sai NPRR 598" w:date="2014-04-08T11:04:00Z">
              <w:tcPr>
                <w:tcW w:w="116" w:type="pct"/>
              </w:tcPr>
            </w:tcPrChange>
          </w:tcPr>
          <w:p w:rsidR="009E04D2" w:rsidRDefault="009E04D2" w:rsidP="00CD0F5C">
            <w:r>
              <w:t>1</w:t>
            </w:r>
          </w:p>
        </w:tc>
        <w:tc>
          <w:tcPr>
            <w:tcW w:w="935" w:type="pct"/>
            <w:tcPrChange w:id="878" w:author="Moorty, Sai NPRR 598" w:date="2014-04-08T11:04:00Z">
              <w:tcPr>
                <w:tcW w:w="939" w:type="pct"/>
                <w:gridSpan w:val="3"/>
              </w:tcPr>
            </w:tcPrChange>
          </w:tcPr>
          <w:p w:rsidR="002A6ED0" w:rsidRDefault="009E04D2" w:rsidP="00EB188B">
            <w:r>
              <w:t>Combined PFR + FFR procurement</w:t>
            </w:r>
          </w:p>
        </w:tc>
        <w:tc>
          <w:tcPr>
            <w:tcW w:w="1522" w:type="pct"/>
            <w:tcPrChange w:id="879" w:author="Moorty, Sai NPRR 598" w:date="2014-04-08T11:04:00Z">
              <w:tcPr>
                <w:tcW w:w="1525" w:type="pct"/>
                <w:gridSpan w:val="3"/>
              </w:tcPr>
            </w:tcPrChange>
          </w:tcPr>
          <w:p w:rsidR="009E04D2" w:rsidRDefault="009E04D2" w:rsidP="00CD0F5C">
            <w:pPr>
              <w:rPr>
                <w:vertAlign w:val="subscript"/>
              </w:rPr>
            </w:pPr>
            <w:r>
              <w:t>PFR+</w:t>
            </w:r>
            <w:ins w:id="880" w:author="Moorty, Sai NPRR 598" w:date="2014-04-09T09:11:00Z">
              <w:r w:rsidR="00783D2A">
                <w:t>R</w:t>
              </w:r>
            </w:ins>
            <w:ins w:id="881" w:author="Moorty, Sai NPRR 598" w:date="2014-04-08T11:05:00Z">
              <w:r w:rsidR="002A6ED0">
                <w:t>*(</w:t>
              </w:r>
            </w:ins>
            <w:r>
              <w:t>FFR1+FFR2</w:t>
            </w:r>
            <w:ins w:id="882" w:author="Moorty, Sai NPRR 598" w:date="2014-04-08T11:06:00Z">
              <w:r w:rsidR="002A6ED0">
                <w:t>)</w:t>
              </w:r>
            </w:ins>
            <w:r>
              <w:t xml:space="preserve">  &gt;= (PFR+FFR)</w:t>
            </w:r>
            <w:proofErr w:type="spellStart"/>
            <w:r w:rsidRPr="00B0289A">
              <w:rPr>
                <w:vertAlign w:val="subscript"/>
              </w:rPr>
              <w:t>Total</w:t>
            </w:r>
            <w:r w:rsidRPr="006247CA">
              <w:rPr>
                <w:vertAlign w:val="subscript"/>
              </w:rPr>
              <w:t>Target</w:t>
            </w:r>
            <w:proofErr w:type="spellEnd"/>
          </w:p>
          <w:p w:rsidR="009E04D2" w:rsidRDefault="009E04D2" w:rsidP="00FF6A06"/>
          <w:p w:rsidR="009E04D2" w:rsidRDefault="009E04D2" w:rsidP="00FF6A06"/>
          <w:p w:rsidR="009E04D2" w:rsidRDefault="009E04D2" w:rsidP="00FF6A06">
            <w:r>
              <w:t>(PFR+FFR)</w:t>
            </w:r>
            <w:proofErr w:type="spellStart"/>
            <w:r w:rsidRPr="00B0289A">
              <w:rPr>
                <w:vertAlign w:val="subscript"/>
              </w:rPr>
              <w:t>Total</w:t>
            </w:r>
            <w:r w:rsidRPr="006247CA">
              <w:rPr>
                <w:vertAlign w:val="subscript"/>
              </w:rPr>
              <w:t>Target</w:t>
            </w:r>
            <w:proofErr w:type="spellEnd"/>
            <w:r>
              <w:t xml:space="preserve"> </w:t>
            </w:r>
          </w:p>
          <w:p w:rsidR="009E04D2" w:rsidRPr="00FF6A06" w:rsidRDefault="009E04D2" w:rsidP="00EB188B">
            <w:r>
              <w:t>= Requirement (X+</w:t>
            </w:r>
            <w:ins w:id="883" w:author="Moorty, Sai NPRR 598" w:date="2014-04-09T09:12:00Z">
              <w:r w:rsidR="00783D2A">
                <w:t>R</w:t>
              </w:r>
            </w:ins>
            <w:ins w:id="884" w:author="Moorty, Sai NPRR 598" w:date="2014-04-08T11:06:00Z">
              <w:r w:rsidR="002A6ED0">
                <w:t>*</w:t>
              </w:r>
              <w:r w:rsidR="00EB188B">
                <w:t>Y</w:t>
              </w:r>
            </w:ins>
            <w:del w:id="885" w:author="Moorty, Sai NPRR 598" w:date="2014-04-08T11:06:00Z">
              <w:r w:rsidDel="00EB188B">
                <w:delText>Z</w:delText>
              </w:r>
            </w:del>
            <w:r>
              <w:t>) minus (PFR+</w:t>
            </w:r>
            <w:ins w:id="886" w:author="Moorty, Sai NPRR 598" w:date="2014-04-09T09:12:00Z">
              <w:r w:rsidR="00783D2A">
                <w:t>R</w:t>
              </w:r>
            </w:ins>
            <w:ins w:id="887" w:author="Moorty, Sai NPRR 598" w:date="2014-04-08T11:07:00Z">
              <w:r w:rsidR="00EB188B">
                <w:t>*</w:t>
              </w:r>
            </w:ins>
            <w:r>
              <w:t>FFR) Self Arrangement</w:t>
            </w:r>
          </w:p>
        </w:tc>
        <w:tc>
          <w:tcPr>
            <w:tcW w:w="451" w:type="pct"/>
            <w:tcPrChange w:id="888" w:author="Moorty, Sai NPRR 598" w:date="2014-04-08T11:04:00Z">
              <w:tcPr>
                <w:tcW w:w="451" w:type="pct"/>
              </w:tcPr>
            </w:tcPrChange>
          </w:tcPr>
          <w:p w:rsidR="009E04D2" w:rsidRDefault="009E04D2" w:rsidP="00CD0F5C">
            <w:r>
              <w:t>SP</w:t>
            </w:r>
            <w:r w:rsidRPr="007F7F60">
              <w:rPr>
                <w:vertAlign w:val="subscript"/>
              </w:rPr>
              <w:t>PFR+FFR</w:t>
            </w:r>
          </w:p>
        </w:tc>
        <w:tc>
          <w:tcPr>
            <w:tcW w:w="1965" w:type="pct"/>
            <w:tcPrChange w:id="889" w:author="Moorty, Sai NPRR 598" w:date="2014-04-08T11:04:00Z">
              <w:tcPr>
                <w:tcW w:w="1968" w:type="pct"/>
                <w:gridSpan w:val="2"/>
              </w:tcPr>
            </w:tcPrChange>
          </w:tcPr>
          <w:p w:rsidR="009E04D2" w:rsidRDefault="009E04D2" w:rsidP="00A42881">
            <w:pPr>
              <w:pStyle w:val="ListParagraph"/>
              <w:numPr>
                <w:ilvl w:val="0"/>
                <w:numId w:val="1"/>
              </w:numPr>
              <w:ind w:left="468"/>
              <w:rPr>
                <w:ins w:id="890" w:author="Moorty, Sai NPRR 598" w:date="2014-04-08T11:08:00Z"/>
              </w:rPr>
            </w:pPr>
            <w:r>
              <w:t>Combined procurement allows opportunity cost of energy to be incorporated the resulting MCPCs. Also helps in mitigating liquidity concerns in FFR by combining the clearing with PFR offers</w:t>
            </w:r>
          </w:p>
          <w:p w:rsidR="00EB188B" w:rsidRDefault="00EB188B" w:rsidP="00893E64">
            <w:pPr>
              <w:pStyle w:val="ListParagraph"/>
              <w:numPr>
                <w:ilvl w:val="0"/>
                <w:numId w:val="1"/>
              </w:numPr>
              <w:ind w:left="468"/>
              <w:rPr>
                <w:ins w:id="891" w:author="Moorty, Sai 05022014" w:date="2014-04-29T13:13:00Z"/>
              </w:rPr>
            </w:pPr>
            <w:ins w:id="892" w:author="Moorty, Sai NPRR 598" w:date="2014-04-08T11:08:00Z">
              <w:r>
                <w:t>Constraint incorporates the Ratio that</w:t>
              </w:r>
              <w:r w:rsidR="00783D2A">
                <w:t xml:space="preserve"> equivalences 1 MW of FFR with </w:t>
              </w:r>
            </w:ins>
            <w:ins w:id="893" w:author="Moorty, Sai NPRR 598" w:date="2014-04-09T09:12:00Z">
              <w:r w:rsidR="00783D2A">
                <w:t>R</w:t>
              </w:r>
            </w:ins>
            <w:ins w:id="894" w:author="Moorty, Sai NPRR 598" w:date="2014-04-08T11:08:00Z">
              <w:r>
                <w:t xml:space="preserve"> MW of PFR</w:t>
              </w:r>
            </w:ins>
          </w:p>
          <w:p w:rsidR="00CB4221" w:rsidRDefault="00CB4221">
            <w:pPr>
              <w:pStyle w:val="ListParagraph"/>
              <w:numPr>
                <w:ilvl w:val="0"/>
                <w:numId w:val="1"/>
              </w:numPr>
              <w:ind w:left="468"/>
              <w:rPr>
                <w:ins w:id="895" w:author="Moorty, Sai 05022014" w:date="2014-04-29T13:17:00Z"/>
              </w:rPr>
              <w:pPrChange w:id="896" w:author="Moorty, Sai 05022014" w:date="2014-04-29T13:16:00Z">
                <w:pPr>
                  <w:pStyle w:val="ListParagraph"/>
                  <w:numPr>
                    <w:numId w:val="1"/>
                  </w:numPr>
                  <w:ind w:hanging="360"/>
                </w:pPr>
              </w:pPrChange>
            </w:pPr>
            <w:ins w:id="897" w:author="Moorty, Sai 05022014" w:date="2014-04-29T13:13:00Z">
              <w:r>
                <w:t>A QSE can self-arrange its PFR and FFR obligations</w:t>
              </w:r>
            </w:ins>
            <w:ins w:id="898" w:author="Moorty, Sai 05022014" w:date="2014-04-29T13:14:00Z">
              <w:r>
                <w:t xml:space="preserve"> separately or can substitu</w:t>
              </w:r>
            </w:ins>
            <w:ins w:id="899" w:author="Moorty, Sai 05022014" w:date="2014-04-29T13:17:00Z">
              <w:r>
                <w:t>t</w:t>
              </w:r>
            </w:ins>
            <w:ins w:id="900" w:author="Moorty, Sai 05022014" w:date="2014-04-29T13:14:00Z">
              <w:r>
                <w:t xml:space="preserve">e PFR for FFR using the applicable ratio R. </w:t>
              </w:r>
            </w:ins>
          </w:p>
          <w:p w:rsidR="00CB4221" w:rsidRDefault="00CB4221">
            <w:pPr>
              <w:pStyle w:val="ListParagraph"/>
              <w:numPr>
                <w:ilvl w:val="0"/>
                <w:numId w:val="1"/>
              </w:numPr>
              <w:ind w:left="468"/>
              <w:rPr>
                <w:ins w:id="901" w:author="Moorty, Sai 05022014" w:date="2014-04-29T13:17:00Z"/>
              </w:rPr>
              <w:pPrChange w:id="902" w:author="Moorty, Sai 05022014" w:date="2014-04-29T13:16:00Z">
                <w:pPr>
                  <w:pStyle w:val="ListParagraph"/>
                  <w:numPr>
                    <w:numId w:val="1"/>
                  </w:numPr>
                  <w:ind w:hanging="360"/>
                </w:pPr>
              </w:pPrChange>
            </w:pPr>
            <w:ins w:id="903" w:author="Moorty, Sai 05022014" w:date="2014-04-29T13:14:00Z">
              <w:r>
                <w:t xml:space="preserve">The maximum amount of FFR that can be self-arranged </w:t>
              </w:r>
            </w:ins>
            <w:ins w:id="904" w:author="Moorty, Sai 05022014" w:date="2014-04-29T13:16:00Z">
              <w:r>
                <w:t xml:space="preserve">cannot exceed </w:t>
              </w:r>
            </w:ins>
            <w:ins w:id="905" w:author="Moorty, Sai 05022014" w:date="2014-04-29T13:14:00Z">
              <w:r>
                <w:t>the Load Ratio Share</w:t>
              </w:r>
            </w:ins>
            <w:ins w:id="906" w:author="Moorty, Sai 05022014" w:date="2014-04-29T13:16:00Z">
              <w:r>
                <w:t xml:space="preserve"> multiplied by the minimum FFR requirement</w:t>
              </w:r>
            </w:ins>
            <w:ins w:id="907" w:author="Moorty, Sai 05022014" w:date="2014-04-29T13:17:00Z">
              <w:r>
                <w:t xml:space="preserve"> (Y)</w:t>
              </w:r>
            </w:ins>
            <w:ins w:id="908" w:author="Moorty, Sai 05022014" w:date="2014-04-29T13:16:00Z">
              <w:r>
                <w:t xml:space="preserve">. </w:t>
              </w:r>
            </w:ins>
          </w:p>
          <w:p w:rsidR="00CB4221" w:rsidRDefault="00CB4221">
            <w:pPr>
              <w:pStyle w:val="ListParagraph"/>
              <w:numPr>
                <w:ilvl w:val="0"/>
                <w:numId w:val="1"/>
              </w:numPr>
              <w:ind w:left="468"/>
              <w:pPrChange w:id="909" w:author="Moorty, Sai 05022014" w:date="2014-04-29T13:16:00Z">
                <w:pPr>
                  <w:pStyle w:val="ListParagraph"/>
                  <w:numPr>
                    <w:numId w:val="1"/>
                  </w:numPr>
                  <w:ind w:hanging="360"/>
                </w:pPr>
              </w:pPrChange>
            </w:pPr>
            <w:ins w:id="910" w:author="Moorty, Sai 05022014" w:date="2014-04-29T13:16:00Z">
              <w:r>
                <w:t>In addition, the maximum amount of FFR1 that can be self-arranged cannot exceed the Load Ratio Share multiplied by the maximum FFR1 requirement</w:t>
              </w:r>
            </w:ins>
            <w:ins w:id="911" w:author="Moorty, Sai 05022014" w:date="2014-04-29T13:17:00Z">
              <w:r>
                <w:t xml:space="preserve"> (S)</w:t>
              </w:r>
            </w:ins>
          </w:p>
        </w:tc>
      </w:tr>
      <w:tr w:rsidR="009E04D2" w:rsidTr="002078D6">
        <w:trPr>
          <w:cantSplit/>
          <w:tblHeader/>
          <w:trPrChange w:id="912" w:author="Moorty, Sai NPRR 598" w:date="2014-04-08T11:04:00Z">
            <w:trPr>
              <w:cantSplit/>
              <w:tblHeader/>
            </w:trPr>
          </w:trPrChange>
        </w:trPr>
        <w:tc>
          <w:tcPr>
            <w:tcW w:w="128" w:type="pct"/>
            <w:tcPrChange w:id="913" w:author="Moorty, Sai NPRR 598" w:date="2014-04-08T11:04:00Z">
              <w:tcPr>
                <w:tcW w:w="116" w:type="pct"/>
              </w:tcPr>
            </w:tcPrChange>
          </w:tcPr>
          <w:p w:rsidR="009E04D2" w:rsidRDefault="009E04D2" w:rsidP="00131C91">
            <w:r>
              <w:t>2</w:t>
            </w:r>
          </w:p>
        </w:tc>
        <w:tc>
          <w:tcPr>
            <w:tcW w:w="935" w:type="pct"/>
            <w:tcPrChange w:id="914" w:author="Moorty, Sai NPRR 598" w:date="2014-04-08T11:04:00Z">
              <w:tcPr>
                <w:tcW w:w="939" w:type="pct"/>
                <w:gridSpan w:val="3"/>
              </w:tcPr>
            </w:tcPrChange>
          </w:tcPr>
          <w:p w:rsidR="009E04D2" w:rsidRDefault="009E04D2" w:rsidP="00131C91">
            <w:r>
              <w:t>Maximum FFR procurement</w:t>
            </w:r>
          </w:p>
        </w:tc>
        <w:tc>
          <w:tcPr>
            <w:tcW w:w="1522" w:type="pct"/>
            <w:tcPrChange w:id="915" w:author="Moorty, Sai NPRR 598" w:date="2014-04-08T11:04:00Z">
              <w:tcPr>
                <w:tcW w:w="1525" w:type="pct"/>
                <w:gridSpan w:val="3"/>
              </w:tcPr>
            </w:tcPrChange>
          </w:tcPr>
          <w:p w:rsidR="009E04D2" w:rsidRDefault="009E04D2" w:rsidP="00CD0F5C">
            <w:r>
              <w:t>FFR1 + FFR2  &lt;= FFR</w:t>
            </w:r>
            <w:r>
              <w:rPr>
                <w:vertAlign w:val="subscript"/>
              </w:rPr>
              <w:t>MAX-T</w:t>
            </w:r>
            <w:r w:rsidRPr="006247CA">
              <w:rPr>
                <w:vertAlign w:val="subscript"/>
              </w:rPr>
              <w:t>arget</w:t>
            </w:r>
            <w:r>
              <w:t xml:space="preserve"> </w:t>
            </w:r>
          </w:p>
          <w:p w:rsidR="009E04D2" w:rsidRDefault="009E04D2" w:rsidP="00CD0F5C"/>
          <w:p w:rsidR="009E04D2" w:rsidRDefault="009E04D2" w:rsidP="00CD0F5C">
            <w:r>
              <w:t>FFR</w:t>
            </w:r>
            <w:r>
              <w:rPr>
                <w:vertAlign w:val="subscript"/>
              </w:rPr>
              <w:t>MAX-T</w:t>
            </w:r>
            <w:r w:rsidRPr="006247CA">
              <w:rPr>
                <w:vertAlign w:val="subscript"/>
              </w:rPr>
              <w:t>arget</w:t>
            </w:r>
            <w:r>
              <w:t xml:space="preserve"> </w:t>
            </w:r>
          </w:p>
          <w:p w:rsidR="009E04D2" w:rsidRPr="00FF6A06" w:rsidRDefault="009E04D2" w:rsidP="00B23C01">
            <w:r>
              <w:t>= Max FFR (Z) minus FFR Self Arrangement</w:t>
            </w:r>
          </w:p>
        </w:tc>
        <w:tc>
          <w:tcPr>
            <w:tcW w:w="451" w:type="pct"/>
            <w:tcPrChange w:id="916" w:author="Moorty, Sai NPRR 598" w:date="2014-04-08T11:04:00Z">
              <w:tcPr>
                <w:tcW w:w="451" w:type="pct"/>
              </w:tcPr>
            </w:tcPrChange>
          </w:tcPr>
          <w:p w:rsidR="009E04D2" w:rsidRDefault="009E04D2" w:rsidP="00CD0F5C">
            <w:r>
              <w:t>SP</w:t>
            </w:r>
            <w:r>
              <w:rPr>
                <w:vertAlign w:val="subscript"/>
              </w:rPr>
              <w:t>FFR-MAX</w:t>
            </w:r>
          </w:p>
        </w:tc>
        <w:tc>
          <w:tcPr>
            <w:tcW w:w="1965" w:type="pct"/>
            <w:tcPrChange w:id="917" w:author="Moorty, Sai NPRR 598" w:date="2014-04-08T11:04:00Z">
              <w:tcPr>
                <w:tcW w:w="1968" w:type="pct"/>
                <w:gridSpan w:val="2"/>
              </w:tcPr>
            </w:tcPrChange>
          </w:tcPr>
          <w:p w:rsidR="009E04D2" w:rsidRDefault="009E04D2" w:rsidP="00A42881">
            <w:pPr>
              <w:pStyle w:val="ListParagraph"/>
              <w:numPr>
                <w:ilvl w:val="0"/>
                <w:numId w:val="17"/>
              </w:numPr>
              <w:ind w:left="468"/>
              <w:rPr>
                <w:ins w:id="918" w:author="Moorty, Sai NPRR 598" w:date="2014-04-08T12:01:00Z"/>
              </w:rPr>
            </w:pPr>
            <w:r>
              <w:t>Sets a</w:t>
            </w:r>
            <w:r w:rsidR="00A42881">
              <w:t xml:space="preserve"> maximum FFR (FFR1+FFR2) procurement target</w:t>
            </w:r>
          </w:p>
          <w:p w:rsidR="00174E3C" w:rsidRDefault="00174E3C" w:rsidP="00A42881">
            <w:pPr>
              <w:pStyle w:val="ListParagraph"/>
              <w:numPr>
                <w:ilvl w:val="0"/>
                <w:numId w:val="17"/>
              </w:numPr>
              <w:ind w:left="468"/>
              <w:rPr>
                <w:ins w:id="919" w:author="Moorty, Sai 05022014" w:date="2014-04-30T08:46:00Z"/>
              </w:rPr>
            </w:pPr>
            <w:ins w:id="920" w:author="Moorty, Sai NPRR 598" w:date="2014-04-08T12:01:00Z">
              <w:r>
                <w:t>This shadow price is less than or equal to zero</w:t>
              </w:r>
            </w:ins>
          </w:p>
          <w:p w:rsidR="00FC712B" w:rsidRDefault="00FC712B" w:rsidP="00A42881">
            <w:pPr>
              <w:pStyle w:val="ListParagraph"/>
              <w:numPr>
                <w:ilvl w:val="0"/>
                <w:numId w:val="17"/>
              </w:numPr>
              <w:ind w:left="468"/>
            </w:pPr>
            <w:ins w:id="921" w:author="Moorty, Sai 05022014" w:date="2014-04-30T08:46:00Z">
              <w:r>
                <w:t>The maximum amount of FFR that can be self-arranged cannot exceed the Load Ratio Share multiplied by the minimum FFR requirement (Y).</w:t>
              </w:r>
            </w:ins>
          </w:p>
        </w:tc>
      </w:tr>
      <w:tr w:rsidR="009E04D2" w:rsidDel="002A6ED0" w:rsidTr="002078D6">
        <w:trPr>
          <w:cantSplit/>
          <w:tblHeader/>
          <w:del w:id="922" w:author="Moorty, Sai NPRR 598" w:date="2014-04-08T11:04:00Z"/>
          <w:trPrChange w:id="923" w:author="Moorty, Sai NPRR 598" w:date="2014-04-08T11:04:00Z">
            <w:trPr>
              <w:cantSplit/>
              <w:tblHeader/>
            </w:trPr>
          </w:trPrChange>
        </w:trPr>
        <w:tc>
          <w:tcPr>
            <w:tcW w:w="128" w:type="pct"/>
            <w:tcPrChange w:id="924" w:author="Moorty, Sai NPRR 598" w:date="2014-04-08T11:04:00Z">
              <w:tcPr>
                <w:tcW w:w="116" w:type="pct"/>
              </w:tcPr>
            </w:tcPrChange>
          </w:tcPr>
          <w:p w:rsidR="009E04D2" w:rsidDel="002A6ED0" w:rsidRDefault="009E04D2" w:rsidP="00CD0F5C">
            <w:pPr>
              <w:rPr>
                <w:del w:id="925" w:author="Moorty, Sai NPRR 598" w:date="2014-04-08T11:04:00Z"/>
              </w:rPr>
            </w:pPr>
            <w:del w:id="926" w:author="Moorty, Sai NPRR 598" w:date="2014-04-08T11:04:00Z">
              <w:r w:rsidDel="002A6ED0">
                <w:delText>3</w:delText>
              </w:r>
            </w:del>
          </w:p>
        </w:tc>
        <w:tc>
          <w:tcPr>
            <w:tcW w:w="935" w:type="pct"/>
            <w:tcPrChange w:id="927" w:author="Moorty, Sai NPRR 598" w:date="2014-04-08T11:04:00Z">
              <w:tcPr>
                <w:tcW w:w="939" w:type="pct"/>
                <w:gridSpan w:val="3"/>
              </w:tcPr>
            </w:tcPrChange>
          </w:tcPr>
          <w:p w:rsidR="009E04D2" w:rsidDel="002A6ED0" w:rsidRDefault="009E04D2" w:rsidP="00CD0F5C">
            <w:pPr>
              <w:rPr>
                <w:del w:id="928" w:author="Moorty, Sai NPRR 598" w:date="2014-04-08T11:04:00Z"/>
              </w:rPr>
            </w:pPr>
            <w:del w:id="929" w:author="Moorty, Sai NPRR 598" w:date="2014-04-08T11:04:00Z">
              <w:r w:rsidDel="002A6ED0">
                <w:delText>Minimum FFR procurement</w:delText>
              </w:r>
            </w:del>
          </w:p>
        </w:tc>
        <w:tc>
          <w:tcPr>
            <w:tcW w:w="1522" w:type="pct"/>
            <w:tcPrChange w:id="930" w:author="Moorty, Sai NPRR 598" w:date="2014-04-08T11:04:00Z">
              <w:tcPr>
                <w:tcW w:w="1525" w:type="pct"/>
                <w:gridSpan w:val="3"/>
              </w:tcPr>
            </w:tcPrChange>
          </w:tcPr>
          <w:p w:rsidR="009E04D2" w:rsidDel="002A6ED0" w:rsidRDefault="009E04D2" w:rsidP="00B0289A">
            <w:pPr>
              <w:rPr>
                <w:del w:id="931" w:author="Moorty, Sai NPRR 598" w:date="2014-04-08T11:04:00Z"/>
              </w:rPr>
            </w:pPr>
            <w:del w:id="932" w:author="Moorty, Sai NPRR 598" w:date="2014-04-08T11:04:00Z">
              <w:r w:rsidDel="002A6ED0">
                <w:delText>FFR1+FFR2  &gt;= FFR</w:delText>
              </w:r>
              <w:r w:rsidDel="002A6ED0">
                <w:rPr>
                  <w:vertAlign w:val="subscript"/>
                </w:rPr>
                <w:delText>MIN-T</w:delText>
              </w:r>
              <w:r w:rsidRPr="006247CA" w:rsidDel="002A6ED0">
                <w:rPr>
                  <w:vertAlign w:val="subscript"/>
                </w:rPr>
                <w:delText>arget</w:delText>
              </w:r>
              <w:r w:rsidDel="002A6ED0">
                <w:delText xml:space="preserve"> </w:delText>
              </w:r>
            </w:del>
          </w:p>
          <w:p w:rsidR="009E04D2" w:rsidDel="002A6ED0" w:rsidRDefault="009E04D2" w:rsidP="00B0289A">
            <w:pPr>
              <w:rPr>
                <w:del w:id="933" w:author="Moorty, Sai NPRR 598" w:date="2014-04-08T11:04:00Z"/>
              </w:rPr>
            </w:pPr>
          </w:p>
          <w:p w:rsidR="009E04D2" w:rsidDel="002A6ED0" w:rsidRDefault="009E04D2" w:rsidP="00B0289A">
            <w:pPr>
              <w:rPr>
                <w:del w:id="934" w:author="Moorty, Sai NPRR 598" w:date="2014-04-08T11:04:00Z"/>
              </w:rPr>
            </w:pPr>
            <w:del w:id="935" w:author="Moorty, Sai NPRR 598" w:date="2014-04-08T11:04:00Z">
              <w:r w:rsidDel="002A6ED0">
                <w:delText>FFR</w:delText>
              </w:r>
              <w:r w:rsidDel="002A6ED0">
                <w:rPr>
                  <w:vertAlign w:val="subscript"/>
                </w:rPr>
                <w:delText>MIN-T</w:delText>
              </w:r>
              <w:r w:rsidRPr="006247CA" w:rsidDel="002A6ED0">
                <w:rPr>
                  <w:vertAlign w:val="subscript"/>
                </w:rPr>
                <w:delText>arget</w:delText>
              </w:r>
              <w:r w:rsidDel="002A6ED0">
                <w:delText xml:space="preserve"> </w:delText>
              </w:r>
            </w:del>
          </w:p>
          <w:p w:rsidR="009E04D2" w:rsidRPr="004A18D3" w:rsidDel="002A6ED0" w:rsidRDefault="009E04D2" w:rsidP="00B23C01">
            <w:pPr>
              <w:rPr>
                <w:del w:id="936" w:author="Moorty, Sai NPRR 598" w:date="2014-04-08T11:04:00Z"/>
              </w:rPr>
            </w:pPr>
            <w:del w:id="937" w:author="Moorty, Sai NPRR 598" w:date="2014-04-08T11:04:00Z">
              <w:r w:rsidDel="002A6ED0">
                <w:delText>=Min FFR (Y) minus FFR Self Arrang</w:delText>
              </w:r>
              <w:r w:rsidR="00A42881" w:rsidDel="002A6ED0">
                <w:delText>e</w:delText>
              </w:r>
              <w:r w:rsidDel="002A6ED0">
                <w:delText>ment</w:delText>
              </w:r>
            </w:del>
          </w:p>
        </w:tc>
        <w:tc>
          <w:tcPr>
            <w:tcW w:w="451" w:type="pct"/>
            <w:tcPrChange w:id="938" w:author="Moorty, Sai NPRR 598" w:date="2014-04-08T11:04:00Z">
              <w:tcPr>
                <w:tcW w:w="451" w:type="pct"/>
              </w:tcPr>
            </w:tcPrChange>
          </w:tcPr>
          <w:p w:rsidR="009E04D2" w:rsidDel="002A6ED0" w:rsidRDefault="009E04D2" w:rsidP="00CD0F5C">
            <w:pPr>
              <w:rPr>
                <w:del w:id="939" w:author="Moorty, Sai NPRR 598" w:date="2014-04-08T11:04:00Z"/>
              </w:rPr>
            </w:pPr>
            <w:del w:id="940" w:author="Moorty, Sai NPRR 598" w:date="2014-04-08T11:04:00Z">
              <w:r w:rsidDel="002A6ED0">
                <w:delText>SP</w:delText>
              </w:r>
              <w:r w:rsidDel="002A6ED0">
                <w:rPr>
                  <w:vertAlign w:val="subscript"/>
                </w:rPr>
                <w:delText>FFR-MIN</w:delText>
              </w:r>
            </w:del>
          </w:p>
        </w:tc>
        <w:tc>
          <w:tcPr>
            <w:tcW w:w="1965" w:type="pct"/>
            <w:tcPrChange w:id="941" w:author="Moorty, Sai NPRR 598" w:date="2014-04-08T11:04:00Z">
              <w:tcPr>
                <w:tcW w:w="1968" w:type="pct"/>
                <w:gridSpan w:val="2"/>
              </w:tcPr>
            </w:tcPrChange>
          </w:tcPr>
          <w:p w:rsidR="009E04D2" w:rsidDel="002A6ED0" w:rsidRDefault="009E04D2" w:rsidP="00A42881">
            <w:pPr>
              <w:pStyle w:val="ListParagraph"/>
              <w:numPr>
                <w:ilvl w:val="0"/>
                <w:numId w:val="10"/>
              </w:numPr>
              <w:ind w:left="468"/>
              <w:rPr>
                <w:del w:id="942" w:author="Moorty, Sai NPRR 598" w:date="2014-04-08T11:04:00Z"/>
              </w:rPr>
            </w:pPr>
            <w:del w:id="943" w:author="Moorty, Sai NPRR 598" w:date="2014-04-08T11:04:00Z">
              <w:r w:rsidDel="002A6ED0">
                <w:delText>Sets a minimum FFR procurement target</w:delText>
              </w:r>
            </w:del>
          </w:p>
          <w:p w:rsidR="009E04D2" w:rsidDel="002A6ED0" w:rsidRDefault="009E04D2" w:rsidP="00A42881">
            <w:pPr>
              <w:pStyle w:val="ListParagraph"/>
              <w:numPr>
                <w:ilvl w:val="0"/>
                <w:numId w:val="10"/>
              </w:numPr>
              <w:ind w:left="468"/>
              <w:rPr>
                <w:del w:id="944" w:author="Moorty, Sai NPRR 598" w:date="2014-04-08T11:04:00Z"/>
              </w:rPr>
            </w:pPr>
            <w:del w:id="945" w:author="Moorty, Sai NPRR 598" w:date="2014-04-08T11:04:00Z">
              <w:r w:rsidDel="002A6ED0">
                <w:delText>Not a strong constraint (penalty cost for violating this constraint is relatively low) – or can use FFR Demand curve to set the shadow price for this constraint.</w:delText>
              </w:r>
            </w:del>
          </w:p>
        </w:tc>
      </w:tr>
      <w:tr w:rsidR="009E04D2" w:rsidTr="002078D6">
        <w:trPr>
          <w:cantSplit/>
          <w:tblHeader/>
          <w:trPrChange w:id="946" w:author="Moorty, Sai NPRR 598" w:date="2014-04-08T11:04:00Z">
            <w:trPr>
              <w:cantSplit/>
              <w:tblHeader/>
            </w:trPr>
          </w:trPrChange>
        </w:trPr>
        <w:tc>
          <w:tcPr>
            <w:tcW w:w="128" w:type="pct"/>
            <w:tcPrChange w:id="947" w:author="Moorty, Sai NPRR 598" w:date="2014-04-08T11:04:00Z">
              <w:tcPr>
                <w:tcW w:w="116" w:type="pct"/>
              </w:tcPr>
            </w:tcPrChange>
          </w:tcPr>
          <w:p w:rsidR="009E04D2" w:rsidRDefault="007C71E0" w:rsidP="00CD0F5C">
            <w:ins w:id="948" w:author="Moorty, Sai NPRR 598" w:date="2014-04-09T08:35:00Z">
              <w:r>
                <w:t>3</w:t>
              </w:r>
            </w:ins>
            <w:del w:id="949" w:author="Moorty, Sai NPRR 598" w:date="2014-04-09T08:35:00Z">
              <w:r w:rsidR="009E04D2" w:rsidDel="007C71E0">
                <w:delText>4</w:delText>
              </w:r>
            </w:del>
          </w:p>
        </w:tc>
        <w:tc>
          <w:tcPr>
            <w:tcW w:w="935" w:type="pct"/>
            <w:tcPrChange w:id="950" w:author="Moorty, Sai NPRR 598" w:date="2014-04-08T11:04:00Z">
              <w:tcPr>
                <w:tcW w:w="939" w:type="pct"/>
                <w:gridSpan w:val="3"/>
              </w:tcPr>
            </w:tcPrChange>
          </w:tcPr>
          <w:p w:rsidR="009E04D2" w:rsidRDefault="009E04D2" w:rsidP="00CD0F5C">
            <w:r>
              <w:t>Maximum FFR1 procurement</w:t>
            </w:r>
          </w:p>
        </w:tc>
        <w:tc>
          <w:tcPr>
            <w:tcW w:w="1522" w:type="pct"/>
            <w:tcPrChange w:id="951" w:author="Moorty, Sai NPRR 598" w:date="2014-04-08T11:04:00Z">
              <w:tcPr>
                <w:tcW w:w="1525" w:type="pct"/>
                <w:gridSpan w:val="3"/>
              </w:tcPr>
            </w:tcPrChange>
          </w:tcPr>
          <w:p w:rsidR="009E04D2" w:rsidRDefault="009E04D2" w:rsidP="00733AA7">
            <w:r>
              <w:t>FFR1 &lt;= FFR1</w:t>
            </w:r>
            <w:r>
              <w:rPr>
                <w:vertAlign w:val="subscript"/>
              </w:rPr>
              <w:t>MAX-T</w:t>
            </w:r>
            <w:r w:rsidRPr="006247CA">
              <w:rPr>
                <w:vertAlign w:val="subscript"/>
              </w:rPr>
              <w:t>arget</w:t>
            </w:r>
            <w:r>
              <w:t xml:space="preserve"> </w:t>
            </w:r>
          </w:p>
          <w:p w:rsidR="009E04D2" w:rsidRDefault="009E04D2" w:rsidP="00B23C01"/>
          <w:p w:rsidR="009E04D2" w:rsidRDefault="009E04D2" w:rsidP="00B23C01">
            <w:r>
              <w:t>FFR1</w:t>
            </w:r>
            <w:r>
              <w:rPr>
                <w:vertAlign w:val="subscript"/>
              </w:rPr>
              <w:t>MAX-T</w:t>
            </w:r>
            <w:r w:rsidRPr="006247CA">
              <w:rPr>
                <w:vertAlign w:val="subscript"/>
              </w:rPr>
              <w:t>arget</w:t>
            </w:r>
            <w:r>
              <w:t xml:space="preserve"> </w:t>
            </w:r>
          </w:p>
          <w:p w:rsidR="009E04D2" w:rsidRDefault="009E04D2" w:rsidP="00B23C01">
            <w:r>
              <w:t>=Max FFR1 (S) minus FFR1 Self Arrang</w:t>
            </w:r>
            <w:r w:rsidR="00A42881">
              <w:t>e</w:t>
            </w:r>
            <w:r>
              <w:t>ment</w:t>
            </w:r>
          </w:p>
        </w:tc>
        <w:tc>
          <w:tcPr>
            <w:tcW w:w="451" w:type="pct"/>
            <w:tcPrChange w:id="952" w:author="Moorty, Sai NPRR 598" w:date="2014-04-08T11:04:00Z">
              <w:tcPr>
                <w:tcW w:w="451" w:type="pct"/>
              </w:tcPr>
            </w:tcPrChange>
          </w:tcPr>
          <w:p w:rsidR="009E04D2" w:rsidRDefault="009E04D2" w:rsidP="00CD0F5C">
            <w:r>
              <w:t>SP</w:t>
            </w:r>
            <w:r>
              <w:rPr>
                <w:vertAlign w:val="subscript"/>
              </w:rPr>
              <w:t>FFR1-MAX</w:t>
            </w:r>
          </w:p>
        </w:tc>
        <w:tc>
          <w:tcPr>
            <w:tcW w:w="1965" w:type="pct"/>
            <w:tcPrChange w:id="953" w:author="Moorty, Sai NPRR 598" w:date="2014-04-08T11:04:00Z">
              <w:tcPr>
                <w:tcW w:w="1968" w:type="pct"/>
                <w:gridSpan w:val="2"/>
              </w:tcPr>
            </w:tcPrChange>
          </w:tcPr>
          <w:p w:rsidR="009E04D2" w:rsidRDefault="009E04D2" w:rsidP="00A42881">
            <w:pPr>
              <w:pStyle w:val="ListParagraph"/>
              <w:numPr>
                <w:ilvl w:val="0"/>
                <w:numId w:val="16"/>
              </w:numPr>
              <w:ind w:left="468"/>
            </w:pPr>
            <w:r>
              <w:t>Sets a maximum FFR1 procurement target</w:t>
            </w:r>
          </w:p>
          <w:p w:rsidR="009E04D2" w:rsidRDefault="009E04D2" w:rsidP="00A42881">
            <w:pPr>
              <w:pStyle w:val="ListParagraph"/>
              <w:numPr>
                <w:ilvl w:val="0"/>
                <w:numId w:val="16"/>
              </w:numPr>
              <w:ind w:left="468"/>
              <w:rPr>
                <w:ins w:id="954" w:author="Moorty, Sai 05022014" w:date="2014-04-30T08:46:00Z"/>
              </w:rPr>
            </w:pPr>
            <w:r>
              <w:t>This shadow price is less than or equal to zero</w:t>
            </w:r>
          </w:p>
          <w:p w:rsidR="00FC712B" w:rsidRDefault="00FC712B" w:rsidP="00A42881">
            <w:pPr>
              <w:pStyle w:val="ListParagraph"/>
              <w:numPr>
                <w:ilvl w:val="0"/>
                <w:numId w:val="16"/>
              </w:numPr>
              <w:ind w:left="468"/>
            </w:pPr>
            <w:ins w:id="955" w:author="Moorty, Sai 05022014" w:date="2014-04-30T08:46:00Z">
              <w:r>
                <w:t>In addition, the maximum amount of FFR1 that can be self-arranged cannot exceed the Load Ratio Share multiplied by the maximum FFR1 requirement (S)</w:t>
              </w:r>
            </w:ins>
          </w:p>
        </w:tc>
      </w:tr>
      <w:tr w:rsidR="009E04D2" w:rsidTr="002078D6">
        <w:trPr>
          <w:cantSplit/>
          <w:tblHeader/>
          <w:trPrChange w:id="956" w:author="Moorty, Sai NPRR 598" w:date="2014-04-08T11:04:00Z">
            <w:trPr>
              <w:cantSplit/>
              <w:tblHeader/>
            </w:trPr>
          </w:trPrChange>
        </w:trPr>
        <w:tc>
          <w:tcPr>
            <w:tcW w:w="128" w:type="pct"/>
            <w:tcPrChange w:id="957" w:author="Moorty, Sai NPRR 598" w:date="2014-04-08T11:04:00Z">
              <w:tcPr>
                <w:tcW w:w="116" w:type="pct"/>
              </w:tcPr>
            </w:tcPrChange>
          </w:tcPr>
          <w:p w:rsidR="009E04D2" w:rsidRDefault="007C71E0" w:rsidP="00CD0F5C">
            <w:ins w:id="958" w:author="Moorty, Sai NPRR 598" w:date="2014-04-09T08:35:00Z">
              <w:r>
                <w:lastRenderedPageBreak/>
                <w:t>4</w:t>
              </w:r>
            </w:ins>
            <w:del w:id="959" w:author="Moorty, Sai NPRR 598" w:date="2014-04-09T08:35:00Z">
              <w:r w:rsidR="009E04D2" w:rsidDel="007C71E0">
                <w:delText>5</w:delText>
              </w:r>
            </w:del>
          </w:p>
        </w:tc>
        <w:tc>
          <w:tcPr>
            <w:tcW w:w="935" w:type="pct"/>
            <w:tcPrChange w:id="960" w:author="Moorty, Sai NPRR 598" w:date="2014-04-08T11:04:00Z">
              <w:tcPr>
                <w:tcW w:w="939" w:type="pct"/>
                <w:gridSpan w:val="3"/>
              </w:tcPr>
            </w:tcPrChange>
          </w:tcPr>
          <w:p w:rsidR="009E04D2" w:rsidRDefault="009E04D2" w:rsidP="00CD0F5C">
            <w:r>
              <w:t>CR procurement</w:t>
            </w:r>
          </w:p>
        </w:tc>
        <w:tc>
          <w:tcPr>
            <w:tcW w:w="1522" w:type="pct"/>
            <w:tcPrChange w:id="961" w:author="Moorty, Sai NPRR 598" w:date="2014-04-08T11:04:00Z">
              <w:tcPr>
                <w:tcW w:w="1525" w:type="pct"/>
                <w:gridSpan w:val="3"/>
              </w:tcPr>
            </w:tcPrChange>
          </w:tcPr>
          <w:p w:rsidR="009E04D2" w:rsidRDefault="009E04D2" w:rsidP="00CD0F5C">
            <w:pPr>
              <w:rPr>
                <w:vertAlign w:val="subscript"/>
              </w:rPr>
            </w:pPr>
            <w:r>
              <w:t>CR1+CR2</w:t>
            </w:r>
            <w:del w:id="962" w:author="Moorty, Sai 05022014" w:date="2014-04-29T14:04:00Z">
              <w:r w:rsidRPr="003F3B05" w:rsidDel="00CF4683">
                <w:rPr>
                  <w:strike/>
                  <w:rPrChange w:id="963" w:author="Moorty, Sai NPRR 598" w:date="2014-04-18T17:18:00Z">
                    <w:rPr/>
                  </w:rPrChange>
                </w:rPr>
                <w:delText>+K</w:delText>
              </w:r>
              <w:r w:rsidRPr="003F3B05" w:rsidDel="00CF4683">
                <w:rPr>
                  <w:strike/>
                  <w:vertAlign w:val="subscript"/>
                  <w:rPrChange w:id="964" w:author="Moorty, Sai NPRR 598" w:date="2014-04-18T17:18:00Z">
                    <w:rPr>
                      <w:vertAlign w:val="subscript"/>
                    </w:rPr>
                  </w:rPrChange>
                </w:rPr>
                <w:delText>FFR2</w:delText>
              </w:r>
              <w:r w:rsidRPr="003F3B05" w:rsidDel="00CF4683">
                <w:rPr>
                  <w:strike/>
                  <w:rPrChange w:id="965" w:author="Moorty, Sai NPRR 598" w:date="2014-04-18T17:18:00Z">
                    <w:rPr/>
                  </w:rPrChange>
                </w:rPr>
                <w:delText>*FFR2</w:delText>
              </w:r>
            </w:del>
            <w:ins w:id="966" w:author="Moorty, Sai 05022014" w:date="2014-04-29T14:04:00Z">
              <w:r w:rsidR="00CF4683">
                <w:rPr>
                  <w:strike/>
                </w:rPr>
                <w:t xml:space="preserve"> </w:t>
              </w:r>
            </w:ins>
            <w:r>
              <w:t xml:space="preserve"> &gt;= </w:t>
            </w:r>
            <w:proofErr w:type="spellStart"/>
            <w:r>
              <w:t>CR</w:t>
            </w:r>
            <w:r w:rsidRPr="006247CA">
              <w:rPr>
                <w:vertAlign w:val="subscript"/>
              </w:rPr>
              <w:t>Target</w:t>
            </w:r>
            <w:proofErr w:type="spellEnd"/>
          </w:p>
          <w:p w:rsidR="009E04D2" w:rsidRDefault="009E04D2" w:rsidP="00CD0F5C"/>
          <w:p w:rsidR="009E04D2" w:rsidRDefault="009E04D2" w:rsidP="00B23C01">
            <w:proofErr w:type="spellStart"/>
            <w:r>
              <w:t>CR</w:t>
            </w:r>
            <w:r w:rsidRPr="006247CA">
              <w:rPr>
                <w:vertAlign w:val="subscript"/>
              </w:rPr>
              <w:t>Target</w:t>
            </w:r>
            <w:proofErr w:type="spellEnd"/>
            <w:r>
              <w:t xml:space="preserve"> </w:t>
            </w:r>
          </w:p>
          <w:p w:rsidR="009E04D2" w:rsidRPr="00B23C01" w:rsidRDefault="009E04D2" w:rsidP="00CF4683">
            <w:r>
              <w:t>= Requirement (T) minus (CR</w:t>
            </w:r>
            <w:del w:id="967" w:author="Moorty, Sai 05022014" w:date="2014-04-29T14:04:00Z">
              <w:r w:rsidRPr="009867DD" w:rsidDel="00CF4683">
                <w:rPr>
                  <w:strike/>
                  <w:rPrChange w:id="968" w:author="Moorty, Sai 05022014" w:date="2014-04-28T15:51:00Z">
                    <w:rPr/>
                  </w:rPrChange>
                </w:rPr>
                <w:delText xml:space="preserve">+ </w:delText>
              </w:r>
              <w:r w:rsidRPr="003F3B05" w:rsidDel="00CF4683">
                <w:rPr>
                  <w:strike/>
                  <w:rPrChange w:id="969" w:author="Moorty, Sai NPRR 598" w:date="2014-04-18T17:18:00Z">
                    <w:rPr/>
                  </w:rPrChange>
                </w:rPr>
                <w:delText>K</w:delText>
              </w:r>
              <w:r w:rsidRPr="003F3B05" w:rsidDel="00CF4683">
                <w:rPr>
                  <w:strike/>
                  <w:vertAlign w:val="subscript"/>
                  <w:rPrChange w:id="970" w:author="Moorty, Sai NPRR 598" w:date="2014-04-18T17:18:00Z">
                    <w:rPr>
                      <w:vertAlign w:val="subscript"/>
                    </w:rPr>
                  </w:rPrChange>
                </w:rPr>
                <w:delText>FFR2</w:delText>
              </w:r>
              <w:r w:rsidRPr="003F3B05" w:rsidDel="00CF4683">
                <w:rPr>
                  <w:strike/>
                  <w:rPrChange w:id="971" w:author="Moorty, Sai NPRR 598" w:date="2014-04-18T17:18:00Z">
                    <w:rPr/>
                  </w:rPrChange>
                </w:rPr>
                <w:delText>*FFR2</w:delText>
              </w:r>
            </w:del>
            <w:r>
              <w:t>) Self Arrangement</w:t>
            </w:r>
          </w:p>
        </w:tc>
        <w:tc>
          <w:tcPr>
            <w:tcW w:w="451" w:type="pct"/>
            <w:tcPrChange w:id="972" w:author="Moorty, Sai NPRR 598" w:date="2014-04-08T11:04:00Z">
              <w:tcPr>
                <w:tcW w:w="451" w:type="pct"/>
              </w:tcPr>
            </w:tcPrChange>
          </w:tcPr>
          <w:p w:rsidR="009E04D2" w:rsidRDefault="009E04D2" w:rsidP="00CD0F5C">
            <w:r>
              <w:t>SP</w:t>
            </w:r>
            <w:r>
              <w:rPr>
                <w:vertAlign w:val="subscript"/>
              </w:rPr>
              <w:t>CR</w:t>
            </w:r>
          </w:p>
        </w:tc>
        <w:tc>
          <w:tcPr>
            <w:tcW w:w="1965" w:type="pct"/>
            <w:tcPrChange w:id="973" w:author="Moorty, Sai NPRR 598" w:date="2014-04-08T11:04:00Z">
              <w:tcPr>
                <w:tcW w:w="1968" w:type="pct"/>
                <w:gridSpan w:val="2"/>
              </w:tcPr>
            </w:tcPrChange>
          </w:tcPr>
          <w:p w:rsidR="009E04D2" w:rsidRPr="003F3B05" w:rsidDel="00CF4683" w:rsidRDefault="00FC712B" w:rsidP="00A42881">
            <w:pPr>
              <w:pStyle w:val="ListParagraph"/>
              <w:numPr>
                <w:ilvl w:val="0"/>
                <w:numId w:val="3"/>
              </w:numPr>
              <w:ind w:left="468"/>
              <w:rPr>
                <w:ins w:id="974" w:author="Moorty, Sai NPRR 598" w:date="2014-04-08T12:21:00Z"/>
                <w:del w:id="975" w:author="Moorty, Sai 05022014" w:date="2014-04-29T14:04:00Z"/>
                <w:strike/>
                <w:rPrChange w:id="976" w:author="Moorty, Sai NPRR 598" w:date="2014-04-18T17:18:00Z">
                  <w:rPr>
                    <w:ins w:id="977" w:author="Moorty, Sai NPRR 598" w:date="2014-04-08T12:21:00Z"/>
                    <w:del w:id="978" w:author="Moorty, Sai 05022014" w:date="2014-04-29T14:04:00Z"/>
                  </w:rPr>
                </w:rPrChange>
              </w:rPr>
            </w:pPr>
            <w:ins w:id="979" w:author="Moorty, Sai 05022014" w:date="2014-04-30T08:47:00Z">
              <w:r>
                <w:t>A QSE can self-arrange its entire CR obligation using C</w:t>
              </w:r>
            </w:ins>
            <w:ins w:id="980" w:author="Moorty, Sai 05022014" w:date="2014-04-30T08:48:00Z">
              <w:r>
                <w:t>R1</w:t>
              </w:r>
            </w:ins>
            <w:ins w:id="981" w:author="Moorty, Sai 05022014" w:date="2014-04-30T08:47:00Z">
              <w:r>
                <w:t xml:space="preserve">. If the QSE decides to self-arrange a portion of its </w:t>
              </w:r>
            </w:ins>
            <w:ins w:id="982" w:author="Moorty, Sai 05022014" w:date="2014-04-30T08:48:00Z">
              <w:r>
                <w:t>CR</w:t>
              </w:r>
            </w:ins>
            <w:ins w:id="983" w:author="Moorty, Sai 05022014" w:date="2014-04-30T08:47:00Z">
              <w:r>
                <w:t xml:space="preserve"> obligation using </w:t>
              </w:r>
            </w:ins>
            <w:ins w:id="984" w:author="Moorty, Sai 05022014" w:date="2014-04-30T08:48:00Z">
              <w:r>
                <w:t>CR2</w:t>
              </w:r>
            </w:ins>
            <w:ins w:id="985" w:author="Moorty, Sai 05022014" w:date="2014-04-30T08:47:00Z">
              <w:r>
                <w:t xml:space="preserve">, then the self-arrangement of </w:t>
              </w:r>
            </w:ins>
            <w:ins w:id="986" w:author="Moorty, Sai 05022014" w:date="2014-04-30T08:48:00Z">
              <w:r>
                <w:t>CR2</w:t>
              </w:r>
            </w:ins>
            <w:ins w:id="987" w:author="Moorty, Sai 05022014" w:date="2014-04-30T08:47:00Z">
              <w:r>
                <w:t xml:space="preserve"> cannot exceed the QSEs Load Ratio Share multiplied by the </w:t>
              </w:r>
            </w:ins>
            <w:ins w:id="988" w:author="Moorty, Sai 05022014" w:date="2014-04-30T08:50:00Z">
              <w:r>
                <w:t xml:space="preserve">difference between </w:t>
              </w:r>
            </w:ins>
            <w:ins w:id="989" w:author="Moorty, Sai 05022014" w:date="2014-04-30T08:49:00Z">
              <w:r>
                <w:t xml:space="preserve">CR Requirement </w:t>
              </w:r>
            </w:ins>
            <w:ins w:id="990" w:author="Moorty, Sai 05022014" w:date="2014-04-30T08:50:00Z">
              <w:r>
                <w:t>and</w:t>
              </w:r>
            </w:ins>
            <w:ins w:id="991" w:author="Moorty, Sai 05022014" w:date="2014-04-30T08:49:00Z">
              <w:r>
                <w:t xml:space="preserve"> CR1</w:t>
              </w:r>
            </w:ins>
            <w:ins w:id="992" w:author="Moorty, Sai 05022014" w:date="2014-04-30T08:47:00Z">
              <w:r>
                <w:t xml:space="preserve"> </w:t>
              </w:r>
            </w:ins>
            <w:ins w:id="993" w:author="Moorty, Sai 05022014" w:date="2014-04-30T08:49:00Z">
              <w:r>
                <w:t>Min</w:t>
              </w:r>
            </w:ins>
            <w:ins w:id="994" w:author="Moorty, Sai 05022014" w:date="2014-04-30T08:47:00Z">
              <w:r>
                <w:t xml:space="preserve"> Requirement</w:t>
              </w:r>
            </w:ins>
            <w:del w:id="995" w:author="Moorty, Sai 05022014" w:date="2014-04-29T14:04:00Z">
              <w:r w:rsidR="009E04D2" w:rsidRPr="003F3B05" w:rsidDel="00CF4683">
                <w:rPr>
                  <w:strike/>
                  <w:rPrChange w:id="996" w:author="Moorty, Sai NPRR 598" w:date="2014-04-18T17:18:00Z">
                    <w:rPr/>
                  </w:rPrChange>
                </w:rPr>
                <w:delText xml:space="preserve">FFR2 is represented in this constraint for CR procurement due to the ability of ERCOT to </w:delText>
              </w:r>
              <w:r w:rsidR="009E04D2" w:rsidRPr="003F3B05" w:rsidDel="00CF4683">
                <w:rPr>
                  <w:b/>
                  <w:strike/>
                  <w:u w:val="single"/>
                  <w:rPrChange w:id="997" w:author="Moorty, Sai NPRR 598" w:date="2014-04-18T17:18:00Z">
                    <w:rPr>
                      <w:b/>
                      <w:u w:val="single"/>
                    </w:rPr>
                  </w:rPrChange>
                </w:rPr>
                <w:delText>manually</w:delText>
              </w:r>
              <w:r w:rsidR="009E04D2" w:rsidRPr="003F3B05" w:rsidDel="00CF4683">
                <w:rPr>
                  <w:strike/>
                  <w:rPrChange w:id="998" w:author="Moorty, Sai NPRR 598" w:date="2014-04-18T17:18:00Z">
                    <w:rPr/>
                  </w:rPrChange>
                </w:rPr>
                <w:delText xml:space="preserve"> deploy FFR2 as long as the Resource has responsibility for FFR. This manual deployment requirement for the FFR2 product makes it look like supplying CR</w:delText>
              </w:r>
            </w:del>
          </w:p>
          <w:p w:rsidR="009E04D2" w:rsidRPr="00893E64" w:rsidRDefault="00787057" w:rsidP="00787057">
            <w:pPr>
              <w:pStyle w:val="ListParagraph"/>
              <w:numPr>
                <w:ilvl w:val="0"/>
                <w:numId w:val="3"/>
              </w:numPr>
              <w:ind w:left="468"/>
              <w:rPr>
                <w:strike/>
              </w:rPr>
            </w:pPr>
            <w:ins w:id="999" w:author="Moorty, Sai NPRR 598" w:date="2014-04-08T12:21:00Z">
              <w:del w:id="1000" w:author="Moorty, Sai 05022014" w:date="2014-04-29T14:04:00Z">
                <w:r w:rsidRPr="003F3B05" w:rsidDel="00CF4683">
                  <w:rPr>
                    <w:strike/>
                    <w:rPrChange w:id="1001" w:author="Moorty, Sai NPRR 598" w:date="2014-04-18T17:18:00Z">
                      <w:rPr/>
                    </w:rPrChange>
                  </w:rPr>
                  <w:delText>K</w:delText>
                </w:r>
                <w:r w:rsidRPr="003F3B05" w:rsidDel="00CF4683">
                  <w:rPr>
                    <w:strike/>
                    <w:vertAlign w:val="subscript"/>
                    <w:rPrChange w:id="1002" w:author="Moorty, Sai NPRR 598" w:date="2014-04-18T17:18:00Z">
                      <w:rPr>
                        <w:vertAlign w:val="subscript"/>
                      </w:rPr>
                    </w:rPrChange>
                  </w:rPr>
                  <w:delText>FFR2</w:delText>
                </w:r>
                <w:r w:rsidRPr="003F3B05" w:rsidDel="00CF4683">
                  <w:rPr>
                    <w:strike/>
                    <w:rPrChange w:id="1003" w:author="Moorty, Sai NPRR 598" w:date="2014-04-18T17:18:00Z">
                      <w:rPr/>
                    </w:rPrChange>
                  </w:rPr>
                  <w:delText xml:space="preserve"> is a constant that can take a value between 0 and 1. It represents the proportion of FFR2 MW that can be treated as also satisfying the CR requirement</w:delText>
                </w:r>
              </w:del>
            </w:ins>
          </w:p>
        </w:tc>
      </w:tr>
      <w:tr w:rsidR="009E04D2" w:rsidTr="002078D6">
        <w:trPr>
          <w:cantSplit/>
          <w:tblHeader/>
          <w:trPrChange w:id="1004" w:author="Moorty, Sai NPRR 598" w:date="2014-04-08T11:04:00Z">
            <w:trPr>
              <w:cantSplit/>
              <w:tblHeader/>
            </w:trPr>
          </w:trPrChange>
        </w:trPr>
        <w:tc>
          <w:tcPr>
            <w:tcW w:w="128" w:type="pct"/>
            <w:tcPrChange w:id="1005" w:author="Moorty, Sai NPRR 598" w:date="2014-04-08T11:04:00Z">
              <w:tcPr>
                <w:tcW w:w="116" w:type="pct"/>
              </w:tcPr>
            </w:tcPrChange>
          </w:tcPr>
          <w:p w:rsidR="009E04D2" w:rsidRDefault="007C71E0" w:rsidP="00CD0F5C">
            <w:ins w:id="1006" w:author="Moorty, Sai NPRR 598" w:date="2014-04-09T08:35:00Z">
              <w:r>
                <w:t>5</w:t>
              </w:r>
            </w:ins>
            <w:del w:id="1007" w:author="Moorty, Sai NPRR 598" w:date="2014-04-09T08:35:00Z">
              <w:r w:rsidR="009E04D2" w:rsidDel="007C71E0">
                <w:delText>6</w:delText>
              </w:r>
            </w:del>
          </w:p>
        </w:tc>
        <w:tc>
          <w:tcPr>
            <w:tcW w:w="935" w:type="pct"/>
            <w:tcPrChange w:id="1008" w:author="Moorty, Sai NPRR 598" w:date="2014-04-08T11:04:00Z">
              <w:tcPr>
                <w:tcW w:w="939" w:type="pct"/>
                <w:gridSpan w:val="3"/>
              </w:tcPr>
            </w:tcPrChange>
          </w:tcPr>
          <w:p w:rsidR="009E04D2" w:rsidRDefault="009E04D2" w:rsidP="00CD0F5C">
            <w:r>
              <w:t>Minimum CR1 procurement</w:t>
            </w:r>
          </w:p>
        </w:tc>
        <w:tc>
          <w:tcPr>
            <w:tcW w:w="1522" w:type="pct"/>
            <w:tcPrChange w:id="1009" w:author="Moorty, Sai NPRR 598" w:date="2014-04-08T11:04:00Z">
              <w:tcPr>
                <w:tcW w:w="1525" w:type="pct"/>
                <w:gridSpan w:val="3"/>
              </w:tcPr>
            </w:tcPrChange>
          </w:tcPr>
          <w:p w:rsidR="009E04D2" w:rsidRDefault="009E04D2" w:rsidP="00CD0F5C">
            <w:pPr>
              <w:rPr>
                <w:vertAlign w:val="subscript"/>
              </w:rPr>
            </w:pPr>
            <w:r>
              <w:t>CR1&gt;= CR1</w:t>
            </w:r>
            <w:r w:rsidRPr="006247CA">
              <w:rPr>
                <w:vertAlign w:val="subscript"/>
              </w:rPr>
              <w:t>Target</w:t>
            </w:r>
          </w:p>
          <w:p w:rsidR="009E04D2" w:rsidRDefault="009E04D2" w:rsidP="00B23C01"/>
          <w:p w:rsidR="009E04D2" w:rsidRDefault="009E04D2" w:rsidP="00B23C01">
            <w:r>
              <w:t>CR1</w:t>
            </w:r>
            <w:r w:rsidRPr="006247CA">
              <w:rPr>
                <w:vertAlign w:val="subscript"/>
              </w:rPr>
              <w:t>Target</w:t>
            </w:r>
            <w:r>
              <w:t xml:space="preserve"> </w:t>
            </w:r>
          </w:p>
          <w:p w:rsidR="009E04D2" w:rsidRPr="00B23C01" w:rsidRDefault="009E04D2" w:rsidP="00B23C01">
            <w:r>
              <w:t>= Requirement (U) minus (CR1) Self Arrangement</w:t>
            </w:r>
          </w:p>
        </w:tc>
        <w:tc>
          <w:tcPr>
            <w:tcW w:w="451" w:type="pct"/>
            <w:tcPrChange w:id="1010" w:author="Moorty, Sai NPRR 598" w:date="2014-04-08T11:04:00Z">
              <w:tcPr>
                <w:tcW w:w="451" w:type="pct"/>
              </w:tcPr>
            </w:tcPrChange>
          </w:tcPr>
          <w:p w:rsidR="009E04D2" w:rsidRDefault="009E04D2" w:rsidP="00CD0F5C">
            <w:r>
              <w:t>SP</w:t>
            </w:r>
            <w:r>
              <w:rPr>
                <w:vertAlign w:val="subscript"/>
              </w:rPr>
              <w:t>CR1</w:t>
            </w:r>
          </w:p>
        </w:tc>
        <w:tc>
          <w:tcPr>
            <w:tcW w:w="1965" w:type="pct"/>
            <w:tcPrChange w:id="1011" w:author="Moorty, Sai NPRR 598" w:date="2014-04-08T11:04:00Z">
              <w:tcPr>
                <w:tcW w:w="1968" w:type="pct"/>
                <w:gridSpan w:val="2"/>
              </w:tcPr>
            </w:tcPrChange>
          </w:tcPr>
          <w:p w:rsidR="009E04D2" w:rsidRDefault="009E04D2" w:rsidP="00A42881">
            <w:pPr>
              <w:pStyle w:val="ListParagraph"/>
              <w:numPr>
                <w:ilvl w:val="0"/>
                <w:numId w:val="4"/>
              </w:numPr>
              <w:ind w:left="468"/>
            </w:pPr>
            <w:r>
              <w:t xml:space="preserve">Sets a minimum SCED </w:t>
            </w:r>
            <w:proofErr w:type="spellStart"/>
            <w:r>
              <w:t>dispatchable</w:t>
            </w:r>
            <w:proofErr w:type="spellEnd"/>
            <w:r>
              <w:t xml:space="preserve"> CR</w:t>
            </w:r>
            <w:r w:rsidR="00A42881">
              <w:t>1</w:t>
            </w:r>
            <w:r>
              <w:t xml:space="preserve"> procurement target</w:t>
            </w:r>
          </w:p>
          <w:p w:rsidR="009E04D2" w:rsidRDefault="009E04D2" w:rsidP="00A42881">
            <w:pPr>
              <w:pStyle w:val="ListParagraph"/>
              <w:numPr>
                <w:ilvl w:val="0"/>
                <w:numId w:val="4"/>
              </w:numPr>
              <w:ind w:left="468"/>
              <w:rPr>
                <w:ins w:id="1012" w:author="Moorty, Sai NPRR 598" w:date="2014-04-04T07:56:00Z"/>
              </w:rPr>
            </w:pPr>
            <w:r>
              <w:t>Not a strong constraint (penalty cost for violating this constraint is relatively low) – or can use CR1 Demand curve to set the shadow price for this constraint.</w:t>
            </w:r>
          </w:p>
          <w:p w:rsidR="00FE470E" w:rsidRDefault="00FE470E" w:rsidP="008B0ABB">
            <w:pPr>
              <w:pStyle w:val="ListParagraph"/>
              <w:numPr>
                <w:ilvl w:val="0"/>
                <w:numId w:val="4"/>
              </w:numPr>
              <w:ind w:left="468"/>
            </w:pPr>
            <w:ins w:id="1013" w:author="Moorty, Sai NPRR 598" w:date="2014-04-04T07:56:00Z">
              <w:r>
                <w:t xml:space="preserve">The </w:t>
              </w:r>
            </w:ins>
            <w:ins w:id="1014" w:author="Moorty, Sai NPRR 598" w:date="2014-04-09T09:14:00Z">
              <w:r w:rsidR="00783D2A">
                <w:t>opportunity</w:t>
              </w:r>
            </w:ins>
            <w:ins w:id="1015" w:author="Moorty, Sai NPRR 598" w:date="2014-04-04T07:56:00Z">
              <w:r>
                <w:t xml:space="preserve"> cost</w:t>
              </w:r>
              <w:del w:id="1016" w:author="Moorty, Sai 05022014" w:date="2014-04-29T12:03:00Z">
                <w:r w:rsidDel="00503DE7">
                  <w:delText>s</w:delText>
                </w:r>
              </w:del>
              <w:r>
                <w:t xml:space="preserve"> for energy is incorporated into this shadow price</w:t>
              </w:r>
            </w:ins>
            <w:ins w:id="1017" w:author="Moorty, Sai NPRR 598" w:date="2014-04-04T07:58:00Z">
              <w:r>
                <w:t xml:space="preserve"> (SP</w:t>
              </w:r>
              <w:r>
                <w:rPr>
                  <w:vertAlign w:val="subscript"/>
                </w:rPr>
                <w:t>CR1</w:t>
              </w:r>
              <w:r>
                <w:t>)</w:t>
              </w:r>
            </w:ins>
            <w:ins w:id="1018" w:author="Moorty, Sai NPRR 598" w:date="2014-04-04T07:56:00Z">
              <w:r>
                <w:t xml:space="preserve">. If this constraint was redefined to be a maximum </w:t>
              </w:r>
            </w:ins>
            <w:ins w:id="1019" w:author="Moorty, Sai NPRR 598" w:date="2014-04-04T07:57:00Z">
              <w:r>
                <w:t>procurement target for CR2</w:t>
              </w:r>
              <w:del w:id="1020" w:author="Moorty, Sai 05022014" w:date="2014-04-30T12:59:00Z">
                <w:r w:rsidRPr="00503DE7" w:rsidDel="008B0ABB">
                  <w:rPr>
                    <w:strike/>
                    <w:rPrChange w:id="1021" w:author="Moorty, Sai 05022014" w:date="2014-04-29T12:03:00Z">
                      <w:rPr/>
                    </w:rPrChange>
                  </w:rPr>
                  <w:delText>+</w:delText>
                </w:r>
              </w:del>
            </w:ins>
            <w:ins w:id="1022" w:author="Moorty, Sai NPRR 598" w:date="2014-04-04T07:58:00Z">
              <w:del w:id="1023" w:author="Moorty, Sai 05022014" w:date="2014-04-30T12:59:00Z">
                <w:r w:rsidRPr="00503DE7" w:rsidDel="008B0ABB">
                  <w:rPr>
                    <w:strike/>
                    <w:rPrChange w:id="1024" w:author="Moorty, Sai 05022014" w:date="2014-04-29T12:03:00Z">
                      <w:rPr/>
                    </w:rPrChange>
                  </w:rPr>
                  <w:delText xml:space="preserve"> K</w:delText>
                </w:r>
                <w:r w:rsidRPr="00503DE7" w:rsidDel="008B0ABB">
                  <w:rPr>
                    <w:strike/>
                    <w:vertAlign w:val="subscript"/>
                    <w:rPrChange w:id="1025" w:author="Moorty, Sai 05022014" w:date="2014-04-29T12:03:00Z">
                      <w:rPr>
                        <w:vertAlign w:val="subscript"/>
                      </w:rPr>
                    </w:rPrChange>
                  </w:rPr>
                  <w:delText>FFR2</w:delText>
                </w:r>
                <w:r w:rsidRPr="00503DE7" w:rsidDel="008B0ABB">
                  <w:rPr>
                    <w:strike/>
                    <w:rPrChange w:id="1026" w:author="Moorty, Sai 05022014" w:date="2014-04-29T12:03:00Z">
                      <w:rPr/>
                    </w:rPrChange>
                  </w:rPr>
                  <w:delText>*FFR2</w:delText>
                </w:r>
              </w:del>
              <w:r>
                <w:t>, the</w:t>
              </w:r>
              <w:r w:rsidR="007C71E0">
                <w:t xml:space="preserve">n the previous constraint (ID# </w:t>
              </w:r>
            </w:ins>
            <w:ins w:id="1027" w:author="Moorty, Sai NPRR 598" w:date="2014-04-09T08:35:00Z">
              <w:r w:rsidR="007C71E0">
                <w:t>4</w:t>
              </w:r>
            </w:ins>
            <w:ins w:id="1028" w:author="Moorty, Sai NPRR 598" w:date="2014-04-04T07:58:00Z">
              <w:r>
                <w:t xml:space="preserve">) would incorporate the opportunity costs for energy in </w:t>
              </w:r>
            </w:ins>
            <w:ins w:id="1029" w:author="Moorty, Sai NPRR 598" w:date="2014-04-04T07:59:00Z">
              <w:r>
                <w:t>its</w:t>
              </w:r>
            </w:ins>
            <w:ins w:id="1030" w:author="Moorty, Sai NPRR 598" w:date="2014-04-04T07:58:00Z">
              <w:r>
                <w:t xml:space="preserve"> shadow price (</w:t>
              </w:r>
            </w:ins>
            <w:ins w:id="1031" w:author="Moorty, Sai NPRR 598" w:date="2014-04-04T07:59:00Z">
              <w:r>
                <w:t>SP</w:t>
              </w:r>
              <w:r>
                <w:rPr>
                  <w:vertAlign w:val="subscript"/>
                </w:rPr>
                <w:t>CR</w:t>
              </w:r>
              <w:r>
                <w:t>)</w:t>
              </w:r>
            </w:ins>
          </w:p>
        </w:tc>
      </w:tr>
      <w:tr w:rsidR="009E04D2" w:rsidTr="002078D6">
        <w:trPr>
          <w:cantSplit/>
          <w:tblHeader/>
          <w:trPrChange w:id="1032" w:author="Moorty, Sai NPRR 598" w:date="2014-04-08T11:04:00Z">
            <w:trPr>
              <w:cantSplit/>
              <w:tblHeader/>
            </w:trPr>
          </w:trPrChange>
        </w:trPr>
        <w:tc>
          <w:tcPr>
            <w:tcW w:w="128" w:type="pct"/>
            <w:tcPrChange w:id="1033" w:author="Moorty, Sai NPRR 598" w:date="2014-04-08T11:04:00Z">
              <w:tcPr>
                <w:tcW w:w="116" w:type="pct"/>
              </w:tcPr>
            </w:tcPrChange>
          </w:tcPr>
          <w:p w:rsidR="009E04D2" w:rsidRDefault="007C71E0" w:rsidP="00CD0F5C">
            <w:ins w:id="1034" w:author="Moorty, Sai NPRR 598" w:date="2014-04-09T08:35:00Z">
              <w:r>
                <w:lastRenderedPageBreak/>
                <w:t>6</w:t>
              </w:r>
            </w:ins>
            <w:del w:id="1035" w:author="Moorty, Sai NPRR 598" w:date="2014-04-09T08:35:00Z">
              <w:r w:rsidR="009E04D2" w:rsidDel="007C71E0">
                <w:delText>7</w:delText>
              </w:r>
            </w:del>
          </w:p>
        </w:tc>
        <w:tc>
          <w:tcPr>
            <w:tcW w:w="935" w:type="pct"/>
            <w:tcPrChange w:id="1036" w:author="Moorty, Sai NPRR 598" w:date="2014-04-08T11:04:00Z">
              <w:tcPr>
                <w:tcW w:w="939" w:type="pct"/>
                <w:gridSpan w:val="3"/>
              </w:tcPr>
            </w:tcPrChange>
          </w:tcPr>
          <w:p w:rsidR="009E04D2" w:rsidRDefault="009E04D2" w:rsidP="00CD0F5C">
            <w:r>
              <w:t>SR procurement</w:t>
            </w:r>
          </w:p>
        </w:tc>
        <w:tc>
          <w:tcPr>
            <w:tcW w:w="1522" w:type="pct"/>
            <w:tcPrChange w:id="1037" w:author="Moorty, Sai NPRR 598" w:date="2014-04-08T11:04:00Z">
              <w:tcPr>
                <w:tcW w:w="1525" w:type="pct"/>
                <w:gridSpan w:val="3"/>
              </w:tcPr>
            </w:tcPrChange>
          </w:tcPr>
          <w:p w:rsidR="009E04D2" w:rsidRDefault="009E04D2" w:rsidP="00CD0F5C">
            <w:pPr>
              <w:rPr>
                <w:vertAlign w:val="subscript"/>
              </w:rPr>
            </w:pPr>
            <w:r>
              <w:t xml:space="preserve">SR1+SR2&gt;= </w:t>
            </w:r>
            <w:proofErr w:type="spellStart"/>
            <w:r>
              <w:t>SR</w:t>
            </w:r>
            <w:r w:rsidRPr="006247CA">
              <w:rPr>
                <w:vertAlign w:val="subscript"/>
              </w:rPr>
              <w:t>Target</w:t>
            </w:r>
            <w:proofErr w:type="spellEnd"/>
          </w:p>
          <w:p w:rsidR="009E04D2" w:rsidRDefault="009E04D2" w:rsidP="00CD0F5C"/>
          <w:p w:rsidR="009E04D2" w:rsidRDefault="009E04D2" w:rsidP="00B23C01">
            <w:proofErr w:type="spellStart"/>
            <w:r>
              <w:t>SR</w:t>
            </w:r>
            <w:r w:rsidRPr="006247CA">
              <w:rPr>
                <w:vertAlign w:val="subscript"/>
              </w:rPr>
              <w:t>Target</w:t>
            </w:r>
            <w:proofErr w:type="spellEnd"/>
            <w:r>
              <w:t xml:space="preserve"> </w:t>
            </w:r>
          </w:p>
          <w:p w:rsidR="009E04D2" w:rsidRPr="00B23C01" w:rsidRDefault="009E04D2" w:rsidP="00B23C01">
            <w:r>
              <w:t>= Requirement (V) minus (SR) Self Arrangement</w:t>
            </w:r>
          </w:p>
        </w:tc>
        <w:tc>
          <w:tcPr>
            <w:tcW w:w="451" w:type="pct"/>
            <w:tcPrChange w:id="1038" w:author="Moorty, Sai NPRR 598" w:date="2014-04-08T11:04:00Z">
              <w:tcPr>
                <w:tcW w:w="451" w:type="pct"/>
              </w:tcPr>
            </w:tcPrChange>
          </w:tcPr>
          <w:p w:rsidR="009E04D2" w:rsidRDefault="009E04D2" w:rsidP="00CD0F5C">
            <w:r>
              <w:t>SP</w:t>
            </w:r>
            <w:r>
              <w:rPr>
                <w:vertAlign w:val="subscript"/>
              </w:rPr>
              <w:t>SR</w:t>
            </w:r>
          </w:p>
        </w:tc>
        <w:tc>
          <w:tcPr>
            <w:tcW w:w="1965" w:type="pct"/>
            <w:tcPrChange w:id="1039" w:author="Moorty, Sai NPRR 598" w:date="2014-04-08T11:04:00Z">
              <w:tcPr>
                <w:tcW w:w="1968" w:type="pct"/>
                <w:gridSpan w:val="2"/>
              </w:tcPr>
            </w:tcPrChange>
          </w:tcPr>
          <w:p w:rsidR="009E04D2" w:rsidRPr="00893E64" w:rsidRDefault="00FC712B">
            <w:pPr>
              <w:pStyle w:val="ListParagraph"/>
              <w:numPr>
                <w:ilvl w:val="0"/>
                <w:numId w:val="33"/>
              </w:numPr>
              <w:spacing w:after="200" w:line="276" w:lineRule="auto"/>
              <w:rPr>
                <w:strike/>
              </w:rPr>
              <w:pPrChange w:id="1040" w:author="Moorty, Sai 05022014" w:date="2014-04-30T08:50:00Z">
                <w:pPr>
                  <w:pStyle w:val="ListParagraph"/>
                  <w:spacing w:after="200" w:line="276" w:lineRule="auto"/>
                  <w:ind w:left="468"/>
                </w:pPr>
              </w:pPrChange>
            </w:pPr>
            <w:ins w:id="1041" w:author="Moorty, Sai 05022014" w:date="2014-04-30T08:50:00Z">
              <w:r>
                <w:t xml:space="preserve">A QSE can self-arrange its entire </w:t>
              </w:r>
            </w:ins>
            <w:ins w:id="1042" w:author="Moorty, Sai 05022014" w:date="2014-04-30T08:51:00Z">
              <w:r>
                <w:t>S</w:t>
              </w:r>
            </w:ins>
            <w:ins w:id="1043" w:author="Moorty, Sai 05022014" w:date="2014-04-30T08:50:00Z">
              <w:r>
                <w:t xml:space="preserve">R obligation using </w:t>
              </w:r>
            </w:ins>
            <w:ins w:id="1044" w:author="Moorty, Sai 05022014" w:date="2014-04-30T08:51:00Z">
              <w:r>
                <w:t>S</w:t>
              </w:r>
            </w:ins>
            <w:ins w:id="1045" w:author="Moorty, Sai 05022014" w:date="2014-04-30T08:50:00Z">
              <w:r>
                <w:t xml:space="preserve">R1. If the QSE decides to self-arrange a portion of its </w:t>
              </w:r>
            </w:ins>
            <w:ins w:id="1046" w:author="Moorty, Sai 05022014" w:date="2014-04-30T08:51:00Z">
              <w:r>
                <w:t>S</w:t>
              </w:r>
            </w:ins>
            <w:ins w:id="1047" w:author="Moorty, Sai 05022014" w:date="2014-04-30T08:50:00Z">
              <w:r>
                <w:t xml:space="preserve">R obligation using </w:t>
              </w:r>
            </w:ins>
            <w:ins w:id="1048" w:author="Moorty, Sai 05022014" w:date="2014-04-30T08:51:00Z">
              <w:r>
                <w:t>S</w:t>
              </w:r>
            </w:ins>
            <w:ins w:id="1049" w:author="Moorty, Sai 05022014" w:date="2014-04-30T08:50:00Z">
              <w:r>
                <w:t xml:space="preserve">R2, then the self-arrangement of </w:t>
              </w:r>
            </w:ins>
            <w:ins w:id="1050" w:author="Moorty, Sai 05022014" w:date="2014-04-30T08:51:00Z">
              <w:r>
                <w:t>S</w:t>
              </w:r>
            </w:ins>
            <w:ins w:id="1051" w:author="Moorty, Sai 05022014" w:date="2014-04-30T08:50:00Z">
              <w:r>
                <w:t xml:space="preserve">R2 cannot exceed the QSEs Load Ratio Share multiplied by the difference between </w:t>
              </w:r>
            </w:ins>
            <w:ins w:id="1052" w:author="Moorty, Sai 05022014" w:date="2014-04-30T08:51:00Z">
              <w:r>
                <w:t>S</w:t>
              </w:r>
            </w:ins>
            <w:ins w:id="1053" w:author="Moorty, Sai 05022014" w:date="2014-04-30T08:50:00Z">
              <w:r>
                <w:t xml:space="preserve">R Requirement and </w:t>
              </w:r>
            </w:ins>
            <w:ins w:id="1054" w:author="Moorty, Sai 05022014" w:date="2014-04-30T08:51:00Z">
              <w:r>
                <w:t>S</w:t>
              </w:r>
            </w:ins>
            <w:ins w:id="1055" w:author="Moorty, Sai 05022014" w:date="2014-04-30T08:50:00Z">
              <w:r>
                <w:t>R1 Min Requirement</w:t>
              </w:r>
            </w:ins>
            <w:del w:id="1056" w:author="Moorty, Sai NPRR 598" w:date="2014-04-08T12:18:00Z">
              <w:r w:rsidR="009E04D2" w:rsidRPr="00893E64" w:rsidDel="00787057">
                <w:rPr>
                  <w:strike/>
                </w:rPr>
                <w:delText>Combined clearing from “blocky” SR2 MW and SCED dispatchable SR1 MW allows opportunity costs for energy to be incorporated in the SR MCPC. Also mitigates liquidity concerns by combining the clearing with SR1 offers.</w:delText>
              </w:r>
            </w:del>
          </w:p>
        </w:tc>
      </w:tr>
      <w:tr w:rsidR="009E04D2" w:rsidTr="002078D6">
        <w:trPr>
          <w:cantSplit/>
          <w:tblHeader/>
          <w:trPrChange w:id="1057" w:author="Moorty, Sai NPRR 598" w:date="2014-04-08T11:04:00Z">
            <w:trPr>
              <w:cantSplit/>
              <w:tblHeader/>
            </w:trPr>
          </w:trPrChange>
        </w:trPr>
        <w:tc>
          <w:tcPr>
            <w:tcW w:w="128" w:type="pct"/>
            <w:tcPrChange w:id="1058" w:author="Moorty, Sai NPRR 598" w:date="2014-04-08T11:04:00Z">
              <w:tcPr>
                <w:tcW w:w="116" w:type="pct"/>
              </w:tcPr>
            </w:tcPrChange>
          </w:tcPr>
          <w:p w:rsidR="009E04D2" w:rsidRDefault="007C71E0" w:rsidP="00CD0F5C">
            <w:ins w:id="1059" w:author="Moorty, Sai NPRR 598" w:date="2014-04-09T08:35:00Z">
              <w:r>
                <w:t>7</w:t>
              </w:r>
            </w:ins>
            <w:del w:id="1060" w:author="Moorty, Sai NPRR 598" w:date="2014-04-09T08:35:00Z">
              <w:r w:rsidR="009E04D2" w:rsidDel="007C71E0">
                <w:delText>8</w:delText>
              </w:r>
            </w:del>
          </w:p>
        </w:tc>
        <w:tc>
          <w:tcPr>
            <w:tcW w:w="935" w:type="pct"/>
            <w:tcPrChange w:id="1061" w:author="Moorty, Sai NPRR 598" w:date="2014-04-08T11:04:00Z">
              <w:tcPr>
                <w:tcW w:w="939" w:type="pct"/>
                <w:gridSpan w:val="3"/>
              </w:tcPr>
            </w:tcPrChange>
          </w:tcPr>
          <w:p w:rsidR="009E04D2" w:rsidRDefault="009E04D2" w:rsidP="00CD0F5C">
            <w:r>
              <w:t>Minimum SR1 procurement</w:t>
            </w:r>
          </w:p>
        </w:tc>
        <w:tc>
          <w:tcPr>
            <w:tcW w:w="1522" w:type="pct"/>
            <w:tcPrChange w:id="1062" w:author="Moorty, Sai NPRR 598" w:date="2014-04-08T11:04:00Z">
              <w:tcPr>
                <w:tcW w:w="1525" w:type="pct"/>
                <w:gridSpan w:val="3"/>
              </w:tcPr>
            </w:tcPrChange>
          </w:tcPr>
          <w:p w:rsidR="009E04D2" w:rsidRDefault="009E04D2" w:rsidP="00CD0F5C">
            <w:pPr>
              <w:rPr>
                <w:vertAlign w:val="subscript"/>
              </w:rPr>
            </w:pPr>
            <w:r>
              <w:t>SR1&gt;= SR1</w:t>
            </w:r>
            <w:r w:rsidRPr="006247CA">
              <w:rPr>
                <w:vertAlign w:val="subscript"/>
              </w:rPr>
              <w:t>Target</w:t>
            </w:r>
          </w:p>
          <w:p w:rsidR="009E04D2" w:rsidRDefault="009E04D2" w:rsidP="00CD0F5C"/>
          <w:p w:rsidR="009E04D2" w:rsidRDefault="009E04D2" w:rsidP="00B23C01">
            <w:r>
              <w:t>SR1</w:t>
            </w:r>
            <w:r w:rsidRPr="006247CA">
              <w:rPr>
                <w:vertAlign w:val="subscript"/>
              </w:rPr>
              <w:t>Target</w:t>
            </w:r>
            <w:r>
              <w:t xml:space="preserve"> </w:t>
            </w:r>
          </w:p>
          <w:p w:rsidR="009E04D2" w:rsidRPr="00B23C01" w:rsidRDefault="009E04D2" w:rsidP="00B23C01">
            <w:r>
              <w:t>= Requirement (W) minus (SR1) Self Arrangement</w:t>
            </w:r>
          </w:p>
        </w:tc>
        <w:tc>
          <w:tcPr>
            <w:tcW w:w="451" w:type="pct"/>
            <w:tcPrChange w:id="1063" w:author="Moorty, Sai NPRR 598" w:date="2014-04-08T11:04:00Z">
              <w:tcPr>
                <w:tcW w:w="451" w:type="pct"/>
              </w:tcPr>
            </w:tcPrChange>
          </w:tcPr>
          <w:p w:rsidR="009E04D2" w:rsidRDefault="009E04D2" w:rsidP="00CD0F5C">
            <w:r>
              <w:t>SP</w:t>
            </w:r>
            <w:r>
              <w:rPr>
                <w:vertAlign w:val="subscript"/>
              </w:rPr>
              <w:t>SR1</w:t>
            </w:r>
          </w:p>
        </w:tc>
        <w:tc>
          <w:tcPr>
            <w:tcW w:w="1965" w:type="pct"/>
            <w:tcPrChange w:id="1064" w:author="Moorty, Sai NPRR 598" w:date="2014-04-08T11:04:00Z">
              <w:tcPr>
                <w:tcW w:w="1968" w:type="pct"/>
                <w:gridSpan w:val="2"/>
              </w:tcPr>
            </w:tcPrChange>
          </w:tcPr>
          <w:p w:rsidR="009E04D2" w:rsidRDefault="009E04D2" w:rsidP="00A42881">
            <w:pPr>
              <w:pStyle w:val="ListParagraph"/>
              <w:numPr>
                <w:ilvl w:val="0"/>
                <w:numId w:val="6"/>
              </w:numPr>
              <w:ind w:left="468"/>
            </w:pPr>
            <w:r>
              <w:t xml:space="preserve">Sets a minimum SCED </w:t>
            </w:r>
            <w:proofErr w:type="spellStart"/>
            <w:r>
              <w:t>dispatchable</w:t>
            </w:r>
            <w:proofErr w:type="spellEnd"/>
            <w:r>
              <w:t xml:space="preserve"> SR</w:t>
            </w:r>
            <w:r w:rsidR="00A42881">
              <w:t>1</w:t>
            </w:r>
            <w:r>
              <w:t xml:space="preserve"> procurement target</w:t>
            </w:r>
          </w:p>
          <w:p w:rsidR="009E04D2" w:rsidRDefault="009E04D2" w:rsidP="00A42881">
            <w:pPr>
              <w:pStyle w:val="ListParagraph"/>
              <w:numPr>
                <w:ilvl w:val="0"/>
                <w:numId w:val="6"/>
              </w:numPr>
              <w:ind w:left="468"/>
              <w:rPr>
                <w:ins w:id="1065" w:author="Moorty, Sai NPRR 598" w:date="2014-04-04T07:59:00Z"/>
              </w:rPr>
            </w:pPr>
            <w:r>
              <w:t>Not a strong constraint (penalty cost for violating this constraint is relatively low) – or can use SR1 Demand curve to set the shadow price for this constraint.</w:t>
            </w:r>
          </w:p>
          <w:p w:rsidR="00FE470E" w:rsidRDefault="00FE470E" w:rsidP="00503DE7">
            <w:pPr>
              <w:pStyle w:val="ListParagraph"/>
              <w:numPr>
                <w:ilvl w:val="0"/>
                <w:numId w:val="6"/>
              </w:numPr>
              <w:ind w:left="468"/>
            </w:pPr>
            <w:ins w:id="1066" w:author="Moorty, Sai NPRR 598" w:date="2014-04-04T07:59:00Z">
              <w:r>
                <w:t xml:space="preserve">The </w:t>
              </w:r>
            </w:ins>
            <w:ins w:id="1067" w:author="Moorty, Sai NPRR 598" w:date="2014-04-09T09:14:00Z">
              <w:r w:rsidR="00783D2A">
                <w:t>opportunity</w:t>
              </w:r>
            </w:ins>
            <w:ins w:id="1068" w:author="Moorty, Sai NPRR 598" w:date="2014-04-04T07:59:00Z">
              <w:r>
                <w:t xml:space="preserve"> cost</w:t>
              </w:r>
              <w:del w:id="1069" w:author="Moorty, Sai 05022014" w:date="2014-04-29T12:03:00Z">
                <w:r w:rsidDel="00503DE7">
                  <w:delText>s</w:delText>
                </w:r>
              </w:del>
              <w:r>
                <w:t xml:space="preserve"> for energy is incorporated into this shadow price (SP</w:t>
              </w:r>
              <w:r>
                <w:rPr>
                  <w:vertAlign w:val="subscript"/>
                </w:rPr>
                <w:t>SR1</w:t>
              </w:r>
              <w:r>
                <w:t xml:space="preserve">). If this constraint was redefined to be a maximum procurement target for SR2, then the previous constraint (ID# </w:t>
              </w:r>
            </w:ins>
            <w:ins w:id="1070" w:author="Moorty, Sai NPRR 598" w:date="2014-04-09T08:35:00Z">
              <w:r w:rsidR="007C71E0">
                <w:t>6</w:t>
              </w:r>
            </w:ins>
            <w:ins w:id="1071" w:author="Moorty, Sai NPRR 598" w:date="2014-04-04T07:59:00Z">
              <w:r>
                <w:t>) would incorporate the opportunity costs for energy in its shadow price (SP</w:t>
              </w:r>
            </w:ins>
            <w:ins w:id="1072" w:author="Moorty, Sai NPRR 598" w:date="2014-04-04T08:00:00Z">
              <w:r>
                <w:rPr>
                  <w:vertAlign w:val="subscript"/>
                </w:rPr>
                <w:t>S</w:t>
              </w:r>
            </w:ins>
            <w:ins w:id="1073" w:author="Moorty, Sai NPRR 598" w:date="2014-04-04T07:59:00Z">
              <w:r>
                <w:rPr>
                  <w:vertAlign w:val="subscript"/>
                </w:rPr>
                <w:t>R</w:t>
              </w:r>
              <w:r>
                <w:t>)</w:t>
              </w:r>
            </w:ins>
          </w:p>
        </w:tc>
      </w:tr>
      <w:tr w:rsidR="002078D6" w:rsidTr="002078D6">
        <w:trPr>
          <w:cantSplit/>
          <w:tblHeader/>
          <w:ins w:id="1074" w:author="Moorty, Sai 05022014" w:date="2014-04-28T09:29:00Z"/>
        </w:trPr>
        <w:tc>
          <w:tcPr>
            <w:tcW w:w="128" w:type="pct"/>
          </w:tcPr>
          <w:p w:rsidR="002078D6" w:rsidRDefault="002078D6" w:rsidP="00CD0F5C">
            <w:pPr>
              <w:rPr>
                <w:ins w:id="1075" w:author="Moorty, Sai 05022014" w:date="2014-04-28T09:29:00Z"/>
              </w:rPr>
            </w:pPr>
            <w:ins w:id="1076" w:author="Moorty, Sai 05022014" w:date="2014-04-28T09:29:00Z">
              <w:r>
                <w:t>8</w:t>
              </w:r>
            </w:ins>
          </w:p>
        </w:tc>
        <w:tc>
          <w:tcPr>
            <w:tcW w:w="935" w:type="pct"/>
          </w:tcPr>
          <w:p w:rsidR="002078D6" w:rsidRDefault="002078D6" w:rsidP="00CD0F5C">
            <w:pPr>
              <w:rPr>
                <w:ins w:id="1077" w:author="Moorty, Sai 05022014" w:date="2014-04-28T09:29:00Z"/>
              </w:rPr>
            </w:pPr>
            <w:ins w:id="1078" w:author="Moorty, Sai 05022014" w:date="2014-04-28T09:29:00Z">
              <w:r>
                <w:t>Regulation UP procurement</w:t>
              </w:r>
            </w:ins>
          </w:p>
        </w:tc>
        <w:tc>
          <w:tcPr>
            <w:tcW w:w="1522" w:type="pct"/>
          </w:tcPr>
          <w:p w:rsidR="002078D6" w:rsidRDefault="002078D6" w:rsidP="002078D6">
            <w:pPr>
              <w:rPr>
                <w:ins w:id="1079" w:author="Moorty, Sai 05022014" w:date="2014-04-29T09:57:00Z"/>
                <w:vertAlign w:val="subscript"/>
              </w:rPr>
            </w:pPr>
            <w:proofErr w:type="spellStart"/>
            <w:ins w:id="1080" w:author="Moorty, Sai 05022014" w:date="2014-04-28T09:30:00Z">
              <w:r>
                <w:t>RegUp</w:t>
              </w:r>
              <w:proofErr w:type="spellEnd"/>
              <w:r>
                <w:t xml:space="preserve"> + FFRS</w:t>
              </w:r>
            </w:ins>
            <w:ins w:id="1081" w:author="Moorty, Sai 05022014" w:date="2014-04-28T15:48:00Z">
              <w:r w:rsidR="00C04003">
                <w:t>-</w:t>
              </w:r>
            </w:ins>
            <w:ins w:id="1082" w:author="Moorty, Sai 05022014" w:date="2014-04-28T09:30:00Z">
              <w:r>
                <w:t>U</w:t>
              </w:r>
            </w:ins>
            <w:ins w:id="1083" w:author="Moorty, Sai 05022014" w:date="2014-04-28T09:31:00Z">
              <w:r>
                <w:t>p</w:t>
              </w:r>
            </w:ins>
            <w:ins w:id="1084" w:author="Moorty, Sai 05022014" w:date="2014-04-28T09:30:00Z">
              <w:r>
                <w:t xml:space="preserve"> &gt;= </w:t>
              </w:r>
            </w:ins>
            <w:ins w:id="1085" w:author="Moorty, Sai 05022014" w:date="2014-04-28T09:32:00Z">
              <w:r>
                <w:t xml:space="preserve"> </w:t>
              </w:r>
            </w:ins>
            <w:proofErr w:type="spellStart"/>
            <w:ins w:id="1086" w:author="Moorty, Sai 05022014" w:date="2014-04-28T09:30:00Z">
              <w:r>
                <w:t>RegUp</w:t>
              </w:r>
              <w:r w:rsidRPr="002078D6">
                <w:rPr>
                  <w:vertAlign w:val="subscript"/>
                  <w:rPrChange w:id="1087" w:author="Moorty, Sai 05022014" w:date="2014-04-28T09:37:00Z">
                    <w:rPr/>
                  </w:rPrChange>
                </w:rPr>
                <w:t>Target</w:t>
              </w:r>
            </w:ins>
            <w:proofErr w:type="spellEnd"/>
          </w:p>
          <w:p w:rsidR="001D1CF2" w:rsidRDefault="001D1CF2" w:rsidP="002078D6">
            <w:pPr>
              <w:rPr>
                <w:ins w:id="1088" w:author="Moorty, Sai 05022014" w:date="2014-04-29T09:57:00Z"/>
              </w:rPr>
            </w:pPr>
          </w:p>
          <w:p w:rsidR="001D1CF2" w:rsidRDefault="001D1CF2" w:rsidP="001D1CF2">
            <w:pPr>
              <w:rPr>
                <w:ins w:id="1089" w:author="Moorty, Sai 05022014" w:date="2014-04-29T09:57:00Z"/>
              </w:rPr>
            </w:pPr>
            <w:proofErr w:type="spellStart"/>
            <w:ins w:id="1090" w:author="Moorty, Sai 05022014" w:date="2014-04-29T09:57:00Z">
              <w:r>
                <w:t>RegUp</w:t>
              </w:r>
              <w:r w:rsidRPr="006247CA">
                <w:rPr>
                  <w:vertAlign w:val="subscript"/>
                </w:rPr>
                <w:t>Target</w:t>
              </w:r>
              <w:proofErr w:type="spellEnd"/>
              <w:r>
                <w:t xml:space="preserve"> </w:t>
              </w:r>
            </w:ins>
          </w:p>
          <w:p w:rsidR="001D1CF2" w:rsidRPr="001D1CF2" w:rsidRDefault="001D1CF2" w:rsidP="001D1CF2">
            <w:pPr>
              <w:rPr>
                <w:ins w:id="1091" w:author="Moorty, Sai 05022014" w:date="2014-04-28T09:29:00Z"/>
              </w:rPr>
            </w:pPr>
            <w:ins w:id="1092" w:author="Moorty, Sai 05022014" w:date="2014-04-29T09:57:00Z">
              <w:r>
                <w:t>= Requirement (A) minus (</w:t>
              </w:r>
              <w:proofErr w:type="spellStart"/>
              <w:r>
                <w:t>RegUp</w:t>
              </w:r>
              <w:proofErr w:type="spellEnd"/>
              <w:r>
                <w:t xml:space="preserve"> + FRRS-Up) Self Arrangement</w:t>
              </w:r>
            </w:ins>
          </w:p>
        </w:tc>
        <w:tc>
          <w:tcPr>
            <w:tcW w:w="451" w:type="pct"/>
          </w:tcPr>
          <w:p w:rsidR="002078D6" w:rsidRDefault="002078D6" w:rsidP="00CD0F5C">
            <w:pPr>
              <w:rPr>
                <w:ins w:id="1093" w:author="Moorty, Sai 05022014" w:date="2014-04-28T09:29:00Z"/>
              </w:rPr>
            </w:pPr>
            <w:proofErr w:type="spellStart"/>
            <w:ins w:id="1094" w:author="Moorty, Sai 05022014" w:date="2014-04-28T09:31:00Z">
              <w:r>
                <w:t>SP</w:t>
              </w:r>
              <w:r w:rsidRPr="002078D6">
                <w:rPr>
                  <w:vertAlign w:val="subscript"/>
                  <w:rPrChange w:id="1095" w:author="Moorty, Sai 05022014" w:date="2014-04-28T09:35:00Z">
                    <w:rPr/>
                  </w:rPrChange>
                </w:rPr>
                <w:t>RegUp</w:t>
              </w:r>
            </w:ins>
            <w:proofErr w:type="spellEnd"/>
          </w:p>
        </w:tc>
        <w:tc>
          <w:tcPr>
            <w:tcW w:w="1965" w:type="pct"/>
          </w:tcPr>
          <w:p w:rsidR="001D1CF2" w:rsidRDefault="001D1CF2">
            <w:pPr>
              <w:pStyle w:val="ListParagraph"/>
              <w:numPr>
                <w:ilvl w:val="0"/>
                <w:numId w:val="30"/>
              </w:numPr>
              <w:rPr>
                <w:ins w:id="1096" w:author="Moorty, Sai 05022014" w:date="2014-04-28T09:29:00Z"/>
              </w:rPr>
              <w:pPrChange w:id="1097" w:author="Moorty, Sai 05022014" w:date="2014-04-29T10:03:00Z">
                <w:pPr>
                  <w:pStyle w:val="ListParagraph"/>
                  <w:numPr>
                    <w:numId w:val="6"/>
                  </w:numPr>
                  <w:ind w:left="468" w:hanging="360"/>
                </w:pPr>
              </w:pPrChange>
            </w:pPr>
            <w:ins w:id="1098" w:author="Moorty, Sai 05022014" w:date="2014-04-29T10:03:00Z">
              <w:r>
                <w:t xml:space="preserve">A QSE can self-arrange its entire </w:t>
              </w:r>
              <w:proofErr w:type="spellStart"/>
              <w:r>
                <w:t>RegUp</w:t>
              </w:r>
              <w:proofErr w:type="spellEnd"/>
              <w:r>
                <w:t xml:space="preserve"> obligation using </w:t>
              </w:r>
              <w:proofErr w:type="spellStart"/>
              <w:r>
                <w:t>RegUp</w:t>
              </w:r>
              <w:proofErr w:type="spellEnd"/>
              <w:r>
                <w:t>. If the QSE decides to self-arrange</w:t>
              </w:r>
            </w:ins>
            <w:ins w:id="1099" w:author="Moorty, Sai 05022014" w:date="2014-04-29T10:07:00Z">
              <w:r w:rsidR="00840429">
                <w:t xml:space="preserve"> a portion of</w:t>
              </w:r>
            </w:ins>
            <w:ins w:id="1100" w:author="Moorty, Sai 05022014" w:date="2014-04-29T10:03:00Z">
              <w:r>
                <w:t xml:space="preserve"> its </w:t>
              </w:r>
              <w:proofErr w:type="spellStart"/>
              <w:r>
                <w:t>RegUp</w:t>
              </w:r>
              <w:proofErr w:type="spellEnd"/>
              <w:r>
                <w:t xml:space="preserve"> obligation using FRRS-Up, then the </w:t>
              </w:r>
            </w:ins>
            <w:ins w:id="1101" w:author="Moorty, Sai 05022014" w:date="2014-04-29T13:23:00Z">
              <w:r w:rsidR="001A5DD4">
                <w:t>self-arrangement</w:t>
              </w:r>
            </w:ins>
            <w:ins w:id="1102" w:author="Moorty, Sai 05022014" w:date="2014-04-29T10:05:00Z">
              <w:r>
                <w:t xml:space="preserve"> of FRRS-Up cannot exceed the QSEs Load Ratio Share multiplied by the FRRS-Up Max Requirement.</w:t>
              </w:r>
            </w:ins>
          </w:p>
        </w:tc>
      </w:tr>
      <w:tr w:rsidR="002078D6" w:rsidTr="002078D6">
        <w:trPr>
          <w:cantSplit/>
          <w:tblHeader/>
          <w:ins w:id="1103" w:author="Moorty, Sai 05022014" w:date="2014-04-28T09:33:00Z"/>
        </w:trPr>
        <w:tc>
          <w:tcPr>
            <w:tcW w:w="128" w:type="pct"/>
          </w:tcPr>
          <w:p w:rsidR="002078D6" w:rsidRDefault="002078D6" w:rsidP="00CD0F5C">
            <w:pPr>
              <w:rPr>
                <w:ins w:id="1104" w:author="Moorty, Sai 05022014" w:date="2014-04-28T09:33:00Z"/>
              </w:rPr>
            </w:pPr>
            <w:ins w:id="1105" w:author="Moorty, Sai 05022014" w:date="2014-04-28T09:33:00Z">
              <w:r>
                <w:t>9</w:t>
              </w:r>
            </w:ins>
          </w:p>
        </w:tc>
        <w:tc>
          <w:tcPr>
            <w:tcW w:w="935" w:type="pct"/>
          </w:tcPr>
          <w:p w:rsidR="002078D6" w:rsidRDefault="002078D6" w:rsidP="00CD0F5C">
            <w:pPr>
              <w:rPr>
                <w:ins w:id="1106" w:author="Moorty, Sai 05022014" w:date="2014-04-28T09:33:00Z"/>
              </w:rPr>
            </w:pPr>
            <w:ins w:id="1107" w:author="Moorty, Sai 05022014" w:date="2014-04-28T09:33:00Z">
              <w:r>
                <w:t>Maximum FRRS</w:t>
              </w:r>
            </w:ins>
            <w:ins w:id="1108" w:author="Moorty, Sai 05022014" w:date="2014-04-28T09:36:00Z">
              <w:r>
                <w:t>-</w:t>
              </w:r>
            </w:ins>
            <w:ins w:id="1109" w:author="Moorty, Sai 05022014" w:date="2014-04-28T09:33:00Z">
              <w:r>
                <w:t>Up procurement</w:t>
              </w:r>
            </w:ins>
          </w:p>
        </w:tc>
        <w:tc>
          <w:tcPr>
            <w:tcW w:w="1522" w:type="pct"/>
          </w:tcPr>
          <w:p w:rsidR="002078D6" w:rsidRDefault="002078D6" w:rsidP="002078D6">
            <w:pPr>
              <w:rPr>
                <w:ins w:id="1110" w:author="Moorty, Sai 05022014" w:date="2014-04-29T09:58:00Z"/>
                <w:vertAlign w:val="subscript"/>
              </w:rPr>
            </w:pPr>
            <w:ins w:id="1111" w:author="Moorty, Sai 05022014" w:date="2014-04-28T09:34:00Z">
              <w:r>
                <w:t>FRRS</w:t>
              </w:r>
            </w:ins>
            <w:ins w:id="1112" w:author="Moorty, Sai 05022014" w:date="2014-04-28T15:48:00Z">
              <w:r w:rsidR="00C04003">
                <w:t>-</w:t>
              </w:r>
            </w:ins>
            <w:ins w:id="1113" w:author="Moorty, Sai 05022014" w:date="2014-04-28T09:34:00Z">
              <w:r>
                <w:t>Up &lt;= FRRS</w:t>
              </w:r>
            </w:ins>
            <w:ins w:id="1114" w:author="Moorty, Sai 05022014" w:date="2014-04-28T15:48:00Z">
              <w:r w:rsidR="00C04003">
                <w:t>-</w:t>
              </w:r>
            </w:ins>
            <w:proofErr w:type="spellStart"/>
            <w:ins w:id="1115" w:author="Moorty, Sai 05022014" w:date="2014-04-28T09:34:00Z">
              <w:r>
                <w:t>Up</w:t>
              </w:r>
              <w:r w:rsidRPr="002078D6">
                <w:rPr>
                  <w:vertAlign w:val="subscript"/>
                  <w:rPrChange w:id="1116" w:author="Moorty, Sai 05022014" w:date="2014-04-28T09:37:00Z">
                    <w:rPr/>
                  </w:rPrChange>
                </w:rPr>
                <w:t>MaxTarget</w:t>
              </w:r>
            </w:ins>
            <w:proofErr w:type="spellEnd"/>
          </w:p>
          <w:p w:rsidR="001D1CF2" w:rsidRDefault="001D1CF2" w:rsidP="002078D6">
            <w:pPr>
              <w:rPr>
                <w:ins w:id="1117" w:author="Moorty, Sai 05022014" w:date="2014-04-29T09:58:00Z"/>
              </w:rPr>
            </w:pPr>
          </w:p>
          <w:p w:rsidR="001D1CF2" w:rsidRDefault="001D1CF2" w:rsidP="001D1CF2">
            <w:pPr>
              <w:rPr>
                <w:ins w:id="1118" w:author="Moorty, Sai 05022014" w:date="2014-04-29T09:58:00Z"/>
              </w:rPr>
            </w:pPr>
            <w:ins w:id="1119" w:author="Moorty, Sai 05022014" w:date="2014-04-29T09:58:00Z">
              <w:r>
                <w:t>FRRS-</w:t>
              </w:r>
              <w:proofErr w:type="spellStart"/>
              <w:r>
                <w:t>Up</w:t>
              </w:r>
              <w:r>
                <w:rPr>
                  <w:vertAlign w:val="subscript"/>
                </w:rPr>
                <w:t>MaxT</w:t>
              </w:r>
              <w:r w:rsidRPr="006247CA">
                <w:rPr>
                  <w:vertAlign w:val="subscript"/>
                </w:rPr>
                <w:t>arget</w:t>
              </w:r>
              <w:proofErr w:type="spellEnd"/>
              <w:r>
                <w:t xml:space="preserve"> </w:t>
              </w:r>
            </w:ins>
          </w:p>
          <w:p w:rsidR="001D1CF2" w:rsidRPr="001D1CF2" w:rsidRDefault="001D1CF2" w:rsidP="001D1CF2">
            <w:pPr>
              <w:rPr>
                <w:ins w:id="1120" w:author="Moorty, Sai 05022014" w:date="2014-04-28T09:33:00Z"/>
              </w:rPr>
            </w:pPr>
            <w:ins w:id="1121" w:author="Moorty, Sai 05022014" w:date="2014-04-29T09:58:00Z">
              <w:r>
                <w:t>= Max FRRS-Up (</w:t>
              </w:r>
            </w:ins>
            <w:ins w:id="1122" w:author="Moorty, Sai 05022014" w:date="2014-04-29T09:59:00Z">
              <w:r>
                <w:t>B</w:t>
              </w:r>
            </w:ins>
            <w:ins w:id="1123" w:author="Moorty, Sai 05022014" w:date="2014-04-29T09:58:00Z">
              <w:r>
                <w:t>) minus (FRRS-Up) Self Arrangement</w:t>
              </w:r>
            </w:ins>
          </w:p>
        </w:tc>
        <w:tc>
          <w:tcPr>
            <w:tcW w:w="451" w:type="pct"/>
          </w:tcPr>
          <w:p w:rsidR="002078D6" w:rsidRDefault="002078D6" w:rsidP="00CD0F5C">
            <w:pPr>
              <w:rPr>
                <w:ins w:id="1124" w:author="Moorty, Sai 05022014" w:date="2014-04-28T09:33:00Z"/>
              </w:rPr>
            </w:pPr>
            <w:proofErr w:type="spellStart"/>
            <w:ins w:id="1125" w:author="Moorty, Sai 05022014" w:date="2014-04-28T09:34:00Z">
              <w:r>
                <w:t>SP</w:t>
              </w:r>
              <w:r w:rsidRPr="002078D6">
                <w:rPr>
                  <w:vertAlign w:val="subscript"/>
                  <w:rPrChange w:id="1126" w:author="Moorty, Sai 05022014" w:date="2014-04-28T09:36:00Z">
                    <w:rPr/>
                  </w:rPrChange>
                </w:rPr>
                <w:t>FRRSUp</w:t>
              </w:r>
              <w:proofErr w:type="spellEnd"/>
              <w:r w:rsidRPr="002078D6">
                <w:rPr>
                  <w:vertAlign w:val="subscript"/>
                  <w:rPrChange w:id="1127" w:author="Moorty, Sai 05022014" w:date="2014-04-28T09:36:00Z">
                    <w:rPr/>
                  </w:rPrChange>
                </w:rPr>
                <w:t>-MAX</w:t>
              </w:r>
            </w:ins>
          </w:p>
        </w:tc>
        <w:tc>
          <w:tcPr>
            <w:tcW w:w="1965" w:type="pct"/>
          </w:tcPr>
          <w:p w:rsidR="002078D6" w:rsidRDefault="002078D6" w:rsidP="002078D6">
            <w:pPr>
              <w:rPr>
                <w:ins w:id="1128" w:author="Moorty, Sai 05022014" w:date="2014-04-28T09:33:00Z"/>
              </w:rPr>
            </w:pPr>
          </w:p>
        </w:tc>
      </w:tr>
      <w:tr w:rsidR="002078D6" w:rsidTr="002078D6">
        <w:trPr>
          <w:cantSplit/>
          <w:tblHeader/>
          <w:ins w:id="1129" w:author="Moorty, Sai 05022014" w:date="2014-04-28T09:31:00Z"/>
        </w:trPr>
        <w:tc>
          <w:tcPr>
            <w:tcW w:w="128" w:type="pct"/>
          </w:tcPr>
          <w:p w:rsidR="002078D6" w:rsidRDefault="002078D6" w:rsidP="00CD0F5C">
            <w:pPr>
              <w:rPr>
                <w:ins w:id="1130" w:author="Moorty, Sai 05022014" w:date="2014-04-28T09:31:00Z"/>
              </w:rPr>
            </w:pPr>
            <w:ins w:id="1131" w:author="Moorty, Sai 05022014" w:date="2014-04-28T09:33:00Z">
              <w:r>
                <w:lastRenderedPageBreak/>
                <w:t>10</w:t>
              </w:r>
            </w:ins>
          </w:p>
        </w:tc>
        <w:tc>
          <w:tcPr>
            <w:tcW w:w="935" w:type="pct"/>
          </w:tcPr>
          <w:p w:rsidR="002078D6" w:rsidRDefault="00753182" w:rsidP="00CD0F5C">
            <w:pPr>
              <w:rPr>
                <w:ins w:id="1132" w:author="Moorty, Sai 05022014" w:date="2014-04-28T09:31:00Z"/>
              </w:rPr>
            </w:pPr>
            <w:ins w:id="1133" w:author="Moorty, Sai 05022014" w:date="2014-04-28T09:32:00Z">
              <w:r>
                <w:t>Regulation D</w:t>
              </w:r>
            </w:ins>
            <w:ins w:id="1134" w:author="Moorty, Sai 05022014" w:date="2014-04-28T09:39:00Z">
              <w:r>
                <w:t>OWN</w:t>
              </w:r>
            </w:ins>
            <w:ins w:id="1135" w:author="Moorty, Sai 05022014" w:date="2014-04-28T09:32:00Z">
              <w:r w:rsidR="002078D6">
                <w:t xml:space="preserve"> procurement</w:t>
              </w:r>
            </w:ins>
          </w:p>
        </w:tc>
        <w:tc>
          <w:tcPr>
            <w:tcW w:w="1522" w:type="pct"/>
          </w:tcPr>
          <w:p w:rsidR="002078D6" w:rsidRDefault="002078D6" w:rsidP="002078D6">
            <w:pPr>
              <w:rPr>
                <w:ins w:id="1136" w:author="Moorty, Sai 05022014" w:date="2014-04-29T10:08:00Z"/>
                <w:vertAlign w:val="subscript"/>
              </w:rPr>
            </w:pPr>
            <w:proofErr w:type="spellStart"/>
            <w:ins w:id="1137" w:author="Moorty, Sai 05022014" w:date="2014-04-28T09:32:00Z">
              <w:r>
                <w:t>RegDn</w:t>
              </w:r>
              <w:proofErr w:type="spellEnd"/>
              <w:r>
                <w:t xml:space="preserve"> + FRRS</w:t>
              </w:r>
            </w:ins>
            <w:ins w:id="1138" w:author="Moorty, Sai 05022014" w:date="2014-04-28T15:48:00Z">
              <w:r w:rsidR="00C04003">
                <w:t>-</w:t>
              </w:r>
            </w:ins>
            <w:proofErr w:type="spellStart"/>
            <w:ins w:id="1139" w:author="Moorty, Sai 05022014" w:date="2014-04-28T09:32:00Z">
              <w:r>
                <w:t>Dn</w:t>
              </w:r>
              <w:proofErr w:type="spellEnd"/>
              <w:r>
                <w:t xml:space="preserve"> &gt;=  </w:t>
              </w:r>
              <w:proofErr w:type="spellStart"/>
              <w:r>
                <w:t>RegDn</w:t>
              </w:r>
              <w:r w:rsidRPr="002078D6">
                <w:rPr>
                  <w:vertAlign w:val="subscript"/>
                  <w:rPrChange w:id="1140" w:author="Moorty, Sai 05022014" w:date="2014-04-28T09:37:00Z">
                    <w:rPr/>
                  </w:rPrChange>
                </w:rPr>
                <w:t>Target</w:t>
              </w:r>
            </w:ins>
            <w:proofErr w:type="spellEnd"/>
          </w:p>
          <w:p w:rsidR="00840429" w:rsidRDefault="00840429" w:rsidP="002078D6">
            <w:pPr>
              <w:rPr>
                <w:ins w:id="1141" w:author="Moorty, Sai 05022014" w:date="2014-04-29T10:08:00Z"/>
              </w:rPr>
            </w:pPr>
          </w:p>
          <w:p w:rsidR="00840429" w:rsidRDefault="00840429" w:rsidP="00840429">
            <w:pPr>
              <w:rPr>
                <w:ins w:id="1142" w:author="Moorty, Sai 05022014" w:date="2014-04-29T10:08:00Z"/>
              </w:rPr>
            </w:pPr>
            <w:proofErr w:type="spellStart"/>
            <w:ins w:id="1143" w:author="Moorty, Sai 05022014" w:date="2014-04-29T10:08:00Z">
              <w:r>
                <w:t>RegDn</w:t>
              </w:r>
              <w:r w:rsidRPr="006247CA">
                <w:rPr>
                  <w:vertAlign w:val="subscript"/>
                </w:rPr>
                <w:t>Target</w:t>
              </w:r>
              <w:proofErr w:type="spellEnd"/>
              <w:r>
                <w:t xml:space="preserve"> </w:t>
              </w:r>
            </w:ins>
          </w:p>
          <w:p w:rsidR="00840429" w:rsidRPr="00840429" w:rsidRDefault="00840429" w:rsidP="00840429">
            <w:pPr>
              <w:rPr>
                <w:ins w:id="1144" w:author="Moorty, Sai 05022014" w:date="2014-04-28T09:31:00Z"/>
              </w:rPr>
            </w:pPr>
            <w:ins w:id="1145" w:author="Moorty, Sai 05022014" w:date="2014-04-29T10:08:00Z">
              <w:r>
                <w:t>= Requirement (C) minus (</w:t>
              </w:r>
              <w:proofErr w:type="spellStart"/>
              <w:r>
                <w:t>RegDn</w:t>
              </w:r>
              <w:proofErr w:type="spellEnd"/>
              <w:r>
                <w:t xml:space="preserve"> + FRRS-</w:t>
              </w:r>
              <w:proofErr w:type="spellStart"/>
              <w:r>
                <w:t>Dn</w:t>
              </w:r>
              <w:proofErr w:type="spellEnd"/>
              <w:r>
                <w:t>) Self Arrangement</w:t>
              </w:r>
            </w:ins>
          </w:p>
        </w:tc>
        <w:tc>
          <w:tcPr>
            <w:tcW w:w="451" w:type="pct"/>
          </w:tcPr>
          <w:p w:rsidR="002078D6" w:rsidRDefault="002078D6" w:rsidP="00CD0F5C">
            <w:pPr>
              <w:rPr>
                <w:ins w:id="1146" w:author="Moorty, Sai 05022014" w:date="2014-04-28T09:31:00Z"/>
              </w:rPr>
            </w:pPr>
            <w:proofErr w:type="spellStart"/>
            <w:ins w:id="1147" w:author="Moorty, Sai 05022014" w:date="2014-04-28T09:32:00Z">
              <w:r>
                <w:t>SP</w:t>
              </w:r>
              <w:r w:rsidRPr="002078D6">
                <w:rPr>
                  <w:vertAlign w:val="subscript"/>
                  <w:rPrChange w:id="1148" w:author="Moorty, Sai 05022014" w:date="2014-04-28T09:36:00Z">
                    <w:rPr/>
                  </w:rPrChange>
                </w:rPr>
                <w:t>RegDn</w:t>
              </w:r>
            </w:ins>
            <w:proofErr w:type="spellEnd"/>
          </w:p>
        </w:tc>
        <w:tc>
          <w:tcPr>
            <w:tcW w:w="1965" w:type="pct"/>
          </w:tcPr>
          <w:p w:rsidR="002078D6" w:rsidRDefault="001D1CF2">
            <w:pPr>
              <w:pStyle w:val="ListParagraph"/>
              <w:numPr>
                <w:ilvl w:val="0"/>
                <w:numId w:val="31"/>
              </w:numPr>
              <w:rPr>
                <w:ins w:id="1149" w:author="Moorty, Sai 05022014" w:date="2014-04-28T09:31:00Z"/>
              </w:rPr>
              <w:pPrChange w:id="1150" w:author="Moorty, Sai 05022014" w:date="2014-04-29T10:05:00Z">
                <w:pPr>
                  <w:pStyle w:val="ListParagraph"/>
                  <w:numPr>
                    <w:numId w:val="27"/>
                  </w:numPr>
                  <w:ind w:left="360" w:hanging="360"/>
                </w:pPr>
              </w:pPrChange>
            </w:pPr>
            <w:ins w:id="1151" w:author="Moorty, Sai 05022014" w:date="2014-04-29T10:05:00Z">
              <w:r>
                <w:t xml:space="preserve">A QSE can self-arrange its entire </w:t>
              </w:r>
              <w:proofErr w:type="spellStart"/>
              <w:r>
                <w:t>Reg</w:t>
              </w:r>
            </w:ins>
            <w:ins w:id="1152" w:author="Moorty, Sai 05022014" w:date="2014-04-29T10:06:00Z">
              <w:r>
                <w:t>Dn</w:t>
              </w:r>
            </w:ins>
            <w:proofErr w:type="spellEnd"/>
            <w:ins w:id="1153" w:author="Moorty, Sai 05022014" w:date="2014-04-29T10:05:00Z">
              <w:r w:rsidR="00840429">
                <w:t xml:space="preserve"> obligation using </w:t>
              </w:r>
              <w:proofErr w:type="spellStart"/>
              <w:r w:rsidR="00840429">
                <w:t>Reg</w:t>
              </w:r>
            </w:ins>
            <w:ins w:id="1154" w:author="Moorty, Sai 05022014" w:date="2014-04-29T10:07:00Z">
              <w:r w:rsidR="00840429">
                <w:t>Dn</w:t>
              </w:r>
            </w:ins>
            <w:proofErr w:type="spellEnd"/>
            <w:ins w:id="1155" w:author="Moorty, Sai 05022014" w:date="2014-04-29T10:05:00Z">
              <w:r>
                <w:t>. If the QSE decides to self-arrange</w:t>
              </w:r>
            </w:ins>
            <w:ins w:id="1156" w:author="Moorty, Sai 05022014" w:date="2014-04-29T10:08:00Z">
              <w:r w:rsidR="00840429">
                <w:t xml:space="preserve"> a portion of</w:t>
              </w:r>
            </w:ins>
            <w:ins w:id="1157" w:author="Moorty, Sai 05022014" w:date="2014-04-29T10:05:00Z">
              <w:r>
                <w:t xml:space="preserve"> its </w:t>
              </w:r>
              <w:proofErr w:type="spellStart"/>
              <w:r>
                <w:t>Reg</w:t>
              </w:r>
            </w:ins>
            <w:ins w:id="1158" w:author="Moorty, Sai 05022014" w:date="2014-04-29T10:06:00Z">
              <w:r>
                <w:t>Dn</w:t>
              </w:r>
            </w:ins>
            <w:proofErr w:type="spellEnd"/>
            <w:ins w:id="1159" w:author="Moorty, Sai 05022014" w:date="2014-04-29T10:05:00Z">
              <w:r>
                <w:t xml:space="preserve"> obligation using FRRS-</w:t>
              </w:r>
            </w:ins>
            <w:proofErr w:type="spellStart"/>
            <w:ins w:id="1160" w:author="Moorty, Sai 05022014" w:date="2014-04-29T10:06:00Z">
              <w:r>
                <w:t>Dn</w:t>
              </w:r>
            </w:ins>
            <w:proofErr w:type="spellEnd"/>
            <w:ins w:id="1161" w:author="Moorty, Sai 05022014" w:date="2014-04-29T10:05:00Z">
              <w:r>
                <w:t xml:space="preserve">, then the </w:t>
              </w:r>
            </w:ins>
            <w:ins w:id="1162" w:author="Moorty, Sai 05022014" w:date="2014-04-29T13:23:00Z">
              <w:r w:rsidR="001A5DD4">
                <w:t>self-arrangement</w:t>
              </w:r>
            </w:ins>
            <w:ins w:id="1163" w:author="Moorty, Sai 05022014" w:date="2014-04-29T10:05:00Z">
              <w:r>
                <w:t xml:space="preserve"> of FRRS-</w:t>
              </w:r>
            </w:ins>
            <w:proofErr w:type="spellStart"/>
            <w:ins w:id="1164" w:author="Moorty, Sai 05022014" w:date="2014-04-29T10:06:00Z">
              <w:r>
                <w:t>Dn</w:t>
              </w:r>
            </w:ins>
            <w:proofErr w:type="spellEnd"/>
            <w:ins w:id="1165" w:author="Moorty, Sai 05022014" w:date="2014-04-29T10:05:00Z">
              <w:r>
                <w:t xml:space="preserve"> cannot exceed the QSEs Load Ratio Share multiplied by the FRRS-</w:t>
              </w:r>
            </w:ins>
            <w:proofErr w:type="spellStart"/>
            <w:ins w:id="1166" w:author="Moorty, Sai 05022014" w:date="2014-04-29T10:06:00Z">
              <w:r>
                <w:t>Dn</w:t>
              </w:r>
            </w:ins>
            <w:proofErr w:type="spellEnd"/>
            <w:ins w:id="1167" w:author="Moorty, Sai 05022014" w:date="2014-04-29T10:05:00Z">
              <w:r>
                <w:t xml:space="preserve"> Max Requirement.</w:t>
              </w:r>
            </w:ins>
          </w:p>
        </w:tc>
      </w:tr>
      <w:tr w:rsidR="002078D6" w:rsidTr="002078D6">
        <w:trPr>
          <w:cantSplit/>
          <w:tblHeader/>
          <w:ins w:id="1168" w:author="Moorty, Sai 05022014" w:date="2014-04-28T09:35:00Z"/>
        </w:trPr>
        <w:tc>
          <w:tcPr>
            <w:tcW w:w="128" w:type="pct"/>
          </w:tcPr>
          <w:p w:rsidR="002078D6" w:rsidRDefault="002078D6" w:rsidP="00CD0F5C">
            <w:pPr>
              <w:rPr>
                <w:ins w:id="1169" w:author="Moorty, Sai 05022014" w:date="2014-04-28T09:35:00Z"/>
              </w:rPr>
            </w:pPr>
            <w:ins w:id="1170" w:author="Moorty, Sai 05022014" w:date="2014-04-28T09:35:00Z">
              <w:r>
                <w:t>11</w:t>
              </w:r>
            </w:ins>
          </w:p>
        </w:tc>
        <w:tc>
          <w:tcPr>
            <w:tcW w:w="935" w:type="pct"/>
          </w:tcPr>
          <w:p w:rsidR="002078D6" w:rsidRDefault="002078D6" w:rsidP="00CD0F5C">
            <w:pPr>
              <w:rPr>
                <w:ins w:id="1171" w:author="Moorty, Sai 05022014" w:date="2014-04-28T09:35:00Z"/>
              </w:rPr>
            </w:pPr>
            <w:ins w:id="1172" w:author="Moorty, Sai 05022014" w:date="2014-04-28T09:35:00Z">
              <w:r>
                <w:t>Maximum FRRS</w:t>
              </w:r>
            </w:ins>
            <w:ins w:id="1173" w:author="Moorty, Sai 05022014" w:date="2014-04-28T09:36:00Z">
              <w:r>
                <w:t>-</w:t>
              </w:r>
            </w:ins>
            <w:ins w:id="1174" w:author="Moorty, Sai 05022014" w:date="2014-04-28T09:35:00Z">
              <w:r>
                <w:t>D</w:t>
              </w:r>
            </w:ins>
            <w:ins w:id="1175" w:author="Moorty, Sai 05022014" w:date="2014-04-28T09:39:00Z">
              <w:r w:rsidR="00753182">
                <w:t>ow</w:t>
              </w:r>
            </w:ins>
            <w:ins w:id="1176" w:author="Moorty, Sai 05022014" w:date="2014-04-28T09:35:00Z">
              <w:r>
                <w:t>n procurement</w:t>
              </w:r>
            </w:ins>
          </w:p>
        </w:tc>
        <w:tc>
          <w:tcPr>
            <w:tcW w:w="1522" w:type="pct"/>
          </w:tcPr>
          <w:p w:rsidR="002078D6" w:rsidRDefault="002078D6" w:rsidP="002078D6">
            <w:pPr>
              <w:rPr>
                <w:ins w:id="1177" w:author="Moorty, Sai 05022014" w:date="2014-04-29T10:08:00Z"/>
                <w:vertAlign w:val="subscript"/>
              </w:rPr>
            </w:pPr>
            <w:ins w:id="1178" w:author="Moorty, Sai 05022014" w:date="2014-04-28T09:35:00Z">
              <w:r>
                <w:t>FRRS</w:t>
              </w:r>
            </w:ins>
            <w:ins w:id="1179" w:author="Moorty, Sai 05022014" w:date="2014-04-28T15:48:00Z">
              <w:r w:rsidR="00C04003">
                <w:t>-</w:t>
              </w:r>
            </w:ins>
            <w:proofErr w:type="spellStart"/>
            <w:ins w:id="1180" w:author="Moorty, Sai 05022014" w:date="2014-04-28T09:35:00Z">
              <w:r>
                <w:t>Dn</w:t>
              </w:r>
              <w:proofErr w:type="spellEnd"/>
              <w:r>
                <w:t xml:space="preserve"> &lt;= FRRS</w:t>
              </w:r>
            </w:ins>
            <w:ins w:id="1181" w:author="Moorty, Sai 05022014" w:date="2014-04-28T15:48:00Z">
              <w:r w:rsidR="00C04003">
                <w:t>-</w:t>
              </w:r>
            </w:ins>
            <w:proofErr w:type="spellStart"/>
            <w:ins w:id="1182" w:author="Moorty, Sai 05022014" w:date="2014-04-28T09:35:00Z">
              <w:r>
                <w:t>Dn</w:t>
              </w:r>
              <w:r w:rsidRPr="002078D6">
                <w:rPr>
                  <w:vertAlign w:val="subscript"/>
                  <w:rPrChange w:id="1183" w:author="Moorty, Sai 05022014" w:date="2014-04-28T09:37:00Z">
                    <w:rPr/>
                  </w:rPrChange>
                </w:rPr>
                <w:t>MaxTarget</w:t>
              </w:r>
            </w:ins>
            <w:proofErr w:type="spellEnd"/>
          </w:p>
          <w:p w:rsidR="00840429" w:rsidRDefault="00840429" w:rsidP="002078D6">
            <w:pPr>
              <w:rPr>
                <w:ins w:id="1184" w:author="Moorty, Sai 05022014" w:date="2014-04-29T10:09:00Z"/>
              </w:rPr>
            </w:pPr>
          </w:p>
          <w:p w:rsidR="00840429" w:rsidRDefault="00840429" w:rsidP="00840429">
            <w:pPr>
              <w:rPr>
                <w:ins w:id="1185" w:author="Moorty, Sai 05022014" w:date="2014-04-29T10:09:00Z"/>
              </w:rPr>
            </w:pPr>
            <w:ins w:id="1186" w:author="Moorty, Sai 05022014" w:date="2014-04-29T10:09:00Z">
              <w:r>
                <w:t>FRRS-</w:t>
              </w:r>
              <w:proofErr w:type="spellStart"/>
              <w:r>
                <w:t>Dn</w:t>
              </w:r>
              <w:r>
                <w:rPr>
                  <w:vertAlign w:val="subscript"/>
                </w:rPr>
                <w:t>MaxT</w:t>
              </w:r>
              <w:r w:rsidRPr="006247CA">
                <w:rPr>
                  <w:vertAlign w:val="subscript"/>
                </w:rPr>
                <w:t>arget</w:t>
              </w:r>
              <w:proofErr w:type="spellEnd"/>
              <w:r>
                <w:t xml:space="preserve"> </w:t>
              </w:r>
            </w:ins>
          </w:p>
          <w:p w:rsidR="00840429" w:rsidRPr="00840429" w:rsidRDefault="00840429" w:rsidP="00840429">
            <w:pPr>
              <w:rPr>
                <w:ins w:id="1187" w:author="Moorty, Sai 05022014" w:date="2014-04-28T09:35:00Z"/>
              </w:rPr>
            </w:pPr>
            <w:ins w:id="1188" w:author="Moorty, Sai 05022014" w:date="2014-04-29T10:09:00Z">
              <w:r>
                <w:t>= Max FRRS-</w:t>
              </w:r>
              <w:proofErr w:type="spellStart"/>
              <w:r>
                <w:t>Dn</w:t>
              </w:r>
              <w:proofErr w:type="spellEnd"/>
              <w:r>
                <w:t xml:space="preserve"> (D) minus (FRRS-</w:t>
              </w:r>
              <w:proofErr w:type="spellStart"/>
              <w:r>
                <w:t>Dn</w:t>
              </w:r>
              <w:proofErr w:type="spellEnd"/>
              <w:r>
                <w:t>) Self Arrangement</w:t>
              </w:r>
            </w:ins>
          </w:p>
        </w:tc>
        <w:tc>
          <w:tcPr>
            <w:tcW w:w="451" w:type="pct"/>
          </w:tcPr>
          <w:p w:rsidR="002078D6" w:rsidRDefault="002078D6" w:rsidP="00753182">
            <w:pPr>
              <w:rPr>
                <w:ins w:id="1189" w:author="Moorty, Sai 05022014" w:date="2014-04-28T09:35:00Z"/>
              </w:rPr>
            </w:pPr>
            <w:proofErr w:type="spellStart"/>
            <w:ins w:id="1190" w:author="Moorty, Sai 05022014" w:date="2014-04-28T09:35:00Z">
              <w:r>
                <w:t>SP</w:t>
              </w:r>
              <w:r w:rsidRPr="002078D6">
                <w:rPr>
                  <w:vertAlign w:val="subscript"/>
                  <w:rPrChange w:id="1191" w:author="Moorty, Sai 05022014" w:date="2014-04-28T09:36:00Z">
                    <w:rPr/>
                  </w:rPrChange>
                </w:rPr>
                <w:t>FRRS</w:t>
              </w:r>
            </w:ins>
            <w:ins w:id="1192" w:author="Moorty, Sai 05022014" w:date="2014-04-28T09:39:00Z">
              <w:r w:rsidR="00753182">
                <w:rPr>
                  <w:vertAlign w:val="subscript"/>
                </w:rPr>
                <w:t>Dn</w:t>
              </w:r>
            </w:ins>
            <w:proofErr w:type="spellEnd"/>
            <w:ins w:id="1193" w:author="Moorty, Sai 05022014" w:date="2014-04-28T09:35:00Z">
              <w:r w:rsidRPr="002078D6">
                <w:rPr>
                  <w:vertAlign w:val="subscript"/>
                  <w:rPrChange w:id="1194" w:author="Moorty, Sai 05022014" w:date="2014-04-28T09:36:00Z">
                    <w:rPr/>
                  </w:rPrChange>
                </w:rPr>
                <w:t>-MAX</w:t>
              </w:r>
            </w:ins>
          </w:p>
        </w:tc>
        <w:tc>
          <w:tcPr>
            <w:tcW w:w="1965" w:type="pct"/>
          </w:tcPr>
          <w:p w:rsidR="002078D6" w:rsidRDefault="002078D6" w:rsidP="002078D6">
            <w:pPr>
              <w:rPr>
                <w:ins w:id="1195" w:author="Moorty, Sai 05022014" w:date="2014-04-28T09:35:00Z"/>
              </w:rPr>
            </w:pPr>
          </w:p>
        </w:tc>
      </w:tr>
    </w:tbl>
    <w:p w:rsidR="00C80B1D" w:rsidRDefault="00C80B1D" w:rsidP="00C80B1D"/>
    <w:p w:rsidR="00CF4683" w:rsidRDefault="00CF4683">
      <w:pPr>
        <w:rPr>
          <w:ins w:id="1196" w:author="Moorty, Sai 05022014" w:date="2014-04-29T14:12:00Z"/>
        </w:rPr>
      </w:pPr>
      <w:ins w:id="1197" w:author="Moorty, Sai 05022014" w:date="2014-04-29T14:12:00Z">
        <w:r>
          <w:br w:type="page"/>
        </w:r>
      </w:ins>
    </w:p>
    <w:p w:rsidR="00C80B1D" w:rsidDel="00B01D0A" w:rsidRDefault="00C80B1D" w:rsidP="00C80B1D">
      <w:pPr>
        <w:rPr>
          <w:ins w:id="1198" w:author="Moorty, Sai NPRR 598" w:date="2014-04-09T08:39:00Z"/>
          <w:del w:id="1199" w:author="Moorty, Sai 05022014" w:date="2014-04-29T15:36:00Z"/>
        </w:rPr>
      </w:pPr>
    </w:p>
    <w:p w:rsidR="007C71E0" w:rsidDel="00B421D5" w:rsidRDefault="007C71E0" w:rsidP="00C80B1D">
      <w:pPr>
        <w:rPr>
          <w:del w:id="1200" w:author="Moorty, Sai NPRR 598" w:date="2014-04-09T08:57:00Z"/>
        </w:rPr>
      </w:pPr>
    </w:p>
    <w:p w:rsidR="00C80B1D" w:rsidDel="00B421D5" w:rsidRDefault="00C80B1D" w:rsidP="00C80B1D">
      <w:pPr>
        <w:rPr>
          <w:del w:id="1201" w:author="Moorty, Sai NPRR 598" w:date="2014-04-09T08:57:00Z"/>
        </w:rPr>
      </w:pPr>
    </w:p>
    <w:tbl>
      <w:tblPr>
        <w:tblStyle w:val="TableGrid"/>
        <w:tblW w:w="0" w:type="auto"/>
        <w:tblLook w:val="04A0" w:firstRow="1" w:lastRow="0" w:firstColumn="1" w:lastColumn="0" w:noHBand="0" w:noVBand="1"/>
      </w:tblPr>
      <w:tblGrid>
        <w:gridCol w:w="1228"/>
        <w:gridCol w:w="4035"/>
        <w:gridCol w:w="5177"/>
      </w:tblGrid>
      <w:tr w:rsidR="00131C91" w:rsidTr="00131C91">
        <w:tc>
          <w:tcPr>
            <w:tcW w:w="1470" w:type="dxa"/>
          </w:tcPr>
          <w:p w:rsidR="00131C91" w:rsidRDefault="00131C91" w:rsidP="00CD0F5C">
            <w:r>
              <w:t>AS MCPC</w:t>
            </w:r>
          </w:p>
        </w:tc>
        <w:tc>
          <w:tcPr>
            <w:tcW w:w="5658" w:type="dxa"/>
          </w:tcPr>
          <w:p w:rsidR="00131C91" w:rsidRDefault="00131C91" w:rsidP="00CD0F5C">
            <w:r>
              <w:t>Equation</w:t>
            </w:r>
          </w:p>
        </w:tc>
        <w:tc>
          <w:tcPr>
            <w:tcW w:w="7344" w:type="dxa"/>
          </w:tcPr>
          <w:p w:rsidR="00131C91" w:rsidRDefault="00B23C01" w:rsidP="00CD0F5C">
            <w:r>
              <w:t>Comments</w:t>
            </w:r>
          </w:p>
        </w:tc>
      </w:tr>
      <w:tr w:rsidR="00131C91" w:rsidTr="00131C91">
        <w:tc>
          <w:tcPr>
            <w:tcW w:w="1470" w:type="dxa"/>
          </w:tcPr>
          <w:p w:rsidR="00131C91" w:rsidRDefault="00131C91" w:rsidP="00CD0F5C">
            <w:r>
              <w:t>PFR</w:t>
            </w:r>
          </w:p>
        </w:tc>
        <w:tc>
          <w:tcPr>
            <w:tcW w:w="5658" w:type="dxa"/>
          </w:tcPr>
          <w:p w:rsidR="00131C91" w:rsidRPr="006B69E2" w:rsidRDefault="00131C91" w:rsidP="00131C91">
            <w:r>
              <w:t>SP</w:t>
            </w:r>
            <w:r w:rsidRPr="007F7F60">
              <w:rPr>
                <w:vertAlign w:val="subscript"/>
              </w:rPr>
              <w:t>PFR+FFR</w:t>
            </w:r>
          </w:p>
        </w:tc>
        <w:tc>
          <w:tcPr>
            <w:tcW w:w="7344" w:type="dxa"/>
          </w:tcPr>
          <w:p w:rsidR="00131C91" w:rsidRDefault="00131C91" w:rsidP="00131C91"/>
        </w:tc>
      </w:tr>
      <w:tr w:rsidR="00CF4683" w:rsidTr="00B24751">
        <w:trPr>
          <w:trHeight w:val="547"/>
        </w:trPr>
        <w:tc>
          <w:tcPr>
            <w:tcW w:w="1470" w:type="dxa"/>
          </w:tcPr>
          <w:p w:rsidR="00CF4683" w:rsidRDefault="00CF4683" w:rsidP="00CD0F5C">
            <w:r>
              <w:t>FFR1</w:t>
            </w:r>
          </w:p>
        </w:tc>
        <w:tc>
          <w:tcPr>
            <w:tcW w:w="5658" w:type="dxa"/>
          </w:tcPr>
          <w:p w:rsidR="00CF4683" w:rsidRPr="00C9002F" w:rsidDel="00CF4683" w:rsidRDefault="00E46B17" w:rsidP="00CD0F5C">
            <w:pPr>
              <w:rPr>
                <w:del w:id="1202" w:author="Moorty, Sai 05022014" w:date="2014-04-29T14:07:00Z"/>
              </w:rPr>
            </w:pPr>
            <w:ins w:id="1203" w:author="Moorty, Sai 05022014" w:date="2014-05-02T13:47:00Z">
              <w:r>
                <w:t xml:space="preserve">Minimum of </w:t>
              </w:r>
            </w:ins>
            <w:del w:id="1204" w:author="Moorty, Sai 05022014" w:date="2014-04-29T14:07:00Z">
              <w:r w:rsidR="00CF4683" w:rsidDel="00CF4683">
                <w:delText>Option 1</w:delText>
              </w:r>
            </w:del>
          </w:p>
          <w:p w:rsidR="00CF4683" w:rsidRPr="00C9002F" w:rsidDel="00CF4683" w:rsidRDefault="00CF4683" w:rsidP="00CD0F5C">
            <w:pPr>
              <w:rPr>
                <w:del w:id="1205" w:author="Moorty, Sai 05022014" w:date="2014-04-29T14:07:00Z"/>
              </w:rPr>
            </w:pPr>
            <w:del w:id="1206" w:author="Moorty, Sai NPRR 598" w:date="2014-04-09T08:36:00Z">
              <w:r w:rsidDel="007C71E0">
                <w:delText>Option 2</w:delText>
              </w:r>
            </w:del>
          </w:p>
          <w:p w:rsidR="00CF4683" w:rsidRPr="00E46B17" w:rsidDel="00CF4683" w:rsidRDefault="00CF4683" w:rsidP="00CD0F5C">
            <w:pPr>
              <w:rPr>
                <w:del w:id="1207" w:author="Moorty, Sai 05022014" w:date="2014-04-29T14:07:00Z"/>
              </w:rPr>
            </w:pPr>
            <w:ins w:id="1208" w:author="Moorty, Sai NPRR 598" w:date="2014-04-09T09:12:00Z">
              <w:r>
                <w:t>R</w:t>
              </w:r>
            </w:ins>
            <w:ins w:id="1209" w:author="Moorty, Sai NPRR 598" w:date="2014-04-08T11:12:00Z">
              <w:r>
                <w:t>*</w:t>
              </w:r>
            </w:ins>
            <w:r>
              <w:t>SP</w:t>
            </w:r>
            <w:r>
              <w:rPr>
                <w:vertAlign w:val="subscript"/>
              </w:rPr>
              <w:t>PFR+FFR</w:t>
            </w:r>
            <w:ins w:id="1210" w:author="Moorty, Sai 05022014" w:date="2014-05-02T13:47:00Z">
              <w:r w:rsidR="00E46B17">
                <w:t>,</w:t>
              </w:r>
            </w:ins>
            <w:ins w:id="1211" w:author="Moorty, Sai 05022014" w:date="2014-05-02T13:48:00Z">
              <w:r w:rsidR="00E46B17">
                <w:t xml:space="preserve"> or</w:t>
              </w:r>
            </w:ins>
            <w:ins w:id="1212" w:author="Moorty, Sai 05022014" w:date="2014-05-02T13:47:00Z">
              <w:r w:rsidR="00E46B17">
                <w:t xml:space="preserve"> VOLL </w:t>
              </w:r>
            </w:ins>
          </w:p>
          <w:p w:rsidR="00CF4683" w:rsidDel="007C71E0" w:rsidRDefault="00CF4683" w:rsidP="00CA40E3">
            <w:pPr>
              <w:rPr>
                <w:del w:id="1213" w:author="Moorty, Sai NPRR 598" w:date="2014-04-09T08:36:00Z"/>
              </w:rPr>
            </w:pPr>
            <w:del w:id="1214" w:author="Moorty, Sai NPRR 598" w:date="2014-04-09T08:36:00Z">
              <w:r w:rsidDel="007C71E0">
                <w:delText>SP</w:delText>
              </w:r>
              <w:r w:rsidDel="007C71E0">
                <w:rPr>
                  <w:vertAlign w:val="subscript"/>
                </w:rPr>
                <w:delText>PFR+FFR</w:delText>
              </w:r>
              <w:r w:rsidDel="007C71E0">
                <w:delText xml:space="preserve"> + SP</w:delText>
              </w:r>
              <w:r w:rsidDel="007C71E0">
                <w:rPr>
                  <w:vertAlign w:val="subscript"/>
                </w:rPr>
                <w:delText>FFR-MIN</w:delText>
              </w:r>
              <w:r w:rsidDel="007C71E0">
                <w:delText xml:space="preserve"> </w:delText>
              </w:r>
            </w:del>
          </w:p>
          <w:p w:rsidR="00CF4683" w:rsidRPr="00C9002F" w:rsidRDefault="00CF4683" w:rsidP="00CA40E3"/>
        </w:tc>
        <w:tc>
          <w:tcPr>
            <w:tcW w:w="7344" w:type="dxa"/>
          </w:tcPr>
          <w:p w:rsidR="00E46B17" w:rsidRDefault="00CF4683" w:rsidP="00CD0F5C">
            <w:pPr>
              <w:rPr>
                <w:ins w:id="1215" w:author="Moorty, Sai 05022014" w:date="2014-05-02T13:48:00Z"/>
              </w:rPr>
            </w:pPr>
            <w:ins w:id="1216" w:author="Moorty, Sai NPRR 598" w:date="2014-04-08T11:15:00Z">
              <w:r>
                <w:t>V</w:t>
              </w:r>
            </w:ins>
            <w:ins w:id="1217" w:author="Moorty, Sai NPRR 598" w:date="2014-04-08T11:14:00Z">
              <w:r>
                <w:t xml:space="preserve">alue of FFR </w:t>
              </w:r>
            </w:ins>
            <w:ins w:id="1218" w:author="Moorty, Sai NPRR 598" w:date="2014-04-08T11:15:00Z">
              <w:r>
                <w:t>is</w:t>
              </w:r>
            </w:ins>
            <w:ins w:id="1219" w:author="Moorty, Sai NPRR 598" w:date="2014-04-08T11:14:00Z">
              <w:r>
                <w:t xml:space="preserve"> </w:t>
              </w:r>
            </w:ins>
            <w:ins w:id="1220" w:author="Moorty, Sai NPRR 598" w:date="2014-04-09T09:12:00Z">
              <w:r>
                <w:t>R</w:t>
              </w:r>
            </w:ins>
            <w:ins w:id="1221" w:author="Moorty, Sai NPRR 598" w:date="2014-04-08T11:14:00Z">
              <w:r>
                <w:t xml:space="preserve"> multiplied by the value of PFR</w:t>
              </w:r>
            </w:ins>
          </w:p>
          <w:p w:rsidR="00CF4683" w:rsidDel="00CF4683" w:rsidRDefault="00E46B17" w:rsidP="00EB188B">
            <w:pPr>
              <w:rPr>
                <w:del w:id="1222" w:author="Moorty, Sai 05022014" w:date="2014-04-29T14:08:00Z"/>
              </w:rPr>
            </w:pPr>
            <w:ins w:id="1223" w:author="Moorty, Sai 05022014" w:date="2014-05-02T13:48:00Z">
              <w:r>
                <w:t>Note: The MCPC of FFR1 is capped at VOLL</w:t>
              </w:r>
            </w:ins>
            <w:del w:id="1224" w:author="Moorty, Sai NPRR 598" w:date="2014-04-08T11:15:00Z">
              <w:r w:rsidR="00CF4683" w:rsidDel="00EB188B">
                <w:delText>Same as current RRS clearing where Generator and Load Resources get the same price for RRS</w:delText>
              </w:r>
            </w:del>
          </w:p>
          <w:p w:rsidR="00CF4683" w:rsidRDefault="00CF4683" w:rsidP="00CD0F5C">
            <w:del w:id="1225" w:author="Moorty, Sai NPRR 598" w:date="2014-04-09T08:36:00Z">
              <w:r w:rsidDel="007C71E0">
                <w:delText xml:space="preserve">Accounts for the case if the constraint for minimum amount of FFR procurement is binding </w:delText>
              </w:r>
            </w:del>
          </w:p>
        </w:tc>
      </w:tr>
      <w:tr w:rsidR="00CF4683" w:rsidTr="00663DDD">
        <w:trPr>
          <w:trHeight w:val="56"/>
          <w:ins w:id="1226" w:author="Moorty, Sai NPRR 598" w:date="2014-04-08T11:13:00Z"/>
        </w:trPr>
        <w:tc>
          <w:tcPr>
            <w:tcW w:w="1470" w:type="dxa"/>
          </w:tcPr>
          <w:p w:rsidR="00CF4683" w:rsidRDefault="00CF4683" w:rsidP="00CD0F5C">
            <w:pPr>
              <w:rPr>
                <w:ins w:id="1227" w:author="Moorty, Sai NPRR 598" w:date="2014-04-08T11:13:00Z"/>
              </w:rPr>
            </w:pPr>
            <w:r>
              <w:t>FFR2</w:t>
            </w:r>
          </w:p>
        </w:tc>
        <w:tc>
          <w:tcPr>
            <w:tcW w:w="5658" w:type="dxa"/>
          </w:tcPr>
          <w:p w:rsidR="00CF4683" w:rsidDel="00CF4683" w:rsidRDefault="00E46B17">
            <w:pPr>
              <w:rPr>
                <w:ins w:id="1228" w:author="Moorty, Sai NPRR 598" w:date="2014-04-08T11:13:00Z"/>
                <w:del w:id="1229" w:author="Moorty, Sai 05022014" w:date="2014-04-29T14:07:00Z"/>
              </w:rPr>
            </w:pPr>
            <w:ins w:id="1230" w:author="Moorty, Sai 05022014" w:date="2014-05-02T13:48:00Z">
              <w:r>
                <w:t xml:space="preserve">Minimum of </w:t>
              </w:r>
            </w:ins>
            <w:ins w:id="1231" w:author="Moorty, Sai NPRR 598" w:date="2014-04-08T11:13:00Z">
              <w:del w:id="1232" w:author="Moorty, Sai 05022014" w:date="2014-04-29T14:07:00Z">
                <w:r w:rsidR="00CF4683" w:rsidDel="00CF4683">
                  <w:delText>Option 1</w:delText>
                </w:r>
              </w:del>
            </w:ins>
          </w:p>
          <w:p w:rsidR="00CF4683" w:rsidRPr="00E46B17" w:rsidRDefault="00CF4683" w:rsidP="00CF4683">
            <w:pPr>
              <w:rPr>
                <w:ins w:id="1233" w:author="Moorty, Sai NPRR 598" w:date="2014-04-08T11:13:00Z"/>
              </w:rPr>
            </w:pPr>
            <w:ins w:id="1234" w:author="Moorty, Sai NPRR 598" w:date="2014-04-09T09:13:00Z">
              <w:r>
                <w:t>R</w:t>
              </w:r>
            </w:ins>
            <w:ins w:id="1235" w:author="Moorty, Sai NPRR 598" w:date="2014-04-08T11:14:00Z">
              <w:r>
                <w:t>*SP</w:t>
              </w:r>
              <w:r w:rsidRPr="007F7F60">
                <w:rPr>
                  <w:vertAlign w:val="subscript"/>
                </w:rPr>
                <w:t>PFR+FFR</w:t>
              </w:r>
            </w:ins>
            <w:ins w:id="1236" w:author="Moorty, Sai 05022014" w:date="2014-05-02T13:48:00Z">
              <w:r w:rsidR="00E46B17">
                <w:t>, or VOLL</w:t>
              </w:r>
            </w:ins>
          </w:p>
        </w:tc>
        <w:tc>
          <w:tcPr>
            <w:tcW w:w="7344" w:type="dxa"/>
          </w:tcPr>
          <w:p w:rsidR="00CF4683" w:rsidRDefault="00CF4683" w:rsidP="00CA40E3">
            <w:pPr>
              <w:rPr>
                <w:ins w:id="1237" w:author="Moorty, Sai 05022014" w:date="2014-05-02T13:49:00Z"/>
              </w:rPr>
            </w:pPr>
            <w:ins w:id="1238" w:author="Moorty, Sai NPRR 598" w:date="2014-04-08T11:15:00Z">
              <w:r>
                <w:t xml:space="preserve">Value of FFR is </w:t>
              </w:r>
            </w:ins>
            <w:ins w:id="1239" w:author="Moorty, Sai NPRR 598" w:date="2014-04-09T09:13:00Z">
              <w:r>
                <w:t>R</w:t>
              </w:r>
            </w:ins>
            <w:ins w:id="1240" w:author="Moorty, Sai NPRR 598" w:date="2014-04-08T11:15:00Z">
              <w:r>
                <w:t xml:space="preserve"> multiplied by the value of PFR</w:t>
              </w:r>
            </w:ins>
          </w:p>
          <w:p w:rsidR="00E46B17" w:rsidRDefault="00E46B17" w:rsidP="00E46B17">
            <w:pPr>
              <w:rPr>
                <w:ins w:id="1241" w:author="Moorty, Sai NPRR 598" w:date="2014-04-08T11:13:00Z"/>
              </w:rPr>
            </w:pPr>
            <w:ins w:id="1242" w:author="Moorty, Sai 05022014" w:date="2014-05-02T13:49:00Z">
              <w:r>
                <w:t>Note: The MCPC of FFR2 is capped at VOLL</w:t>
              </w:r>
            </w:ins>
          </w:p>
        </w:tc>
      </w:tr>
      <w:tr w:rsidR="007C71E0" w:rsidTr="00131C91">
        <w:tc>
          <w:tcPr>
            <w:tcW w:w="1470" w:type="dxa"/>
          </w:tcPr>
          <w:p w:rsidR="007C71E0" w:rsidRDefault="007C71E0" w:rsidP="00CD0F5C">
            <w:r>
              <w:t>CR1</w:t>
            </w:r>
          </w:p>
        </w:tc>
        <w:tc>
          <w:tcPr>
            <w:tcW w:w="5658" w:type="dxa"/>
          </w:tcPr>
          <w:p w:rsidR="007C71E0" w:rsidRPr="006B69E2" w:rsidRDefault="007C71E0" w:rsidP="00CD0F5C">
            <w:r>
              <w:t>SP</w:t>
            </w:r>
            <w:r>
              <w:rPr>
                <w:vertAlign w:val="subscript"/>
              </w:rPr>
              <w:t>C</w:t>
            </w:r>
            <w:r w:rsidRPr="007F7F60">
              <w:rPr>
                <w:vertAlign w:val="subscript"/>
              </w:rPr>
              <w:t>R</w:t>
            </w:r>
            <w:r>
              <w:t>+ SP</w:t>
            </w:r>
            <w:r>
              <w:rPr>
                <w:vertAlign w:val="subscript"/>
              </w:rPr>
              <w:t>CR1</w:t>
            </w:r>
          </w:p>
        </w:tc>
        <w:tc>
          <w:tcPr>
            <w:tcW w:w="7344" w:type="dxa"/>
          </w:tcPr>
          <w:p w:rsidR="007C71E0" w:rsidRDefault="007C71E0" w:rsidP="00CD0F5C"/>
        </w:tc>
      </w:tr>
      <w:tr w:rsidR="00CF4683" w:rsidTr="00331D9C">
        <w:trPr>
          <w:trHeight w:val="113"/>
        </w:trPr>
        <w:tc>
          <w:tcPr>
            <w:tcW w:w="1470" w:type="dxa"/>
          </w:tcPr>
          <w:p w:rsidR="00CF4683" w:rsidRDefault="00CF4683" w:rsidP="00CD0F5C">
            <w:r>
              <w:t>CR2</w:t>
            </w:r>
          </w:p>
        </w:tc>
        <w:tc>
          <w:tcPr>
            <w:tcW w:w="5658" w:type="dxa"/>
          </w:tcPr>
          <w:p w:rsidR="00CF4683" w:rsidDel="00CF4683" w:rsidRDefault="00CF4683">
            <w:pPr>
              <w:rPr>
                <w:del w:id="1243" w:author="Moorty, Sai 05022014" w:date="2014-04-29T14:08:00Z"/>
              </w:rPr>
            </w:pPr>
            <w:ins w:id="1244" w:author="Moorty, Sai NPRR 598" w:date="2014-04-09T08:51:00Z">
              <w:del w:id="1245" w:author="Moorty, Sai 05022014" w:date="2014-04-29T14:07:00Z">
                <w:r w:rsidDel="00CF4683">
                  <w:delText>Option 1</w:delText>
                </w:r>
              </w:del>
            </w:ins>
            <w:del w:id="1246" w:author="Moorty, Sai NPRR 598" w:date="2014-04-09T08:50:00Z">
              <w:r w:rsidDel="00D419A2">
                <w:delText>SP</w:delText>
              </w:r>
              <w:r w:rsidDel="00D419A2">
                <w:rPr>
                  <w:vertAlign w:val="subscript"/>
                </w:rPr>
                <w:delText>C</w:delText>
              </w:r>
              <w:r w:rsidRPr="007F7F60" w:rsidDel="00D419A2">
                <w:rPr>
                  <w:vertAlign w:val="subscript"/>
                </w:rPr>
                <w:delText>R</w:delText>
              </w:r>
            </w:del>
          </w:p>
          <w:p w:rsidR="00CF4683" w:rsidRDefault="00CF4683" w:rsidP="00CF4683">
            <w:ins w:id="1247" w:author="Moorty, Sai NPRR 598" w:date="2014-04-09T08:52:00Z">
              <w:r>
                <w:t>SP</w:t>
              </w:r>
              <w:r>
                <w:rPr>
                  <w:vertAlign w:val="subscript"/>
                </w:rPr>
                <w:t>C</w:t>
              </w:r>
              <w:r w:rsidRPr="007F7F60">
                <w:rPr>
                  <w:vertAlign w:val="subscript"/>
                </w:rPr>
                <w:t>R</w:t>
              </w:r>
              <w:r>
                <w:t>+ SP</w:t>
              </w:r>
              <w:r>
                <w:rPr>
                  <w:vertAlign w:val="subscript"/>
                </w:rPr>
                <w:t>CR1</w:t>
              </w:r>
            </w:ins>
          </w:p>
        </w:tc>
        <w:tc>
          <w:tcPr>
            <w:tcW w:w="7344" w:type="dxa"/>
          </w:tcPr>
          <w:p w:rsidR="00CF4683" w:rsidRDefault="00CF4683" w:rsidP="00CD0F5C">
            <w:ins w:id="1248" w:author="Moorty, Sai NPRR 598" w:date="2014-04-09T08:53:00Z">
              <w:r>
                <w:t>CR2 is valued the same as CR1</w:t>
              </w:r>
            </w:ins>
          </w:p>
        </w:tc>
      </w:tr>
      <w:tr w:rsidR="007C71E0" w:rsidTr="00131C91">
        <w:tc>
          <w:tcPr>
            <w:tcW w:w="1470" w:type="dxa"/>
          </w:tcPr>
          <w:p w:rsidR="007C71E0" w:rsidRDefault="007C71E0" w:rsidP="00CD0F5C">
            <w:r>
              <w:t>SR1</w:t>
            </w:r>
          </w:p>
        </w:tc>
        <w:tc>
          <w:tcPr>
            <w:tcW w:w="5658" w:type="dxa"/>
          </w:tcPr>
          <w:p w:rsidR="007C71E0" w:rsidRPr="006B69E2" w:rsidRDefault="007C71E0" w:rsidP="00CD0F5C">
            <w:r>
              <w:t>SP</w:t>
            </w:r>
            <w:r>
              <w:rPr>
                <w:vertAlign w:val="subscript"/>
              </w:rPr>
              <w:t>S</w:t>
            </w:r>
            <w:r w:rsidRPr="007F7F60">
              <w:rPr>
                <w:vertAlign w:val="subscript"/>
              </w:rPr>
              <w:t>R</w:t>
            </w:r>
            <w:r>
              <w:t>+ SP</w:t>
            </w:r>
            <w:r>
              <w:rPr>
                <w:vertAlign w:val="subscript"/>
              </w:rPr>
              <w:t>SR1</w:t>
            </w:r>
          </w:p>
        </w:tc>
        <w:tc>
          <w:tcPr>
            <w:tcW w:w="7344" w:type="dxa"/>
          </w:tcPr>
          <w:p w:rsidR="007C71E0" w:rsidRDefault="007C71E0" w:rsidP="00CD0F5C"/>
        </w:tc>
      </w:tr>
      <w:tr w:rsidR="00CF4683" w:rsidTr="00682413">
        <w:trPr>
          <w:trHeight w:val="113"/>
        </w:trPr>
        <w:tc>
          <w:tcPr>
            <w:tcW w:w="1470" w:type="dxa"/>
          </w:tcPr>
          <w:p w:rsidR="00CF4683" w:rsidRDefault="00CF4683" w:rsidP="00CD0F5C">
            <w:r>
              <w:t>SR2</w:t>
            </w:r>
          </w:p>
        </w:tc>
        <w:tc>
          <w:tcPr>
            <w:tcW w:w="5658" w:type="dxa"/>
          </w:tcPr>
          <w:p w:rsidR="00CF4683" w:rsidDel="00CF4683" w:rsidRDefault="00CF4683">
            <w:pPr>
              <w:rPr>
                <w:del w:id="1249" w:author="Moorty, Sai 05022014" w:date="2014-04-29T14:08:00Z"/>
              </w:rPr>
            </w:pPr>
            <w:del w:id="1250" w:author="Moorty, Sai NPRR 598" w:date="2014-04-09T08:54:00Z">
              <w:r w:rsidDel="00D419A2">
                <w:delText>SP</w:delText>
              </w:r>
              <w:r w:rsidDel="00D419A2">
                <w:rPr>
                  <w:vertAlign w:val="subscript"/>
                </w:rPr>
                <w:delText>S</w:delText>
              </w:r>
              <w:r w:rsidRPr="007F7F60" w:rsidDel="00D419A2">
                <w:rPr>
                  <w:vertAlign w:val="subscript"/>
                </w:rPr>
                <w:delText>R</w:delText>
              </w:r>
            </w:del>
            <w:ins w:id="1251" w:author="Moorty, Sai NPRR 598" w:date="2014-04-09T08:54:00Z">
              <w:del w:id="1252" w:author="Moorty, Sai 05022014" w:date="2014-04-29T14:07:00Z">
                <w:r w:rsidDel="00CF4683">
                  <w:delText>Option 1</w:delText>
                </w:r>
              </w:del>
            </w:ins>
          </w:p>
          <w:p w:rsidR="00CF4683" w:rsidRDefault="00CF4683" w:rsidP="00CF4683">
            <w:ins w:id="1253" w:author="Moorty, Sai NPRR 598" w:date="2014-04-09T08:54:00Z">
              <w:r>
                <w:t>SP</w:t>
              </w:r>
              <w:r>
                <w:rPr>
                  <w:vertAlign w:val="subscript"/>
                </w:rPr>
                <w:t>S</w:t>
              </w:r>
              <w:r w:rsidRPr="007F7F60">
                <w:rPr>
                  <w:vertAlign w:val="subscript"/>
                </w:rPr>
                <w:t>R</w:t>
              </w:r>
              <w:r>
                <w:t>+ SP</w:t>
              </w:r>
              <w:r>
                <w:rPr>
                  <w:vertAlign w:val="subscript"/>
                </w:rPr>
                <w:t>SR1</w:t>
              </w:r>
            </w:ins>
          </w:p>
        </w:tc>
        <w:tc>
          <w:tcPr>
            <w:tcW w:w="7344" w:type="dxa"/>
          </w:tcPr>
          <w:p w:rsidR="00CF4683" w:rsidRDefault="00CF4683" w:rsidP="00D419A2">
            <w:ins w:id="1254" w:author="Moorty, Sai NPRR 598" w:date="2014-04-04T08:01:00Z">
              <w:r>
                <w:t xml:space="preserve">SR2 </w:t>
              </w:r>
            </w:ins>
            <w:ins w:id="1255" w:author="Moorty, Sai NPRR 598" w:date="2014-04-09T08:55:00Z">
              <w:r>
                <w:t>is valued the same as SR1</w:t>
              </w:r>
            </w:ins>
          </w:p>
        </w:tc>
      </w:tr>
      <w:tr w:rsidR="00753182" w:rsidTr="00F44B6B">
        <w:trPr>
          <w:trHeight w:val="112"/>
          <w:ins w:id="1256" w:author="Moorty, Sai 05022014" w:date="2014-04-28T09:28:00Z"/>
        </w:trPr>
        <w:tc>
          <w:tcPr>
            <w:tcW w:w="1470" w:type="dxa"/>
          </w:tcPr>
          <w:p w:rsidR="00753182" w:rsidRDefault="00753182" w:rsidP="00840429">
            <w:pPr>
              <w:rPr>
                <w:ins w:id="1257" w:author="Moorty, Sai 05022014" w:date="2014-04-28T09:28:00Z"/>
              </w:rPr>
            </w:pPr>
            <w:proofErr w:type="spellStart"/>
            <w:ins w:id="1258" w:author="Moorty, Sai 05022014" w:date="2014-04-28T09:28:00Z">
              <w:r>
                <w:t>RegUp</w:t>
              </w:r>
            </w:ins>
            <w:proofErr w:type="spellEnd"/>
            <w:ins w:id="1259" w:author="Moorty, Sai 05022014" w:date="2014-04-28T09:38:00Z">
              <w:r>
                <w:t xml:space="preserve"> </w:t>
              </w:r>
            </w:ins>
          </w:p>
        </w:tc>
        <w:tc>
          <w:tcPr>
            <w:tcW w:w="5658" w:type="dxa"/>
          </w:tcPr>
          <w:p w:rsidR="00753182" w:rsidRPr="002078D6" w:rsidRDefault="00753182" w:rsidP="00CD0F5C">
            <w:pPr>
              <w:rPr>
                <w:ins w:id="1260" w:author="Moorty, Sai 05022014" w:date="2014-04-28T09:28:00Z"/>
                <w:strike/>
              </w:rPr>
            </w:pPr>
            <w:proofErr w:type="spellStart"/>
            <w:ins w:id="1261" w:author="Moorty, Sai 05022014" w:date="2014-04-28T09:38:00Z">
              <w:r>
                <w:t>SP</w:t>
              </w:r>
              <w:r w:rsidRPr="000C6907">
                <w:rPr>
                  <w:vertAlign w:val="subscript"/>
                </w:rPr>
                <w:t>RegUp</w:t>
              </w:r>
            </w:ins>
            <w:proofErr w:type="spellEnd"/>
          </w:p>
        </w:tc>
        <w:tc>
          <w:tcPr>
            <w:tcW w:w="7344" w:type="dxa"/>
          </w:tcPr>
          <w:p w:rsidR="00753182" w:rsidRPr="00753182" w:rsidRDefault="00753182" w:rsidP="00CD0F5C">
            <w:pPr>
              <w:rPr>
                <w:ins w:id="1262" w:author="Moorty, Sai 05022014" w:date="2014-04-28T09:28:00Z"/>
                <w:rPrChange w:id="1263" w:author="Moorty, Sai 05022014" w:date="2014-04-28T09:40:00Z">
                  <w:rPr>
                    <w:ins w:id="1264" w:author="Moorty, Sai 05022014" w:date="2014-04-28T09:28:00Z"/>
                    <w:strike/>
                  </w:rPr>
                </w:rPrChange>
              </w:rPr>
            </w:pPr>
          </w:p>
        </w:tc>
      </w:tr>
      <w:tr w:rsidR="00840429" w:rsidTr="00F44B6B">
        <w:trPr>
          <w:trHeight w:val="112"/>
          <w:ins w:id="1265" w:author="Moorty, Sai 05022014" w:date="2014-04-29T10:10:00Z"/>
        </w:trPr>
        <w:tc>
          <w:tcPr>
            <w:tcW w:w="1470" w:type="dxa"/>
          </w:tcPr>
          <w:p w:rsidR="00840429" w:rsidRDefault="00840429" w:rsidP="00CD0F5C">
            <w:pPr>
              <w:rPr>
                <w:ins w:id="1266" w:author="Moorty, Sai 05022014" w:date="2014-04-29T10:10:00Z"/>
              </w:rPr>
            </w:pPr>
            <w:ins w:id="1267" w:author="Moorty, Sai 05022014" w:date="2014-04-29T10:10:00Z">
              <w:r>
                <w:t>FRRS-Up</w:t>
              </w:r>
            </w:ins>
          </w:p>
        </w:tc>
        <w:tc>
          <w:tcPr>
            <w:tcW w:w="5658" w:type="dxa"/>
          </w:tcPr>
          <w:p w:rsidR="00840429" w:rsidRDefault="00840429" w:rsidP="00CD0F5C">
            <w:pPr>
              <w:rPr>
                <w:ins w:id="1268" w:author="Moorty, Sai 05022014" w:date="2014-04-29T10:10:00Z"/>
              </w:rPr>
            </w:pPr>
            <w:proofErr w:type="spellStart"/>
            <w:ins w:id="1269" w:author="Moorty, Sai 05022014" w:date="2014-04-29T10:10:00Z">
              <w:r>
                <w:t>SP</w:t>
              </w:r>
              <w:r w:rsidRPr="000C6907">
                <w:rPr>
                  <w:vertAlign w:val="subscript"/>
                </w:rPr>
                <w:t>RegUp</w:t>
              </w:r>
              <w:proofErr w:type="spellEnd"/>
            </w:ins>
          </w:p>
        </w:tc>
        <w:tc>
          <w:tcPr>
            <w:tcW w:w="7344" w:type="dxa"/>
          </w:tcPr>
          <w:p w:rsidR="00840429" w:rsidRPr="00840429" w:rsidRDefault="00840429" w:rsidP="00CD0F5C">
            <w:pPr>
              <w:rPr>
                <w:ins w:id="1270" w:author="Moorty, Sai 05022014" w:date="2014-04-29T10:10:00Z"/>
              </w:rPr>
            </w:pPr>
            <w:ins w:id="1271" w:author="Moorty, Sai 05022014" w:date="2014-04-29T10:10:00Z">
              <w:r w:rsidRPr="00D65C9E">
                <w:t>FRRS</w:t>
              </w:r>
              <w:r>
                <w:t xml:space="preserve">-Up is valued the same as </w:t>
              </w:r>
              <w:proofErr w:type="spellStart"/>
              <w:r>
                <w:t>RegUp</w:t>
              </w:r>
              <w:proofErr w:type="spellEnd"/>
            </w:ins>
          </w:p>
        </w:tc>
      </w:tr>
      <w:tr w:rsidR="00840429" w:rsidTr="00865663">
        <w:trPr>
          <w:trHeight w:val="112"/>
          <w:ins w:id="1272" w:author="Moorty, Sai 05022014" w:date="2014-04-29T10:11:00Z"/>
        </w:trPr>
        <w:tc>
          <w:tcPr>
            <w:tcW w:w="1470" w:type="dxa"/>
          </w:tcPr>
          <w:p w:rsidR="00840429" w:rsidRDefault="00840429" w:rsidP="00840429">
            <w:pPr>
              <w:rPr>
                <w:ins w:id="1273" w:author="Moorty, Sai 05022014" w:date="2014-04-29T10:11:00Z"/>
              </w:rPr>
            </w:pPr>
            <w:proofErr w:type="spellStart"/>
            <w:ins w:id="1274" w:author="Moorty, Sai 05022014" w:date="2014-04-29T10:11:00Z">
              <w:r>
                <w:t>RegDn</w:t>
              </w:r>
              <w:proofErr w:type="spellEnd"/>
              <w:r>
                <w:t xml:space="preserve"> </w:t>
              </w:r>
            </w:ins>
          </w:p>
        </w:tc>
        <w:tc>
          <w:tcPr>
            <w:tcW w:w="5658" w:type="dxa"/>
          </w:tcPr>
          <w:p w:rsidR="00840429" w:rsidRDefault="00840429" w:rsidP="00CD0F5C">
            <w:pPr>
              <w:rPr>
                <w:ins w:id="1275" w:author="Moorty, Sai 05022014" w:date="2014-04-29T10:11:00Z"/>
              </w:rPr>
            </w:pPr>
            <w:proofErr w:type="spellStart"/>
            <w:ins w:id="1276" w:author="Moorty, Sai 05022014" w:date="2014-04-29T10:11:00Z">
              <w:r>
                <w:t>SP</w:t>
              </w:r>
              <w:r w:rsidRPr="000C6907">
                <w:rPr>
                  <w:vertAlign w:val="subscript"/>
                </w:rPr>
                <w:t>RegDn</w:t>
              </w:r>
              <w:proofErr w:type="spellEnd"/>
            </w:ins>
          </w:p>
        </w:tc>
        <w:tc>
          <w:tcPr>
            <w:tcW w:w="7344" w:type="dxa"/>
          </w:tcPr>
          <w:p w:rsidR="00840429" w:rsidRPr="009867DD" w:rsidRDefault="00840429" w:rsidP="00CD0F5C">
            <w:pPr>
              <w:rPr>
                <w:ins w:id="1277" w:author="Moorty, Sai 05022014" w:date="2014-04-29T10:11:00Z"/>
              </w:rPr>
            </w:pPr>
          </w:p>
        </w:tc>
      </w:tr>
      <w:tr w:rsidR="00840429" w:rsidTr="00865663">
        <w:trPr>
          <w:trHeight w:val="112"/>
          <w:ins w:id="1278" w:author="Moorty, Sai 05022014" w:date="2014-04-28T09:28:00Z"/>
        </w:trPr>
        <w:tc>
          <w:tcPr>
            <w:tcW w:w="1470" w:type="dxa"/>
          </w:tcPr>
          <w:p w:rsidR="00840429" w:rsidRDefault="00840429" w:rsidP="00CD0F5C">
            <w:pPr>
              <w:rPr>
                <w:ins w:id="1279" w:author="Moorty, Sai 05022014" w:date="2014-04-28T09:28:00Z"/>
              </w:rPr>
            </w:pPr>
            <w:ins w:id="1280" w:author="Moorty, Sai 05022014" w:date="2014-04-28T09:39:00Z">
              <w:r>
                <w:t>FRRS</w:t>
              </w:r>
            </w:ins>
            <w:ins w:id="1281" w:author="Moorty, Sai 05022014" w:date="2014-04-28T15:50:00Z">
              <w:r>
                <w:t>-</w:t>
              </w:r>
            </w:ins>
            <w:proofErr w:type="spellStart"/>
            <w:ins w:id="1282" w:author="Moorty, Sai 05022014" w:date="2014-04-28T09:39:00Z">
              <w:r>
                <w:t>Dn</w:t>
              </w:r>
            </w:ins>
            <w:proofErr w:type="spellEnd"/>
          </w:p>
        </w:tc>
        <w:tc>
          <w:tcPr>
            <w:tcW w:w="5658" w:type="dxa"/>
          </w:tcPr>
          <w:p w:rsidR="00840429" w:rsidRPr="002078D6" w:rsidRDefault="00840429" w:rsidP="00CD0F5C">
            <w:pPr>
              <w:rPr>
                <w:ins w:id="1283" w:author="Moorty, Sai 05022014" w:date="2014-04-28T09:28:00Z"/>
                <w:strike/>
              </w:rPr>
            </w:pPr>
            <w:proofErr w:type="spellStart"/>
            <w:ins w:id="1284" w:author="Moorty, Sai 05022014" w:date="2014-04-28T09:40:00Z">
              <w:r>
                <w:t>SP</w:t>
              </w:r>
              <w:r w:rsidRPr="000C6907">
                <w:rPr>
                  <w:vertAlign w:val="subscript"/>
                </w:rPr>
                <w:t>RegDn</w:t>
              </w:r>
            </w:ins>
            <w:proofErr w:type="spellEnd"/>
          </w:p>
        </w:tc>
        <w:tc>
          <w:tcPr>
            <w:tcW w:w="7344" w:type="dxa"/>
          </w:tcPr>
          <w:p w:rsidR="00840429" w:rsidRPr="00753182" w:rsidRDefault="00840429" w:rsidP="00CD0F5C">
            <w:pPr>
              <w:rPr>
                <w:ins w:id="1285" w:author="Moorty, Sai 05022014" w:date="2014-04-28T09:28:00Z"/>
                <w:rPrChange w:id="1286" w:author="Moorty, Sai 05022014" w:date="2014-04-28T09:40:00Z">
                  <w:rPr>
                    <w:ins w:id="1287" w:author="Moorty, Sai 05022014" w:date="2014-04-28T09:28:00Z"/>
                    <w:strike/>
                  </w:rPr>
                </w:rPrChange>
              </w:rPr>
            </w:pPr>
            <w:ins w:id="1288" w:author="Moorty, Sai 05022014" w:date="2014-04-28T09:40:00Z">
              <w:r w:rsidRPr="009867DD">
                <w:t>FRRS</w:t>
              </w:r>
            </w:ins>
            <w:ins w:id="1289" w:author="Moorty, Sai 05022014" w:date="2014-04-28T15:49:00Z">
              <w:r>
                <w:t>-</w:t>
              </w:r>
            </w:ins>
            <w:ins w:id="1290" w:author="Moorty, Sai 05022014" w:date="2014-04-28T09:40:00Z">
              <w:r w:rsidRPr="00753182">
                <w:rPr>
                  <w:rPrChange w:id="1291" w:author="Moorty, Sai 05022014" w:date="2014-04-28T09:40:00Z">
                    <w:rPr>
                      <w:strike/>
                    </w:rPr>
                  </w:rPrChange>
                </w:rPr>
                <w:t>Down</w:t>
              </w:r>
              <w:r>
                <w:t xml:space="preserve"> is valued the same as </w:t>
              </w:r>
              <w:proofErr w:type="spellStart"/>
              <w:r>
                <w:t>RegDn</w:t>
              </w:r>
            </w:ins>
            <w:proofErr w:type="spellEnd"/>
          </w:p>
        </w:tc>
      </w:tr>
    </w:tbl>
    <w:p w:rsidR="00C80B1D" w:rsidRDefault="00C80B1D">
      <w:pPr>
        <w:rPr>
          <w:b/>
          <w:u w:val="single"/>
        </w:rPr>
      </w:pPr>
    </w:p>
    <w:sectPr w:rsidR="00C80B1D" w:rsidSect="00BA6FEF">
      <w:footerReference w:type="default" r:id="rId9"/>
      <w:pgSz w:w="12240" w:h="15840" w:orient="portrait"/>
      <w:pgMar w:top="720" w:right="1008" w:bottom="864" w:left="1008" w:header="720" w:footer="720" w:gutter="0"/>
      <w:cols w:space="720"/>
      <w:docGrid w:linePitch="360"/>
      <w:sectPrChange w:id="1292" w:author="Moorty, Sai 05022014" w:date="2014-05-06T08:37:00Z">
        <w:sectPr w:rsidR="00C80B1D" w:rsidSect="00BA6FEF">
          <w:pgSz w:w="15840" w:h="12240" w:orient="landscape"/>
          <w:pgMar w:top="1008" w:right="720" w:bottom="1008" w:left="864" w:header="720" w:footer="720"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814" w:rsidRDefault="00D83814" w:rsidP="00750892">
      <w:pPr>
        <w:spacing w:after="0" w:line="240" w:lineRule="auto"/>
      </w:pPr>
      <w:r>
        <w:separator/>
      </w:r>
    </w:p>
  </w:endnote>
  <w:endnote w:type="continuationSeparator" w:id="0">
    <w:p w:rsidR="00D83814" w:rsidRDefault="00D83814" w:rsidP="00750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684917"/>
      <w:docPartObj>
        <w:docPartGallery w:val="Page Numbers (Bottom of Page)"/>
        <w:docPartUnique/>
      </w:docPartObj>
    </w:sdtPr>
    <w:sdtEndPr>
      <w:rPr>
        <w:noProof/>
      </w:rPr>
    </w:sdtEndPr>
    <w:sdtContent>
      <w:p w:rsidR="00750892" w:rsidRDefault="00750892">
        <w:pPr>
          <w:pStyle w:val="Footer"/>
          <w:jc w:val="right"/>
        </w:pPr>
        <w:r>
          <w:fldChar w:fldCharType="begin"/>
        </w:r>
        <w:r>
          <w:instrText xml:space="preserve"> PAGE   \* MERGEFORMAT </w:instrText>
        </w:r>
        <w:r>
          <w:fldChar w:fldCharType="separate"/>
        </w:r>
        <w:r w:rsidR="00566B8A">
          <w:rPr>
            <w:noProof/>
          </w:rPr>
          <w:t>1</w:t>
        </w:r>
        <w:r>
          <w:rPr>
            <w:noProof/>
          </w:rPr>
          <w:fldChar w:fldCharType="end"/>
        </w:r>
      </w:p>
    </w:sdtContent>
  </w:sdt>
  <w:p w:rsidR="00750892" w:rsidRDefault="007508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814" w:rsidRDefault="00D83814" w:rsidP="00750892">
      <w:pPr>
        <w:spacing w:after="0" w:line="240" w:lineRule="auto"/>
      </w:pPr>
      <w:r>
        <w:separator/>
      </w:r>
    </w:p>
  </w:footnote>
  <w:footnote w:type="continuationSeparator" w:id="0">
    <w:p w:rsidR="00D83814" w:rsidRDefault="00D83814" w:rsidP="007508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DCC"/>
    <w:multiLevelType w:val="hybridMultilevel"/>
    <w:tmpl w:val="C9DE0102"/>
    <w:lvl w:ilvl="0" w:tplc="28C803C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C113B"/>
    <w:multiLevelType w:val="hybridMultilevel"/>
    <w:tmpl w:val="E5C0A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E4224"/>
    <w:multiLevelType w:val="hybridMultilevel"/>
    <w:tmpl w:val="E5C0A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0017D"/>
    <w:multiLevelType w:val="hybridMultilevel"/>
    <w:tmpl w:val="FF4EF700"/>
    <w:lvl w:ilvl="0" w:tplc="04090017">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73790E"/>
    <w:multiLevelType w:val="hybridMultilevel"/>
    <w:tmpl w:val="89BC7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D5747E"/>
    <w:multiLevelType w:val="hybridMultilevel"/>
    <w:tmpl w:val="8DC8DD8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2653B1B"/>
    <w:multiLevelType w:val="hybridMultilevel"/>
    <w:tmpl w:val="47E8EB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8C0C93"/>
    <w:multiLevelType w:val="hybridMultilevel"/>
    <w:tmpl w:val="30C68B3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B220156"/>
    <w:multiLevelType w:val="hybridMultilevel"/>
    <w:tmpl w:val="89BC7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096D3F"/>
    <w:multiLevelType w:val="hybridMultilevel"/>
    <w:tmpl w:val="C7BAB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82FA2"/>
    <w:multiLevelType w:val="hybridMultilevel"/>
    <w:tmpl w:val="89BC7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65512"/>
    <w:multiLevelType w:val="hybridMultilevel"/>
    <w:tmpl w:val="47E8EB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CD7895"/>
    <w:multiLevelType w:val="hybridMultilevel"/>
    <w:tmpl w:val="48D0AD94"/>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D4FE92CC">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D06602D"/>
    <w:multiLevelType w:val="hybridMultilevel"/>
    <w:tmpl w:val="F56A90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8F347F"/>
    <w:multiLevelType w:val="hybridMultilevel"/>
    <w:tmpl w:val="47E8EB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3A11BF"/>
    <w:multiLevelType w:val="hybridMultilevel"/>
    <w:tmpl w:val="89BC7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515D28"/>
    <w:multiLevelType w:val="hybridMultilevel"/>
    <w:tmpl w:val="3E302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060599"/>
    <w:multiLevelType w:val="hybridMultilevel"/>
    <w:tmpl w:val="A50C5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C42114"/>
    <w:multiLevelType w:val="hybridMultilevel"/>
    <w:tmpl w:val="636EEE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FE37A0D"/>
    <w:multiLevelType w:val="hybridMultilevel"/>
    <w:tmpl w:val="89BC7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AE3D59"/>
    <w:multiLevelType w:val="hybridMultilevel"/>
    <w:tmpl w:val="65FCF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1D52F5"/>
    <w:multiLevelType w:val="hybridMultilevel"/>
    <w:tmpl w:val="B0285C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87137E4"/>
    <w:multiLevelType w:val="hybridMultilevel"/>
    <w:tmpl w:val="636EEE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99A34E3"/>
    <w:multiLevelType w:val="hybridMultilevel"/>
    <w:tmpl w:val="51FC997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DB70411"/>
    <w:multiLevelType w:val="hybridMultilevel"/>
    <w:tmpl w:val="E0304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C27868"/>
    <w:multiLevelType w:val="hybridMultilevel"/>
    <w:tmpl w:val="47E8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8758E"/>
    <w:multiLevelType w:val="hybridMultilevel"/>
    <w:tmpl w:val="0F186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896FD9"/>
    <w:multiLevelType w:val="hybridMultilevel"/>
    <w:tmpl w:val="65B429F0"/>
    <w:lvl w:ilvl="0" w:tplc="44F61F00">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522E71"/>
    <w:multiLevelType w:val="hybridMultilevel"/>
    <w:tmpl w:val="C55CEB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36698A"/>
    <w:multiLevelType w:val="hybridMultilevel"/>
    <w:tmpl w:val="24D697C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79207FFE"/>
    <w:multiLevelType w:val="hybridMultilevel"/>
    <w:tmpl w:val="164CD4EE"/>
    <w:lvl w:ilvl="0" w:tplc="0409000F">
      <w:start w:val="1"/>
      <w:numFmt w:val="decimal"/>
      <w:lvlText w:val="%1."/>
      <w:lvlJc w:val="left"/>
      <w:pPr>
        <w:ind w:left="767" w:hanging="360"/>
      </w:p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31">
    <w:nsid w:val="7B1E0089"/>
    <w:multiLevelType w:val="hybridMultilevel"/>
    <w:tmpl w:val="DB8C32AE"/>
    <w:lvl w:ilvl="0" w:tplc="B98EFE04">
      <w:start w:val="1"/>
      <w:numFmt w:val="decimal"/>
      <w:lvlText w:val="%1."/>
      <w:lvlJc w:val="left"/>
      <w:pPr>
        <w:ind w:left="360" w:hanging="360"/>
      </w:pPr>
      <w:rPr>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E2777B3"/>
    <w:multiLevelType w:val="hybridMultilevel"/>
    <w:tmpl w:val="D0CE15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0C3AA4"/>
    <w:multiLevelType w:val="hybridMultilevel"/>
    <w:tmpl w:val="AA2E58D4"/>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9"/>
  </w:num>
  <w:num w:numId="3">
    <w:abstractNumId w:val="27"/>
  </w:num>
  <w:num w:numId="4">
    <w:abstractNumId w:val="9"/>
  </w:num>
  <w:num w:numId="5">
    <w:abstractNumId w:val="17"/>
  </w:num>
  <w:num w:numId="6">
    <w:abstractNumId w:val="25"/>
  </w:num>
  <w:num w:numId="7">
    <w:abstractNumId w:val="14"/>
  </w:num>
  <w:num w:numId="8">
    <w:abstractNumId w:val="1"/>
  </w:num>
  <w:num w:numId="9">
    <w:abstractNumId w:val="23"/>
  </w:num>
  <w:num w:numId="10">
    <w:abstractNumId w:val="4"/>
  </w:num>
  <w:num w:numId="11">
    <w:abstractNumId w:val="33"/>
  </w:num>
  <w:num w:numId="12">
    <w:abstractNumId w:val="12"/>
  </w:num>
  <w:num w:numId="13">
    <w:abstractNumId w:val="11"/>
  </w:num>
  <w:num w:numId="14">
    <w:abstractNumId w:val="24"/>
  </w:num>
  <w:num w:numId="15">
    <w:abstractNumId w:val="21"/>
  </w:num>
  <w:num w:numId="16">
    <w:abstractNumId w:val="10"/>
  </w:num>
  <w:num w:numId="17">
    <w:abstractNumId w:val="15"/>
  </w:num>
  <w:num w:numId="18">
    <w:abstractNumId w:val="2"/>
  </w:num>
  <w:num w:numId="19">
    <w:abstractNumId w:val="30"/>
  </w:num>
  <w:num w:numId="20">
    <w:abstractNumId w:val="7"/>
  </w:num>
  <w:num w:numId="21">
    <w:abstractNumId w:val="3"/>
  </w:num>
  <w:num w:numId="22">
    <w:abstractNumId w:val="16"/>
  </w:num>
  <w:num w:numId="23">
    <w:abstractNumId w:val="13"/>
  </w:num>
  <w:num w:numId="24">
    <w:abstractNumId w:val="0"/>
  </w:num>
  <w:num w:numId="25">
    <w:abstractNumId w:val="20"/>
  </w:num>
  <w:num w:numId="26">
    <w:abstractNumId w:val="26"/>
  </w:num>
  <w:num w:numId="27">
    <w:abstractNumId w:val="6"/>
  </w:num>
  <w:num w:numId="28">
    <w:abstractNumId w:val="5"/>
  </w:num>
  <w:num w:numId="29">
    <w:abstractNumId w:val="29"/>
  </w:num>
  <w:num w:numId="30">
    <w:abstractNumId w:val="18"/>
  </w:num>
  <w:num w:numId="31">
    <w:abstractNumId w:val="22"/>
  </w:num>
  <w:num w:numId="32">
    <w:abstractNumId w:val="32"/>
  </w:num>
  <w:num w:numId="33">
    <w:abstractNumId w:val="31"/>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7CA"/>
    <w:rsid w:val="00006561"/>
    <w:rsid w:val="000115F7"/>
    <w:rsid w:val="00014585"/>
    <w:rsid w:val="00032DB6"/>
    <w:rsid w:val="000368CC"/>
    <w:rsid w:val="00045B14"/>
    <w:rsid w:val="0007423E"/>
    <w:rsid w:val="0007490B"/>
    <w:rsid w:val="000B01D2"/>
    <w:rsid w:val="001121BD"/>
    <w:rsid w:val="00131C91"/>
    <w:rsid w:val="00136EE4"/>
    <w:rsid w:val="00140259"/>
    <w:rsid w:val="00144939"/>
    <w:rsid w:val="001449DD"/>
    <w:rsid w:val="001679D3"/>
    <w:rsid w:val="00174E3C"/>
    <w:rsid w:val="00181079"/>
    <w:rsid w:val="00182D9B"/>
    <w:rsid w:val="001854A2"/>
    <w:rsid w:val="0018610F"/>
    <w:rsid w:val="001A5DD4"/>
    <w:rsid w:val="001D1CF2"/>
    <w:rsid w:val="002078D6"/>
    <w:rsid w:val="002128C7"/>
    <w:rsid w:val="002260EC"/>
    <w:rsid w:val="00227924"/>
    <w:rsid w:val="00291D68"/>
    <w:rsid w:val="002A6ED0"/>
    <w:rsid w:val="002A7958"/>
    <w:rsid w:val="002C373D"/>
    <w:rsid w:val="002F04CF"/>
    <w:rsid w:val="00313987"/>
    <w:rsid w:val="003369C6"/>
    <w:rsid w:val="00340583"/>
    <w:rsid w:val="00364CC6"/>
    <w:rsid w:val="00375670"/>
    <w:rsid w:val="003900D0"/>
    <w:rsid w:val="003C1011"/>
    <w:rsid w:val="003C1B00"/>
    <w:rsid w:val="003F3B05"/>
    <w:rsid w:val="00410568"/>
    <w:rsid w:val="00461F08"/>
    <w:rsid w:val="0048232E"/>
    <w:rsid w:val="00496220"/>
    <w:rsid w:val="004A18D3"/>
    <w:rsid w:val="004A6B8D"/>
    <w:rsid w:val="004D4D55"/>
    <w:rsid w:val="004F7298"/>
    <w:rsid w:val="00503DE7"/>
    <w:rsid w:val="0056511D"/>
    <w:rsid w:val="00566B8A"/>
    <w:rsid w:val="005712BD"/>
    <w:rsid w:val="005A7130"/>
    <w:rsid w:val="005B7F6C"/>
    <w:rsid w:val="005C5E17"/>
    <w:rsid w:val="005D70B9"/>
    <w:rsid w:val="005F36B0"/>
    <w:rsid w:val="00616EA5"/>
    <w:rsid w:val="006247CA"/>
    <w:rsid w:val="00633C5C"/>
    <w:rsid w:val="00645EA6"/>
    <w:rsid w:val="0065000A"/>
    <w:rsid w:val="00660D80"/>
    <w:rsid w:val="006A235A"/>
    <w:rsid w:val="006A78D3"/>
    <w:rsid w:val="006B69E2"/>
    <w:rsid w:val="006B7161"/>
    <w:rsid w:val="006E566C"/>
    <w:rsid w:val="006F57D2"/>
    <w:rsid w:val="00733AA7"/>
    <w:rsid w:val="00740B06"/>
    <w:rsid w:val="00750892"/>
    <w:rsid w:val="00753182"/>
    <w:rsid w:val="00766611"/>
    <w:rsid w:val="00783D2A"/>
    <w:rsid w:val="00787057"/>
    <w:rsid w:val="007C71E0"/>
    <w:rsid w:val="007F5133"/>
    <w:rsid w:val="007F7F60"/>
    <w:rsid w:val="00815F6C"/>
    <w:rsid w:val="00840429"/>
    <w:rsid w:val="00871920"/>
    <w:rsid w:val="0087254F"/>
    <w:rsid w:val="00890CB6"/>
    <w:rsid w:val="00893C74"/>
    <w:rsid w:val="00893E64"/>
    <w:rsid w:val="008B0ABB"/>
    <w:rsid w:val="00902DBA"/>
    <w:rsid w:val="00922B83"/>
    <w:rsid w:val="0093714B"/>
    <w:rsid w:val="00950E5D"/>
    <w:rsid w:val="00963721"/>
    <w:rsid w:val="009867DD"/>
    <w:rsid w:val="009903AA"/>
    <w:rsid w:val="009A17D1"/>
    <w:rsid w:val="009B69A9"/>
    <w:rsid w:val="009E04D2"/>
    <w:rsid w:val="009E5A89"/>
    <w:rsid w:val="009F0EE7"/>
    <w:rsid w:val="00A1590F"/>
    <w:rsid w:val="00A32F1B"/>
    <w:rsid w:val="00A37437"/>
    <w:rsid w:val="00A42881"/>
    <w:rsid w:val="00A44B2E"/>
    <w:rsid w:val="00A60573"/>
    <w:rsid w:val="00A9525F"/>
    <w:rsid w:val="00B00663"/>
    <w:rsid w:val="00B01D0A"/>
    <w:rsid w:val="00B0289A"/>
    <w:rsid w:val="00B23C01"/>
    <w:rsid w:val="00B247A2"/>
    <w:rsid w:val="00B421D5"/>
    <w:rsid w:val="00B4399B"/>
    <w:rsid w:val="00B558E9"/>
    <w:rsid w:val="00B705FB"/>
    <w:rsid w:val="00BA6FEF"/>
    <w:rsid w:val="00BD0703"/>
    <w:rsid w:val="00BE773D"/>
    <w:rsid w:val="00C03995"/>
    <w:rsid w:val="00C04003"/>
    <w:rsid w:val="00C5606C"/>
    <w:rsid w:val="00C80B1D"/>
    <w:rsid w:val="00C831D6"/>
    <w:rsid w:val="00C9002F"/>
    <w:rsid w:val="00CA40E3"/>
    <w:rsid w:val="00CB4221"/>
    <w:rsid w:val="00CD0F5C"/>
    <w:rsid w:val="00CF4683"/>
    <w:rsid w:val="00D1405F"/>
    <w:rsid w:val="00D17F71"/>
    <w:rsid w:val="00D271FD"/>
    <w:rsid w:val="00D419A2"/>
    <w:rsid w:val="00D5433E"/>
    <w:rsid w:val="00D82E35"/>
    <w:rsid w:val="00D83814"/>
    <w:rsid w:val="00DF4057"/>
    <w:rsid w:val="00DF6A45"/>
    <w:rsid w:val="00E02A32"/>
    <w:rsid w:val="00E07A74"/>
    <w:rsid w:val="00E339F5"/>
    <w:rsid w:val="00E46B17"/>
    <w:rsid w:val="00E57C47"/>
    <w:rsid w:val="00E62C2D"/>
    <w:rsid w:val="00EB188B"/>
    <w:rsid w:val="00EE7DE7"/>
    <w:rsid w:val="00F030B6"/>
    <w:rsid w:val="00F21171"/>
    <w:rsid w:val="00F345D6"/>
    <w:rsid w:val="00F42B65"/>
    <w:rsid w:val="00F477C0"/>
    <w:rsid w:val="00F52AE1"/>
    <w:rsid w:val="00F7214C"/>
    <w:rsid w:val="00F85E7E"/>
    <w:rsid w:val="00F92670"/>
    <w:rsid w:val="00FA51D9"/>
    <w:rsid w:val="00FC712B"/>
    <w:rsid w:val="00FC7711"/>
    <w:rsid w:val="00FE470E"/>
    <w:rsid w:val="00FF27B3"/>
    <w:rsid w:val="00FF6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47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7F60"/>
    <w:pPr>
      <w:ind w:left="720"/>
      <w:contextualSpacing/>
    </w:pPr>
  </w:style>
  <w:style w:type="character" w:styleId="CommentReference">
    <w:name w:val="annotation reference"/>
    <w:basedOn w:val="DefaultParagraphFont"/>
    <w:uiPriority w:val="99"/>
    <w:semiHidden/>
    <w:unhideWhenUsed/>
    <w:rsid w:val="00032DB6"/>
    <w:rPr>
      <w:sz w:val="16"/>
      <w:szCs w:val="16"/>
    </w:rPr>
  </w:style>
  <w:style w:type="paragraph" w:styleId="CommentText">
    <w:name w:val="annotation text"/>
    <w:basedOn w:val="Normal"/>
    <w:link w:val="CommentTextChar"/>
    <w:uiPriority w:val="99"/>
    <w:semiHidden/>
    <w:unhideWhenUsed/>
    <w:rsid w:val="00032DB6"/>
    <w:pPr>
      <w:spacing w:line="240" w:lineRule="auto"/>
    </w:pPr>
    <w:rPr>
      <w:sz w:val="20"/>
      <w:szCs w:val="20"/>
    </w:rPr>
  </w:style>
  <w:style w:type="character" w:customStyle="1" w:styleId="CommentTextChar">
    <w:name w:val="Comment Text Char"/>
    <w:basedOn w:val="DefaultParagraphFont"/>
    <w:link w:val="CommentText"/>
    <w:uiPriority w:val="99"/>
    <w:semiHidden/>
    <w:rsid w:val="00032DB6"/>
    <w:rPr>
      <w:sz w:val="20"/>
      <w:szCs w:val="20"/>
    </w:rPr>
  </w:style>
  <w:style w:type="paragraph" w:styleId="CommentSubject">
    <w:name w:val="annotation subject"/>
    <w:basedOn w:val="CommentText"/>
    <w:next w:val="CommentText"/>
    <w:link w:val="CommentSubjectChar"/>
    <w:uiPriority w:val="99"/>
    <w:semiHidden/>
    <w:unhideWhenUsed/>
    <w:rsid w:val="00032DB6"/>
    <w:rPr>
      <w:b/>
      <w:bCs/>
    </w:rPr>
  </w:style>
  <w:style w:type="character" w:customStyle="1" w:styleId="CommentSubjectChar">
    <w:name w:val="Comment Subject Char"/>
    <w:basedOn w:val="CommentTextChar"/>
    <w:link w:val="CommentSubject"/>
    <w:uiPriority w:val="99"/>
    <w:semiHidden/>
    <w:rsid w:val="00032DB6"/>
    <w:rPr>
      <w:b/>
      <w:bCs/>
      <w:sz w:val="20"/>
      <w:szCs w:val="20"/>
    </w:rPr>
  </w:style>
  <w:style w:type="paragraph" w:styleId="BalloonText">
    <w:name w:val="Balloon Text"/>
    <w:basedOn w:val="Normal"/>
    <w:link w:val="BalloonTextChar"/>
    <w:uiPriority w:val="99"/>
    <w:semiHidden/>
    <w:unhideWhenUsed/>
    <w:rsid w:val="00032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DB6"/>
    <w:rPr>
      <w:rFonts w:ascii="Tahoma" w:hAnsi="Tahoma" w:cs="Tahoma"/>
      <w:sz w:val="16"/>
      <w:szCs w:val="16"/>
    </w:rPr>
  </w:style>
  <w:style w:type="paragraph" w:styleId="Header">
    <w:name w:val="header"/>
    <w:basedOn w:val="Normal"/>
    <w:link w:val="HeaderChar"/>
    <w:uiPriority w:val="99"/>
    <w:unhideWhenUsed/>
    <w:rsid w:val="007508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892"/>
  </w:style>
  <w:style w:type="paragraph" w:styleId="Footer">
    <w:name w:val="footer"/>
    <w:basedOn w:val="Normal"/>
    <w:link w:val="FooterChar"/>
    <w:uiPriority w:val="99"/>
    <w:unhideWhenUsed/>
    <w:rsid w:val="007508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47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7F60"/>
    <w:pPr>
      <w:ind w:left="720"/>
      <w:contextualSpacing/>
    </w:pPr>
  </w:style>
  <w:style w:type="character" w:styleId="CommentReference">
    <w:name w:val="annotation reference"/>
    <w:basedOn w:val="DefaultParagraphFont"/>
    <w:uiPriority w:val="99"/>
    <w:semiHidden/>
    <w:unhideWhenUsed/>
    <w:rsid w:val="00032DB6"/>
    <w:rPr>
      <w:sz w:val="16"/>
      <w:szCs w:val="16"/>
    </w:rPr>
  </w:style>
  <w:style w:type="paragraph" w:styleId="CommentText">
    <w:name w:val="annotation text"/>
    <w:basedOn w:val="Normal"/>
    <w:link w:val="CommentTextChar"/>
    <w:uiPriority w:val="99"/>
    <w:semiHidden/>
    <w:unhideWhenUsed/>
    <w:rsid w:val="00032DB6"/>
    <w:pPr>
      <w:spacing w:line="240" w:lineRule="auto"/>
    </w:pPr>
    <w:rPr>
      <w:sz w:val="20"/>
      <w:szCs w:val="20"/>
    </w:rPr>
  </w:style>
  <w:style w:type="character" w:customStyle="1" w:styleId="CommentTextChar">
    <w:name w:val="Comment Text Char"/>
    <w:basedOn w:val="DefaultParagraphFont"/>
    <w:link w:val="CommentText"/>
    <w:uiPriority w:val="99"/>
    <w:semiHidden/>
    <w:rsid w:val="00032DB6"/>
    <w:rPr>
      <w:sz w:val="20"/>
      <w:szCs w:val="20"/>
    </w:rPr>
  </w:style>
  <w:style w:type="paragraph" w:styleId="CommentSubject">
    <w:name w:val="annotation subject"/>
    <w:basedOn w:val="CommentText"/>
    <w:next w:val="CommentText"/>
    <w:link w:val="CommentSubjectChar"/>
    <w:uiPriority w:val="99"/>
    <w:semiHidden/>
    <w:unhideWhenUsed/>
    <w:rsid w:val="00032DB6"/>
    <w:rPr>
      <w:b/>
      <w:bCs/>
    </w:rPr>
  </w:style>
  <w:style w:type="character" w:customStyle="1" w:styleId="CommentSubjectChar">
    <w:name w:val="Comment Subject Char"/>
    <w:basedOn w:val="CommentTextChar"/>
    <w:link w:val="CommentSubject"/>
    <w:uiPriority w:val="99"/>
    <w:semiHidden/>
    <w:rsid w:val="00032DB6"/>
    <w:rPr>
      <w:b/>
      <w:bCs/>
      <w:sz w:val="20"/>
      <w:szCs w:val="20"/>
    </w:rPr>
  </w:style>
  <w:style w:type="paragraph" w:styleId="BalloonText">
    <w:name w:val="Balloon Text"/>
    <w:basedOn w:val="Normal"/>
    <w:link w:val="BalloonTextChar"/>
    <w:uiPriority w:val="99"/>
    <w:semiHidden/>
    <w:unhideWhenUsed/>
    <w:rsid w:val="00032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DB6"/>
    <w:rPr>
      <w:rFonts w:ascii="Tahoma" w:hAnsi="Tahoma" w:cs="Tahoma"/>
      <w:sz w:val="16"/>
      <w:szCs w:val="16"/>
    </w:rPr>
  </w:style>
  <w:style w:type="paragraph" w:styleId="Header">
    <w:name w:val="header"/>
    <w:basedOn w:val="Normal"/>
    <w:link w:val="HeaderChar"/>
    <w:uiPriority w:val="99"/>
    <w:unhideWhenUsed/>
    <w:rsid w:val="007508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892"/>
  </w:style>
  <w:style w:type="paragraph" w:styleId="Footer">
    <w:name w:val="footer"/>
    <w:basedOn w:val="Normal"/>
    <w:link w:val="FooterChar"/>
    <w:uiPriority w:val="99"/>
    <w:unhideWhenUsed/>
    <w:rsid w:val="007508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AB204-0954-45AB-AC8A-911FACBF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3294</Words>
  <Characters>18776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Moorty, Sai NPRR 598</dc:creator>
  <cp:lastModifiedBy>ERCOT</cp:lastModifiedBy>
  <cp:revision>3</cp:revision>
  <cp:lastPrinted>2014-04-09T13:14:00Z</cp:lastPrinted>
  <dcterms:created xsi:type="dcterms:W3CDTF">2014-05-06T13:47:00Z</dcterms:created>
  <dcterms:modified xsi:type="dcterms:W3CDTF">2014-05-06T14:12:00Z</dcterms:modified>
</cp:coreProperties>
</file>