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BB" w:rsidRDefault="004801BB" w:rsidP="004801BB">
      <w:pPr>
        <w:rPr>
          <w:rFonts w:ascii="Arial" w:hAnsi="Arial" w:cs="Arial"/>
          <w:b/>
          <w:bCs/>
        </w:rPr>
      </w:pPr>
    </w:p>
    <w:p w:rsidR="004801BB" w:rsidRDefault="004801BB" w:rsidP="004801BB">
      <w:pPr>
        <w:rPr>
          <w:rFonts w:ascii="Arial" w:hAnsi="Arial" w:cs="Arial"/>
        </w:rPr>
      </w:pPr>
    </w:p>
    <w:tbl>
      <w:tblPr>
        <w:tblStyle w:val="TableGrid"/>
        <w:tblW w:w="9465" w:type="dxa"/>
        <w:tblInd w:w="111" w:type="dxa"/>
        <w:tblLook w:val="04A0" w:firstRow="1" w:lastRow="0" w:firstColumn="1" w:lastColumn="0" w:noHBand="0" w:noVBand="1"/>
        <w:tblPrChange w:id="0" w:author="P Wattles" w:date="2014-04-17T12:36:00Z">
          <w:tblPr>
            <w:tblStyle w:val="TableGrid"/>
            <w:tblW w:w="9465" w:type="dxa"/>
            <w:tblInd w:w="111" w:type="dxa"/>
            <w:tblLook w:val="04A0" w:firstRow="1" w:lastRow="0" w:firstColumn="1" w:lastColumn="0" w:noHBand="0" w:noVBand="1"/>
          </w:tblPr>
        </w:tblPrChange>
      </w:tblPr>
      <w:tblGrid>
        <w:gridCol w:w="4877"/>
        <w:gridCol w:w="2590"/>
        <w:gridCol w:w="970"/>
        <w:gridCol w:w="1028"/>
        <w:tblGridChange w:id="1">
          <w:tblGrid>
            <w:gridCol w:w="4877"/>
            <w:gridCol w:w="2562"/>
            <w:gridCol w:w="208"/>
            <w:gridCol w:w="790"/>
            <w:gridCol w:w="1028"/>
          </w:tblGrid>
        </w:tblGridChange>
      </w:tblGrid>
      <w:tr w:rsidR="004801BB" w:rsidTr="004801BB">
        <w:tc>
          <w:tcPr>
            <w:tcW w:w="4877" w:type="dxa"/>
            <w:hideMark/>
            <w:tcPrChange w:id="2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Resource/Metric</w:t>
            </w:r>
          </w:p>
        </w:tc>
        <w:tc>
          <w:tcPr>
            <w:tcW w:w="2590" w:type="dxa"/>
            <w:hideMark/>
            <w:tcPrChange w:id="3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Protocol Reference (§)</w:t>
            </w:r>
          </w:p>
        </w:tc>
        <w:tc>
          <w:tcPr>
            <w:tcW w:w="970" w:type="dxa"/>
            <w:hideMark/>
            <w:tcPrChange w:id="4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X (%)</w:t>
            </w:r>
          </w:p>
        </w:tc>
        <w:tc>
          <w:tcPr>
            <w:tcW w:w="1028" w:type="dxa"/>
            <w:hideMark/>
            <w:tcPrChange w:id="5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Y (MW)</w:t>
            </w:r>
          </w:p>
        </w:tc>
      </w:tr>
      <w:tr w:rsidR="004801BB" w:rsidTr="004801BB">
        <w:trPr>
          <w:trHeight w:val="576"/>
          <w:trPrChange w:id="6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7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Base Point Deviation, Over-Consumption, Controllable Load Resource</w:t>
            </w:r>
          </w:p>
        </w:tc>
        <w:tc>
          <w:tcPr>
            <w:tcW w:w="2590" w:type="dxa"/>
            <w:hideMark/>
            <w:tcPrChange w:id="8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</w:rPr>
              <w:t>6.6.5.1.1.3</w:t>
            </w:r>
          </w:p>
        </w:tc>
        <w:tc>
          <w:tcPr>
            <w:tcW w:w="970" w:type="dxa"/>
            <w:hideMark/>
            <w:tcPrChange w:id="9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028" w:type="dxa"/>
            <w:hideMark/>
            <w:tcPrChange w:id="10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4801BB" w:rsidTr="004801BB">
        <w:trPr>
          <w:trHeight w:val="576"/>
          <w:trPrChange w:id="11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12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Base Point Deviation, Under-Consumption, Controllable Load Resource</w:t>
            </w:r>
          </w:p>
        </w:tc>
        <w:tc>
          <w:tcPr>
            <w:tcW w:w="2590" w:type="dxa"/>
            <w:hideMark/>
            <w:tcPrChange w:id="13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6.6.5.1.1.4</w:t>
            </w:r>
          </w:p>
        </w:tc>
        <w:tc>
          <w:tcPr>
            <w:tcW w:w="970" w:type="dxa"/>
            <w:hideMark/>
            <w:tcPrChange w:id="14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28" w:type="dxa"/>
            <w:hideMark/>
            <w:tcPrChange w:id="15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bookmarkStart w:id="16" w:name="_GoBack"/>
        <w:bookmarkEnd w:id="16"/>
      </w:tr>
      <w:tr w:rsidR="004801BB" w:rsidTr="004801BB">
        <w:trPr>
          <w:trHeight w:val="576"/>
          <w:trPrChange w:id="17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18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Base Point Deviation, Over-Consumption, Controllable Load Resource with Ancillary Service responsibility</w:t>
            </w:r>
          </w:p>
        </w:tc>
        <w:tc>
          <w:tcPr>
            <w:tcW w:w="2590" w:type="dxa"/>
            <w:hideMark/>
            <w:tcPrChange w:id="19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6.6.5.1.1.3</w:t>
            </w:r>
          </w:p>
        </w:tc>
        <w:tc>
          <w:tcPr>
            <w:tcW w:w="970" w:type="dxa"/>
            <w:hideMark/>
            <w:tcPrChange w:id="20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28" w:type="dxa"/>
            <w:hideMark/>
            <w:tcPrChange w:id="21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4801BB" w:rsidTr="004801BB">
        <w:trPr>
          <w:trHeight w:val="576"/>
          <w:trPrChange w:id="22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23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Base Point Deviation, Under-Consumption, Controllable Load Resource with Ancillary Service Responsibility</w:t>
            </w:r>
          </w:p>
        </w:tc>
        <w:tc>
          <w:tcPr>
            <w:tcW w:w="2590" w:type="dxa"/>
            <w:hideMark/>
            <w:tcPrChange w:id="24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6.6.5.1.1.4</w:t>
            </w:r>
          </w:p>
        </w:tc>
        <w:tc>
          <w:tcPr>
            <w:tcW w:w="970" w:type="dxa"/>
            <w:hideMark/>
            <w:tcPrChange w:id="25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28" w:type="dxa"/>
            <w:hideMark/>
            <w:tcPrChange w:id="26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4801BB" w:rsidTr="004801BB">
        <w:trPr>
          <w:trHeight w:val="576"/>
          <w:trPrChange w:id="27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28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CLREDP</w:t>
            </w:r>
          </w:p>
        </w:tc>
        <w:tc>
          <w:tcPr>
            <w:tcW w:w="2590" w:type="dxa"/>
            <w:hideMark/>
            <w:tcPrChange w:id="29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8.1.1.4.1(9)</w:t>
            </w:r>
          </w:p>
        </w:tc>
        <w:tc>
          <w:tcPr>
            <w:tcW w:w="970" w:type="dxa"/>
            <w:hideMark/>
            <w:tcPrChange w:id="30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028" w:type="dxa"/>
            <w:hideMark/>
            <w:tcPrChange w:id="31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4801BB" w:rsidTr="004801BB">
        <w:trPr>
          <w:trHeight w:val="576"/>
          <w:trPrChange w:id="32" w:author="P Wattles" w:date="2014-04-17T12:36:00Z">
            <w:trPr>
              <w:trHeight w:val="576"/>
            </w:trPr>
          </w:trPrChange>
        </w:trPr>
        <w:tc>
          <w:tcPr>
            <w:tcW w:w="4877" w:type="dxa"/>
            <w:hideMark/>
            <w:tcPrChange w:id="33" w:author="P Wattles" w:date="2014-04-17T12:36:00Z">
              <w:tcPr>
                <w:tcW w:w="4877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CLREDP with Ancillary Service Responsibility</w:t>
            </w:r>
          </w:p>
        </w:tc>
        <w:tc>
          <w:tcPr>
            <w:tcW w:w="2590" w:type="dxa"/>
            <w:hideMark/>
            <w:tcPrChange w:id="34" w:author="P Wattles" w:date="2014-04-17T12:36:00Z">
              <w:tcPr>
                <w:tcW w:w="2770" w:type="dxa"/>
                <w:gridSpan w:val="2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8.1.1.4.1(9)</w:t>
            </w:r>
          </w:p>
        </w:tc>
        <w:tc>
          <w:tcPr>
            <w:tcW w:w="970" w:type="dxa"/>
            <w:hideMark/>
            <w:tcPrChange w:id="35" w:author="P Wattles" w:date="2014-04-17T12:36:00Z">
              <w:tcPr>
                <w:tcW w:w="790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28" w:type="dxa"/>
            <w:hideMark/>
            <w:tcPrChange w:id="36" w:author="P Wattles" w:date="2014-04-17T12:36:00Z">
              <w:tcPr>
                <w:tcW w:w="1028" w:type="dxa"/>
                <w:hideMark/>
              </w:tcPr>
            </w:tcPrChange>
          </w:tcPr>
          <w:p w:rsidR="004801BB" w:rsidRDefault="004801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4801BB" w:rsidTr="004801BB">
        <w:trPr>
          <w:ins w:id="37" w:author="P Wattles" w:date="2014-04-17T12:35:00Z"/>
        </w:trPr>
        <w:tc>
          <w:tcPr>
            <w:tcW w:w="4877" w:type="dxa"/>
            <w:tcPrChange w:id="38" w:author="P Wattles" w:date="2014-04-17T12:36:00Z">
              <w:tcPr>
                <w:tcW w:w="4882" w:type="dxa"/>
              </w:tcPr>
            </w:tcPrChange>
          </w:tcPr>
          <w:p w:rsidR="004801BB" w:rsidRDefault="004801BB" w:rsidP="004801BB">
            <w:pPr>
              <w:rPr>
                <w:ins w:id="39" w:author="P Wattles" w:date="2014-04-17T12:35:00Z"/>
                <w:rFonts w:ascii="Arial" w:hAnsi="Arial" w:cs="Arial"/>
              </w:rPr>
            </w:pPr>
            <w:ins w:id="40" w:author="P Wattles" w:date="2014-04-17T12:35:00Z">
              <w:r>
                <w:rPr>
                  <w:rFonts w:ascii="Arial" w:hAnsi="Arial" w:cs="Arial"/>
                  <w:b/>
                  <w:bCs/>
                </w:rPr>
                <w:t>Resource/Metric</w:t>
              </w:r>
            </w:ins>
          </w:p>
        </w:tc>
        <w:tc>
          <w:tcPr>
            <w:tcW w:w="2590" w:type="dxa"/>
            <w:tcPrChange w:id="41" w:author="P Wattles" w:date="2014-04-17T12:36:00Z">
              <w:tcPr>
                <w:tcW w:w="0" w:type="auto"/>
              </w:tcPr>
            </w:tcPrChange>
          </w:tcPr>
          <w:p w:rsidR="004801BB" w:rsidRDefault="004801BB" w:rsidP="004801BB">
            <w:pPr>
              <w:rPr>
                <w:ins w:id="42" w:author="P Wattles" w:date="2014-04-17T12:35:00Z"/>
                <w:rFonts w:ascii="Arial" w:hAnsi="Arial" w:cs="Arial"/>
              </w:rPr>
            </w:pPr>
            <w:ins w:id="43" w:author="P Wattles" w:date="2014-04-17T12:35:00Z">
              <w:r>
                <w:rPr>
                  <w:rFonts w:ascii="Arial" w:hAnsi="Arial" w:cs="Arial"/>
                  <w:b/>
                  <w:bCs/>
                </w:rPr>
                <w:t>Protocol Reference (§)</w:t>
              </w:r>
            </w:ins>
          </w:p>
        </w:tc>
        <w:tc>
          <w:tcPr>
            <w:tcW w:w="1998" w:type="dxa"/>
            <w:gridSpan w:val="2"/>
            <w:tcPrChange w:id="44" w:author="P Wattles" w:date="2014-04-17T12:36:00Z">
              <w:tcPr>
                <w:tcW w:w="0" w:type="auto"/>
                <w:gridSpan w:val="3"/>
              </w:tcPr>
            </w:tcPrChange>
          </w:tcPr>
          <w:p w:rsidR="004801BB" w:rsidRPr="004801BB" w:rsidRDefault="004801BB" w:rsidP="004801BB">
            <w:pPr>
              <w:rPr>
                <w:ins w:id="45" w:author="P Wattles" w:date="2014-04-17T12:35:00Z"/>
                <w:rFonts w:ascii="Arial" w:hAnsi="Arial" w:cs="Arial"/>
                <w:b/>
              </w:rPr>
            </w:pPr>
            <w:ins w:id="46" w:author="P Wattles" w:date="2014-04-17T12:36:00Z">
              <w:r w:rsidRPr="004801BB">
                <w:rPr>
                  <w:rFonts w:ascii="Arial" w:hAnsi="Arial" w:cs="Arial"/>
                  <w:b/>
                </w:rPr>
                <w:t>Factor</w:t>
              </w:r>
            </w:ins>
          </w:p>
        </w:tc>
      </w:tr>
      <w:tr w:rsidR="004801BB" w:rsidTr="004801BB">
        <w:tc>
          <w:tcPr>
            <w:tcW w:w="4877" w:type="dxa"/>
            <w:tcPrChange w:id="47" w:author="P Wattles" w:date="2014-04-17T12:36:00Z">
              <w:tcPr>
                <w:tcW w:w="4882" w:type="dxa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48" w:author="P Wattles" w:date="2014-04-17T12:33:00Z">
              <w:r>
                <w:rPr>
                  <w:rFonts w:ascii="Arial" w:hAnsi="Arial" w:cs="Arial"/>
                </w:rPr>
                <w:t>Load Resource Reserve Discount Factor for Controllable Load Resources carrying Ancillary Service Resource Responsibility (LRDF 1)</w:t>
              </w:r>
            </w:ins>
          </w:p>
        </w:tc>
        <w:tc>
          <w:tcPr>
            <w:tcW w:w="2590" w:type="dxa"/>
            <w:tcPrChange w:id="49" w:author="P Wattles" w:date="2014-04-17T12:36:00Z">
              <w:tcPr>
                <w:tcW w:w="0" w:type="auto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50" w:author="P Wattles" w:date="2014-04-17T12:34:00Z">
              <w:r>
                <w:rPr>
                  <w:rFonts w:ascii="Arial" w:hAnsi="Arial" w:cs="Arial"/>
                </w:rPr>
                <w:t>6.5.7.5 (o)</w:t>
              </w:r>
            </w:ins>
          </w:p>
        </w:tc>
        <w:tc>
          <w:tcPr>
            <w:tcW w:w="1998" w:type="dxa"/>
            <w:gridSpan w:val="2"/>
            <w:tcPrChange w:id="51" w:author="P Wattles" w:date="2014-04-17T12:36:00Z">
              <w:tcPr>
                <w:tcW w:w="0" w:type="auto"/>
                <w:gridSpan w:val="3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52" w:author="P Wattles" w:date="2014-04-17T12:36:00Z">
              <w:r>
                <w:rPr>
                  <w:rFonts w:ascii="Arial" w:hAnsi="Arial" w:cs="Arial"/>
                </w:rPr>
                <w:t>1.0</w:t>
              </w:r>
            </w:ins>
          </w:p>
        </w:tc>
      </w:tr>
      <w:tr w:rsidR="004801BB" w:rsidTr="004801BB">
        <w:tc>
          <w:tcPr>
            <w:tcW w:w="4877" w:type="dxa"/>
            <w:tcPrChange w:id="53" w:author="P Wattles" w:date="2014-04-17T12:36:00Z">
              <w:tcPr>
                <w:tcW w:w="4882" w:type="dxa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54" w:author="P Wattles" w:date="2014-04-17T12:34:00Z">
              <w:r>
                <w:rPr>
                  <w:rFonts w:ascii="Arial" w:hAnsi="Arial" w:cs="Arial"/>
                </w:rPr>
                <w:t xml:space="preserve">Load Resource Reserve Discount Factor for Controllable Load Resources </w:t>
              </w:r>
              <w:r>
                <w:rPr>
                  <w:rFonts w:ascii="Arial" w:hAnsi="Arial" w:cs="Arial"/>
                </w:rPr>
                <w:t xml:space="preserve">not </w:t>
              </w:r>
              <w:r>
                <w:rPr>
                  <w:rFonts w:ascii="Arial" w:hAnsi="Arial" w:cs="Arial"/>
                </w:rPr>
                <w:t xml:space="preserve">carrying Ancillary Service Resource Responsibility (LRDF </w:t>
              </w:r>
            </w:ins>
            <w:ins w:id="55" w:author="P Wattles" w:date="2014-04-17T12:35:00Z">
              <w:r>
                <w:rPr>
                  <w:rFonts w:ascii="Arial" w:hAnsi="Arial" w:cs="Arial"/>
                </w:rPr>
                <w:t>2</w:t>
              </w:r>
            </w:ins>
            <w:ins w:id="56" w:author="P Wattles" w:date="2014-04-17T12:34:00Z">
              <w:r>
                <w:rPr>
                  <w:rFonts w:ascii="Arial" w:hAnsi="Arial" w:cs="Arial"/>
                </w:rPr>
                <w:t>)</w:t>
              </w:r>
            </w:ins>
          </w:p>
        </w:tc>
        <w:tc>
          <w:tcPr>
            <w:tcW w:w="2590" w:type="dxa"/>
            <w:tcPrChange w:id="57" w:author="P Wattles" w:date="2014-04-17T12:36:00Z">
              <w:tcPr>
                <w:tcW w:w="0" w:type="auto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58" w:author="P Wattles" w:date="2014-04-17T12:35:00Z">
              <w:r>
                <w:rPr>
                  <w:rFonts w:ascii="Arial" w:hAnsi="Arial" w:cs="Arial"/>
                </w:rPr>
                <w:t>6.5.7.5 (o)</w:t>
              </w:r>
            </w:ins>
          </w:p>
        </w:tc>
        <w:tc>
          <w:tcPr>
            <w:tcW w:w="1998" w:type="dxa"/>
            <w:gridSpan w:val="2"/>
            <w:tcPrChange w:id="59" w:author="P Wattles" w:date="2014-04-17T12:36:00Z">
              <w:tcPr>
                <w:tcW w:w="0" w:type="auto"/>
                <w:gridSpan w:val="3"/>
              </w:tcPr>
            </w:tcPrChange>
          </w:tcPr>
          <w:p w:rsidR="004801BB" w:rsidRDefault="004801BB" w:rsidP="004801BB">
            <w:pPr>
              <w:rPr>
                <w:rFonts w:ascii="Arial" w:hAnsi="Arial" w:cs="Arial"/>
              </w:rPr>
            </w:pPr>
            <w:ins w:id="60" w:author="P Wattles" w:date="2014-04-17T12:36:00Z">
              <w:r>
                <w:rPr>
                  <w:rFonts w:ascii="Arial" w:hAnsi="Arial" w:cs="Arial"/>
                </w:rPr>
                <w:t>1.0</w:t>
              </w:r>
            </w:ins>
          </w:p>
        </w:tc>
      </w:tr>
    </w:tbl>
    <w:p w:rsidR="004801BB" w:rsidRDefault="004801BB" w:rsidP="004801BB">
      <w:pPr>
        <w:rPr>
          <w:rFonts w:ascii="Arial" w:hAnsi="Arial" w:cs="Arial"/>
        </w:rPr>
      </w:pPr>
    </w:p>
    <w:sectPr w:rsidR="00480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BB"/>
    <w:rsid w:val="003D1918"/>
    <w:rsid w:val="004801BB"/>
    <w:rsid w:val="004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B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801B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01BB"/>
    <w:rPr>
      <w:rFonts w:ascii="Consolas" w:hAnsi="Consolas" w:cs="Consolas"/>
      <w:sz w:val="21"/>
      <w:szCs w:val="21"/>
    </w:rPr>
  </w:style>
  <w:style w:type="character" w:customStyle="1" w:styleId="NormalArialChar">
    <w:name w:val="Normal+Arial Char"/>
    <w:basedOn w:val="DefaultParagraphFont"/>
    <w:link w:val="NormalArial"/>
    <w:locked/>
    <w:rsid w:val="004801BB"/>
    <w:rPr>
      <w:rFonts w:ascii="Arial" w:hAnsi="Arial" w:cs="Arial"/>
    </w:rPr>
  </w:style>
  <w:style w:type="paragraph" w:customStyle="1" w:styleId="NormalArial">
    <w:name w:val="Normal+Arial"/>
    <w:basedOn w:val="Normal"/>
    <w:link w:val="NormalArialChar"/>
    <w:rsid w:val="004801BB"/>
    <w:rPr>
      <w:rFonts w:ascii="Arial" w:hAnsi="Arial" w:cs="Arial"/>
    </w:rPr>
  </w:style>
  <w:style w:type="table" w:styleId="TableGrid">
    <w:name w:val="Table Grid"/>
    <w:basedOn w:val="TableNormal"/>
    <w:uiPriority w:val="59"/>
    <w:rsid w:val="00480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B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801B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01BB"/>
    <w:rPr>
      <w:rFonts w:ascii="Consolas" w:hAnsi="Consolas" w:cs="Consolas"/>
      <w:sz w:val="21"/>
      <w:szCs w:val="21"/>
    </w:rPr>
  </w:style>
  <w:style w:type="character" w:customStyle="1" w:styleId="NormalArialChar">
    <w:name w:val="Normal+Arial Char"/>
    <w:basedOn w:val="DefaultParagraphFont"/>
    <w:link w:val="NormalArial"/>
    <w:locked/>
    <w:rsid w:val="004801BB"/>
    <w:rPr>
      <w:rFonts w:ascii="Arial" w:hAnsi="Arial" w:cs="Arial"/>
    </w:rPr>
  </w:style>
  <w:style w:type="paragraph" w:customStyle="1" w:styleId="NormalArial">
    <w:name w:val="Normal+Arial"/>
    <w:basedOn w:val="Normal"/>
    <w:link w:val="NormalArialChar"/>
    <w:rsid w:val="004801BB"/>
    <w:rPr>
      <w:rFonts w:ascii="Arial" w:hAnsi="Arial" w:cs="Arial"/>
    </w:rPr>
  </w:style>
  <w:style w:type="table" w:styleId="TableGrid">
    <w:name w:val="Table Grid"/>
    <w:basedOn w:val="TableNormal"/>
    <w:uiPriority w:val="59"/>
    <w:rsid w:val="00480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Wattles</dc:creator>
  <cp:lastModifiedBy>P Wattles</cp:lastModifiedBy>
  <cp:revision>1</cp:revision>
  <dcterms:created xsi:type="dcterms:W3CDTF">2014-04-17T17:30:00Z</dcterms:created>
  <dcterms:modified xsi:type="dcterms:W3CDTF">2014-04-17T17:37:00Z</dcterms:modified>
</cp:coreProperties>
</file>