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26B" w:rsidRPr="00E5530E" w:rsidRDefault="006049A4" w:rsidP="0091726B">
      <w:pPr>
        <w:spacing w:line="276" w:lineRule="auto"/>
        <w:rPr>
          <w:b/>
          <w:sz w:val="36"/>
          <w:szCs w:val="36"/>
        </w:rPr>
      </w:pPr>
      <w:r>
        <w:rPr>
          <w:noProof/>
        </w:rPr>
        <w:pict>
          <v:shape id="Picture 1" o:spid="_x0000_s1027" type="#_x0000_t75" alt="logoColorSm" style="position:absolute;margin-left:106.4pt;margin-top:0;width:79.2pt;height:30.85pt;z-index:251657728;visibility:visible;mso-position-horizontal:right">
            <v:imagedata r:id="rId10" o:title="logoColorSm"/>
            <w10:wrap type="square" side="left"/>
          </v:shape>
        </w:pict>
      </w:r>
    </w:p>
    <w:p w:rsidR="0091726B" w:rsidRPr="00E5530E" w:rsidRDefault="0091726B" w:rsidP="0091726B">
      <w:pPr>
        <w:spacing w:line="276" w:lineRule="auto"/>
        <w:jc w:val="center"/>
        <w:rPr>
          <w:b/>
          <w:sz w:val="36"/>
          <w:szCs w:val="36"/>
        </w:rPr>
      </w:pPr>
    </w:p>
    <w:p w:rsidR="0091726B" w:rsidRPr="00E5530E" w:rsidRDefault="0091726B" w:rsidP="0091726B">
      <w:pPr>
        <w:spacing w:line="276" w:lineRule="auto"/>
        <w:jc w:val="center"/>
        <w:rPr>
          <w:b/>
          <w:sz w:val="36"/>
          <w:szCs w:val="36"/>
        </w:rPr>
      </w:pPr>
    </w:p>
    <w:p w:rsidR="0091726B" w:rsidRPr="00E5530E" w:rsidRDefault="0091726B" w:rsidP="0091726B">
      <w:pPr>
        <w:spacing w:line="276" w:lineRule="auto"/>
        <w:jc w:val="center"/>
        <w:rPr>
          <w:b/>
          <w:sz w:val="36"/>
          <w:szCs w:val="36"/>
        </w:rPr>
      </w:pPr>
    </w:p>
    <w:p w:rsidR="0091726B" w:rsidRPr="00E5530E" w:rsidRDefault="008F4872" w:rsidP="0091726B">
      <w:pPr>
        <w:spacing w:line="276" w:lineRule="auto"/>
        <w:jc w:val="center"/>
        <w:rPr>
          <w:b/>
          <w:sz w:val="44"/>
          <w:szCs w:val="44"/>
        </w:rPr>
      </w:pPr>
      <w:r>
        <w:rPr>
          <w:b/>
          <w:sz w:val="44"/>
          <w:szCs w:val="44"/>
        </w:rPr>
        <w:t>ERCOT BUSINESS PRACTICE</w:t>
      </w:r>
    </w:p>
    <w:p w:rsidR="0091726B" w:rsidRPr="00E5530E" w:rsidRDefault="0091726B" w:rsidP="0091726B">
      <w:pPr>
        <w:spacing w:line="276" w:lineRule="auto"/>
        <w:jc w:val="center"/>
        <w:rPr>
          <w:b/>
          <w:sz w:val="44"/>
          <w:szCs w:val="44"/>
        </w:rPr>
      </w:pPr>
    </w:p>
    <w:p w:rsidR="0091726B" w:rsidRPr="00E5530E" w:rsidRDefault="0091726B" w:rsidP="0091726B">
      <w:pPr>
        <w:spacing w:line="276" w:lineRule="auto"/>
        <w:jc w:val="center"/>
        <w:rPr>
          <w:b/>
          <w:sz w:val="44"/>
          <w:szCs w:val="44"/>
        </w:rPr>
      </w:pPr>
    </w:p>
    <w:p w:rsidR="0091726B" w:rsidRPr="00E5530E" w:rsidRDefault="0091726B" w:rsidP="0091726B">
      <w:pPr>
        <w:tabs>
          <w:tab w:val="left" w:pos="2880"/>
        </w:tabs>
        <w:spacing w:line="276" w:lineRule="auto"/>
        <w:rPr>
          <w:b/>
          <w:sz w:val="44"/>
          <w:szCs w:val="44"/>
        </w:rPr>
      </w:pPr>
    </w:p>
    <w:p w:rsidR="0091726B" w:rsidRPr="00E5530E" w:rsidRDefault="0091726B" w:rsidP="0091726B">
      <w:pPr>
        <w:spacing w:line="276" w:lineRule="auto"/>
        <w:jc w:val="center"/>
        <w:rPr>
          <w:b/>
          <w:sz w:val="44"/>
          <w:szCs w:val="44"/>
        </w:rPr>
      </w:pPr>
    </w:p>
    <w:p w:rsidR="0091726B" w:rsidRPr="00E5530E" w:rsidRDefault="0091726B" w:rsidP="0091726B">
      <w:pPr>
        <w:spacing w:line="276" w:lineRule="auto"/>
        <w:jc w:val="center"/>
        <w:rPr>
          <w:b/>
          <w:sz w:val="44"/>
          <w:szCs w:val="44"/>
        </w:rPr>
      </w:pPr>
    </w:p>
    <w:p w:rsidR="0091726B" w:rsidRPr="00E5530E" w:rsidRDefault="0091726B" w:rsidP="0091726B">
      <w:pPr>
        <w:spacing w:line="276" w:lineRule="auto"/>
        <w:jc w:val="center"/>
        <w:rPr>
          <w:b/>
          <w:sz w:val="44"/>
          <w:szCs w:val="44"/>
        </w:rPr>
      </w:pPr>
    </w:p>
    <w:p w:rsidR="0091726B" w:rsidRPr="00E5530E" w:rsidRDefault="0091726B" w:rsidP="0091726B">
      <w:pPr>
        <w:jc w:val="center"/>
        <w:rPr>
          <w:b/>
          <w:sz w:val="36"/>
          <w:szCs w:val="36"/>
        </w:rPr>
      </w:pPr>
    </w:p>
    <w:p w:rsidR="0091726B" w:rsidRDefault="00906E68" w:rsidP="0091726B">
      <w:pPr>
        <w:jc w:val="center"/>
        <w:rPr>
          <w:b/>
          <w:sz w:val="36"/>
          <w:szCs w:val="36"/>
        </w:rPr>
      </w:pPr>
      <w:r w:rsidRPr="00906E68">
        <w:rPr>
          <w:b/>
          <w:sz w:val="36"/>
          <w:szCs w:val="36"/>
        </w:rPr>
        <w:t xml:space="preserve">Non-Spinning Reserve Service </w:t>
      </w:r>
      <w:ins w:id="0" w:author="ERCOT" w:date="2014-04-08T16:53:00Z">
        <w:r w:rsidR="002A72C5">
          <w:rPr>
            <w:b/>
            <w:sz w:val="36"/>
            <w:szCs w:val="36"/>
          </w:rPr>
          <w:t xml:space="preserve">and Responsive Reserve Service </w:t>
        </w:r>
      </w:ins>
      <w:r w:rsidRPr="00906E68">
        <w:rPr>
          <w:b/>
          <w:sz w:val="36"/>
          <w:szCs w:val="36"/>
        </w:rPr>
        <w:t>Deployment and Recall Procedure</w:t>
      </w:r>
    </w:p>
    <w:p w:rsidR="00CA67E7" w:rsidRDefault="00CA67E7" w:rsidP="00CA67E7">
      <w:pPr>
        <w:rPr>
          <w:b/>
          <w:sz w:val="36"/>
          <w:szCs w:val="36"/>
        </w:rPr>
      </w:pPr>
    </w:p>
    <w:p w:rsidR="00CA67E7" w:rsidRDefault="00CA67E7" w:rsidP="0091726B">
      <w:pPr>
        <w:jc w:val="center"/>
        <w:rPr>
          <w:b/>
          <w:sz w:val="36"/>
          <w:szCs w:val="36"/>
        </w:rPr>
      </w:pPr>
    </w:p>
    <w:p w:rsidR="00CA67E7" w:rsidRDefault="00CA67E7" w:rsidP="0091726B">
      <w:pPr>
        <w:jc w:val="center"/>
        <w:rPr>
          <w:b/>
          <w:sz w:val="36"/>
          <w:szCs w:val="36"/>
        </w:rPr>
      </w:pPr>
    </w:p>
    <w:p w:rsidR="008F6853" w:rsidRPr="008F6853" w:rsidRDefault="008F6853" w:rsidP="00CA67E7">
      <w:pPr>
        <w:pStyle w:val="BodyText"/>
        <w:spacing w:after="240"/>
        <w:jc w:val="center"/>
        <w:rPr>
          <w:b/>
          <w:iCs/>
          <w:sz w:val="28"/>
          <w:szCs w:val="28"/>
          <w:lang w:val="en-US"/>
        </w:rPr>
      </w:pPr>
      <w:r>
        <w:rPr>
          <w:b/>
          <w:iCs/>
          <w:sz w:val="28"/>
          <w:szCs w:val="28"/>
          <w:lang w:val="en-US"/>
        </w:rPr>
        <w:t>Effective</w:t>
      </w:r>
      <w:del w:id="1" w:author="ERCOT" w:date="2014-04-08T16:53:00Z">
        <w:r>
          <w:rPr>
            <w:b/>
            <w:iCs/>
            <w:sz w:val="28"/>
            <w:szCs w:val="28"/>
            <w:lang w:val="en-US"/>
          </w:rPr>
          <w:delText xml:space="preserve"> </w:delText>
        </w:r>
        <w:r w:rsidR="00CA622A">
          <w:rPr>
            <w:b/>
            <w:iCs/>
            <w:sz w:val="28"/>
            <w:szCs w:val="28"/>
            <w:lang w:val="en-US"/>
          </w:rPr>
          <w:delText>December 1</w:delText>
        </w:r>
        <w:r>
          <w:rPr>
            <w:b/>
            <w:iCs/>
            <w:sz w:val="28"/>
            <w:szCs w:val="28"/>
            <w:lang w:val="en-US"/>
          </w:rPr>
          <w:delText>, 201</w:delText>
        </w:r>
        <w:r w:rsidR="00CA622A">
          <w:rPr>
            <w:b/>
            <w:iCs/>
            <w:sz w:val="28"/>
            <w:szCs w:val="28"/>
            <w:lang w:val="en-US"/>
          </w:rPr>
          <w:delText>3</w:delText>
        </w:r>
      </w:del>
      <w:ins w:id="2" w:author="ERCOT" w:date="2014-04-08T16:53:00Z">
        <w:r>
          <w:rPr>
            <w:b/>
            <w:iCs/>
            <w:sz w:val="28"/>
            <w:szCs w:val="28"/>
            <w:lang w:val="en-US"/>
          </w:rPr>
          <w:t xml:space="preserve">, </w:t>
        </w:r>
        <w:r w:rsidR="002A72C5">
          <w:rPr>
            <w:b/>
            <w:iCs/>
            <w:sz w:val="28"/>
            <w:szCs w:val="28"/>
            <w:lang w:val="en-US"/>
          </w:rPr>
          <w:t>2014</w:t>
        </w:r>
      </w:ins>
    </w:p>
    <w:p w:rsidR="00CA67E7" w:rsidRPr="00E5530E" w:rsidRDefault="00CA67E7" w:rsidP="0091726B">
      <w:pPr>
        <w:jc w:val="center"/>
        <w:rPr>
          <w:b/>
          <w:sz w:val="36"/>
          <w:szCs w:val="36"/>
        </w:rPr>
      </w:pPr>
    </w:p>
    <w:p w:rsidR="0091726B" w:rsidRPr="00E5530E" w:rsidRDefault="0091726B" w:rsidP="0091726B">
      <w:pPr>
        <w:spacing w:line="276" w:lineRule="auto"/>
        <w:jc w:val="center"/>
      </w:pPr>
    </w:p>
    <w:p w:rsidR="0091726B" w:rsidRPr="00E5530E" w:rsidRDefault="0091726B" w:rsidP="00CA67E7">
      <w:pPr>
        <w:spacing w:line="276" w:lineRule="auto"/>
      </w:pPr>
    </w:p>
    <w:p w:rsidR="0091726B" w:rsidRPr="00E5530E" w:rsidRDefault="0091726B" w:rsidP="0091726B">
      <w:pPr>
        <w:spacing w:line="276" w:lineRule="auto"/>
        <w:jc w:val="center"/>
      </w:pPr>
    </w:p>
    <w:p w:rsidR="0091726B" w:rsidRPr="00E5530E" w:rsidRDefault="0091726B" w:rsidP="0091726B">
      <w:pPr>
        <w:spacing w:line="276" w:lineRule="auto"/>
        <w:jc w:val="center"/>
      </w:pPr>
    </w:p>
    <w:p w:rsidR="0091726B" w:rsidRPr="00E5530E" w:rsidRDefault="0091726B" w:rsidP="0091726B">
      <w:pPr>
        <w:spacing w:line="276" w:lineRule="auto"/>
        <w:jc w:val="center"/>
      </w:pPr>
    </w:p>
    <w:p w:rsidR="0091726B" w:rsidRPr="00E5530E" w:rsidRDefault="0091726B" w:rsidP="0091726B">
      <w:pPr>
        <w:spacing w:line="276" w:lineRule="auto"/>
        <w:jc w:val="center"/>
      </w:pPr>
    </w:p>
    <w:p w:rsidR="0091726B" w:rsidRDefault="0091726B" w:rsidP="0091726B">
      <w:pPr>
        <w:spacing w:line="276" w:lineRule="auto"/>
        <w:jc w:val="center"/>
      </w:pPr>
    </w:p>
    <w:p w:rsidR="00CA67E7" w:rsidRPr="00E5530E" w:rsidRDefault="00CA67E7" w:rsidP="0091726B">
      <w:pPr>
        <w:spacing w:line="276" w:lineRule="auto"/>
        <w:jc w:val="center"/>
      </w:pPr>
    </w:p>
    <w:p w:rsidR="0091726B" w:rsidRPr="00E5530E" w:rsidRDefault="0091726B" w:rsidP="0091726B">
      <w:pPr>
        <w:spacing w:line="276" w:lineRule="auto"/>
        <w:jc w:val="center"/>
      </w:pPr>
    </w:p>
    <w:p w:rsidR="0091726B" w:rsidRPr="00E5530E" w:rsidRDefault="00906E68" w:rsidP="0091726B">
      <w:pPr>
        <w:pStyle w:val="spacer"/>
        <w:widowControl w:val="0"/>
        <w:spacing w:before="240" w:line="276" w:lineRule="auto"/>
        <w:jc w:val="right"/>
        <w:rPr>
          <w:rFonts w:ascii="Times New Roman" w:hAnsi="Times New Roman" w:cs="Times New Roman"/>
          <w:b/>
          <w:sz w:val="24"/>
          <w:szCs w:val="24"/>
        </w:rPr>
      </w:pPr>
      <w:proofErr w:type="gramStart"/>
      <w:r w:rsidRPr="00906E68">
        <w:rPr>
          <w:rFonts w:ascii="Times New Roman" w:hAnsi="Times New Roman" w:cs="Times New Roman"/>
          <w:b/>
          <w:sz w:val="24"/>
          <w:szCs w:val="24"/>
        </w:rPr>
        <w:t>Version _0.</w:t>
      </w:r>
      <w:proofErr w:type="gramEnd"/>
      <w:del w:id="3" w:author="ERCOT" w:date="2014-04-08T16:53:00Z">
        <w:r w:rsidR="00CA622A">
          <w:rPr>
            <w:rFonts w:ascii="Times New Roman" w:hAnsi="Times New Roman" w:cs="Times New Roman"/>
            <w:b/>
            <w:sz w:val="24"/>
            <w:szCs w:val="24"/>
          </w:rPr>
          <w:delText>5</w:delText>
        </w:r>
      </w:del>
      <w:ins w:id="4" w:author="ERCOT" w:date="2014-04-08T16:53:00Z">
        <w:r w:rsidR="002A72C5">
          <w:rPr>
            <w:rFonts w:ascii="Times New Roman" w:hAnsi="Times New Roman" w:cs="Times New Roman"/>
            <w:b/>
            <w:sz w:val="24"/>
            <w:szCs w:val="24"/>
          </w:rPr>
          <w:t>6</w:t>
        </w:r>
      </w:ins>
    </w:p>
    <w:p w:rsidR="0091726B" w:rsidRPr="00E5530E" w:rsidRDefault="0091726B" w:rsidP="0091726B">
      <w:pPr>
        <w:pStyle w:val="TOCHead"/>
        <w:spacing w:line="276" w:lineRule="auto"/>
        <w:rPr>
          <w:rFonts w:ascii="Times New Roman" w:hAnsi="Times New Roman" w:cs="Times New Roman"/>
        </w:rPr>
        <w:sectPr w:rsidR="0091726B" w:rsidRPr="00E5530E" w:rsidSect="004D3058">
          <w:headerReference w:type="default" r:id="rId11"/>
          <w:footerReference w:type="default" r:id="rId12"/>
          <w:pgSz w:w="12240" w:h="15840"/>
          <w:pgMar w:top="1440" w:right="1440" w:bottom="1440" w:left="1440" w:header="720" w:footer="720" w:gutter="0"/>
          <w:pgNumType w:start="1"/>
          <w:cols w:space="720"/>
          <w:docGrid w:linePitch="360"/>
        </w:sectPr>
      </w:pPr>
    </w:p>
    <w:p w:rsidR="0091726B" w:rsidRPr="00E5530E" w:rsidRDefault="00906E68" w:rsidP="0091726B">
      <w:pPr>
        <w:spacing w:before="320" w:after="240" w:line="276" w:lineRule="auto"/>
        <w:rPr>
          <w:b/>
          <w:bCs/>
          <w:kern w:val="32"/>
          <w:sz w:val="28"/>
          <w:szCs w:val="32"/>
        </w:rPr>
      </w:pPr>
      <w:r w:rsidRPr="00906E68">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91726B" w:rsidRPr="00E5530E" w:rsidTr="000E6DD1">
        <w:tc>
          <w:tcPr>
            <w:tcW w:w="1800" w:type="dxa"/>
            <w:shd w:val="clear" w:color="auto" w:fill="E6E6E6"/>
          </w:tcPr>
          <w:p w:rsidR="0091726B" w:rsidRPr="00E5530E" w:rsidRDefault="00906E68" w:rsidP="004D3058">
            <w:pPr>
              <w:spacing w:before="20" w:after="20" w:line="276" w:lineRule="auto"/>
              <w:rPr>
                <w:b/>
                <w:sz w:val="18"/>
              </w:rPr>
            </w:pPr>
            <w:r w:rsidRPr="00906E68">
              <w:rPr>
                <w:b/>
                <w:sz w:val="18"/>
              </w:rPr>
              <w:t>Date</w:t>
            </w:r>
          </w:p>
        </w:tc>
        <w:tc>
          <w:tcPr>
            <w:tcW w:w="1134" w:type="dxa"/>
            <w:shd w:val="clear" w:color="auto" w:fill="E6E6E6"/>
          </w:tcPr>
          <w:p w:rsidR="0091726B" w:rsidRPr="00E5530E" w:rsidRDefault="00906E68" w:rsidP="004D3058">
            <w:pPr>
              <w:spacing w:before="20" w:after="20" w:line="276" w:lineRule="auto"/>
              <w:rPr>
                <w:b/>
                <w:sz w:val="18"/>
              </w:rPr>
            </w:pPr>
            <w:r w:rsidRPr="00906E68">
              <w:rPr>
                <w:b/>
                <w:sz w:val="18"/>
              </w:rPr>
              <w:t>Version</w:t>
            </w:r>
          </w:p>
        </w:tc>
        <w:tc>
          <w:tcPr>
            <w:tcW w:w="3726" w:type="dxa"/>
            <w:shd w:val="clear" w:color="auto" w:fill="E6E6E6"/>
          </w:tcPr>
          <w:p w:rsidR="0091726B" w:rsidRPr="00E5530E" w:rsidRDefault="00906E68" w:rsidP="004D3058">
            <w:pPr>
              <w:spacing w:before="20" w:after="20" w:line="276" w:lineRule="auto"/>
              <w:rPr>
                <w:b/>
                <w:sz w:val="18"/>
              </w:rPr>
            </w:pPr>
            <w:r w:rsidRPr="00906E68">
              <w:rPr>
                <w:b/>
                <w:sz w:val="18"/>
              </w:rPr>
              <w:t>Description</w:t>
            </w:r>
          </w:p>
        </w:tc>
        <w:tc>
          <w:tcPr>
            <w:tcW w:w="1980" w:type="dxa"/>
            <w:shd w:val="clear" w:color="auto" w:fill="E6E6E6"/>
          </w:tcPr>
          <w:p w:rsidR="0091726B" w:rsidRPr="00E5530E" w:rsidRDefault="00906E68" w:rsidP="004D3058">
            <w:pPr>
              <w:spacing w:before="20" w:after="20" w:line="276" w:lineRule="auto"/>
              <w:rPr>
                <w:b/>
                <w:sz w:val="18"/>
              </w:rPr>
            </w:pPr>
            <w:r w:rsidRPr="00906E68">
              <w:rPr>
                <w:b/>
                <w:sz w:val="18"/>
              </w:rPr>
              <w:t>Author(s)</w:t>
            </w:r>
          </w:p>
        </w:tc>
      </w:tr>
      <w:tr w:rsidR="0091726B" w:rsidRPr="00E5530E" w:rsidTr="000E6DD1">
        <w:trPr>
          <w:trHeight w:val="980"/>
        </w:trPr>
        <w:tc>
          <w:tcPr>
            <w:tcW w:w="1800" w:type="dxa"/>
          </w:tcPr>
          <w:p w:rsidR="00161E98" w:rsidRPr="00E5530E" w:rsidRDefault="00906E68">
            <w:pPr>
              <w:spacing w:before="20" w:after="20" w:line="276" w:lineRule="auto"/>
              <w:rPr>
                <w:sz w:val="18"/>
              </w:rPr>
            </w:pPr>
            <w:r w:rsidRPr="00906E68">
              <w:rPr>
                <w:sz w:val="18"/>
              </w:rPr>
              <w:t>03/30/2007</w:t>
            </w:r>
          </w:p>
        </w:tc>
        <w:tc>
          <w:tcPr>
            <w:tcW w:w="1134" w:type="dxa"/>
          </w:tcPr>
          <w:p w:rsidR="0091726B" w:rsidRPr="00E5530E" w:rsidRDefault="00906E68" w:rsidP="004D3058">
            <w:pPr>
              <w:spacing w:before="20" w:after="20" w:line="276" w:lineRule="auto"/>
              <w:rPr>
                <w:sz w:val="18"/>
              </w:rPr>
            </w:pPr>
            <w:r w:rsidRPr="00906E68">
              <w:rPr>
                <w:sz w:val="18"/>
              </w:rPr>
              <w:t>0.1</w:t>
            </w:r>
          </w:p>
        </w:tc>
        <w:tc>
          <w:tcPr>
            <w:tcW w:w="3726" w:type="dxa"/>
          </w:tcPr>
          <w:p w:rsidR="0091726B" w:rsidRPr="00E5530E" w:rsidRDefault="00906E68" w:rsidP="004D3058">
            <w:pPr>
              <w:spacing w:before="20" w:after="20" w:line="276" w:lineRule="auto"/>
              <w:rPr>
                <w:sz w:val="18"/>
              </w:rPr>
            </w:pPr>
            <w:r w:rsidRPr="00906E68">
              <w:rPr>
                <w:sz w:val="18"/>
              </w:rPr>
              <w:t xml:space="preserve">TAC approved version </w:t>
            </w:r>
          </w:p>
        </w:tc>
        <w:tc>
          <w:tcPr>
            <w:tcW w:w="1980" w:type="dxa"/>
          </w:tcPr>
          <w:p w:rsidR="0091726B" w:rsidRPr="00E5530E" w:rsidRDefault="0091726B" w:rsidP="004D3058">
            <w:pPr>
              <w:spacing w:before="20" w:after="20" w:line="276" w:lineRule="auto"/>
              <w:rPr>
                <w:b/>
                <w:sz w:val="18"/>
                <w:lang w:val="it-IT"/>
              </w:rPr>
            </w:pPr>
          </w:p>
        </w:tc>
      </w:tr>
      <w:tr w:rsidR="0091726B" w:rsidRPr="00E5530E" w:rsidTr="000E6DD1">
        <w:tc>
          <w:tcPr>
            <w:tcW w:w="1800" w:type="dxa"/>
          </w:tcPr>
          <w:p w:rsidR="0091726B" w:rsidRPr="00E5530E" w:rsidRDefault="00906E68" w:rsidP="004D3058">
            <w:pPr>
              <w:spacing w:before="20" w:after="20" w:line="276" w:lineRule="auto"/>
              <w:rPr>
                <w:sz w:val="18"/>
              </w:rPr>
            </w:pPr>
            <w:r w:rsidRPr="00906E68">
              <w:rPr>
                <w:sz w:val="18"/>
              </w:rPr>
              <w:t>08/11/2010</w:t>
            </w:r>
          </w:p>
        </w:tc>
        <w:tc>
          <w:tcPr>
            <w:tcW w:w="1134" w:type="dxa"/>
          </w:tcPr>
          <w:p w:rsidR="00161E98" w:rsidRPr="00E5530E" w:rsidRDefault="00906E68">
            <w:pPr>
              <w:spacing w:before="20" w:after="20" w:line="276" w:lineRule="auto"/>
              <w:rPr>
                <w:sz w:val="18"/>
              </w:rPr>
            </w:pPr>
            <w:r w:rsidRPr="00906E68">
              <w:rPr>
                <w:sz w:val="18"/>
              </w:rPr>
              <w:t>0.2</w:t>
            </w:r>
          </w:p>
        </w:tc>
        <w:tc>
          <w:tcPr>
            <w:tcW w:w="3726" w:type="dxa"/>
          </w:tcPr>
          <w:p w:rsidR="0091726B" w:rsidRPr="00E5530E" w:rsidRDefault="00906E68" w:rsidP="004D3058">
            <w:pPr>
              <w:spacing w:before="20" w:after="20" w:line="276" w:lineRule="auto"/>
              <w:rPr>
                <w:sz w:val="18"/>
              </w:rPr>
            </w:pPr>
            <w:r w:rsidRPr="00906E68">
              <w:rPr>
                <w:sz w:val="18"/>
              </w:rPr>
              <w:t>Updated to reflect changes to protocol and Current system implementation</w:t>
            </w:r>
          </w:p>
        </w:tc>
        <w:tc>
          <w:tcPr>
            <w:tcW w:w="1980" w:type="dxa"/>
          </w:tcPr>
          <w:p w:rsidR="0091726B" w:rsidRPr="00E5530E" w:rsidRDefault="00906E68" w:rsidP="004D3058">
            <w:pPr>
              <w:spacing w:before="20" w:after="20" w:line="276" w:lineRule="auto"/>
              <w:rPr>
                <w:b/>
                <w:sz w:val="18"/>
                <w:lang w:val="it-IT"/>
              </w:rPr>
            </w:pPr>
            <w:r w:rsidRPr="00906E68">
              <w:rPr>
                <w:b/>
                <w:sz w:val="18"/>
                <w:lang w:val="it-IT"/>
              </w:rPr>
              <w:t xml:space="preserve">Colleen Frosch </w:t>
            </w:r>
          </w:p>
          <w:p w:rsidR="0091726B" w:rsidRPr="00E5530E" w:rsidRDefault="00906E68" w:rsidP="004D3058">
            <w:pPr>
              <w:spacing w:before="20" w:after="20" w:line="276" w:lineRule="auto"/>
              <w:rPr>
                <w:b/>
                <w:sz w:val="18"/>
                <w:lang w:val="it-IT"/>
              </w:rPr>
            </w:pPr>
            <w:r w:rsidRPr="00906E68">
              <w:rPr>
                <w:b/>
                <w:sz w:val="18"/>
                <w:lang w:val="it-IT"/>
              </w:rPr>
              <w:t>John Dumas</w:t>
            </w:r>
          </w:p>
          <w:p w:rsidR="0091726B" w:rsidRPr="00E5530E" w:rsidRDefault="00906E68" w:rsidP="004D3058">
            <w:pPr>
              <w:spacing w:before="20" w:after="20" w:line="276" w:lineRule="auto"/>
              <w:rPr>
                <w:b/>
                <w:sz w:val="18"/>
                <w:lang w:val="it-IT"/>
              </w:rPr>
            </w:pPr>
            <w:r w:rsidRPr="00906E68">
              <w:rPr>
                <w:b/>
                <w:sz w:val="18"/>
                <w:lang w:val="it-IT"/>
              </w:rPr>
              <w:t>Resmi Surendran</w:t>
            </w:r>
          </w:p>
        </w:tc>
      </w:tr>
      <w:tr w:rsidR="00AE7033" w:rsidRPr="00E5530E" w:rsidTr="000E6DD1">
        <w:tc>
          <w:tcPr>
            <w:tcW w:w="1800" w:type="dxa"/>
            <w:tcBorders>
              <w:top w:val="single" w:sz="4" w:space="0" w:color="auto"/>
              <w:left w:val="single" w:sz="4" w:space="0" w:color="auto"/>
              <w:bottom w:val="single" w:sz="4" w:space="0" w:color="auto"/>
              <w:right w:val="single" w:sz="4" w:space="0" w:color="auto"/>
            </w:tcBorders>
          </w:tcPr>
          <w:p w:rsidR="00AE7033" w:rsidRPr="00E5530E" w:rsidRDefault="00AE7033" w:rsidP="000E6DD1">
            <w:pPr>
              <w:spacing w:before="20" w:after="20" w:line="276" w:lineRule="auto"/>
              <w:rPr>
                <w:sz w:val="18"/>
              </w:rPr>
            </w:pPr>
            <w:r>
              <w:rPr>
                <w:sz w:val="18"/>
              </w:rPr>
              <w:t>10/</w:t>
            </w:r>
            <w:r w:rsidR="000E6DD1">
              <w:rPr>
                <w:sz w:val="18"/>
              </w:rPr>
              <w:t>4</w:t>
            </w:r>
            <w:r>
              <w:rPr>
                <w:sz w:val="18"/>
              </w:rPr>
              <w:t>/2010</w:t>
            </w:r>
          </w:p>
        </w:tc>
        <w:tc>
          <w:tcPr>
            <w:tcW w:w="1134" w:type="dxa"/>
            <w:tcBorders>
              <w:top w:val="single" w:sz="4" w:space="0" w:color="auto"/>
              <w:left w:val="single" w:sz="4" w:space="0" w:color="auto"/>
              <w:bottom w:val="single" w:sz="4" w:space="0" w:color="auto"/>
              <w:right w:val="single" w:sz="4" w:space="0" w:color="auto"/>
            </w:tcBorders>
          </w:tcPr>
          <w:p w:rsidR="00AE7033" w:rsidRPr="00E5530E" w:rsidRDefault="00AE7033" w:rsidP="001843E0">
            <w:pPr>
              <w:spacing w:before="20" w:after="20" w:line="276" w:lineRule="auto"/>
              <w:rPr>
                <w:sz w:val="18"/>
              </w:rPr>
            </w:pPr>
            <w:r>
              <w:rPr>
                <w:sz w:val="18"/>
              </w:rPr>
              <w:t>0.3</w:t>
            </w:r>
          </w:p>
        </w:tc>
        <w:tc>
          <w:tcPr>
            <w:tcW w:w="3726" w:type="dxa"/>
            <w:tcBorders>
              <w:top w:val="single" w:sz="4" w:space="0" w:color="auto"/>
              <w:left w:val="single" w:sz="4" w:space="0" w:color="auto"/>
              <w:bottom w:val="single" w:sz="4" w:space="0" w:color="auto"/>
              <w:right w:val="single" w:sz="4" w:space="0" w:color="auto"/>
            </w:tcBorders>
          </w:tcPr>
          <w:p w:rsidR="00AE7033" w:rsidRPr="00E5530E" w:rsidRDefault="00AE7033" w:rsidP="001843E0">
            <w:pPr>
              <w:spacing w:before="20" w:after="20" w:line="276" w:lineRule="auto"/>
              <w:rPr>
                <w:sz w:val="18"/>
              </w:rPr>
            </w:pPr>
            <w:bookmarkStart w:id="5" w:name="_Toc275873001"/>
            <w:r w:rsidRPr="00137C52">
              <w:rPr>
                <w:sz w:val="18"/>
                <w:szCs w:val="18"/>
              </w:rPr>
              <w:t xml:space="preserve">Included Non-Spinning Reserve Service </w:t>
            </w:r>
            <w:r w:rsidRPr="00137C52">
              <w:rPr>
                <w:sz w:val="18"/>
              </w:rPr>
              <w:t>Deployment</w:t>
            </w:r>
            <w:r w:rsidRPr="00137C52">
              <w:rPr>
                <w:sz w:val="18"/>
                <w:szCs w:val="18"/>
              </w:rPr>
              <w:t xml:space="preserve"> and Recall Procedure Revision Process</w:t>
            </w:r>
            <w:bookmarkEnd w:id="5"/>
          </w:p>
        </w:tc>
        <w:tc>
          <w:tcPr>
            <w:tcW w:w="1980" w:type="dxa"/>
            <w:tcBorders>
              <w:top w:val="single" w:sz="4" w:space="0" w:color="auto"/>
              <w:left w:val="single" w:sz="4" w:space="0" w:color="auto"/>
              <w:bottom w:val="single" w:sz="4" w:space="0" w:color="auto"/>
              <w:right w:val="single" w:sz="4" w:space="0" w:color="auto"/>
            </w:tcBorders>
          </w:tcPr>
          <w:p w:rsidR="00AE7033" w:rsidRPr="00E5530E" w:rsidRDefault="00AE7033" w:rsidP="001843E0">
            <w:pPr>
              <w:spacing w:before="20" w:after="20" w:line="276" w:lineRule="auto"/>
              <w:rPr>
                <w:b/>
                <w:sz w:val="18"/>
                <w:lang w:val="it-IT"/>
              </w:rPr>
            </w:pPr>
            <w:r>
              <w:rPr>
                <w:b/>
                <w:sz w:val="18"/>
                <w:lang w:val="it-IT"/>
              </w:rPr>
              <w:t xml:space="preserve">Market Rules </w:t>
            </w:r>
          </w:p>
        </w:tc>
      </w:tr>
      <w:tr w:rsidR="00793250" w:rsidRPr="00E5530E" w:rsidTr="000E6DD1">
        <w:tc>
          <w:tcPr>
            <w:tcW w:w="1800" w:type="dxa"/>
            <w:tcBorders>
              <w:top w:val="single" w:sz="4" w:space="0" w:color="auto"/>
              <w:left w:val="single" w:sz="4" w:space="0" w:color="auto"/>
              <w:bottom w:val="single" w:sz="4" w:space="0" w:color="auto"/>
              <w:right w:val="single" w:sz="4" w:space="0" w:color="auto"/>
            </w:tcBorders>
          </w:tcPr>
          <w:p w:rsidR="00793250" w:rsidRDefault="0004249C" w:rsidP="00971511">
            <w:pPr>
              <w:spacing w:before="20" w:after="20" w:line="276" w:lineRule="auto"/>
              <w:rPr>
                <w:sz w:val="18"/>
              </w:rPr>
            </w:pPr>
            <w:r>
              <w:rPr>
                <w:sz w:val="18"/>
              </w:rPr>
              <w:t>04/</w:t>
            </w:r>
            <w:r w:rsidR="00A950BE">
              <w:rPr>
                <w:sz w:val="18"/>
              </w:rPr>
              <w:t>16</w:t>
            </w:r>
            <w:r w:rsidR="00971511">
              <w:rPr>
                <w:sz w:val="18"/>
              </w:rPr>
              <w:t>/2012</w:t>
            </w:r>
          </w:p>
        </w:tc>
        <w:tc>
          <w:tcPr>
            <w:tcW w:w="1134" w:type="dxa"/>
            <w:tcBorders>
              <w:top w:val="single" w:sz="4" w:space="0" w:color="auto"/>
              <w:left w:val="single" w:sz="4" w:space="0" w:color="auto"/>
              <w:bottom w:val="single" w:sz="4" w:space="0" w:color="auto"/>
              <w:right w:val="single" w:sz="4" w:space="0" w:color="auto"/>
            </w:tcBorders>
          </w:tcPr>
          <w:p w:rsidR="00793250" w:rsidRDefault="00793250" w:rsidP="001843E0">
            <w:pPr>
              <w:spacing w:before="20" w:after="20" w:line="276" w:lineRule="auto"/>
              <w:rPr>
                <w:sz w:val="18"/>
              </w:rPr>
            </w:pPr>
            <w:r>
              <w:rPr>
                <w:sz w:val="18"/>
              </w:rPr>
              <w:t>0.4</w:t>
            </w:r>
          </w:p>
        </w:tc>
        <w:tc>
          <w:tcPr>
            <w:tcW w:w="3726" w:type="dxa"/>
            <w:tcBorders>
              <w:top w:val="single" w:sz="4" w:space="0" w:color="auto"/>
              <w:left w:val="single" w:sz="4" w:space="0" w:color="auto"/>
              <w:bottom w:val="single" w:sz="4" w:space="0" w:color="auto"/>
              <w:right w:val="single" w:sz="4" w:space="0" w:color="auto"/>
            </w:tcBorders>
          </w:tcPr>
          <w:p w:rsidR="00F27751" w:rsidRDefault="004F5C0F">
            <w:pPr>
              <w:spacing w:before="20" w:after="20" w:line="276" w:lineRule="auto"/>
              <w:rPr>
                <w:sz w:val="18"/>
                <w:szCs w:val="18"/>
              </w:rPr>
            </w:pPr>
            <w:r w:rsidRPr="00137C52">
              <w:rPr>
                <w:sz w:val="18"/>
                <w:szCs w:val="18"/>
              </w:rPr>
              <w:t xml:space="preserve">Updated to synchronize with </w:t>
            </w:r>
            <w:r w:rsidR="00580741" w:rsidRPr="00137C52">
              <w:rPr>
                <w:sz w:val="18"/>
                <w:szCs w:val="18"/>
              </w:rPr>
              <w:t xml:space="preserve">the </w:t>
            </w:r>
            <w:r w:rsidR="00A055B5" w:rsidRPr="00137C52">
              <w:rPr>
                <w:sz w:val="18"/>
                <w:szCs w:val="18"/>
              </w:rPr>
              <w:t xml:space="preserve">Protocol </w:t>
            </w:r>
            <w:r w:rsidR="00137C52">
              <w:rPr>
                <w:sz w:val="18"/>
                <w:szCs w:val="18"/>
              </w:rPr>
              <w:t>r</w:t>
            </w:r>
            <w:r w:rsidR="00A055B5" w:rsidRPr="00137C52">
              <w:rPr>
                <w:sz w:val="18"/>
                <w:szCs w:val="18"/>
              </w:rPr>
              <w:t>equirements introduced by NPRR426</w:t>
            </w:r>
            <w:r w:rsidR="006B071E">
              <w:rPr>
                <w:sz w:val="18"/>
                <w:szCs w:val="18"/>
              </w:rPr>
              <w:t xml:space="preserve">, </w:t>
            </w:r>
            <w:r w:rsidR="0004249C">
              <w:rPr>
                <w:sz w:val="18"/>
                <w:szCs w:val="18"/>
              </w:rPr>
              <w:t>to change the deployment and recall trigger mechanisms</w:t>
            </w:r>
            <w:r w:rsidR="00AC01FA">
              <w:rPr>
                <w:sz w:val="18"/>
                <w:szCs w:val="18"/>
              </w:rPr>
              <w:t>, and to r</w:t>
            </w:r>
            <w:r w:rsidR="006B071E">
              <w:rPr>
                <w:sz w:val="18"/>
                <w:szCs w:val="18"/>
              </w:rPr>
              <w:t>emove language covered by other Binding Documents</w:t>
            </w:r>
          </w:p>
        </w:tc>
        <w:tc>
          <w:tcPr>
            <w:tcW w:w="1980" w:type="dxa"/>
            <w:tcBorders>
              <w:top w:val="single" w:sz="4" w:space="0" w:color="auto"/>
              <w:left w:val="single" w:sz="4" w:space="0" w:color="auto"/>
              <w:bottom w:val="single" w:sz="4" w:space="0" w:color="auto"/>
              <w:right w:val="single" w:sz="4" w:space="0" w:color="auto"/>
            </w:tcBorders>
          </w:tcPr>
          <w:p w:rsidR="00793250" w:rsidRDefault="002B1221" w:rsidP="001843E0">
            <w:pPr>
              <w:spacing w:before="20" w:after="20" w:line="276" w:lineRule="auto"/>
              <w:rPr>
                <w:b/>
                <w:sz w:val="18"/>
                <w:lang w:val="it-IT"/>
              </w:rPr>
            </w:pPr>
            <w:r>
              <w:rPr>
                <w:b/>
                <w:sz w:val="18"/>
                <w:lang w:val="it-IT"/>
              </w:rPr>
              <w:t>Market Operations Support</w:t>
            </w:r>
          </w:p>
        </w:tc>
      </w:tr>
      <w:tr w:rsidR="008F6853" w:rsidRPr="00E5530E" w:rsidTr="000E6DD1">
        <w:tc>
          <w:tcPr>
            <w:tcW w:w="1800" w:type="dxa"/>
            <w:tcBorders>
              <w:top w:val="single" w:sz="4" w:space="0" w:color="auto"/>
              <w:left w:val="single" w:sz="4" w:space="0" w:color="auto"/>
              <w:bottom w:val="single" w:sz="4" w:space="0" w:color="auto"/>
              <w:right w:val="single" w:sz="4" w:space="0" w:color="auto"/>
            </w:tcBorders>
          </w:tcPr>
          <w:p w:rsidR="008F6853" w:rsidRDefault="008F6853" w:rsidP="00971511">
            <w:pPr>
              <w:spacing w:before="20" w:after="20" w:line="276" w:lineRule="auto"/>
              <w:rPr>
                <w:sz w:val="18"/>
              </w:rPr>
            </w:pPr>
            <w:r>
              <w:rPr>
                <w:sz w:val="18"/>
              </w:rPr>
              <w:t>05/03/2012</w:t>
            </w:r>
          </w:p>
        </w:tc>
        <w:tc>
          <w:tcPr>
            <w:tcW w:w="1134" w:type="dxa"/>
            <w:tcBorders>
              <w:top w:val="single" w:sz="4" w:space="0" w:color="auto"/>
              <w:left w:val="single" w:sz="4" w:space="0" w:color="auto"/>
              <w:bottom w:val="single" w:sz="4" w:space="0" w:color="auto"/>
              <w:right w:val="single" w:sz="4" w:space="0" w:color="auto"/>
            </w:tcBorders>
          </w:tcPr>
          <w:p w:rsidR="008F6853" w:rsidRDefault="008F6853" w:rsidP="008F6853">
            <w:pPr>
              <w:spacing w:before="20" w:after="20" w:line="276" w:lineRule="auto"/>
              <w:rPr>
                <w:sz w:val="18"/>
              </w:rPr>
            </w:pPr>
            <w:r w:rsidRPr="00906E68">
              <w:rPr>
                <w:sz w:val="18"/>
              </w:rPr>
              <w:t>0.</w:t>
            </w:r>
            <w:r>
              <w:rPr>
                <w:sz w:val="18"/>
              </w:rPr>
              <w:t>4</w:t>
            </w:r>
          </w:p>
        </w:tc>
        <w:tc>
          <w:tcPr>
            <w:tcW w:w="3726" w:type="dxa"/>
            <w:tcBorders>
              <w:top w:val="single" w:sz="4" w:space="0" w:color="auto"/>
              <w:left w:val="single" w:sz="4" w:space="0" w:color="auto"/>
              <w:bottom w:val="single" w:sz="4" w:space="0" w:color="auto"/>
              <w:right w:val="single" w:sz="4" w:space="0" w:color="auto"/>
            </w:tcBorders>
          </w:tcPr>
          <w:p w:rsidR="008F6853" w:rsidRPr="00137C52" w:rsidRDefault="008F6853">
            <w:pPr>
              <w:spacing w:before="20" w:after="20" w:line="276" w:lineRule="auto"/>
              <w:rPr>
                <w:sz w:val="18"/>
                <w:szCs w:val="18"/>
              </w:rPr>
            </w:pPr>
            <w:r w:rsidRPr="00906E68">
              <w:rPr>
                <w:sz w:val="18"/>
              </w:rPr>
              <w:t>TAC approved version</w:t>
            </w:r>
            <w:r>
              <w:rPr>
                <w:sz w:val="18"/>
              </w:rPr>
              <w:t>.  Effective 5/14/12</w:t>
            </w:r>
            <w:r w:rsidRPr="00906E68">
              <w:rPr>
                <w:sz w:val="18"/>
              </w:rPr>
              <w:t xml:space="preserve"> </w:t>
            </w:r>
          </w:p>
        </w:tc>
        <w:tc>
          <w:tcPr>
            <w:tcW w:w="1980" w:type="dxa"/>
            <w:tcBorders>
              <w:top w:val="single" w:sz="4" w:space="0" w:color="auto"/>
              <w:left w:val="single" w:sz="4" w:space="0" w:color="auto"/>
              <w:bottom w:val="single" w:sz="4" w:space="0" w:color="auto"/>
              <w:right w:val="single" w:sz="4" w:space="0" w:color="auto"/>
            </w:tcBorders>
          </w:tcPr>
          <w:p w:rsidR="008F6853" w:rsidRDefault="008F6853" w:rsidP="001843E0">
            <w:pPr>
              <w:spacing w:before="20" w:after="20" w:line="276" w:lineRule="auto"/>
              <w:rPr>
                <w:b/>
                <w:sz w:val="18"/>
                <w:lang w:val="it-IT"/>
              </w:rPr>
            </w:pPr>
          </w:p>
        </w:tc>
      </w:tr>
      <w:tr w:rsidR="00CA622A" w:rsidRPr="00E5530E" w:rsidTr="000E6DD1">
        <w:tc>
          <w:tcPr>
            <w:tcW w:w="1800" w:type="dxa"/>
            <w:tcBorders>
              <w:top w:val="single" w:sz="4" w:space="0" w:color="auto"/>
              <w:left w:val="single" w:sz="4" w:space="0" w:color="auto"/>
              <w:bottom w:val="single" w:sz="4" w:space="0" w:color="auto"/>
              <w:right w:val="single" w:sz="4" w:space="0" w:color="auto"/>
            </w:tcBorders>
          </w:tcPr>
          <w:p w:rsidR="00CA622A" w:rsidRDefault="00CA622A" w:rsidP="00971511">
            <w:pPr>
              <w:spacing w:before="20" w:after="20" w:line="276" w:lineRule="auto"/>
              <w:rPr>
                <w:sz w:val="18"/>
              </w:rPr>
            </w:pPr>
            <w:r>
              <w:rPr>
                <w:sz w:val="18"/>
              </w:rPr>
              <w:t>11/07/2013</w:t>
            </w:r>
          </w:p>
        </w:tc>
        <w:tc>
          <w:tcPr>
            <w:tcW w:w="1134" w:type="dxa"/>
            <w:tcBorders>
              <w:top w:val="single" w:sz="4" w:space="0" w:color="auto"/>
              <w:left w:val="single" w:sz="4" w:space="0" w:color="auto"/>
              <w:bottom w:val="single" w:sz="4" w:space="0" w:color="auto"/>
              <w:right w:val="single" w:sz="4" w:space="0" w:color="auto"/>
            </w:tcBorders>
          </w:tcPr>
          <w:p w:rsidR="00CA622A" w:rsidRPr="00906E68" w:rsidRDefault="00CA622A" w:rsidP="008F6853">
            <w:pPr>
              <w:spacing w:before="20" w:after="20" w:line="276" w:lineRule="auto"/>
              <w:rPr>
                <w:sz w:val="18"/>
              </w:rPr>
            </w:pPr>
            <w:r>
              <w:rPr>
                <w:sz w:val="18"/>
              </w:rPr>
              <w:t>0.5</w:t>
            </w:r>
          </w:p>
        </w:tc>
        <w:tc>
          <w:tcPr>
            <w:tcW w:w="3726" w:type="dxa"/>
            <w:tcBorders>
              <w:top w:val="single" w:sz="4" w:space="0" w:color="auto"/>
              <w:left w:val="single" w:sz="4" w:space="0" w:color="auto"/>
              <w:bottom w:val="single" w:sz="4" w:space="0" w:color="auto"/>
              <w:right w:val="single" w:sz="4" w:space="0" w:color="auto"/>
            </w:tcBorders>
          </w:tcPr>
          <w:p w:rsidR="00CA622A" w:rsidRPr="00906E68" w:rsidRDefault="00CA622A">
            <w:pPr>
              <w:spacing w:before="20" w:after="20" w:line="276" w:lineRule="auto"/>
              <w:rPr>
                <w:sz w:val="18"/>
              </w:rPr>
            </w:pPr>
            <w:r>
              <w:rPr>
                <w:sz w:val="18"/>
              </w:rPr>
              <w:t>TAC approved version.  Updated to reflect changes to Protocols pursuant to NPRR555, with new language grey-boxed pending implementation of NPRR555.</w:t>
            </w:r>
          </w:p>
        </w:tc>
        <w:tc>
          <w:tcPr>
            <w:tcW w:w="1980" w:type="dxa"/>
            <w:tcBorders>
              <w:top w:val="single" w:sz="4" w:space="0" w:color="auto"/>
              <w:left w:val="single" w:sz="4" w:space="0" w:color="auto"/>
              <w:bottom w:val="single" w:sz="4" w:space="0" w:color="auto"/>
              <w:right w:val="single" w:sz="4" w:space="0" w:color="auto"/>
            </w:tcBorders>
          </w:tcPr>
          <w:p w:rsidR="00CA622A" w:rsidRDefault="00CA622A" w:rsidP="001843E0">
            <w:pPr>
              <w:spacing w:before="20" w:after="20" w:line="276" w:lineRule="auto"/>
              <w:rPr>
                <w:b/>
                <w:sz w:val="18"/>
                <w:lang w:val="it-IT"/>
              </w:rPr>
            </w:pPr>
            <w:r>
              <w:rPr>
                <w:b/>
                <w:sz w:val="18"/>
                <w:lang w:val="it-IT"/>
              </w:rPr>
              <w:t>ERCOT</w:t>
            </w:r>
          </w:p>
        </w:tc>
      </w:tr>
      <w:tr w:rsidR="00F66258" w:rsidRPr="00E5530E" w:rsidTr="000E6DD1">
        <w:trPr>
          <w:ins w:id="6" w:author="ERCOT" w:date="2014-04-08T16:53:00Z"/>
        </w:trPr>
        <w:tc>
          <w:tcPr>
            <w:tcW w:w="1800" w:type="dxa"/>
            <w:tcBorders>
              <w:top w:val="single" w:sz="4" w:space="0" w:color="auto"/>
              <w:left w:val="single" w:sz="4" w:space="0" w:color="auto"/>
              <w:bottom w:val="single" w:sz="4" w:space="0" w:color="auto"/>
              <w:right w:val="single" w:sz="4" w:space="0" w:color="auto"/>
            </w:tcBorders>
          </w:tcPr>
          <w:p w:rsidR="00F66258" w:rsidRDefault="00F66258" w:rsidP="00971511">
            <w:pPr>
              <w:spacing w:before="20" w:after="20" w:line="276" w:lineRule="auto"/>
              <w:rPr>
                <w:ins w:id="7" w:author="ERCOT" w:date="2014-04-08T16:53:00Z"/>
                <w:sz w:val="18"/>
              </w:rPr>
            </w:pPr>
          </w:p>
        </w:tc>
        <w:tc>
          <w:tcPr>
            <w:tcW w:w="1134" w:type="dxa"/>
            <w:tcBorders>
              <w:top w:val="single" w:sz="4" w:space="0" w:color="auto"/>
              <w:left w:val="single" w:sz="4" w:space="0" w:color="auto"/>
              <w:bottom w:val="single" w:sz="4" w:space="0" w:color="auto"/>
              <w:right w:val="single" w:sz="4" w:space="0" w:color="auto"/>
            </w:tcBorders>
          </w:tcPr>
          <w:p w:rsidR="00F66258" w:rsidRDefault="00F66258" w:rsidP="008F6853">
            <w:pPr>
              <w:spacing w:before="20" w:after="20" w:line="276" w:lineRule="auto"/>
              <w:rPr>
                <w:ins w:id="8" w:author="ERCOT" w:date="2014-04-08T16:53:00Z"/>
                <w:sz w:val="18"/>
              </w:rPr>
            </w:pPr>
            <w:ins w:id="9" w:author="ERCOT" w:date="2014-04-08T16:53:00Z">
              <w:r>
                <w:rPr>
                  <w:sz w:val="18"/>
                </w:rPr>
                <w:t>0.6</w:t>
              </w:r>
            </w:ins>
          </w:p>
        </w:tc>
        <w:tc>
          <w:tcPr>
            <w:tcW w:w="3726" w:type="dxa"/>
            <w:tcBorders>
              <w:top w:val="single" w:sz="4" w:space="0" w:color="auto"/>
              <w:left w:val="single" w:sz="4" w:space="0" w:color="auto"/>
              <w:bottom w:val="single" w:sz="4" w:space="0" w:color="auto"/>
              <w:right w:val="single" w:sz="4" w:space="0" w:color="auto"/>
            </w:tcBorders>
          </w:tcPr>
          <w:p w:rsidR="00F66258" w:rsidRDefault="00F66258" w:rsidP="00F66258">
            <w:pPr>
              <w:spacing w:before="20" w:after="20" w:line="276" w:lineRule="auto"/>
              <w:rPr>
                <w:ins w:id="10" w:author="ERCOT" w:date="2014-04-08T16:53:00Z"/>
                <w:sz w:val="18"/>
              </w:rPr>
            </w:pPr>
            <w:ins w:id="11" w:author="ERCOT" w:date="2014-04-08T16:53:00Z">
              <w:r>
                <w:rPr>
                  <w:sz w:val="18"/>
                </w:rPr>
                <w:t xml:space="preserve">Updated to reflect to reflect RRS deployment </w:t>
              </w:r>
            </w:ins>
          </w:p>
        </w:tc>
        <w:tc>
          <w:tcPr>
            <w:tcW w:w="1980" w:type="dxa"/>
            <w:tcBorders>
              <w:top w:val="single" w:sz="4" w:space="0" w:color="auto"/>
              <w:left w:val="single" w:sz="4" w:space="0" w:color="auto"/>
              <w:bottom w:val="single" w:sz="4" w:space="0" w:color="auto"/>
              <w:right w:val="single" w:sz="4" w:space="0" w:color="auto"/>
            </w:tcBorders>
          </w:tcPr>
          <w:p w:rsidR="00F66258" w:rsidRDefault="00F66258" w:rsidP="001843E0">
            <w:pPr>
              <w:spacing w:before="20" w:after="20" w:line="276" w:lineRule="auto"/>
              <w:rPr>
                <w:ins w:id="12" w:author="ERCOT" w:date="2014-04-08T16:53:00Z"/>
                <w:b/>
                <w:sz w:val="18"/>
                <w:lang w:val="it-IT"/>
              </w:rPr>
            </w:pPr>
            <w:ins w:id="13" w:author="ERCOT" w:date="2014-04-08T16:53:00Z">
              <w:r>
                <w:rPr>
                  <w:b/>
                  <w:sz w:val="18"/>
                  <w:lang w:val="it-IT"/>
                </w:rPr>
                <w:t>ERCOT</w:t>
              </w:r>
            </w:ins>
          </w:p>
        </w:tc>
      </w:tr>
    </w:tbl>
    <w:p w:rsidR="0091726B" w:rsidRPr="00E5530E" w:rsidRDefault="0091726B" w:rsidP="0091726B">
      <w:pPr>
        <w:spacing w:line="276" w:lineRule="auto"/>
        <w:rPr>
          <w:lang w:val="it-IT"/>
        </w:rPr>
      </w:pPr>
    </w:p>
    <w:p w:rsidR="0091726B" w:rsidRPr="00E5530E" w:rsidRDefault="0091726B" w:rsidP="0091726B">
      <w:pPr>
        <w:spacing w:after="120" w:line="276" w:lineRule="auto"/>
        <w:rPr>
          <w:sz w:val="21"/>
          <w:lang w:val="it-IT"/>
        </w:rPr>
        <w:sectPr w:rsidR="0091726B" w:rsidRPr="00E5530E" w:rsidSect="004D3058">
          <w:footerReference w:type="default" r:id="rId13"/>
          <w:headerReference w:type="first" r:id="rId14"/>
          <w:footerReference w:type="first" r:id="rId15"/>
          <w:pgSz w:w="12240" w:h="15840"/>
          <w:pgMar w:top="1440" w:right="1440" w:bottom="1440" w:left="1440" w:header="720" w:footer="720" w:gutter="0"/>
          <w:pgNumType w:fmt="lowerRoman" w:start="1"/>
          <w:cols w:space="720"/>
          <w:docGrid w:linePitch="360"/>
        </w:sectPr>
      </w:pPr>
    </w:p>
    <w:p w:rsidR="0091726B" w:rsidRPr="00E5530E" w:rsidRDefault="008F4872" w:rsidP="0091726B">
      <w:pPr>
        <w:spacing w:before="320" w:after="240" w:line="276" w:lineRule="auto"/>
        <w:rPr>
          <w:b/>
          <w:bCs/>
          <w:kern w:val="32"/>
        </w:rPr>
      </w:pPr>
      <w:r>
        <w:rPr>
          <w:b/>
          <w:bCs/>
          <w:kern w:val="32"/>
        </w:rPr>
        <w:lastRenderedPageBreak/>
        <w:t>Approval Authority</w:t>
      </w:r>
    </w:p>
    <w:p w:rsidR="0091726B" w:rsidRPr="00E5530E" w:rsidRDefault="008F4872" w:rsidP="0091726B">
      <w:pPr>
        <w:spacing w:before="120" w:after="240" w:line="276" w:lineRule="auto"/>
        <w:ind w:firstLine="720"/>
        <w:rPr>
          <w:b/>
          <w:bCs/>
          <w:iCs/>
        </w:rPr>
      </w:pPr>
      <w:r>
        <w:rPr>
          <w:b/>
          <w:bCs/>
          <w:iCs/>
        </w:rPr>
        <w:t xml:space="preserve">Title: </w:t>
      </w:r>
      <w:r w:rsidR="00CB228E">
        <w:rPr>
          <w:b/>
          <w:bCs/>
          <w:iCs/>
        </w:rPr>
        <w:t xml:space="preserve"> </w:t>
      </w:r>
      <w:r w:rsidR="00906E68" w:rsidRPr="00906E68">
        <w:rPr>
          <w:bCs/>
          <w:iCs/>
        </w:rPr>
        <w:t>Manager, System Operations</w:t>
      </w:r>
    </w:p>
    <w:p w:rsidR="0091726B" w:rsidRPr="00E5530E" w:rsidRDefault="008F4872" w:rsidP="0091726B">
      <w:pPr>
        <w:tabs>
          <w:tab w:val="right" w:leader="underscore" w:pos="5040"/>
          <w:tab w:val="left" w:pos="5220"/>
          <w:tab w:val="right" w:leader="underscore" w:pos="8640"/>
        </w:tabs>
        <w:spacing w:before="40" w:after="160" w:line="276" w:lineRule="auto"/>
        <w:ind w:firstLine="720"/>
        <w:rPr>
          <w:b/>
        </w:rPr>
      </w:pPr>
      <w:r>
        <w:rPr>
          <w:b/>
        </w:rPr>
        <w:t xml:space="preserve">Name: </w:t>
      </w:r>
      <w:r w:rsidR="00CB228E">
        <w:rPr>
          <w:b/>
        </w:rPr>
        <w:t xml:space="preserve"> </w:t>
      </w:r>
      <w:r w:rsidR="00906E68" w:rsidRPr="00906E68">
        <w:t>Colleen Frosch</w:t>
      </w:r>
    </w:p>
    <w:p w:rsidR="0091726B" w:rsidRPr="00E933B4" w:rsidRDefault="00906E68" w:rsidP="0091726B">
      <w:pPr>
        <w:tabs>
          <w:tab w:val="right" w:leader="underscore" w:pos="5040"/>
          <w:tab w:val="left" w:pos="5220"/>
          <w:tab w:val="right" w:leader="underscore" w:pos="8640"/>
        </w:tabs>
        <w:spacing w:before="40" w:after="160" w:line="276" w:lineRule="auto"/>
        <w:ind w:firstLine="720"/>
        <w:rPr>
          <w:b/>
        </w:rPr>
      </w:pPr>
      <w:r w:rsidRPr="00906E68">
        <w:rPr>
          <w:b/>
        </w:rPr>
        <w:t xml:space="preserve">Sign: </w:t>
      </w:r>
      <w:r w:rsidR="00CB228E">
        <w:rPr>
          <w:b/>
        </w:rPr>
        <w:t xml:space="preserve"> </w:t>
      </w:r>
      <w:r w:rsidR="00E933B4" w:rsidRPr="00E933B4">
        <w:t>Colleen Frosch</w:t>
      </w:r>
      <w:r w:rsidR="008F4872">
        <w:tab/>
      </w:r>
      <w:r w:rsidRPr="00906E68">
        <w:rPr>
          <w:b/>
        </w:rPr>
        <w:t>Date</w:t>
      </w:r>
      <w:r w:rsidRPr="00906E68">
        <w:rPr>
          <w:b/>
        </w:rPr>
        <w:tab/>
      </w:r>
      <w:r w:rsidR="00EF02FD">
        <w:t>04-16</w:t>
      </w:r>
      <w:r w:rsidR="00971511">
        <w:t>-12</w:t>
      </w:r>
      <w:r w:rsidRPr="00906E68">
        <w:rPr>
          <w:b/>
        </w:rPr>
        <w:tab/>
      </w:r>
    </w:p>
    <w:p w:rsidR="0091726B" w:rsidRPr="00E5530E" w:rsidRDefault="00906E68" w:rsidP="0091726B">
      <w:pPr>
        <w:spacing w:line="276" w:lineRule="auto"/>
        <w:rPr>
          <w:sz w:val="18"/>
        </w:rPr>
      </w:pPr>
      <w:r w:rsidRPr="00906E68">
        <w:rPr>
          <w:sz w:val="18"/>
        </w:rPr>
        <w:br w:type="page"/>
      </w:r>
    </w:p>
    <w:p w:rsidR="0091726B" w:rsidRPr="00E5530E" w:rsidRDefault="0091726B" w:rsidP="0091726B">
      <w:pPr>
        <w:spacing w:line="276" w:lineRule="auto"/>
        <w:rPr>
          <w:sz w:val="18"/>
        </w:rPr>
      </w:pPr>
    </w:p>
    <w:p w:rsidR="0091726B" w:rsidRPr="00E5530E" w:rsidRDefault="008F4872" w:rsidP="0091726B">
      <w:pPr>
        <w:spacing w:line="276" w:lineRule="auto"/>
      </w:pPr>
      <w:r>
        <w:rPr>
          <w:b/>
          <w:bCs/>
        </w:rPr>
        <w:t>PROTOCOL DISCLAIMER</w:t>
      </w:r>
    </w:p>
    <w:p w:rsidR="0091726B" w:rsidRPr="00E5530E" w:rsidRDefault="008F4872" w:rsidP="0091726B">
      <w:pPr>
        <w:spacing w:line="276" w:lineRule="auto"/>
        <w:jc w:val="both"/>
      </w:pPr>
      <w:r>
        <w:t xml:space="preserve">This Business Practice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6" w:history="1">
        <w:r w:rsidR="003B2528" w:rsidRPr="003B2528">
          <w:rPr>
            <w:rStyle w:val="Hyperlink"/>
          </w:rPr>
          <w:t>http://www.ercot.com/mktrules/nprotocols/current</w:t>
        </w:r>
      </w:hyperlink>
      <w:r w:rsidR="00906E68" w:rsidRPr="00906E68">
        <w:t>), as amended from time to time. If any conflict exists between this document and the ERCOT Nodal Protocols, the ERCOT Nodal Protocols shall control in all respects.</w:t>
      </w:r>
    </w:p>
    <w:p w:rsidR="0091726B" w:rsidRPr="00E5530E" w:rsidRDefault="0091726B" w:rsidP="0091726B">
      <w:pPr>
        <w:tabs>
          <w:tab w:val="right" w:leader="underscore" w:pos="5040"/>
          <w:tab w:val="left" w:pos="5220"/>
          <w:tab w:val="right" w:leader="underscore" w:pos="8640"/>
        </w:tabs>
        <w:spacing w:before="40" w:after="160" w:line="276" w:lineRule="auto"/>
        <w:jc w:val="both"/>
        <w:rPr>
          <w:sz w:val="18"/>
        </w:rPr>
      </w:pPr>
    </w:p>
    <w:p w:rsidR="0091726B" w:rsidRPr="00E5530E" w:rsidRDefault="0091726B" w:rsidP="0091726B">
      <w:pPr>
        <w:tabs>
          <w:tab w:val="right" w:leader="underscore" w:pos="5040"/>
          <w:tab w:val="left" w:pos="5220"/>
          <w:tab w:val="right" w:leader="underscore" w:pos="8640"/>
        </w:tabs>
        <w:spacing w:before="40" w:after="160" w:line="276" w:lineRule="auto"/>
        <w:rPr>
          <w:sz w:val="18"/>
        </w:rPr>
      </w:pPr>
    </w:p>
    <w:p w:rsidR="0091726B" w:rsidRPr="00E5530E" w:rsidRDefault="0091726B" w:rsidP="0091726B">
      <w:pPr>
        <w:rPr>
          <w:szCs w:val="28"/>
        </w:rPr>
      </w:pPr>
    </w:p>
    <w:p w:rsidR="0091726B" w:rsidRPr="00E5530E" w:rsidRDefault="00906E68" w:rsidP="0091726B">
      <w:pPr>
        <w:spacing w:before="320" w:after="240" w:line="276" w:lineRule="auto"/>
        <w:rPr>
          <w:b/>
          <w:bCs/>
          <w:kern w:val="32"/>
          <w:sz w:val="28"/>
          <w:szCs w:val="32"/>
        </w:rPr>
      </w:pPr>
      <w:r w:rsidRPr="00906E68">
        <w:rPr>
          <w:szCs w:val="28"/>
        </w:rPr>
        <w:br w:type="page"/>
      </w:r>
      <w:bookmarkStart w:id="14" w:name="_Toc85269770"/>
      <w:r w:rsidRPr="00906E68">
        <w:rPr>
          <w:b/>
          <w:bCs/>
          <w:kern w:val="32"/>
          <w:sz w:val="28"/>
          <w:szCs w:val="32"/>
        </w:rPr>
        <w:lastRenderedPageBreak/>
        <w:t>Table of Contents</w:t>
      </w:r>
      <w:bookmarkEnd w:id="14"/>
    </w:p>
    <w:bookmarkStart w:id="15" w:name="_Toc85343426"/>
    <w:bookmarkStart w:id="16" w:name="_Toc85343436"/>
    <w:bookmarkStart w:id="17" w:name="_Toc85343437"/>
    <w:bookmarkStart w:id="18" w:name="_Toc85343438"/>
    <w:bookmarkStart w:id="19" w:name="_Toc85343439"/>
    <w:bookmarkStart w:id="20" w:name="_Toc85343440"/>
    <w:bookmarkStart w:id="21" w:name="_Toc85343441"/>
    <w:bookmarkStart w:id="22" w:name="_Toc85343442"/>
    <w:bookmarkStart w:id="23" w:name="_Toc85343444"/>
    <w:bookmarkStart w:id="24" w:name="_Toc85343445"/>
    <w:bookmarkStart w:id="25" w:name="_Toc85343448"/>
    <w:bookmarkStart w:id="26" w:name="_Toc85343449"/>
    <w:bookmarkStart w:id="27" w:name="_Toc85343454"/>
    <w:bookmarkStart w:id="28" w:name="_Toc85343459"/>
    <w:bookmarkStart w:id="29" w:name="_Toc85343460"/>
    <w:bookmarkStart w:id="30" w:name="_Toc85343461"/>
    <w:bookmarkStart w:id="31" w:name="_Toc85343463"/>
    <w:bookmarkStart w:id="32" w:name="_Toc85343464"/>
    <w:bookmarkStart w:id="33" w:name="_Toc85343465"/>
    <w:bookmarkStart w:id="34" w:name="_Toc85343466"/>
    <w:bookmarkStart w:id="35" w:name="_Toc85343467"/>
    <w:bookmarkStart w:id="36" w:name="_Toc85343468"/>
    <w:bookmarkStart w:id="37" w:name="_Toc85343469"/>
    <w:bookmarkStart w:id="38" w:name="_Toc85343471"/>
    <w:bookmarkStart w:id="39" w:name="_Toc85343474"/>
    <w:bookmarkStart w:id="40" w:name="_Toc85343479"/>
    <w:bookmarkStart w:id="41" w:name="_Toc85343483"/>
    <w:bookmarkStart w:id="42" w:name="_Toc85343485"/>
    <w:bookmarkStart w:id="43" w:name="_Toc85343487"/>
    <w:bookmarkStart w:id="44" w:name="_Toc85343488"/>
    <w:bookmarkStart w:id="45" w:name="_Toc85343493"/>
    <w:bookmarkStart w:id="46" w:name="_Toc85343494"/>
    <w:bookmarkStart w:id="47" w:name="_Toc85343512"/>
    <w:bookmarkStart w:id="48" w:name="_Toc85343519"/>
    <w:bookmarkStart w:id="49" w:name="_Toc85343522"/>
    <w:bookmarkStart w:id="50" w:name="_Toc85343525"/>
    <w:bookmarkStart w:id="51" w:name="_Toc85343526"/>
    <w:bookmarkStart w:id="52" w:name="_Toc85343527"/>
    <w:bookmarkStart w:id="53" w:name="_Toc85343528"/>
    <w:bookmarkStart w:id="54" w:name="_Toc85343536"/>
    <w:bookmarkStart w:id="55" w:name="_Toc85343538"/>
    <w:bookmarkStart w:id="56" w:name="_Toc85343539"/>
    <w:bookmarkStart w:id="57" w:name="_Toc85343540"/>
    <w:bookmarkStart w:id="58" w:name="_Toc85343542"/>
    <w:bookmarkStart w:id="59" w:name="_Toc85343543"/>
    <w:bookmarkStart w:id="60" w:name="_Toc85343544"/>
    <w:bookmarkStart w:id="61" w:name="_Toc85343554"/>
    <w:bookmarkStart w:id="62" w:name="_Toc85343555"/>
    <w:bookmarkStart w:id="63" w:name="_Toc85343559"/>
    <w:bookmarkStart w:id="64" w:name="_Toc85343560"/>
    <w:bookmarkStart w:id="65" w:name="_Toc85343561"/>
    <w:bookmarkStart w:id="66" w:name="_Toc85343562"/>
    <w:bookmarkStart w:id="67" w:name="_Toc85343564"/>
    <w:bookmarkStart w:id="68" w:name="_Toc85343565"/>
    <w:bookmarkStart w:id="69" w:name="_Toc85343566"/>
    <w:bookmarkStart w:id="70" w:name="_Toc85343567"/>
    <w:bookmarkStart w:id="71" w:name="_Toc85343569"/>
    <w:bookmarkStart w:id="72" w:name="_Toc85343570"/>
    <w:bookmarkStart w:id="73" w:name="_Toc85343571"/>
    <w:bookmarkStart w:id="74" w:name="_Toc85343572"/>
    <w:bookmarkStart w:id="75" w:name="_Toc85343574"/>
    <w:bookmarkStart w:id="76" w:name="_Toc85343575"/>
    <w:bookmarkStart w:id="77" w:name="_Toc85343576"/>
    <w:bookmarkStart w:id="78" w:name="_Toc85343577"/>
    <w:bookmarkStart w:id="79" w:name="_Toc85343593"/>
    <w:bookmarkStart w:id="80" w:name="_Toc85343609"/>
    <w:bookmarkStart w:id="81" w:name="_Toc85343626"/>
    <w:bookmarkStart w:id="82" w:name="_Toc85343643"/>
    <w:bookmarkStart w:id="83" w:name="_Toc85343645"/>
    <w:bookmarkStart w:id="84" w:name="_Toc85343647"/>
    <w:bookmarkStart w:id="85" w:name="_Toc85343652"/>
    <w:bookmarkStart w:id="86" w:name="_Toc85343656"/>
    <w:bookmarkStart w:id="87" w:name="_Toc85343662"/>
    <w:bookmarkStart w:id="88" w:name="_Toc85343664"/>
    <w:bookmarkStart w:id="89" w:name="_Toc85343665"/>
    <w:bookmarkStart w:id="90" w:name="_Toc85343666"/>
    <w:bookmarkStart w:id="91" w:name="_Toc85343669"/>
    <w:bookmarkStart w:id="92" w:name="_Toc85343670"/>
    <w:bookmarkStart w:id="93" w:name="_Toc85343671"/>
    <w:bookmarkStart w:id="94" w:name="_Toc85343673"/>
    <w:bookmarkStart w:id="95" w:name="_Toc85343674"/>
    <w:bookmarkStart w:id="96" w:name="_Toc85343676"/>
    <w:bookmarkStart w:id="97" w:name="_Toc85343677"/>
    <w:bookmarkStart w:id="98" w:name="_Toc85343680"/>
    <w:bookmarkStart w:id="99" w:name="_Toc85343681"/>
    <w:bookmarkStart w:id="100" w:name="_Toc85343682"/>
    <w:bookmarkStart w:id="101" w:name="_Toc85343683"/>
    <w:bookmarkStart w:id="102" w:name="_Toc85343686"/>
    <w:bookmarkStart w:id="103" w:name="_Toc85343691"/>
    <w:bookmarkStart w:id="104" w:name="_Toc85343693"/>
    <w:bookmarkStart w:id="105" w:name="_Toc85343694"/>
    <w:bookmarkStart w:id="106" w:name="_Toc85343696"/>
    <w:bookmarkStart w:id="107" w:name="_Toc85343710"/>
    <w:bookmarkStart w:id="108" w:name="_Toc85343719"/>
    <w:bookmarkStart w:id="109" w:name="_Toc85343763"/>
    <w:bookmarkStart w:id="110" w:name="_Toc85343764"/>
    <w:bookmarkStart w:id="111" w:name="_Toc85343765"/>
    <w:bookmarkStart w:id="112" w:name="_Toc85343812"/>
    <w:bookmarkStart w:id="113" w:name="_Toc85343829"/>
    <w:bookmarkStart w:id="114" w:name="_Toc85343846"/>
    <w:bookmarkStart w:id="115" w:name="_Toc85343863"/>
    <w:bookmarkStart w:id="116" w:name="_Toc85343904"/>
    <w:bookmarkStart w:id="117" w:name="_Toc85343914"/>
    <w:bookmarkStart w:id="118" w:name="_Toc85343930"/>
    <w:bookmarkStart w:id="119" w:name="_Toc85343958"/>
    <w:bookmarkStart w:id="120" w:name="_Toc85343963"/>
    <w:bookmarkStart w:id="121" w:name="_Toc85343968"/>
    <w:bookmarkStart w:id="122" w:name="_Toc85343973"/>
    <w:bookmarkStart w:id="123" w:name="_Toc85343978"/>
    <w:bookmarkStart w:id="124" w:name="_Toc85344012"/>
    <w:bookmarkStart w:id="125" w:name="_Toc85344025"/>
    <w:bookmarkStart w:id="126" w:name="_Toc85344029"/>
    <w:bookmarkStart w:id="127" w:name="_Toc85344040"/>
    <w:bookmarkStart w:id="128" w:name="_Toc85344068"/>
    <w:bookmarkStart w:id="129" w:name="_Toc85344084"/>
    <w:bookmarkStart w:id="130" w:name="_Toc85344089"/>
    <w:bookmarkStart w:id="131" w:name="_Toc85344094"/>
    <w:bookmarkStart w:id="132" w:name="_Toc85344099"/>
    <w:bookmarkStart w:id="133" w:name="_Toc85344104"/>
    <w:bookmarkStart w:id="134" w:name="_Toc85344137"/>
    <w:bookmarkStart w:id="135" w:name="_Toc85344150"/>
    <w:bookmarkStart w:id="136" w:name="_Toc85344154"/>
    <w:bookmarkStart w:id="137" w:name="_Toc85344157"/>
    <w:bookmarkStart w:id="138" w:name="_Toc85344189"/>
    <w:bookmarkStart w:id="139" w:name="_Toc85344202"/>
    <w:bookmarkStart w:id="140" w:name="_Toc85344206"/>
    <w:bookmarkStart w:id="141" w:name="_Toc85344210"/>
    <w:bookmarkStart w:id="142" w:name="_Toc85344214"/>
    <w:bookmarkStart w:id="143" w:name="_Toc85344218"/>
    <w:bookmarkStart w:id="144" w:name="_Toc85344223"/>
    <w:bookmarkStart w:id="145" w:name="_Toc85344224"/>
    <w:bookmarkStart w:id="146" w:name="_Toc85344226"/>
    <w:bookmarkStart w:id="147" w:name="_Toc85344234"/>
    <w:bookmarkStart w:id="148" w:name="_Toc85344264"/>
    <w:bookmarkStart w:id="149" w:name="_Toc85344270"/>
    <w:bookmarkStart w:id="150" w:name="_Toc85344280"/>
    <w:bookmarkStart w:id="151" w:name="_Toc85344290"/>
    <w:bookmarkStart w:id="152" w:name="_Toc85344306"/>
    <w:bookmarkStart w:id="153" w:name="_Toc85344307"/>
    <w:bookmarkStart w:id="154" w:name="_Toc85344308"/>
    <w:bookmarkStart w:id="155" w:name="_Toc85344309"/>
    <w:bookmarkStart w:id="156" w:name="_Toc85344310"/>
    <w:bookmarkStart w:id="157" w:name="_Toc85344311"/>
    <w:bookmarkStart w:id="158" w:name="_Toc85344312"/>
    <w:bookmarkStart w:id="159" w:name="_Toc85344313"/>
    <w:bookmarkStart w:id="160" w:name="_Toc85344315"/>
    <w:bookmarkStart w:id="161" w:name="_Toc85344316"/>
    <w:bookmarkStart w:id="162" w:name="_Toc85344324"/>
    <w:bookmarkStart w:id="163" w:name="_Toc85344329"/>
    <w:bookmarkStart w:id="164" w:name="_Toc85344330"/>
    <w:bookmarkStart w:id="165" w:name="_Toc85344331"/>
    <w:bookmarkStart w:id="166" w:name="_Toc85344342"/>
    <w:bookmarkStart w:id="167" w:name="_Toc85344350"/>
    <w:bookmarkStart w:id="168" w:name="_Toc85344376"/>
    <w:bookmarkStart w:id="169" w:name="_Toc85344382"/>
    <w:bookmarkStart w:id="170" w:name="_Toc85344386"/>
    <w:bookmarkStart w:id="171" w:name="_Toc85344387"/>
    <w:bookmarkStart w:id="172" w:name="_Toc85344388"/>
    <w:bookmarkStart w:id="173" w:name="_Toc85344389"/>
    <w:bookmarkStart w:id="174" w:name="_Toc85344391"/>
    <w:bookmarkStart w:id="175" w:name="_Toc85344406"/>
    <w:bookmarkStart w:id="176" w:name="_Toc85344409"/>
    <w:bookmarkStart w:id="177" w:name="_Toc85344412"/>
    <w:bookmarkStart w:id="178" w:name="_Toc85344413"/>
    <w:bookmarkStart w:id="179" w:name="_Toc85344419"/>
    <w:bookmarkStart w:id="180" w:name="_Toc85344421"/>
    <w:bookmarkStart w:id="181" w:name="_Toc85344447"/>
    <w:bookmarkStart w:id="182" w:name="_Toc85344453"/>
    <w:bookmarkStart w:id="183" w:name="_Toc85344457"/>
    <w:bookmarkStart w:id="184" w:name="_Toc85344459"/>
    <w:bookmarkStart w:id="185" w:name="_Toc85344476"/>
    <w:bookmarkStart w:id="186" w:name="_Toc85344480"/>
    <w:bookmarkStart w:id="187" w:name="_Toc85344487"/>
    <w:bookmarkStart w:id="188" w:name="_Toc85344492"/>
    <w:bookmarkStart w:id="189" w:name="_Toc85344494"/>
    <w:bookmarkStart w:id="190" w:name="_Toc85344495"/>
    <w:bookmarkStart w:id="191" w:name="_Toc85344497"/>
    <w:bookmarkStart w:id="192" w:name="_Toc85344498"/>
    <w:bookmarkStart w:id="193" w:name="_Toc85344501"/>
    <w:bookmarkStart w:id="194" w:name="_Toc85344502"/>
    <w:bookmarkStart w:id="195" w:name="_Toc85344503"/>
    <w:bookmarkStart w:id="196" w:name="_Toc85344504"/>
    <w:bookmarkStart w:id="197" w:name="_Toc85344507"/>
    <w:bookmarkStart w:id="198" w:name="_Toc85344508"/>
    <w:bookmarkStart w:id="199" w:name="_Toc85344509"/>
    <w:bookmarkStart w:id="200" w:name="_Toc85344512"/>
    <w:bookmarkStart w:id="201" w:name="_Toc85344530"/>
    <w:bookmarkStart w:id="202" w:name="_Toc85344543"/>
    <w:bookmarkStart w:id="203" w:name="_Toc85344546"/>
    <w:bookmarkStart w:id="204" w:name="_Toc85344547"/>
    <w:bookmarkStart w:id="205" w:name="_Toc85344548"/>
    <w:bookmarkStart w:id="206" w:name="_Toc85344562"/>
    <w:bookmarkStart w:id="207" w:name="_Toc85344576"/>
    <w:bookmarkStart w:id="208" w:name="_Toc85344577"/>
    <w:bookmarkStart w:id="209" w:name="_Toc85344578"/>
    <w:bookmarkStart w:id="210" w:name="_Toc85344580"/>
    <w:bookmarkStart w:id="211" w:name="_Toc85344581"/>
    <w:bookmarkStart w:id="212" w:name="_Toc85344583"/>
    <w:bookmarkStart w:id="213" w:name="_Toc85344588"/>
    <w:bookmarkStart w:id="214" w:name="_Toc85344592"/>
    <w:bookmarkStart w:id="215" w:name="_Toc85344593"/>
    <w:bookmarkStart w:id="216" w:name="_Toc85344605"/>
    <w:bookmarkStart w:id="217" w:name="_Toc85344606"/>
    <w:bookmarkStart w:id="218" w:name="_Toc85344608"/>
    <w:bookmarkStart w:id="219" w:name="_Toc85344609"/>
    <w:bookmarkStart w:id="220" w:name="_Toc85344610"/>
    <w:bookmarkStart w:id="221" w:name="_Toc85344622"/>
    <w:bookmarkStart w:id="222" w:name="_Toc85344623"/>
    <w:bookmarkStart w:id="223" w:name="_Toc85344624"/>
    <w:bookmarkStart w:id="224" w:name="_Toc85344633"/>
    <w:bookmarkStart w:id="225" w:name="_Toc85344634"/>
    <w:bookmarkStart w:id="226" w:name="_Toc85344647"/>
    <w:bookmarkStart w:id="227" w:name="_Toc85344658"/>
    <w:bookmarkStart w:id="228" w:name="_Toc85344660"/>
    <w:bookmarkStart w:id="229" w:name="_Toc85344661"/>
    <w:bookmarkStart w:id="230" w:name="_Toc85344662"/>
    <w:bookmarkStart w:id="231" w:name="_Toc85344667"/>
    <w:bookmarkStart w:id="232" w:name="_Toc85344668"/>
    <w:bookmarkStart w:id="233" w:name="_Toc85344679"/>
    <w:bookmarkStart w:id="234" w:name="_Toc85344681"/>
    <w:bookmarkStart w:id="235" w:name="_Toc85344682"/>
    <w:bookmarkStart w:id="236" w:name="_Toc85344715"/>
    <w:bookmarkStart w:id="237" w:name="_Toc85344716"/>
    <w:bookmarkStart w:id="238" w:name="_Toc85344735"/>
    <w:bookmarkStart w:id="239" w:name="_Toc85344749"/>
    <w:bookmarkStart w:id="240" w:name="_Toc85344750"/>
    <w:bookmarkStart w:id="241" w:name="_Toc85344769"/>
    <w:bookmarkStart w:id="242" w:name="_Toc85344781"/>
    <w:bookmarkStart w:id="243" w:name="_Toc85344786"/>
    <w:bookmarkStart w:id="244" w:name="_Toc85344788"/>
    <w:bookmarkStart w:id="245" w:name="_Toc85344790"/>
    <w:bookmarkStart w:id="246" w:name="_Toc85344793"/>
    <w:bookmarkStart w:id="247" w:name="_Toc85344811"/>
    <w:bookmarkStart w:id="248" w:name="_Toc85344825"/>
    <w:bookmarkStart w:id="249" w:name="_Toc85344836"/>
    <w:bookmarkStart w:id="250" w:name="_Toc85344865"/>
    <w:bookmarkStart w:id="251" w:name="_Toc85344866"/>
    <w:bookmarkStart w:id="252" w:name="_Toc85344880"/>
    <w:bookmarkStart w:id="253" w:name="_Toc85344884"/>
    <w:bookmarkStart w:id="254" w:name="_Toc85344888"/>
    <w:bookmarkStart w:id="255" w:name="_Toc85344892"/>
    <w:bookmarkStart w:id="256" w:name="_Toc85344900"/>
    <w:bookmarkStart w:id="257" w:name="_Toc85344904"/>
    <w:bookmarkStart w:id="258" w:name="_Toc85344908"/>
    <w:bookmarkStart w:id="259" w:name="_Toc85344916"/>
    <w:bookmarkStart w:id="260" w:name="_Toc85344924"/>
    <w:bookmarkStart w:id="261" w:name="_Toc8534493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rsidR="006D6843" w:rsidRPr="0057666F" w:rsidRDefault="00851A40">
      <w:pPr>
        <w:pStyle w:val="TOC2"/>
        <w:tabs>
          <w:tab w:val="left" w:pos="660"/>
          <w:tab w:val="right" w:leader="dot" w:pos="9350"/>
        </w:tabs>
        <w:rPr>
          <w:rFonts w:ascii="Calibri" w:hAnsi="Calibri"/>
          <w:noProof/>
          <w:sz w:val="22"/>
          <w:szCs w:val="22"/>
        </w:rPr>
      </w:pPr>
      <w:r w:rsidRPr="00906E68">
        <w:rPr>
          <w:sz w:val="21"/>
        </w:rPr>
        <w:fldChar w:fldCharType="begin"/>
      </w:r>
      <w:r w:rsidR="00906E68" w:rsidRPr="00906E68">
        <w:instrText xml:space="preserve"> TOC \o "1-3" \h \z \u </w:instrText>
      </w:r>
      <w:r w:rsidRPr="00906E68">
        <w:rPr>
          <w:sz w:val="21"/>
        </w:rPr>
        <w:fldChar w:fldCharType="separate"/>
      </w:r>
      <w:hyperlink w:anchor="_Toc372631309" w:history="1">
        <w:r w:rsidR="006D6843" w:rsidRPr="00893C23">
          <w:rPr>
            <w:rStyle w:val="Hyperlink"/>
            <w:noProof/>
          </w:rPr>
          <w:t>1.</w:t>
        </w:r>
        <w:r w:rsidR="006D6843" w:rsidRPr="0057666F">
          <w:rPr>
            <w:rFonts w:ascii="Calibri" w:hAnsi="Calibri"/>
            <w:noProof/>
            <w:sz w:val="22"/>
            <w:szCs w:val="22"/>
          </w:rPr>
          <w:tab/>
        </w:r>
        <w:r w:rsidR="006D6843" w:rsidRPr="00893C23">
          <w:rPr>
            <w:rStyle w:val="Hyperlink"/>
            <w:noProof/>
          </w:rPr>
          <w:t>Nodal Market Non-Spinning Reserve Service Deployment and Recall Procedure</w:t>
        </w:r>
        <w:r w:rsidR="006D6843">
          <w:rPr>
            <w:noProof/>
            <w:webHidden/>
          </w:rPr>
          <w:tab/>
        </w:r>
        <w:r w:rsidR="006D6843">
          <w:rPr>
            <w:noProof/>
            <w:webHidden/>
          </w:rPr>
          <w:fldChar w:fldCharType="begin"/>
        </w:r>
        <w:r w:rsidR="006D6843">
          <w:rPr>
            <w:noProof/>
            <w:webHidden/>
          </w:rPr>
          <w:instrText xml:space="preserve"> PAGEREF _Toc372631309 \h </w:instrText>
        </w:r>
        <w:r w:rsidR="006D6843">
          <w:rPr>
            <w:noProof/>
            <w:webHidden/>
          </w:rPr>
        </w:r>
        <w:r w:rsidR="006D6843">
          <w:rPr>
            <w:noProof/>
            <w:webHidden/>
          </w:rPr>
          <w:fldChar w:fldCharType="separate"/>
        </w:r>
        <w:r w:rsidR="00842780">
          <w:rPr>
            <w:noProof/>
            <w:webHidden/>
          </w:rPr>
          <w:t>5</w:t>
        </w:r>
        <w:r w:rsidR="006D6843">
          <w:rPr>
            <w:noProof/>
            <w:webHidden/>
          </w:rPr>
          <w:fldChar w:fldCharType="end"/>
        </w:r>
      </w:hyperlink>
    </w:p>
    <w:p w:rsidR="006D6843" w:rsidRPr="0057666F" w:rsidRDefault="006049A4">
      <w:pPr>
        <w:pStyle w:val="TOC2"/>
        <w:tabs>
          <w:tab w:val="left" w:pos="660"/>
          <w:tab w:val="right" w:leader="dot" w:pos="9350"/>
        </w:tabs>
        <w:rPr>
          <w:rFonts w:ascii="Calibri" w:hAnsi="Calibri"/>
          <w:noProof/>
          <w:sz w:val="22"/>
          <w:szCs w:val="22"/>
        </w:rPr>
      </w:pPr>
      <w:hyperlink w:anchor="_Toc372631310" w:history="1">
        <w:r w:rsidR="006D6843" w:rsidRPr="00893C23">
          <w:rPr>
            <w:rStyle w:val="Hyperlink"/>
            <w:noProof/>
          </w:rPr>
          <w:t>2.</w:t>
        </w:r>
        <w:r w:rsidR="006D6843" w:rsidRPr="0057666F">
          <w:rPr>
            <w:rFonts w:ascii="Calibri" w:hAnsi="Calibri"/>
            <w:noProof/>
            <w:sz w:val="22"/>
            <w:szCs w:val="22"/>
          </w:rPr>
          <w:tab/>
        </w:r>
        <w:r w:rsidR="006D6843" w:rsidRPr="00893C23">
          <w:rPr>
            <w:rStyle w:val="Hyperlink"/>
            <w:noProof/>
          </w:rPr>
          <w:t>Non-Spin Deployment</w:t>
        </w:r>
        <w:r w:rsidR="006D6843">
          <w:rPr>
            <w:noProof/>
            <w:webHidden/>
          </w:rPr>
          <w:tab/>
        </w:r>
        <w:r w:rsidR="006D6843">
          <w:rPr>
            <w:noProof/>
            <w:webHidden/>
          </w:rPr>
          <w:fldChar w:fldCharType="begin"/>
        </w:r>
        <w:r w:rsidR="006D6843">
          <w:rPr>
            <w:noProof/>
            <w:webHidden/>
          </w:rPr>
          <w:instrText xml:space="preserve"> PAGEREF _Toc372631310 \h </w:instrText>
        </w:r>
        <w:r w:rsidR="006D6843">
          <w:rPr>
            <w:noProof/>
            <w:webHidden/>
          </w:rPr>
        </w:r>
        <w:r w:rsidR="006D6843">
          <w:rPr>
            <w:noProof/>
            <w:webHidden/>
          </w:rPr>
          <w:fldChar w:fldCharType="separate"/>
        </w:r>
        <w:r w:rsidR="00842780">
          <w:rPr>
            <w:noProof/>
            <w:webHidden/>
          </w:rPr>
          <w:t>5</w:t>
        </w:r>
        <w:r w:rsidR="006D6843">
          <w:rPr>
            <w:noProof/>
            <w:webHidden/>
          </w:rPr>
          <w:fldChar w:fldCharType="end"/>
        </w:r>
      </w:hyperlink>
    </w:p>
    <w:p w:rsidR="006D6843" w:rsidRPr="0057666F" w:rsidRDefault="006049A4">
      <w:pPr>
        <w:pStyle w:val="TOC2"/>
        <w:tabs>
          <w:tab w:val="left" w:pos="660"/>
          <w:tab w:val="right" w:leader="dot" w:pos="9350"/>
        </w:tabs>
        <w:rPr>
          <w:rFonts w:ascii="Calibri" w:hAnsi="Calibri"/>
          <w:noProof/>
          <w:sz w:val="22"/>
          <w:szCs w:val="22"/>
        </w:rPr>
      </w:pPr>
      <w:hyperlink w:anchor="_Toc372631311" w:history="1">
        <w:r w:rsidR="006D6843" w:rsidRPr="00893C23">
          <w:rPr>
            <w:rStyle w:val="Hyperlink"/>
            <w:noProof/>
          </w:rPr>
          <w:t>3.</w:t>
        </w:r>
        <w:r w:rsidR="006D6843" w:rsidRPr="0057666F">
          <w:rPr>
            <w:rFonts w:ascii="Calibri" w:hAnsi="Calibri"/>
            <w:noProof/>
            <w:sz w:val="22"/>
            <w:szCs w:val="22"/>
          </w:rPr>
          <w:tab/>
        </w:r>
        <w:r w:rsidR="006D6843" w:rsidRPr="00893C23">
          <w:rPr>
            <w:rStyle w:val="Hyperlink"/>
            <w:noProof/>
          </w:rPr>
          <w:t>Recall of Non-Spin Deployment</w:t>
        </w:r>
        <w:r w:rsidR="006D6843">
          <w:rPr>
            <w:noProof/>
            <w:webHidden/>
          </w:rPr>
          <w:tab/>
        </w:r>
        <w:r w:rsidR="006D6843">
          <w:rPr>
            <w:noProof/>
            <w:webHidden/>
          </w:rPr>
          <w:fldChar w:fldCharType="begin"/>
        </w:r>
        <w:r w:rsidR="006D6843">
          <w:rPr>
            <w:noProof/>
            <w:webHidden/>
          </w:rPr>
          <w:instrText xml:space="preserve"> PAGEREF _Toc372631311 \h </w:instrText>
        </w:r>
        <w:r w:rsidR="006D6843">
          <w:rPr>
            <w:noProof/>
            <w:webHidden/>
          </w:rPr>
        </w:r>
        <w:r w:rsidR="006D6843">
          <w:rPr>
            <w:noProof/>
            <w:webHidden/>
          </w:rPr>
          <w:fldChar w:fldCharType="separate"/>
        </w:r>
        <w:r w:rsidR="00842780">
          <w:rPr>
            <w:noProof/>
            <w:webHidden/>
          </w:rPr>
          <w:t>9</w:t>
        </w:r>
        <w:r w:rsidR="006D6843">
          <w:rPr>
            <w:noProof/>
            <w:webHidden/>
          </w:rPr>
          <w:fldChar w:fldCharType="end"/>
        </w:r>
      </w:hyperlink>
    </w:p>
    <w:p w:rsidR="006D6843" w:rsidRPr="0057666F" w:rsidRDefault="006049A4">
      <w:pPr>
        <w:pStyle w:val="TOC2"/>
        <w:tabs>
          <w:tab w:val="left" w:pos="660"/>
          <w:tab w:val="right" w:leader="dot" w:pos="9350"/>
        </w:tabs>
        <w:rPr>
          <w:rFonts w:ascii="Calibri" w:hAnsi="Calibri"/>
          <w:noProof/>
          <w:sz w:val="22"/>
          <w:szCs w:val="22"/>
        </w:rPr>
      </w:pPr>
      <w:hyperlink w:anchor="_Toc372631312" w:history="1">
        <w:r w:rsidR="006D6843" w:rsidRPr="00893C23">
          <w:rPr>
            <w:rStyle w:val="Hyperlink"/>
            <w:noProof/>
          </w:rPr>
          <w:t>4.</w:t>
        </w:r>
        <w:r w:rsidR="006D6843" w:rsidRPr="0057666F">
          <w:rPr>
            <w:rFonts w:ascii="Calibri" w:hAnsi="Calibri"/>
            <w:noProof/>
            <w:sz w:val="22"/>
            <w:szCs w:val="22"/>
          </w:rPr>
          <w:tab/>
        </w:r>
        <w:r w:rsidR="006D6843" w:rsidRPr="00893C23">
          <w:rPr>
            <w:rStyle w:val="Hyperlink"/>
            <w:noProof/>
          </w:rPr>
          <w:t>Non-Spinning Reserve Service Deployment and Recall Procedure Revision Process</w:t>
        </w:r>
        <w:r w:rsidR="006D6843">
          <w:rPr>
            <w:noProof/>
            <w:webHidden/>
          </w:rPr>
          <w:tab/>
        </w:r>
        <w:r w:rsidR="006D6843">
          <w:rPr>
            <w:noProof/>
            <w:webHidden/>
          </w:rPr>
          <w:fldChar w:fldCharType="begin"/>
        </w:r>
        <w:r w:rsidR="006D6843">
          <w:rPr>
            <w:noProof/>
            <w:webHidden/>
          </w:rPr>
          <w:instrText xml:space="preserve"> PAGEREF _Toc372631312 \h </w:instrText>
        </w:r>
        <w:r w:rsidR="006D6843">
          <w:rPr>
            <w:noProof/>
            <w:webHidden/>
          </w:rPr>
        </w:r>
        <w:r w:rsidR="006D6843">
          <w:rPr>
            <w:noProof/>
            <w:webHidden/>
          </w:rPr>
          <w:fldChar w:fldCharType="separate"/>
        </w:r>
        <w:r w:rsidR="00842780">
          <w:rPr>
            <w:noProof/>
            <w:webHidden/>
          </w:rPr>
          <w:t>10</w:t>
        </w:r>
        <w:r w:rsidR="006D6843">
          <w:rPr>
            <w:noProof/>
            <w:webHidden/>
          </w:rPr>
          <w:fldChar w:fldCharType="end"/>
        </w:r>
      </w:hyperlink>
    </w:p>
    <w:p w:rsidR="0091726B" w:rsidRPr="00E5530E" w:rsidRDefault="00851A40" w:rsidP="0091726B">
      <w:pPr>
        <w:tabs>
          <w:tab w:val="right" w:leader="dot" w:pos="9360"/>
        </w:tabs>
        <w:spacing w:line="276" w:lineRule="auto"/>
        <w:sectPr w:rsidR="0091726B" w:rsidRPr="00E5530E" w:rsidSect="004D3058">
          <w:headerReference w:type="even" r:id="rId17"/>
          <w:footerReference w:type="default" r:id="rId18"/>
          <w:headerReference w:type="first" r:id="rId19"/>
          <w:pgSz w:w="12240" w:h="15840"/>
          <w:pgMar w:top="1440" w:right="1440" w:bottom="1440" w:left="1440" w:header="720" w:footer="720" w:gutter="0"/>
          <w:pgNumType w:fmt="lowerRoman"/>
          <w:cols w:space="720"/>
          <w:docGrid w:linePitch="360"/>
        </w:sectPr>
      </w:pPr>
      <w:r w:rsidRPr="00906E68">
        <w:fldChar w:fldCharType="end"/>
      </w:r>
    </w:p>
    <w:p w:rsidR="00EB3068" w:rsidRPr="00E5530E" w:rsidRDefault="00EB3068" w:rsidP="00EB3068">
      <w:pPr>
        <w:rPr>
          <w:szCs w:val="28"/>
        </w:rPr>
      </w:pPr>
    </w:p>
    <w:p w:rsidR="00F43DC8" w:rsidRDefault="00906E68">
      <w:pPr>
        <w:pStyle w:val="Heading2"/>
        <w:numPr>
          <w:ilvl w:val="0"/>
          <w:numId w:val="10"/>
        </w:numPr>
      </w:pPr>
      <w:bookmarkStart w:id="262" w:name="_Toc269368651"/>
      <w:bookmarkStart w:id="263" w:name="_Toc275854206"/>
      <w:bookmarkStart w:id="264" w:name="_Toc372631309"/>
      <w:r w:rsidRPr="00906E68">
        <w:rPr>
          <w:rFonts w:ascii="Times New Roman" w:hAnsi="Times New Roman"/>
        </w:rPr>
        <w:t>Nodal Market Non-Spinning Reserve Service Deployment and Recall Procedure</w:t>
      </w:r>
      <w:bookmarkEnd w:id="262"/>
      <w:bookmarkEnd w:id="263"/>
      <w:bookmarkEnd w:id="264"/>
    </w:p>
    <w:p w:rsidR="00F43DC8" w:rsidRDefault="00FE3BB6">
      <w:pPr>
        <w:spacing w:line="276" w:lineRule="auto"/>
      </w:pPr>
      <w:r>
        <w:t xml:space="preserve">For any Non-Spinning Reserve </w:t>
      </w:r>
      <w:r w:rsidR="00137C52">
        <w:t xml:space="preserve">(Non-Spin) </w:t>
      </w:r>
      <w:r>
        <w:t xml:space="preserve">Service that is not continually deployed to </w:t>
      </w:r>
      <w:r w:rsidR="00137C52">
        <w:t>Security-Constrained Economic Dispatch (</w:t>
      </w:r>
      <w:r>
        <w:t>SCED</w:t>
      </w:r>
      <w:r w:rsidR="00137C52">
        <w:t>)</w:t>
      </w:r>
      <w:r>
        <w:t xml:space="preserve"> as part of a standing On-Line Non-Spin deployment, t</w:t>
      </w:r>
      <w:r w:rsidR="00906E68" w:rsidRPr="00906E68">
        <w:t xml:space="preserve">here are </w:t>
      </w:r>
      <w:r w:rsidR="0038221E">
        <w:t>four</w:t>
      </w:r>
      <w:r w:rsidR="0038221E" w:rsidRPr="00906E68">
        <w:t xml:space="preserve"> </w:t>
      </w:r>
      <w:r w:rsidR="00906E68" w:rsidRPr="00906E68">
        <w:t>situations that will cause Non-Spin to be deployed</w:t>
      </w:r>
      <w:r>
        <w:t>:</w:t>
      </w:r>
    </w:p>
    <w:p w:rsidR="00F43DC8" w:rsidRDefault="00906E68">
      <w:pPr>
        <w:numPr>
          <w:ilvl w:val="0"/>
          <w:numId w:val="1"/>
        </w:numPr>
        <w:spacing w:line="276" w:lineRule="auto"/>
      </w:pPr>
      <w:r w:rsidRPr="00906E68">
        <w:t>Detection of insufficient capacity for energy dispatch during periodic checking of available capacity.</w:t>
      </w:r>
    </w:p>
    <w:p w:rsidR="00F43DC8" w:rsidRDefault="00906E68">
      <w:pPr>
        <w:numPr>
          <w:ilvl w:val="0"/>
          <w:numId w:val="1"/>
        </w:numPr>
        <w:spacing w:line="276" w:lineRule="auto"/>
      </w:pPr>
      <w:r w:rsidRPr="00906E68">
        <w:t>Disturbance conditions such as a unit trip, sustained frequency decay or sustained low frequency operations.</w:t>
      </w:r>
    </w:p>
    <w:p w:rsidR="00F43DC8" w:rsidRDefault="00906E68">
      <w:pPr>
        <w:numPr>
          <w:ilvl w:val="0"/>
          <w:numId w:val="1"/>
        </w:numPr>
        <w:spacing w:line="276" w:lineRule="auto"/>
      </w:pPr>
      <w:r w:rsidRPr="00906E68">
        <w:t>SCED not having enough energy available to execute successfully.</w:t>
      </w:r>
    </w:p>
    <w:p w:rsidR="0038221E" w:rsidRDefault="0038221E">
      <w:pPr>
        <w:numPr>
          <w:ilvl w:val="0"/>
          <w:numId w:val="1"/>
        </w:numPr>
        <w:spacing w:line="276" w:lineRule="auto"/>
      </w:pPr>
      <w:r>
        <w:t>W</w:t>
      </w:r>
      <w:r w:rsidR="00B76B3F">
        <w:t xml:space="preserve">hen </w:t>
      </w:r>
      <w:r>
        <w:t>Off-Line Generatio</w:t>
      </w:r>
      <w:r w:rsidR="00B76B3F">
        <w:t>n Resource providing Non-Spin are</w:t>
      </w:r>
      <w:r>
        <w:t xml:space="preserve"> the only reasonable option available to the Operator for resolving local </w:t>
      </w:r>
      <w:r w:rsidR="006375C8">
        <w:t>issues</w:t>
      </w:r>
      <w:r>
        <w:t>.</w:t>
      </w:r>
    </w:p>
    <w:p w:rsidR="00161E98" w:rsidRPr="00E5530E" w:rsidRDefault="00161E98">
      <w:pPr>
        <w:spacing w:line="276" w:lineRule="auto"/>
        <w:ind w:left="1440"/>
      </w:pPr>
    </w:p>
    <w:p w:rsidR="00F27751" w:rsidRDefault="00906E68">
      <w:pPr>
        <w:spacing w:line="276" w:lineRule="auto"/>
      </w:pPr>
      <w:r w:rsidRPr="00906E68">
        <w:t xml:space="preserve">In each </w:t>
      </w:r>
      <w:r w:rsidR="00FE3BB6">
        <w:t xml:space="preserve">of these </w:t>
      </w:r>
      <w:r w:rsidRPr="00906E68">
        <w:t>case</w:t>
      </w:r>
      <w:r w:rsidR="00FE3BB6">
        <w:t>s</w:t>
      </w:r>
      <w:r w:rsidRPr="00906E68">
        <w:t>,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w:t>
      </w:r>
      <w:r w:rsidR="00E06883">
        <w:t>.</w:t>
      </w:r>
      <w:r w:rsidRPr="00906E68">
        <w:t xml:space="preserve"> Partial Non-Spin deployment and recall decisions shall be based on each Resource’s economic cost order.</w:t>
      </w:r>
    </w:p>
    <w:p w:rsidR="00F43DC8" w:rsidRDefault="00F43DC8">
      <w:pPr>
        <w:spacing w:line="276" w:lineRule="auto"/>
      </w:pPr>
    </w:p>
    <w:p w:rsidR="00F43DC8" w:rsidRDefault="00906E68">
      <w:pPr>
        <w:pStyle w:val="Heading2"/>
        <w:numPr>
          <w:ilvl w:val="0"/>
          <w:numId w:val="10"/>
        </w:numPr>
      </w:pPr>
      <w:bookmarkStart w:id="265" w:name="_Toc275854207"/>
      <w:bookmarkStart w:id="266" w:name="_Toc372631310"/>
      <w:r w:rsidRPr="00906E68">
        <w:rPr>
          <w:rFonts w:ascii="Times New Roman" w:hAnsi="Times New Roman"/>
        </w:rPr>
        <w:t>Non-Spin Deployment</w:t>
      </w:r>
      <w:bookmarkEnd w:id="265"/>
      <w:bookmarkEnd w:id="266"/>
      <w:r w:rsidRPr="00906E68">
        <w:rPr>
          <w:rFonts w:ascii="Times New Roman" w:hAnsi="Times New Roman"/>
        </w:rPr>
        <w:t xml:space="preserve"> </w:t>
      </w:r>
    </w:p>
    <w:p w:rsidR="00B3333D" w:rsidRPr="006C4C7B" w:rsidRDefault="006375C8" w:rsidP="00B3333D">
      <w:pPr>
        <w:spacing w:line="276" w:lineRule="auto"/>
      </w:pPr>
      <w:r>
        <w:t>ERCOT may</w:t>
      </w:r>
      <w:r w:rsidR="00B3333D" w:rsidRPr="006C4C7B">
        <w:t xml:space="preserve"> deploy Non-Spin</w:t>
      </w:r>
      <w:r>
        <w:t>, which has not been deployed as part of a standing On-Line Non-Spin deployment,</w:t>
      </w:r>
      <w:r w:rsidR="00B3333D" w:rsidRPr="006C4C7B">
        <w:t xml:space="preserve"> under the following conditions:</w:t>
      </w:r>
    </w:p>
    <w:p w:rsidR="006375C8" w:rsidRPr="006C4C7B" w:rsidRDefault="006375C8" w:rsidP="006375C8">
      <w:pPr>
        <w:numPr>
          <w:ilvl w:val="0"/>
          <w:numId w:val="12"/>
        </w:numPr>
        <w:spacing w:line="276" w:lineRule="auto"/>
      </w:pPr>
      <w:r w:rsidRPr="006C4C7B">
        <w:t>When (HASL –</w:t>
      </w:r>
      <w:r w:rsidR="006F6C82">
        <w:t>Gen</w:t>
      </w:r>
      <w:r w:rsidRPr="006C4C7B">
        <w:t xml:space="preserve">) – (30-minute load ramp) &lt; 0 MW, deploy </w:t>
      </w:r>
      <w:del w:id="267" w:author="ERCOT" w:date="2014-04-08T16:53:00Z">
        <w:r w:rsidRPr="006C4C7B">
          <w:delText xml:space="preserve">half of </w:delText>
        </w:r>
      </w:del>
      <w:r w:rsidRPr="006C4C7B">
        <w:t>the available Non-Spin capacity</w:t>
      </w:r>
      <w:r w:rsidR="000C7D1B">
        <w:t>.</w:t>
      </w:r>
    </w:p>
    <w:p w:rsidR="00B3333D" w:rsidRPr="006C4C7B" w:rsidRDefault="00B3333D" w:rsidP="00E63130">
      <w:pPr>
        <w:numPr>
          <w:ilvl w:val="0"/>
          <w:numId w:val="12"/>
        </w:numPr>
        <w:spacing w:line="276" w:lineRule="auto"/>
        <w:rPr>
          <w:del w:id="268" w:author="ERCOT" w:date="2014-04-08T16:53:00Z"/>
        </w:rPr>
      </w:pPr>
      <w:del w:id="269" w:author="ERCOT" w:date="2014-04-08T16:53:00Z">
        <w:r w:rsidRPr="006C4C7B">
          <w:delText xml:space="preserve">When (HASL – Gen) – (30-minute load ramp) &lt; </w:delText>
        </w:r>
        <w:r w:rsidR="00D53BD5">
          <w:delText>-3</w:delText>
        </w:r>
        <w:r w:rsidRPr="006C4C7B">
          <w:delText>00 MW, deploy all of the available Non-Spin capacity</w:delText>
        </w:r>
        <w:r w:rsidR="000C7D1B">
          <w:delText>.</w:delText>
        </w:r>
      </w:del>
    </w:p>
    <w:p w:rsidR="00B3333D" w:rsidRPr="006C4C7B" w:rsidRDefault="00B3333D" w:rsidP="006B4522">
      <w:pPr>
        <w:numPr>
          <w:ilvl w:val="0"/>
          <w:numId w:val="12"/>
        </w:numPr>
        <w:spacing w:line="276" w:lineRule="auto"/>
      </w:pPr>
      <w:r w:rsidRPr="006C4C7B">
        <w:t xml:space="preserve">When PRC </w:t>
      </w:r>
      <w:r w:rsidR="005919BF">
        <w:t>&lt;</w:t>
      </w:r>
      <w:r w:rsidRPr="006C4C7B">
        <w:t xml:space="preserve"> 2500 MW</w:t>
      </w:r>
      <w:del w:id="270" w:author="ERCOT" w:date="2014-04-08T16:53:00Z">
        <w:r w:rsidRPr="006C4C7B">
          <w:delText>,</w:delText>
        </w:r>
      </w:del>
      <w:r w:rsidR="00D201EC">
        <w:t xml:space="preserve"> </w:t>
      </w:r>
      <w:r w:rsidRPr="006C4C7B">
        <w:t xml:space="preserve">deploy </w:t>
      </w:r>
      <w:r w:rsidR="00D53BD5" w:rsidRPr="006C4C7B">
        <w:t>all of the available Non-Spin capacity</w:t>
      </w:r>
      <w:r w:rsidR="000C7D1B">
        <w:t>.</w:t>
      </w:r>
    </w:p>
    <w:p w:rsidR="00DC7389" w:rsidRDefault="00EF02FD" w:rsidP="00B3333D">
      <w:pPr>
        <w:numPr>
          <w:ilvl w:val="0"/>
          <w:numId w:val="12"/>
        </w:numPr>
        <w:spacing w:line="276" w:lineRule="auto"/>
      </w:pPr>
      <w:r>
        <w:t xml:space="preserve">When the </w:t>
      </w:r>
      <w:r w:rsidR="00DC7389" w:rsidRPr="00971511">
        <w:t xml:space="preserve">North-to-Houston (N_H) Voltage Stability Limit </w:t>
      </w:r>
      <w:r w:rsidR="00D53BD5">
        <w:t xml:space="preserve">Reliability Margin </w:t>
      </w:r>
      <w:r w:rsidR="005E1F9A" w:rsidRPr="006C4C7B">
        <w:t>&lt;</w:t>
      </w:r>
      <w:r w:rsidR="00B826BD" w:rsidRPr="00EF0CEC">
        <w:t xml:space="preserve"> </w:t>
      </w:r>
      <w:r w:rsidR="00DC7389" w:rsidRPr="00971511">
        <w:t>300 MW, deploy Non-Spin (all or partial) in the Houston area as needed to restore reliability margin</w:t>
      </w:r>
      <w:r w:rsidR="000C7D1B">
        <w:t>.</w:t>
      </w:r>
    </w:p>
    <w:p w:rsidR="006375C8" w:rsidRPr="006C4C7B" w:rsidRDefault="006375C8" w:rsidP="00B3333D">
      <w:pPr>
        <w:numPr>
          <w:ilvl w:val="0"/>
          <w:numId w:val="12"/>
        </w:numPr>
        <w:spacing w:line="276" w:lineRule="auto"/>
      </w:pPr>
      <w:r>
        <w:t>When Off-Line Generation Resource</w:t>
      </w:r>
      <w:r w:rsidR="00B76B3F">
        <w:t>s providing Non-Spin are</w:t>
      </w:r>
      <w:r>
        <w:t xml:space="preserve"> the only reasonable option available to the Operator for resolving local issues, deploy available Non-Spin capacity on </w:t>
      </w:r>
      <w:r w:rsidR="00B76B3F">
        <w:t xml:space="preserve">only </w:t>
      </w:r>
      <w:r>
        <w:t xml:space="preserve">the </w:t>
      </w:r>
      <w:r w:rsidR="00B76B3F">
        <w:t xml:space="preserve">necessary </w:t>
      </w:r>
      <w:r>
        <w:t>i</w:t>
      </w:r>
      <w:r w:rsidR="00B76B3F">
        <w:t>ndividual Resources</w:t>
      </w:r>
      <w:r w:rsidR="000C7D1B">
        <w:t>.</w:t>
      </w:r>
    </w:p>
    <w:p w:rsidR="00B3333D" w:rsidRPr="006C4C7B" w:rsidRDefault="00B3333D" w:rsidP="002A268A"/>
    <w:p w:rsidR="00F43DC8" w:rsidRDefault="00B3333D">
      <w:pPr>
        <w:spacing w:line="276" w:lineRule="auto"/>
      </w:pPr>
      <w:r w:rsidRPr="006C4C7B">
        <w:lastRenderedPageBreak/>
        <w:t xml:space="preserve">If a condition other than those listed above indicates that additional capacity may need to be brought </w:t>
      </w:r>
      <w:r w:rsidR="00A6121B">
        <w:t>O</w:t>
      </w:r>
      <w:r w:rsidRPr="006C4C7B">
        <w:t>n</w:t>
      </w:r>
      <w:r w:rsidR="00A6121B">
        <w:t>-L</w:t>
      </w:r>
      <w:r w:rsidRPr="006C4C7B">
        <w:t xml:space="preserve">ine to manage reliability, operators will evaluate the </w:t>
      </w:r>
      <w:r w:rsidR="00861661" w:rsidRPr="006C4C7B">
        <w:t xml:space="preserve">system </w:t>
      </w:r>
      <w:r w:rsidRPr="006C4C7B">
        <w:t xml:space="preserve">condition and deploy Non-Spin as needed if no other </w:t>
      </w:r>
      <w:r w:rsidR="00861661" w:rsidRPr="006C4C7B">
        <w:t xml:space="preserve">better </w:t>
      </w:r>
      <w:r w:rsidRPr="006C4C7B">
        <w:t xml:space="preserve">options are available to resolve the </w:t>
      </w:r>
      <w:r w:rsidR="00861661" w:rsidRPr="006C4C7B">
        <w:t xml:space="preserve">system </w:t>
      </w:r>
      <w:r w:rsidRPr="006C4C7B">
        <w:t>condition.</w:t>
      </w:r>
      <w:r w:rsidR="000C7D1B">
        <w:t xml:space="preserve"> </w:t>
      </w:r>
      <w:r w:rsidR="00861661" w:rsidRPr="006C4C7B">
        <w:t xml:space="preserve"> Under </w:t>
      </w:r>
      <w:r w:rsidR="00C050B6" w:rsidRPr="006C4C7B">
        <w:t>emergen</w:t>
      </w:r>
      <w:r w:rsidR="00FC680B">
        <w:t>c</w:t>
      </w:r>
      <w:r w:rsidR="00C050B6" w:rsidRPr="006C4C7B">
        <w:t>y, the emergency process will govern the deployment of Non-Spin.</w:t>
      </w:r>
    </w:p>
    <w:p w:rsidR="00B44037" w:rsidRDefault="00B44037">
      <w:pPr>
        <w:spacing w:line="276" w:lineRule="auto"/>
      </w:pPr>
    </w:p>
    <w:p w:rsidR="0063447E" w:rsidRDefault="0063447E">
      <w:pPr>
        <w:spacing w:line="276" w:lineRule="auto"/>
      </w:pPr>
      <w:r>
        <w:t>Following a Non-spin deployment, the following steps should be taken:</w:t>
      </w:r>
    </w:p>
    <w:p w:rsidR="00E30933" w:rsidRDefault="00E30933" w:rsidP="00E30933">
      <w:pPr>
        <w:numPr>
          <w:ilvl w:val="1"/>
          <w:numId w:val="10"/>
        </w:numPr>
        <w:spacing w:line="276" w:lineRule="auto"/>
      </w:pPr>
      <w:r w:rsidRPr="00906E68">
        <w:rPr>
          <w:u w:val="single"/>
        </w:rPr>
        <w:t>Off-Line Generation Resource reserved for Non-Spin</w:t>
      </w:r>
      <w:r w:rsidRPr="00906E68">
        <w:t xml:space="preserve"> </w:t>
      </w:r>
    </w:p>
    <w:p w:rsidR="00E30933" w:rsidRDefault="00E30933" w:rsidP="00E30933">
      <w:pPr>
        <w:numPr>
          <w:ilvl w:val="0"/>
          <w:numId w:val="4"/>
        </w:numPr>
        <w:spacing w:line="276" w:lineRule="auto"/>
      </w:pPr>
      <w:r w:rsidRPr="00906E68">
        <w:t>The QSE will be sent a Resource specific Dispatch Instruction that Non-Spin has been deployed.</w:t>
      </w:r>
    </w:p>
    <w:p w:rsidR="00E30933" w:rsidRDefault="00E30933" w:rsidP="00E30933">
      <w:pPr>
        <w:numPr>
          <w:ilvl w:val="0"/>
          <w:numId w:val="4"/>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rsidR="00E30933" w:rsidRDefault="00E30933" w:rsidP="00E30933">
      <w:pPr>
        <w:numPr>
          <w:ilvl w:val="0"/>
          <w:numId w:val="4"/>
        </w:numPr>
        <w:spacing w:line="276" w:lineRule="auto"/>
      </w:pPr>
      <w:r w:rsidRPr="00906E68">
        <w:t xml:space="preserve">The QSE will ensure that the Non-Spin </w:t>
      </w:r>
      <w:r>
        <w:t>Ancillary Service</w:t>
      </w:r>
      <w:r w:rsidRPr="00906E68">
        <w:t xml:space="preserve"> Schedule telemetry for that unit has been reduced to zero</w:t>
      </w:r>
      <w:r>
        <w:t xml:space="preserve"> </w:t>
      </w:r>
      <w:r w:rsidRPr="00E5530E">
        <w:t>within 2</w:t>
      </w:r>
      <w:r>
        <w:t>0</w:t>
      </w:r>
      <w:r w:rsidRPr="00E5530E">
        <w:t xml:space="preserve"> minutes</w:t>
      </w:r>
      <w:r w:rsidRPr="00794A51">
        <w:t xml:space="preserve"> </w:t>
      </w:r>
      <w:r w:rsidRPr="00E5530E">
        <w:t>of the Dispatch Instruction</w:t>
      </w:r>
      <w:r w:rsidRPr="00906E68">
        <w:t>.</w:t>
      </w:r>
    </w:p>
    <w:p w:rsidR="00E30933" w:rsidRDefault="00E30933" w:rsidP="00E30933">
      <w:pPr>
        <w:numPr>
          <w:ilvl w:val="0"/>
          <w:numId w:val="4"/>
        </w:numPr>
        <w:spacing w:line="276" w:lineRule="auto"/>
      </w:pPr>
      <w:r w:rsidRPr="00906E68">
        <w:t xml:space="preserve">The QSE must have the Resource On-Line </w:t>
      </w:r>
      <w:r>
        <w:t>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w:t>
      </w:r>
      <w:r w:rsidRPr="00906E68">
        <w:t>within 25 minutes</w:t>
      </w:r>
      <w:r w:rsidRPr="00794A51">
        <w:t xml:space="preserve"> </w:t>
      </w:r>
      <w:r w:rsidRPr="00E5530E">
        <w:t>of the Dispatch Instruction</w:t>
      </w:r>
      <w:r w:rsidRPr="00906E68">
        <w:t>.</w:t>
      </w:r>
    </w:p>
    <w:p w:rsidR="00E30933" w:rsidRDefault="00E30933" w:rsidP="00E30933">
      <w:pPr>
        <w:numPr>
          <w:ilvl w:val="0"/>
          <w:numId w:val="4"/>
        </w:numPr>
        <w:spacing w:line="276" w:lineRule="auto"/>
      </w:pPr>
      <w:r w:rsidRPr="00906E68">
        <w:t xml:space="preserve">SCED will respond to the changes in Resource Status that are received by telemetry from the QSE.  </w:t>
      </w:r>
    </w:p>
    <w:p w:rsidR="00E30933" w:rsidRDefault="00E30933" w:rsidP="00E30933">
      <w:pPr>
        <w:numPr>
          <w:ilvl w:val="0"/>
          <w:numId w:val="4"/>
        </w:numPr>
        <w:spacing w:line="276" w:lineRule="auto"/>
      </w:pPr>
      <w:r w:rsidRPr="00906E68">
        <w:t xml:space="preserve">Once the Resource is On-Line it is </w:t>
      </w:r>
      <w:proofErr w:type="gramStart"/>
      <w:r>
        <w:t>D</w:t>
      </w:r>
      <w:r w:rsidRPr="00906E68">
        <w:t>ispatched</w:t>
      </w:r>
      <w:proofErr w:type="gramEnd"/>
      <w:r w:rsidRPr="00906E68">
        <w:t xml:space="preserve"> as any other Generation Resource including any provisions for processing generation less than the Resource’s LSL.</w:t>
      </w:r>
    </w:p>
    <w:p w:rsidR="00F27751" w:rsidRDefault="00E30933">
      <w:pPr>
        <w:numPr>
          <w:ilvl w:val="0"/>
          <w:numId w:val="4"/>
        </w:numPr>
        <w:spacing w:line="276" w:lineRule="auto"/>
      </w:pPr>
      <w:r w:rsidRPr="00906E68">
        <w:t>The Resource must, at a minimum</w:t>
      </w:r>
      <w:r>
        <w:t>,</w:t>
      </w:r>
      <w:r w:rsidRPr="00906E68">
        <w:t xml:space="preserve"> be capable of providing all the Non-Spin energy to SCED within 30 minutes of the Dispatch Instruction.</w:t>
      </w:r>
    </w:p>
    <w:p w:rsidR="00E30933" w:rsidRDefault="00E30933" w:rsidP="00E30933">
      <w:pPr>
        <w:spacing w:line="276" w:lineRule="auto"/>
      </w:pPr>
    </w:p>
    <w:p w:rsidR="00E30933" w:rsidRPr="00190CCA" w:rsidRDefault="00E30933" w:rsidP="00E30933">
      <w:pPr>
        <w:numPr>
          <w:ilvl w:val="1"/>
          <w:numId w:val="10"/>
        </w:numPr>
        <w:spacing w:line="276" w:lineRule="auto"/>
        <w:rPr>
          <w:u w:val="single"/>
        </w:rPr>
      </w:pPr>
      <w:r w:rsidRPr="00190CCA">
        <w:rPr>
          <w:u w:val="single"/>
        </w:rPr>
        <w:t>On-Line Generation Resource with an Energy Offer Curve</w:t>
      </w:r>
    </w:p>
    <w:p w:rsidR="00E30933" w:rsidRDefault="00E30933" w:rsidP="00E30933">
      <w:pPr>
        <w:numPr>
          <w:ilvl w:val="0"/>
          <w:numId w:val="8"/>
        </w:numPr>
        <w:spacing w:line="276" w:lineRule="auto"/>
      </w:pPr>
      <w:r>
        <w:t xml:space="preserve">For a Resource that </w:t>
      </w:r>
      <w:r w:rsidRPr="00F42139">
        <w:rPr>
          <w:i/>
        </w:rPr>
        <w:t>will not</w:t>
      </w:r>
      <w:r>
        <w:t xml:space="preserve"> </w:t>
      </w:r>
      <w:r w:rsidRPr="00F42139">
        <w:rPr>
          <w:i/>
        </w:rPr>
        <w:t>use power augmentation</w:t>
      </w:r>
      <w:r>
        <w:t xml:space="preserve"> to provide any portion of its Non-Spin Ancillary Service Resource Responsibility:</w:t>
      </w:r>
    </w:p>
    <w:p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zero </w:t>
      </w:r>
      <w:r w:rsidRPr="004C5C66">
        <w:t>within the 30-second window</w:t>
      </w:r>
      <w:r>
        <w:t xml:space="preserve"> prior to the start of the delivery hour.</w:t>
      </w:r>
    </w:p>
    <w:p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rsidR="00E30933" w:rsidRDefault="00E30933" w:rsidP="00E30933">
      <w:pPr>
        <w:numPr>
          <w:ilvl w:val="1"/>
          <w:numId w:val="8"/>
        </w:numPr>
        <w:spacing w:line="276" w:lineRule="auto"/>
      </w:pPr>
      <w:r>
        <w:t>T</w:t>
      </w:r>
      <w:r w:rsidRPr="004C5C66">
        <w:t xml:space="preserve">he </w:t>
      </w:r>
      <w:r>
        <w:t>total amount of capacity reserved on that Resource for Non-Spin shall be considered as a standing Non-Spin deployment Dispatch Instruction for the duration of the Operating Hour.</w:t>
      </w:r>
    </w:p>
    <w:p w:rsidR="00E30933" w:rsidRDefault="00E30933" w:rsidP="00E30933">
      <w:pPr>
        <w:numPr>
          <w:ilvl w:val="1"/>
          <w:numId w:val="8"/>
        </w:numPr>
        <w:spacing w:line="276" w:lineRule="auto"/>
      </w:pPr>
      <w:r w:rsidRPr="004C5C66">
        <w:t>A Non-Spin deployment Dispatch Instruction from ERCOT is not required for standing Non-Spin deployments</w:t>
      </w:r>
      <w:r>
        <w:t>.</w:t>
      </w:r>
    </w:p>
    <w:p w:rsidR="00E30933" w:rsidRDefault="00E30933" w:rsidP="00E30933">
      <w:pPr>
        <w:numPr>
          <w:ilvl w:val="0"/>
          <w:numId w:val="8"/>
        </w:numPr>
        <w:spacing w:line="276" w:lineRule="auto"/>
      </w:pPr>
      <w:r>
        <w:t xml:space="preserve">For a Resource that </w:t>
      </w:r>
      <w:r w:rsidRPr="00F42139">
        <w:rPr>
          <w:i/>
        </w:rPr>
        <w:t>will use power augmentation</w:t>
      </w:r>
      <w:r>
        <w:t xml:space="preserve"> to provide a specific MW portion of its Non-Spin Ancillary Service Responsibility:</w:t>
      </w:r>
    </w:p>
    <w:p w:rsidR="00E30933" w:rsidRDefault="00E30933" w:rsidP="00E30933">
      <w:pPr>
        <w:numPr>
          <w:ilvl w:val="1"/>
          <w:numId w:val="8"/>
        </w:numPr>
        <w:spacing w:line="276" w:lineRule="auto"/>
      </w:pPr>
      <w:r w:rsidRPr="004C5C66">
        <w:lastRenderedPageBreak/>
        <w:t xml:space="preserve">The QSE shall set </w:t>
      </w:r>
      <w:r>
        <w:t xml:space="preserve">the value of </w:t>
      </w:r>
      <w:r w:rsidRPr="004C5C66">
        <w:t xml:space="preserve">the Non-Spin Ancillary Service Schedule </w:t>
      </w:r>
      <w:r>
        <w:t xml:space="preserve">to the appropriate value </w:t>
      </w:r>
      <w:r w:rsidRPr="004C5C66">
        <w:t>within the 30-second window</w:t>
      </w:r>
      <w:r>
        <w:t xml:space="preserve"> prior to the start of the delivery hour.</w:t>
      </w:r>
    </w:p>
    <w:p w:rsidR="00E30933" w:rsidRDefault="00E30933" w:rsidP="00E30933">
      <w:pPr>
        <w:numPr>
          <w:ilvl w:val="1"/>
          <w:numId w:val="8"/>
        </w:numPr>
        <w:spacing w:line="276" w:lineRule="auto"/>
      </w:pPr>
      <w:r>
        <w:t>The QSE may set the value of the Non-Spin Ancillary Service Schedule equal to the MW amount of Non-Spin that will be provided via power</w:t>
      </w:r>
      <w:r w:rsidR="00841D51">
        <w:t>.</w:t>
      </w:r>
      <w:r>
        <w:t xml:space="preserve"> </w:t>
      </w:r>
      <w:proofErr w:type="gramStart"/>
      <w:r>
        <w:t>augmentation</w:t>
      </w:r>
      <w:proofErr w:type="gramEnd"/>
      <w:r>
        <w:t>; otherwise, the QSE may set the value of the schedule to zero.</w:t>
      </w:r>
    </w:p>
    <w:p w:rsidR="00E30933" w:rsidRDefault="00E30933" w:rsidP="00E30933">
      <w:pPr>
        <w:numPr>
          <w:ilvl w:val="1"/>
          <w:numId w:val="8"/>
        </w:numPr>
        <w:spacing w:line="276" w:lineRule="auto"/>
      </w:pPr>
      <w:r>
        <w:t>If the Non-Spin Ancillary Service Schedule is set to zero, then t</w:t>
      </w:r>
      <w:r w:rsidRPr="004C5C66">
        <w:t xml:space="preserve">he </w:t>
      </w:r>
      <w:r>
        <w:t>total amount of capacity reserved on that Resource for Non-Spin shall be considered as a standing Non-Spin deployment Dispatch Instruction for the duration of the Operating Hour.</w:t>
      </w:r>
    </w:p>
    <w:p w:rsidR="00E30933" w:rsidRDefault="00E30933" w:rsidP="00E30933">
      <w:pPr>
        <w:numPr>
          <w:ilvl w:val="1"/>
          <w:numId w:val="8"/>
        </w:numPr>
        <w:spacing w:line="276" w:lineRule="auto"/>
      </w:pPr>
      <w:r>
        <w:t>If the Non-Spin Ancillary Service Schedule is set to a non-zero value, then the QSE will be sent a Resource specific Dispatch Instruction indicating that Non-Spin has been deployed for the total amount of the Non-Spin Schedule.</w:t>
      </w:r>
    </w:p>
    <w:p w:rsidR="00E30933" w:rsidRDefault="00E30933" w:rsidP="00E30933">
      <w:pPr>
        <w:numPr>
          <w:ilvl w:val="2"/>
          <w:numId w:val="8"/>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rsidR="00E30933" w:rsidRPr="004C5C66" w:rsidRDefault="00E30933" w:rsidP="00E30933">
      <w:pPr>
        <w:numPr>
          <w:ilvl w:val="2"/>
          <w:numId w:val="8"/>
        </w:numPr>
        <w:spacing w:line="276" w:lineRule="auto"/>
      </w:pPr>
      <w:r w:rsidRPr="004C5C66">
        <w:t>The QSE shall reduce the Resource’s Non-Spin Ancillary Service Schedule to zero within 20 minutes following a deployment instruction.</w:t>
      </w:r>
    </w:p>
    <w:p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rsidR="00E30933" w:rsidRDefault="00E30933" w:rsidP="00E30933">
      <w:pPr>
        <w:numPr>
          <w:ilvl w:val="0"/>
          <w:numId w:val="8"/>
        </w:numPr>
        <w:spacing w:line="276" w:lineRule="auto"/>
      </w:pPr>
      <w:r w:rsidRPr="004C5C66">
        <w:t xml:space="preserve">The </w:t>
      </w:r>
      <w:r>
        <w:t xml:space="preserve">QSE </w:t>
      </w:r>
      <w:r w:rsidRPr="004C5C66">
        <w:t xml:space="preserve">must, at a minimum, </w:t>
      </w:r>
      <w:r>
        <w:t>ensure that the Normal Ramp Rate represented by the Resource’s ramp rate curve is sufficient to allow SCED to fully D</w:t>
      </w:r>
      <w:r w:rsidRPr="004C5C66">
        <w:t xml:space="preserve">ispatch </w:t>
      </w:r>
      <w:r>
        <w:t xml:space="preserve">the Resource’s </w:t>
      </w:r>
      <w:r w:rsidRPr="004C5C66">
        <w:t>Non-Spin Resource Responsibility within 30 minutes</w:t>
      </w:r>
      <w:r>
        <w:t>, regardless of whether or not the Resource uses power augmentation to provide the service</w:t>
      </w:r>
      <w:r w:rsidRPr="004C5C66">
        <w:t>.</w:t>
      </w:r>
    </w:p>
    <w:p w:rsidR="00E30933" w:rsidRDefault="00E30933" w:rsidP="00E30933">
      <w:pPr>
        <w:spacing w:line="276" w:lineRule="auto"/>
      </w:pPr>
    </w:p>
    <w:p w:rsidR="00E30933" w:rsidRPr="00971511" w:rsidRDefault="00E30933" w:rsidP="00E30933">
      <w:pPr>
        <w:numPr>
          <w:ilvl w:val="1"/>
          <w:numId w:val="10"/>
        </w:numPr>
        <w:spacing w:line="276" w:lineRule="auto"/>
        <w:rPr>
          <w:u w:val="single"/>
        </w:rPr>
      </w:pPr>
      <w:r w:rsidRPr="006C4C7B">
        <w:rPr>
          <w:u w:val="single"/>
        </w:rPr>
        <w:t xml:space="preserve">On-Line Generation Resource with Output Schedules </w:t>
      </w:r>
    </w:p>
    <w:p w:rsidR="00E30933" w:rsidRPr="00971511" w:rsidRDefault="00E30933" w:rsidP="00E30933">
      <w:pPr>
        <w:numPr>
          <w:ilvl w:val="0"/>
          <w:numId w:val="5"/>
        </w:numPr>
        <w:spacing w:line="276" w:lineRule="auto"/>
      </w:pPr>
      <w:r w:rsidRPr="00971511">
        <w:t>The QSE shall set the value of the Non-Spin Ancillary Service Schedule to zero within the 30-second window prior to the start of the delivery hour.</w:t>
      </w:r>
    </w:p>
    <w:p w:rsidR="00E30933" w:rsidRPr="00971511" w:rsidRDefault="00E30933" w:rsidP="00E30933">
      <w:pPr>
        <w:numPr>
          <w:ilvl w:val="0"/>
          <w:numId w:val="5"/>
        </w:numPr>
        <w:spacing w:line="276" w:lineRule="auto"/>
      </w:pPr>
      <w:r w:rsidRPr="00971511">
        <w:t>ERCOT will automatically calculate new HASL constraints for SCED using the telemetry of the Resource’s Non-Spin Ancillary Service Schedule.</w:t>
      </w:r>
    </w:p>
    <w:p w:rsidR="00E30933" w:rsidRPr="006C4C7B" w:rsidRDefault="00E30933" w:rsidP="00E30933">
      <w:pPr>
        <w:numPr>
          <w:ilvl w:val="1"/>
          <w:numId w:val="5"/>
        </w:numPr>
        <w:tabs>
          <w:tab w:val="clear" w:pos="1800"/>
          <w:tab w:val="num" w:pos="-1170"/>
        </w:tabs>
        <w:spacing w:line="276" w:lineRule="auto"/>
        <w:ind w:left="1080"/>
      </w:pPr>
      <w:r w:rsidRPr="006C4C7B">
        <w:t>If the QSE is sent a Resource-specific Dispatch Instruction indicating that Non-Spin has been deployed:</w:t>
      </w:r>
    </w:p>
    <w:p w:rsidR="00E30933" w:rsidRPr="00971511" w:rsidRDefault="00E30933" w:rsidP="00E30933">
      <w:pPr>
        <w:numPr>
          <w:ilvl w:val="1"/>
          <w:numId w:val="8"/>
        </w:numPr>
        <w:spacing w:line="276" w:lineRule="auto"/>
      </w:pPr>
      <w:r w:rsidRPr="006C4C7B">
        <w:t xml:space="preserve">The Dispatch Instruction must include the additional amount of </w:t>
      </w:r>
      <w:r w:rsidRPr="006C4C7B">
        <w:rPr>
          <w:i/>
        </w:rPr>
        <w:t>e</w:t>
      </w:r>
      <w:r w:rsidRPr="00971511">
        <w:rPr>
          <w:i/>
        </w:rPr>
        <w:t>nergy</w:t>
      </w:r>
      <w:r w:rsidRPr="00971511">
        <w:t xml:space="preserve"> (MW) that needs to be produced by the Resource and the estimated duration of the deployment.</w:t>
      </w:r>
    </w:p>
    <w:p w:rsidR="00E30933" w:rsidRPr="00971511" w:rsidRDefault="00E30933" w:rsidP="00E30933">
      <w:pPr>
        <w:numPr>
          <w:ilvl w:val="1"/>
          <w:numId w:val="8"/>
        </w:numPr>
        <w:spacing w:line="276" w:lineRule="auto"/>
      </w:pPr>
      <w:r w:rsidRPr="00971511">
        <w:t xml:space="preserve">For DSRs providing Non-Spin, as soon as the QSE receives the deployment, the QSE shall adjust the telemetry Output Schedule to reflect the Non-Spin deployment. </w:t>
      </w:r>
      <w:r>
        <w:t xml:space="preserve"> </w:t>
      </w:r>
      <w:r w:rsidRPr="00971511">
        <w:t xml:space="preserve">A DSR QSE with a Load Resource that has provided Non-Spin will ensure that the Output Schedule is not reduced to reflect the </w:t>
      </w:r>
      <w:r>
        <w:t>L</w:t>
      </w:r>
      <w:r w:rsidRPr="00971511">
        <w:t xml:space="preserve">oad </w:t>
      </w:r>
      <w:r w:rsidRPr="00971511">
        <w:lastRenderedPageBreak/>
        <w:t>deployment if the Load Resource is part of the DSR Load that the Resource follows.</w:t>
      </w:r>
    </w:p>
    <w:p w:rsidR="00E30933" w:rsidRDefault="00E30933" w:rsidP="00E30933">
      <w:pPr>
        <w:numPr>
          <w:ilvl w:val="1"/>
          <w:numId w:val="8"/>
        </w:numPr>
        <w:spacing w:line="276" w:lineRule="auto"/>
      </w:pPr>
      <w:r w:rsidRPr="00971511">
        <w:t>For non-DSRs (with Output Schedules) providing Non-Spin, ERCOT shall increase the Output Schedule used in SCED by the difference between telemet</w:t>
      </w:r>
      <w:r w:rsidRPr="006C4C7B">
        <w:t xml:space="preserve">ered Non-Spin </w:t>
      </w:r>
      <w:r>
        <w:t xml:space="preserve">Ancillary Service Resource </w:t>
      </w:r>
      <w:r w:rsidRPr="006C4C7B">
        <w:t xml:space="preserve">Responsibility and </w:t>
      </w:r>
      <w:r>
        <w:t xml:space="preserve">Ancillary Service </w:t>
      </w:r>
      <w:r w:rsidRPr="006C4C7B">
        <w:t>Schedule to reflect the amount of Non-Spin energy that is to be provided by the Resource in response to the Non-Spin deployment.</w:t>
      </w:r>
    </w:p>
    <w:p w:rsidR="00F27751" w:rsidRDefault="00F27751">
      <w:pPr>
        <w:spacing w:line="276" w:lineRule="auto"/>
      </w:pPr>
    </w:p>
    <w:p w:rsidR="0063447E" w:rsidRDefault="0063447E" w:rsidP="0063447E">
      <w:pPr>
        <w:numPr>
          <w:ilvl w:val="1"/>
          <w:numId w:val="10"/>
        </w:numPr>
        <w:spacing w:line="276" w:lineRule="auto"/>
        <w:rPr>
          <w:u w:val="single"/>
        </w:rPr>
      </w:pPr>
      <w:r w:rsidRPr="00906E68">
        <w:rPr>
          <w:u w:val="single"/>
        </w:rPr>
        <w:t>Load Resource reserved for Non-Spin</w:t>
      </w:r>
    </w:p>
    <w:p w:rsidR="0063447E" w:rsidRDefault="0063447E" w:rsidP="0063447E">
      <w:pPr>
        <w:numPr>
          <w:ilvl w:val="0"/>
          <w:numId w:val="6"/>
        </w:numPr>
        <w:spacing w:line="276" w:lineRule="auto"/>
      </w:pPr>
      <w:r w:rsidRPr="00906E68">
        <w:t xml:space="preserve">The QSE will be sent a Resource specific Dispatch Instruction that Non-Spin has been deployed. </w:t>
      </w:r>
    </w:p>
    <w:p w:rsidR="0063447E" w:rsidRDefault="0063447E" w:rsidP="0063447E">
      <w:pPr>
        <w:numPr>
          <w:ilvl w:val="0"/>
          <w:numId w:val="6"/>
        </w:numPr>
        <w:spacing w:line="276" w:lineRule="auto"/>
      </w:pPr>
      <w:r w:rsidRPr="00906E68">
        <w:t xml:space="preserve">The Dispatch Instruction must include the MW level of </w:t>
      </w:r>
      <w:r>
        <w:t>L</w:t>
      </w:r>
      <w:r w:rsidRPr="00906E68">
        <w:t xml:space="preserve">oad </w:t>
      </w:r>
      <w:r w:rsidRPr="00906E68">
        <w:rPr>
          <w:i/>
        </w:rPr>
        <w:t>energy</w:t>
      </w:r>
      <w:r w:rsidRPr="00906E68">
        <w:t xml:space="preserve"> to be interrupted by the Load Resource and the estimated duration of the deployment.</w:t>
      </w:r>
    </w:p>
    <w:p w:rsidR="0063447E" w:rsidRDefault="0063447E" w:rsidP="0063447E">
      <w:pPr>
        <w:numPr>
          <w:ilvl w:val="0"/>
          <w:numId w:val="6"/>
        </w:numPr>
        <w:spacing w:line="276" w:lineRule="auto"/>
      </w:pPr>
      <w:r w:rsidRPr="00906E68">
        <w:t>Non-Spin procured from a Load Resource block offer must be deployed as a block.</w:t>
      </w:r>
    </w:p>
    <w:p w:rsidR="00F27751" w:rsidRDefault="0063447E" w:rsidP="007A583D">
      <w:pPr>
        <w:numPr>
          <w:ilvl w:val="0"/>
          <w:numId w:val="6"/>
        </w:numPr>
        <w:spacing w:after="240" w:line="276" w:lineRule="auto"/>
      </w:pPr>
      <w:r w:rsidRPr="00906E68">
        <w:t>The Load Resource must, at a minimum, interrupt not less than 95%, nor more than 150% of the requested deployment energy within 30 minutes of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A622A" w:rsidTr="00855A5D">
        <w:tc>
          <w:tcPr>
            <w:tcW w:w="9576" w:type="dxa"/>
            <w:shd w:val="clear" w:color="auto" w:fill="D9D9D9"/>
          </w:tcPr>
          <w:p w:rsidR="00CA622A" w:rsidRPr="00855A5D" w:rsidRDefault="00CA622A" w:rsidP="00855A5D">
            <w:pPr>
              <w:pStyle w:val="List"/>
              <w:spacing w:before="120"/>
              <w:ind w:left="0" w:firstLine="0"/>
              <w:rPr>
                <w:b/>
                <w:i/>
              </w:rPr>
            </w:pPr>
            <w:r w:rsidRPr="00855A5D">
              <w:rPr>
                <w:b/>
                <w:i/>
              </w:rPr>
              <w:t>[Replace Section 2.4 above with the following upon system implementation of NPRR555:]</w:t>
            </w:r>
          </w:p>
          <w:p w:rsidR="007A583D" w:rsidRPr="00855A5D" w:rsidRDefault="007A583D" w:rsidP="00855A5D">
            <w:pPr>
              <w:spacing w:line="276" w:lineRule="auto"/>
              <w:ind w:left="792" w:hanging="432"/>
              <w:rPr>
                <w:u w:val="single"/>
              </w:rPr>
            </w:pPr>
            <w:r w:rsidRPr="007A583D">
              <w:t>2.4</w:t>
            </w:r>
            <w:r w:rsidRPr="007A583D">
              <w:tab/>
            </w:r>
            <w:r>
              <w:t xml:space="preserve">Controllable </w:t>
            </w:r>
            <w:r w:rsidRPr="00855A5D">
              <w:rPr>
                <w:u w:val="single"/>
              </w:rPr>
              <w:t>Load Resource with Non-Spin Ancillary Service Resource Responsibility</w:t>
            </w:r>
          </w:p>
          <w:p w:rsidR="007A583D" w:rsidRDefault="007A583D" w:rsidP="00855A5D">
            <w:pPr>
              <w:numPr>
                <w:ilvl w:val="0"/>
                <w:numId w:val="6"/>
              </w:numPr>
              <w:spacing w:line="276" w:lineRule="auto"/>
            </w:pPr>
            <w:r w:rsidRPr="00906E68">
              <w:t xml:space="preserve">The QSE will be sent a Resource specific Dispatch Instruction that Non-Spin has been deployed. </w:t>
            </w:r>
          </w:p>
          <w:p w:rsidR="007A583D" w:rsidRDefault="007A583D" w:rsidP="00855A5D">
            <w:pPr>
              <w:numPr>
                <w:ilvl w:val="0"/>
                <w:numId w:val="6"/>
              </w:numPr>
              <w:spacing w:line="276" w:lineRule="auto"/>
            </w:pPr>
            <w:r w:rsidRPr="00906E68">
              <w:t xml:space="preserve">The Dispatch Instruction must include the </w:t>
            </w:r>
            <w:r>
              <w:t>expected amount of capacity that will be available for SCED and the anticipated</w:t>
            </w:r>
            <w:r w:rsidRPr="00906E68">
              <w:t xml:space="preserve"> duration of the deployment.</w:t>
            </w:r>
          </w:p>
          <w:p w:rsidR="007A583D" w:rsidRDefault="007A583D" w:rsidP="00855A5D">
            <w:pPr>
              <w:numPr>
                <w:ilvl w:val="0"/>
                <w:numId w:val="6"/>
              </w:numPr>
              <w:spacing w:line="276" w:lineRule="auto"/>
            </w:pPr>
            <w:r>
              <w:t xml:space="preserve">The QSE will ensure that the </w:t>
            </w:r>
            <w:r w:rsidRPr="00906E68">
              <w:t xml:space="preserve">Non-Spin </w:t>
            </w:r>
            <w:r>
              <w:t>Ancillary Service Schedule telemetry for that Controllable</w:t>
            </w:r>
            <w:r w:rsidRPr="00906E68">
              <w:t xml:space="preserve"> Load Resource </w:t>
            </w:r>
            <w:r w:rsidRPr="00255BEB">
              <w:t>has been reduced to zero within 20 minutes of the Dispatch Instruction</w:t>
            </w:r>
            <w:r w:rsidRPr="00906E68">
              <w:t>.</w:t>
            </w:r>
          </w:p>
          <w:p w:rsidR="007A583D" w:rsidRDefault="007A583D" w:rsidP="00855A5D">
            <w:pPr>
              <w:numPr>
                <w:ilvl w:val="0"/>
                <w:numId w:val="6"/>
              </w:numPr>
              <w:spacing w:line="276" w:lineRule="auto"/>
            </w:pPr>
            <w:r w:rsidRPr="00255BEB">
              <w:t>The QSE must have the Controllable Load Resource</w:t>
            </w:r>
            <w:r>
              <w:t>’s telemetered Resource Status as</w:t>
            </w:r>
            <w:r w:rsidRPr="00255BEB">
              <w:t xml:space="preserve"> On-Line</w:t>
            </w:r>
            <w:r>
              <w:t xml:space="preserve"> (ONRGL and/or ONCLR, whichever is applicable)</w:t>
            </w:r>
            <w:r w:rsidRPr="00255BEB">
              <w:t xml:space="preserve"> with an RTM Energy Bid</w:t>
            </w:r>
            <w:r>
              <w:t>,</w:t>
            </w:r>
            <w:r w:rsidRPr="00255BEB">
              <w:t xml:space="preserve"> and the Controllable Load Resource’s telemetered net real power consumption</w:t>
            </w:r>
            <w:r>
              <w:t xml:space="preserve"> must be </w:t>
            </w:r>
            <w:r w:rsidRPr="00255BEB">
              <w:t>greater than or equal to the Controllable Load Resource’s telemetered LPC plus its total upward Ancillary Service Resource Responsibility.</w:t>
            </w:r>
          </w:p>
          <w:p w:rsidR="007A583D" w:rsidRPr="00255BEB" w:rsidRDefault="007A583D" w:rsidP="00855A5D">
            <w:pPr>
              <w:numPr>
                <w:ilvl w:val="0"/>
                <w:numId w:val="6"/>
              </w:numPr>
              <w:spacing w:line="276" w:lineRule="auto"/>
            </w:pPr>
            <w:r w:rsidRPr="00255BEB">
              <w:t xml:space="preserve">ERCOT will automatically calculate new LASL constraints for SCED using the telemetry of the Resource’s Non-Spin Ancillary Service Schedule.  </w:t>
            </w:r>
          </w:p>
          <w:p w:rsidR="007A583D" w:rsidRDefault="007A583D" w:rsidP="00855A5D">
            <w:pPr>
              <w:numPr>
                <w:ilvl w:val="0"/>
                <w:numId w:val="6"/>
              </w:numPr>
              <w:spacing w:line="276" w:lineRule="auto"/>
            </w:pPr>
            <w:r w:rsidRPr="00255BEB">
              <w:t xml:space="preserve">Once the Controllable Load Resource’s Non-Spin capacity has been released to SCED, this capacity is </w:t>
            </w:r>
            <w:proofErr w:type="gramStart"/>
            <w:r w:rsidRPr="00255BEB">
              <w:t>Dispatched</w:t>
            </w:r>
            <w:proofErr w:type="gramEnd"/>
            <w:r w:rsidRPr="00255BEB">
              <w:t xml:space="preserve"> as any other Resource available to SCED.</w:t>
            </w:r>
          </w:p>
          <w:p w:rsidR="00CA622A" w:rsidRDefault="007A583D" w:rsidP="00855A5D">
            <w:pPr>
              <w:numPr>
                <w:ilvl w:val="0"/>
                <w:numId w:val="6"/>
              </w:numPr>
              <w:spacing w:line="276" w:lineRule="auto"/>
            </w:pPr>
            <w:r w:rsidRPr="00906E68">
              <w:t xml:space="preserve">The </w:t>
            </w:r>
            <w:r>
              <w:t xml:space="preserve">Controllable </w:t>
            </w:r>
            <w:r w:rsidRPr="00906E68">
              <w:t xml:space="preserve">Load Resource must, at a minimum, </w:t>
            </w:r>
            <w:r w:rsidRPr="00255BEB">
              <w:t>be capable of providing all the Non-Spin</w:t>
            </w:r>
            <w:r w:rsidRPr="00906E68">
              <w:t xml:space="preserve"> energy </w:t>
            </w:r>
            <w:r>
              <w:t xml:space="preserve">to SCED </w:t>
            </w:r>
            <w:r w:rsidRPr="00906E68">
              <w:t>within 30 minutes of the Dispatch Instruction.</w:t>
            </w:r>
          </w:p>
        </w:tc>
      </w:tr>
    </w:tbl>
    <w:p w:rsidR="00F43DC8" w:rsidRDefault="00F43DC8">
      <w:pPr>
        <w:spacing w:line="276" w:lineRule="auto"/>
      </w:pPr>
    </w:p>
    <w:p w:rsidR="00F43DC8" w:rsidRPr="00C91FBB" w:rsidRDefault="00906E68">
      <w:pPr>
        <w:pStyle w:val="Heading2"/>
        <w:numPr>
          <w:ilvl w:val="0"/>
          <w:numId w:val="10"/>
        </w:numPr>
        <w:rPr>
          <w:b w:val="0"/>
        </w:rPr>
      </w:pPr>
      <w:bookmarkStart w:id="271" w:name="_Toc275854208"/>
      <w:bookmarkStart w:id="272" w:name="_Toc372631311"/>
      <w:r w:rsidRPr="00C91FBB">
        <w:rPr>
          <w:rFonts w:ascii="Times New Roman" w:hAnsi="Times New Roman"/>
        </w:rPr>
        <w:lastRenderedPageBreak/>
        <w:t>Recall of Non-Spin Deployment</w:t>
      </w:r>
      <w:bookmarkEnd w:id="271"/>
      <w:bookmarkEnd w:id="272"/>
    </w:p>
    <w:p w:rsidR="000443CC" w:rsidRDefault="00D53BD5">
      <w:pPr>
        <w:spacing w:line="276" w:lineRule="auto"/>
      </w:pPr>
      <w:del w:id="273" w:author="ERCOT" w:date="2014-04-08T16:53:00Z">
        <w:r>
          <w:delText>Half of the</w:delText>
        </w:r>
      </w:del>
      <w:ins w:id="274" w:author="ERCOT" w:date="2014-04-08T16:53:00Z">
        <w:r w:rsidR="00D02AEC">
          <w:t>The manually</w:t>
        </w:r>
      </w:ins>
      <w:r w:rsidR="00D02AEC">
        <w:t xml:space="preserve"> </w:t>
      </w:r>
      <w:r>
        <w:t xml:space="preserve">deployed </w:t>
      </w:r>
      <w:r w:rsidR="00906E68" w:rsidRPr="00190CCA">
        <w:t xml:space="preserve">Non-Spin </w:t>
      </w:r>
      <w:del w:id="275" w:author="ERCOT" w:date="2014-04-08T16:53:00Z">
        <w:r w:rsidR="00906E68" w:rsidRPr="00190CCA">
          <w:delText>will</w:delText>
        </w:r>
      </w:del>
      <w:ins w:id="276" w:author="ERCOT" w:date="2014-04-08T16:53:00Z">
        <w:r w:rsidR="00DC3A46">
          <w:t>may</w:t>
        </w:r>
      </w:ins>
      <w:r w:rsidR="00DC3A46" w:rsidRPr="00190CCA">
        <w:t xml:space="preserve"> </w:t>
      </w:r>
      <w:r w:rsidR="00906E68" w:rsidRPr="00190CCA">
        <w:t xml:space="preserve">be recalled when </w:t>
      </w:r>
      <w:ins w:id="277" w:author="ERCOT" w:date="2014-04-08T16:53:00Z">
        <w:r w:rsidR="00E63130">
          <w:t>all manually deployed RRS is fully recalled</w:t>
        </w:r>
        <w:r w:rsidR="00E63130" w:rsidRPr="00190CCA">
          <w:t xml:space="preserve"> </w:t>
        </w:r>
        <w:r w:rsidR="00E63130">
          <w:t xml:space="preserve">and </w:t>
        </w:r>
      </w:ins>
      <w:r w:rsidR="00906E68" w:rsidRPr="00190CCA">
        <w:t>(</w:t>
      </w:r>
      <w:r w:rsidR="00906E68" w:rsidRPr="00FC32DD">
        <w:t>HASL- Gen)</w:t>
      </w:r>
      <w:r w:rsidR="009D05E1" w:rsidRPr="009D05E1">
        <w:t xml:space="preserve"> </w:t>
      </w:r>
      <w:r w:rsidR="009D05E1" w:rsidRPr="006C4C7B">
        <w:t xml:space="preserve">– (30-minute load ramp) </w:t>
      </w:r>
      <w:r w:rsidR="00A13744">
        <w:t>&gt;</w:t>
      </w:r>
      <w:r w:rsidR="00A13744" w:rsidRPr="00FC32DD">
        <w:t xml:space="preserve"> </w:t>
      </w:r>
      <w:r>
        <w:t>10</w:t>
      </w:r>
      <w:r w:rsidR="00906E68" w:rsidRPr="00FC32DD">
        <w:t>00 MW</w:t>
      </w:r>
      <w:r w:rsidR="00E63130">
        <w:t xml:space="preserve"> and</w:t>
      </w:r>
      <w:r w:rsidR="00906E68" w:rsidRPr="00FC32DD">
        <w:t xml:space="preserve"> PRC is </w:t>
      </w:r>
      <w:r w:rsidR="00A13744">
        <w:t>&gt;</w:t>
      </w:r>
      <w:r w:rsidR="00A13744" w:rsidRPr="00FC32DD">
        <w:t xml:space="preserve"> </w:t>
      </w:r>
      <w:r>
        <w:t>28</w:t>
      </w:r>
      <w:r w:rsidRPr="00FC32DD">
        <w:t xml:space="preserve">00 </w:t>
      </w:r>
      <w:r w:rsidR="00906E68" w:rsidRPr="00FC32DD">
        <w:t>MW.</w:t>
      </w:r>
      <w:r>
        <w:t xml:space="preserve"> </w:t>
      </w:r>
      <w:r w:rsidR="00154B30">
        <w:t xml:space="preserve"> </w:t>
      </w:r>
      <w:del w:id="278" w:author="ERCOT" w:date="2014-04-08T16:53:00Z">
        <w:r>
          <w:delText xml:space="preserve">All of the deployed </w:delText>
        </w:r>
        <w:r w:rsidRPr="00190CCA">
          <w:delText>Non-Spin will be recalled when (</w:delText>
        </w:r>
        <w:r w:rsidRPr="00FC32DD">
          <w:delText>HASL- Gen)</w:delText>
        </w:r>
        <w:r w:rsidR="009D05E1" w:rsidRPr="009D05E1">
          <w:delText xml:space="preserve"> </w:delText>
        </w:r>
        <w:r w:rsidR="009D05E1" w:rsidRPr="006C4C7B">
          <w:delText xml:space="preserve">– (30-minute load ramp) </w:delText>
        </w:r>
        <w:r w:rsidR="00A13744">
          <w:delText>&gt;</w:delText>
        </w:r>
        <w:r w:rsidRPr="00FC32DD">
          <w:delText xml:space="preserve"> </w:delText>
        </w:r>
        <w:r>
          <w:delText>10</w:delText>
        </w:r>
        <w:r w:rsidRPr="00FC32DD">
          <w:delText xml:space="preserve">00 MW and PRC is </w:delText>
        </w:r>
        <w:r w:rsidR="00A13744">
          <w:delText>&gt;</w:delText>
        </w:r>
        <w:r w:rsidRPr="00FC32DD">
          <w:delText xml:space="preserve"> 3000 MW.</w:delText>
        </w:r>
      </w:del>
    </w:p>
    <w:p w:rsidR="000443CC" w:rsidRDefault="000443CC" w:rsidP="000443CC"/>
    <w:p w:rsidR="000443CC" w:rsidRPr="00FC32DD" w:rsidRDefault="000443CC">
      <w:pPr>
        <w:spacing w:line="276" w:lineRule="auto"/>
      </w:pPr>
      <w:r>
        <w:t>Following the recall of a Non-spin deployment, the following steps should be taken:</w:t>
      </w:r>
    </w:p>
    <w:p w:rsidR="00787B65" w:rsidRDefault="00906E68">
      <w:pPr>
        <w:numPr>
          <w:ilvl w:val="0"/>
          <w:numId w:val="9"/>
        </w:numPr>
        <w:spacing w:line="276" w:lineRule="auto"/>
      </w:pPr>
      <w:r w:rsidRPr="00FC32DD">
        <w:t xml:space="preserve">After recall, </w:t>
      </w:r>
      <w:r w:rsidR="00FF7521">
        <w:t xml:space="preserve">the </w:t>
      </w:r>
      <w:r w:rsidRPr="00FC32DD">
        <w:t xml:space="preserve">QSE will be allowed to </w:t>
      </w:r>
      <w:r w:rsidR="00FF7521">
        <w:t>use normal shutdown procedures to take the Resource O</w:t>
      </w:r>
      <w:r w:rsidR="00436027">
        <w:t>ff-L</w:t>
      </w:r>
      <w:r w:rsidR="00FF7521">
        <w:t xml:space="preserve">ine </w:t>
      </w:r>
      <w:r w:rsidRPr="00FC32DD">
        <w:t>if the QSE wants to shut</w:t>
      </w:r>
      <w:r w:rsidR="00383457">
        <w:t xml:space="preserve"> </w:t>
      </w:r>
      <w:r w:rsidRPr="00FC32DD">
        <w:t xml:space="preserve">down the Resource. </w:t>
      </w:r>
      <w:r w:rsidR="00154B30">
        <w:t xml:space="preserve"> </w:t>
      </w:r>
      <w:r w:rsidR="00436027">
        <w:t xml:space="preserve">In this case, the Non-Spin Ancillary Service Schedule for that Resource will be reset to equal the Non-Spin Ancillary Service Responsibility for that Resource for that hour.  </w:t>
      </w:r>
      <w:r w:rsidRPr="00FC32DD">
        <w:t>A QSE with a Generation Resource that was previously Off-Line</w:t>
      </w:r>
      <w:r w:rsidRPr="00906E68">
        <w:t xml:space="preserve"> will be allowed to keep the </w:t>
      </w:r>
      <w:r w:rsidR="00436027">
        <w:t>Resource</w:t>
      </w:r>
      <w:r w:rsidR="00436027" w:rsidRPr="00906E68">
        <w:t xml:space="preserve"> </w:t>
      </w:r>
      <w:r w:rsidRPr="00906E68">
        <w:t xml:space="preserve">On-Line after </w:t>
      </w:r>
      <w:r w:rsidR="00697FED">
        <w:t xml:space="preserve">the </w:t>
      </w:r>
      <w:r w:rsidRPr="00906E68">
        <w:t xml:space="preserve">minimum </w:t>
      </w:r>
      <w:r w:rsidR="00436027">
        <w:t>O</w:t>
      </w:r>
      <w:r w:rsidRPr="00906E68">
        <w:t>n</w:t>
      </w:r>
      <w:r w:rsidR="00436027">
        <w:t>-L</w:t>
      </w:r>
      <w:r w:rsidRPr="00906E68">
        <w:t xml:space="preserve">ine time, provided </w:t>
      </w:r>
      <w:r w:rsidR="00436027">
        <w:t xml:space="preserve">that </w:t>
      </w:r>
      <w:r w:rsidRPr="00906E68">
        <w:t xml:space="preserve">the difference between its HSL and LSL </w:t>
      </w:r>
      <w:r w:rsidR="00436027">
        <w:t>is greater than or equal to its Ancillary Service</w:t>
      </w:r>
      <w:r w:rsidR="00436027" w:rsidRPr="00906E68">
        <w:t xml:space="preserve"> </w:t>
      </w:r>
      <w:r w:rsidRPr="00906E68">
        <w:t>Resource Responsibility.</w:t>
      </w:r>
    </w:p>
    <w:p w:rsidR="00436027" w:rsidRDefault="00436027" w:rsidP="00FC32DD">
      <w:pPr>
        <w:numPr>
          <w:ilvl w:val="0"/>
          <w:numId w:val="9"/>
        </w:numPr>
        <w:spacing w:line="276" w:lineRule="auto"/>
      </w:pPr>
      <w:r w:rsidRPr="0071022C">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w:t>
      </w:r>
      <w:r w:rsidR="00867653">
        <w:t xml:space="preserve">ensure that </w:t>
      </w:r>
      <w:r>
        <w:t xml:space="preserve">the value of </w:t>
      </w:r>
      <w:r w:rsidRPr="00971511">
        <w:t xml:space="preserve">the Non-Spin </w:t>
      </w:r>
      <w:r>
        <w:t>Ancillary Service</w:t>
      </w:r>
      <w:r w:rsidRPr="00971511">
        <w:t xml:space="preserve"> Schedule for that </w:t>
      </w:r>
      <w:r w:rsidR="00867653">
        <w:t>Resource is set to</w:t>
      </w:r>
      <w:r>
        <w:t xml:space="preserve"> </w:t>
      </w:r>
      <w:r w:rsidRPr="0071022C">
        <w:t>0 MW</w:t>
      </w:r>
      <w:r w:rsidRPr="00971511">
        <w:t>.</w:t>
      </w:r>
    </w:p>
    <w:p w:rsidR="00F43DC8" w:rsidRPr="008175D6" w:rsidRDefault="00906E68" w:rsidP="00FC32DD">
      <w:pPr>
        <w:numPr>
          <w:ilvl w:val="0"/>
          <w:numId w:val="9"/>
        </w:numPr>
        <w:spacing w:line="276" w:lineRule="auto"/>
      </w:pPr>
      <w:r w:rsidRPr="008175D6">
        <w:t>A QSE with a DSR Generation Resource (with an Output Schedule) that will stay On-Line will back out the Non-Spin addition that was made to the Output Schedule.  This can be incrementally deleted depending on the size of the deployment and Normal Ramp Rate.</w:t>
      </w:r>
      <w:r w:rsidR="00662AF5" w:rsidRPr="008175D6">
        <w:t xml:space="preserve"> </w:t>
      </w:r>
      <w:r w:rsidR="00867653">
        <w:t xml:space="preserve"> </w:t>
      </w:r>
      <w:r w:rsidR="00662AF5" w:rsidRPr="008175D6">
        <w:t xml:space="preserve">For non-DSR Generation Resources, SCED will use the QSE submitted non-DSR Output Schedule once the Non-Spin </w:t>
      </w:r>
      <w:r w:rsidR="00436027">
        <w:t>has been recalled.</w:t>
      </w:r>
    </w:p>
    <w:p w:rsidR="00F43DC8" w:rsidRDefault="00906E68">
      <w:pPr>
        <w:numPr>
          <w:ilvl w:val="0"/>
          <w:numId w:val="9"/>
        </w:numPr>
        <w:spacing w:line="276" w:lineRule="auto"/>
      </w:pPr>
      <w:r w:rsidRPr="00906E68">
        <w:t xml:space="preserve">A QSE with a Load Resource that has provided Non-Spin will ensure that the </w:t>
      </w:r>
      <w:r w:rsidR="00436027">
        <w:t>L</w:t>
      </w:r>
      <w:r w:rsidRPr="00906E68">
        <w:t>oad energy and Non-Spin capability is restored within three hours from the expiration of the Non-Spin deployment.  If it is not, the Non-Spin capability must be replaced by the QSE on other Generation or Load Resources capable of providing the service.</w:t>
      </w:r>
    </w:p>
    <w:p w:rsidR="00EB3068" w:rsidRDefault="00EB3068" w:rsidP="00EB3068"/>
    <w:p w:rsidR="00436027" w:rsidRDefault="00436027" w:rsidP="00436027">
      <w:r>
        <w:t>If Non-Spin has been deployed in the Houston area to help manage the N_H Voltage Stability Limit, the deployments will be recalled on</w:t>
      </w:r>
      <w:bookmarkStart w:id="279" w:name="_GoBack"/>
      <w:bookmarkEnd w:id="279"/>
      <w:r>
        <w:t xml:space="preserve">ce reliability margins have been restored to a manageable level. </w:t>
      </w:r>
    </w:p>
    <w:p w:rsidR="004A1359" w:rsidRDefault="004A1359" w:rsidP="00EB30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A583D" w:rsidTr="00855A5D">
        <w:tc>
          <w:tcPr>
            <w:tcW w:w="9576" w:type="dxa"/>
            <w:shd w:val="clear" w:color="auto" w:fill="D9D9D9"/>
          </w:tcPr>
          <w:p w:rsidR="007A583D" w:rsidRPr="00855A5D" w:rsidRDefault="007A583D" w:rsidP="00855A5D">
            <w:pPr>
              <w:pStyle w:val="List"/>
              <w:spacing w:before="120"/>
              <w:ind w:left="0" w:firstLine="0"/>
              <w:rPr>
                <w:b/>
                <w:i/>
              </w:rPr>
            </w:pPr>
            <w:r w:rsidRPr="00855A5D">
              <w:rPr>
                <w:b/>
                <w:i/>
              </w:rPr>
              <w:t>[Replace Section 3 above with the following upon system implementation of NPRR555:]</w:t>
            </w:r>
          </w:p>
          <w:p w:rsidR="007A583D" w:rsidRDefault="007A583D" w:rsidP="00855A5D">
            <w:pPr>
              <w:spacing w:line="276" w:lineRule="auto"/>
            </w:pPr>
            <w:del w:id="280" w:author="ERCOT" w:date="2014-04-08T16:53:00Z">
              <w:r>
                <w:delText>Half of the</w:delText>
              </w:r>
            </w:del>
            <w:ins w:id="281" w:author="ERCOT" w:date="2014-04-08T16:53:00Z">
              <w:r w:rsidR="00DC3A46">
                <w:t>T</w:t>
              </w:r>
              <w:r>
                <w:t>he</w:t>
              </w:r>
            </w:ins>
            <w:ins w:id="282" w:author="ERCOT" w:date="2014-04-08T17:09:00Z">
              <w:r w:rsidR="00F60C2D">
                <w:t xml:space="preserve"> manually</w:t>
              </w:r>
            </w:ins>
            <w:r>
              <w:t xml:space="preserve"> deployed </w:t>
            </w:r>
            <w:r w:rsidRPr="00190CCA">
              <w:t xml:space="preserve">Non-Spin </w:t>
            </w:r>
            <w:del w:id="283" w:author="ERCOT" w:date="2014-04-08T17:49:00Z">
              <w:r w:rsidRPr="00190CCA" w:rsidDel="00EE36CC">
                <w:delText xml:space="preserve">will </w:delText>
              </w:r>
            </w:del>
            <w:ins w:id="284" w:author="ERCOT" w:date="2014-04-08T17:49:00Z">
              <w:r w:rsidR="00EE36CC">
                <w:t>may</w:t>
              </w:r>
              <w:r w:rsidR="00EE36CC" w:rsidRPr="00190CCA">
                <w:t xml:space="preserve"> </w:t>
              </w:r>
            </w:ins>
            <w:r w:rsidRPr="00190CCA">
              <w:t>be recalled when</w:t>
            </w:r>
            <w:r w:rsidR="00DC3A46">
              <w:t xml:space="preserve"> </w:t>
            </w:r>
            <w:ins w:id="285" w:author="ERCOT" w:date="2014-04-08T16:53:00Z">
              <w:r w:rsidR="00DC3A46">
                <w:t>all manually deployed RRS is fully recalled</w:t>
              </w:r>
              <w:r w:rsidR="00DC3A46" w:rsidRPr="00190CCA">
                <w:t xml:space="preserve"> </w:t>
              </w:r>
              <w:r w:rsidR="00DC3A46">
                <w:t>and</w:t>
              </w:r>
              <w:r w:rsidRPr="00190CCA">
                <w:t xml:space="preserve"> </w:t>
              </w:r>
            </w:ins>
            <w:r w:rsidRPr="00190CCA">
              <w:t>(</w:t>
            </w:r>
            <w:r w:rsidRPr="00FC32DD">
              <w:t>HASL- Gen)</w:t>
            </w:r>
            <w:r w:rsidRPr="009D05E1">
              <w:t xml:space="preserve"> </w:t>
            </w:r>
            <w:r w:rsidRPr="006C4C7B">
              <w:t xml:space="preserve">– (30-minute load ramp) </w:t>
            </w:r>
            <w:r>
              <w:t>&gt;</w:t>
            </w:r>
            <w:r w:rsidRPr="00FC32DD">
              <w:t xml:space="preserve"> </w:t>
            </w:r>
            <w:r>
              <w:t>10</w:t>
            </w:r>
            <w:r w:rsidRPr="00FC32DD">
              <w:t>00 MW</w:t>
            </w:r>
            <w:r w:rsidR="00F2639E">
              <w:t xml:space="preserve"> </w:t>
            </w:r>
            <w:r w:rsidRPr="00FC32DD">
              <w:t xml:space="preserve">and PRC is </w:t>
            </w:r>
            <w:r>
              <w:t>&gt;</w:t>
            </w:r>
            <w:r w:rsidRPr="00FC32DD">
              <w:t xml:space="preserve"> </w:t>
            </w:r>
            <w:r>
              <w:t>28</w:t>
            </w:r>
            <w:r w:rsidRPr="00FC32DD">
              <w:t>00 MW</w:t>
            </w:r>
            <w:del w:id="286" w:author="ERCOT" w:date="2014-04-08T16:53:00Z">
              <w:r w:rsidRPr="00FC32DD">
                <w:delText>.</w:delText>
              </w:r>
              <w:r>
                <w:delText xml:space="preserve">  All of the</w:delText>
              </w:r>
            </w:del>
            <w:del w:id="287" w:author="ERCOT" w:date="2014-04-08T17:55:00Z">
              <w:r w:rsidR="003C5C8C" w:rsidDel="00EE36CC">
                <w:delText xml:space="preserve"> deployed </w:delText>
              </w:r>
            </w:del>
            <w:del w:id="288" w:author="ERCOT" w:date="2014-04-08T16:53:00Z">
              <w:r w:rsidRPr="00190CCA">
                <w:delText>Non-Spin will be</w:delText>
              </w:r>
            </w:del>
            <w:del w:id="289" w:author="ERCOT" w:date="2014-04-08T17:55:00Z">
              <w:r w:rsidR="003C5C8C" w:rsidDel="00EE36CC">
                <w:delText xml:space="preserve"> recalled</w:delText>
              </w:r>
            </w:del>
            <w:del w:id="290" w:author="ERCOT" w:date="2014-04-08T16:53:00Z">
              <w:r w:rsidRPr="00190CCA">
                <w:delText xml:space="preserve"> when (</w:delText>
              </w:r>
              <w:r w:rsidRPr="00FC32DD">
                <w:delText>HASL- Gen)</w:delText>
              </w:r>
              <w:r w:rsidRPr="009D05E1">
                <w:delText xml:space="preserve"> </w:delText>
              </w:r>
              <w:r w:rsidRPr="006C4C7B">
                <w:delText xml:space="preserve">– (30-minute load ramp) </w:delText>
              </w:r>
              <w:r>
                <w:delText>&gt;</w:delText>
              </w:r>
              <w:r w:rsidRPr="00FC32DD">
                <w:delText xml:space="preserve"> </w:delText>
              </w:r>
              <w:r>
                <w:delText>10</w:delText>
              </w:r>
              <w:r w:rsidRPr="00FC32DD">
                <w:delText xml:space="preserve">00 MW and PRC is </w:delText>
              </w:r>
              <w:r>
                <w:delText>&gt;</w:delText>
              </w:r>
              <w:r w:rsidRPr="00FC32DD">
                <w:delText xml:space="preserve"> 3000 MW.</w:delText>
              </w:r>
            </w:del>
            <w:ins w:id="291" w:author="ERCOT" w:date="2014-04-08T16:53:00Z">
              <w:r w:rsidRPr="00FC32DD">
                <w:t>.</w:t>
              </w:r>
              <w:r>
                <w:t xml:space="preserve">  </w:t>
              </w:r>
            </w:ins>
          </w:p>
          <w:p w:rsidR="007A583D" w:rsidRDefault="007A583D" w:rsidP="007A583D"/>
          <w:p w:rsidR="007A583D" w:rsidRPr="00FC32DD" w:rsidRDefault="007A583D" w:rsidP="00855A5D">
            <w:pPr>
              <w:spacing w:line="276" w:lineRule="auto"/>
            </w:pPr>
            <w:r>
              <w:t>Following the recall of a Non-spin deployment, the following steps should be taken:</w:t>
            </w:r>
          </w:p>
          <w:p w:rsidR="007A583D" w:rsidRDefault="007A583D" w:rsidP="00855A5D">
            <w:pPr>
              <w:numPr>
                <w:ilvl w:val="0"/>
                <w:numId w:val="9"/>
              </w:numPr>
              <w:spacing w:line="276" w:lineRule="auto"/>
            </w:pPr>
            <w:r w:rsidRPr="00FC32DD">
              <w:lastRenderedPageBreak/>
              <w:t xml:space="preserve">After recall, </w:t>
            </w:r>
            <w:r>
              <w:t xml:space="preserve">the </w:t>
            </w:r>
            <w:r w:rsidRPr="00FC32DD">
              <w:t xml:space="preserve">QSE </w:t>
            </w:r>
            <w:r>
              <w:t xml:space="preserve">for a Generation Resource </w:t>
            </w:r>
            <w:r w:rsidRPr="00FC32DD">
              <w:t xml:space="preserve">will be allowed to </w:t>
            </w:r>
            <w:r>
              <w:t xml:space="preserve">use normal shutdown procedures to take the Generation Resource Off-Line </w:t>
            </w:r>
            <w:r w:rsidRPr="00FC32DD">
              <w:t>if the QSE wants to shut</w:t>
            </w:r>
            <w:r>
              <w:t xml:space="preserve"> </w:t>
            </w:r>
            <w:r w:rsidRPr="00FC32DD">
              <w:t xml:space="preserve">down the Resource. </w:t>
            </w:r>
            <w:r>
              <w:t xml:space="preserve"> In this case, the Non-Spin Ancillary Service Schedule for that Generation Resource will be reset to equal the Non-Spin Ancillary Service Responsibility for that Generation Resource for that hour.  </w:t>
            </w:r>
            <w:r w:rsidRPr="00FC32DD">
              <w:t>A QSE with a Generation Resource that was previously Off-Line</w:t>
            </w:r>
            <w:r w:rsidRPr="00906E68">
              <w:t xml:space="preserve"> will be allowed to keep the </w:t>
            </w:r>
            <w:r>
              <w:t>Generation Resource</w:t>
            </w:r>
            <w:r w:rsidRPr="00906E68">
              <w:t xml:space="preserve"> On-Line after </w:t>
            </w:r>
            <w:r>
              <w:t xml:space="preserve">the </w:t>
            </w:r>
            <w:r w:rsidRPr="00906E68">
              <w:t xml:space="preserve">minimum </w:t>
            </w:r>
            <w:r>
              <w:t>O</w:t>
            </w:r>
            <w:r w:rsidRPr="00906E68">
              <w:t>n</w:t>
            </w:r>
            <w:r>
              <w:t>-L</w:t>
            </w:r>
            <w:r w:rsidRPr="00906E68">
              <w:t xml:space="preserve">ine time, provided </w:t>
            </w:r>
            <w:r>
              <w:t xml:space="preserve">that </w:t>
            </w:r>
            <w:r w:rsidRPr="00906E68">
              <w:t xml:space="preserve">the difference between its HSL and LSL </w:t>
            </w:r>
            <w:r>
              <w:t>is greater than or equal to its Ancillary Service</w:t>
            </w:r>
            <w:r w:rsidRPr="00906E68">
              <w:t xml:space="preserve"> Resource Responsibility.</w:t>
            </w:r>
          </w:p>
          <w:p w:rsidR="007A583D" w:rsidRDefault="007A583D" w:rsidP="00855A5D">
            <w:pPr>
              <w:numPr>
                <w:ilvl w:val="0"/>
                <w:numId w:val="9"/>
              </w:numPr>
              <w:spacing w:line="276" w:lineRule="auto"/>
            </w:pPr>
            <w:r w:rsidRPr="0071022C">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ensure that the value of </w:t>
            </w:r>
            <w:r w:rsidRPr="00971511">
              <w:t xml:space="preserve">the Non-Spin </w:t>
            </w:r>
            <w:r>
              <w:t>Ancillary Service</w:t>
            </w:r>
            <w:r w:rsidRPr="00971511">
              <w:t xml:space="preserve"> Schedule for that </w:t>
            </w:r>
            <w:r>
              <w:t xml:space="preserve">Resource is set to </w:t>
            </w:r>
            <w:r w:rsidRPr="0071022C">
              <w:t>0 MW</w:t>
            </w:r>
            <w:r w:rsidRPr="00971511">
              <w:t>.</w:t>
            </w:r>
          </w:p>
          <w:p w:rsidR="007A583D" w:rsidRPr="008175D6" w:rsidRDefault="007A583D" w:rsidP="00855A5D">
            <w:pPr>
              <w:numPr>
                <w:ilvl w:val="0"/>
                <w:numId w:val="9"/>
              </w:numPr>
              <w:spacing w:line="276" w:lineRule="auto"/>
            </w:pPr>
            <w:r w:rsidRPr="008175D6">
              <w:t xml:space="preserve">A QSE with a DSR Generation Resource (with an Output Schedule) that will stay On-Line will back out the Non-Spin addition that was made to the Output Schedule.  This can be incrementally deleted depending on the size of the deployment and Normal Ramp Rate. </w:t>
            </w:r>
            <w:r>
              <w:t xml:space="preserve"> </w:t>
            </w:r>
            <w:r w:rsidRPr="008175D6">
              <w:t xml:space="preserve">For non-DSR Generation Resources, SCED will use the QSE submitted non-DSR Output Schedule once the Non-Spin </w:t>
            </w:r>
            <w:r>
              <w:t>has been recalled.</w:t>
            </w:r>
          </w:p>
          <w:p w:rsidR="007A583D" w:rsidRDefault="007A583D" w:rsidP="00855A5D">
            <w:pPr>
              <w:numPr>
                <w:ilvl w:val="0"/>
                <w:numId w:val="9"/>
              </w:numPr>
              <w:spacing w:line="276" w:lineRule="auto"/>
            </w:pPr>
            <w:r w:rsidRPr="00906E68">
              <w:t xml:space="preserve">A QSE with a </w:t>
            </w:r>
            <w:r>
              <w:t xml:space="preserve">Controllable </w:t>
            </w:r>
            <w:r w:rsidRPr="00906E68">
              <w:t xml:space="preserve">Load Resource that has provided Non-Spin will ensure that the </w:t>
            </w:r>
            <w:r>
              <w:t>L</w:t>
            </w:r>
            <w:r w:rsidRPr="00906E68">
              <w:t xml:space="preserve">oad energy and Non-Spin capability is restored within three hours from the expiration of the Non-Spin deployment.  If it is not, the Non-Spin capability must be replaced by the QSE on other Generation or </w:t>
            </w:r>
            <w:r>
              <w:t xml:space="preserve">Controllable </w:t>
            </w:r>
            <w:r w:rsidRPr="00906E68">
              <w:t>Load Resources capable of providing the service.</w:t>
            </w:r>
          </w:p>
          <w:p w:rsidR="007A583D" w:rsidRDefault="007A583D" w:rsidP="007A583D"/>
          <w:p w:rsidR="007A583D" w:rsidRDefault="007A583D" w:rsidP="007A583D">
            <w:r>
              <w:t xml:space="preserve">If Non-Spin has been deployed in the Houston area to help manage the N_H Voltage Stability Limit, the deployments will be recalled once reliability margins have been restored to a manageable level. </w:t>
            </w:r>
          </w:p>
        </w:tc>
      </w:tr>
    </w:tbl>
    <w:p w:rsidR="007A583D" w:rsidRDefault="007A583D" w:rsidP="00EB3068"/>
    <w:p w:rsidR="002A72C5" w:rsidRDefault="00AE7033" w:rsidP="00D700B9">
      <w:pPr>
        <w:pStyle w:val="Heading2"/>
        <w:numPr>
          <w:ilvl w:val="0"/>
          <w:numId w:val="10"/>
        </w:numPr>
        <w:rPr>
          <w:ins w:id="292" w:author="ERCOT" w:date="2014-04-08T16:53:00Z"/>
          <w:rFonts w:ascii="Times New Roman" w:hAnsi="Times New Roman"/>
          <w:lang w:val="en-US"/>
        </w:rPr>
      </w:pPr>
      <w:bookmarkStart w:id="293" w:name="_Toc372631312"/>
      <w:del w:id="294" w:author="ERCOT" w:date="2014-04-08T16:53:00Z">
        <w:r w:rsidRPr="00F130DC">
          <w:rPr>
            <w:rFonts w:ascii="Times New Roman" w:hAnsi="Times New Roman"/>
          </w:rPr>
          <w:delText>Non-Spinning</w:delText>
        </w:r>
      </w:del>
      <w:ins w:id="295" w:author="ERCOT" w:date="2014-04-08T16:53:00Z">
        <w:r w:rsidR="002A72C5">
          <w:rPr>
            <w:rFonts w:ascii="Times New Roman" w:hAnsi="Times New Roman"/>
            <w:lang w:val="en-US"/>
          </w:rPr>
          <w:t>Responsiv</w:t>
        </w:r>
        <w:r w:rsidR="00926C1A">
          <w:rPr>
            <w:rFonts w:ascii="Times New Roman" w:hAnsi="Times New Roman"/>
            <w:lang w:val="en-US"/>
          </w:rPr>
          <w:t>e</w:t>
        </w:r>
      </w:ins>
      <w:r w:rsidR="00926C1A">
        <w:rPr>
          <w:rFonts w:ascii="Times New Roman" w:hAnsi="Times New Roman"/>
          <w:lang w:val="en-US"/>
          <w:rPrChange w:id="296" w:author="ERCOT" w:date="2014-04-08T16:53:00Z">
            <w:rPr>
              <w:rFonts w:ascii="Times New Roman" w:hAnsi="Times New Roman"/>
            </w:rPr>
          </w:rPrChange>
        </w:rPr>
        <w:t xml:space="preserve"> Reserve Service </w:t>
      </w:r>
      <w:ins w:id="297" w:author="ERCOT" w:date="2014-04-08T16:53:00Z">
        <w:r w:rsidR="00926C1A">
          <w:rPr>
            <w:rFonts w:ascii="Times New Roman" w:hAnsi="Times New Roman"/>
            <w:lang w:val="en-US"/>
          </w:rPr>
          <w:t xml:space="preserve">Manual </w:t>
        </w:r>
      </w:ins>
      <w:r w:rsidR="00926C1A">
        <w:rPr>
          <w:rFonts w:ascii="Times New Roman" w:hAnsi="Times New Roman"/>
          <w:lang w:val="en-US"/>
          <w:rPrChange w:id="298" w:author="ERCOT" w:date="2014-04-08T16:53:00Z">
            <w:rPr>
              <w:rFonts w:ascii="Times New Roman" w:hAnsi="Times New Roman"/>
            </w:rPr>
          </w:rPrChange>
        </w:rPr>
        <w:t>Deploy</w:t>
      </w:r>
      <w:r w:rsidR="002A72C5">
        <w:rPr>
          <w:rFonts w:ascii="Times New Roman" w:hAnsi="Times New Roman"/>
          <w:lang w:val="en-US"/>
          <w:rPrChange w:id="299" w:author="ERCOT" w:date="2014-04-08T16:53:00Z">
            <w:rPr>
              <w:rFonts w:ascii="Times New Roman" w:hAnsi="Times New Roman"/>
            </w:rPr>
          </w:rPrChange>
        </w:rPr>
        <w:t>m</w:t>
      </w:r>
      <w:r w:rsidR="00926C1A">
        <w:rPr>
          <w:rFonts w:ascii="Times New Roman" w:hAnsi="Times New Roman"/>
          <w:lang w:val="en-US"/>
          <w:rPrChange w:id="300" w:author="ERCOT" w:date="2014-04-08T16:53:00Z">
            <w:rPr>
              <w:rFonts w:ascii="Times New Roman" w:hAnsi="Times New Roman"/>
            </w:rPr>
          </w:rPrChange>
        </w:rPr>
        <w:t>e</w:t>
      </w:r>
      <w:r w:rsidR="002A72C5">
        <w:rPr>
          <w:rFonts w:ascii="Times New Roman" w:hAnsi="Times New Roman"/>
          <w:lang w:val="en-US"/>
          <w:rPrChange w:id="301" w:author="ERCOT" w:date="2014-04-08T16:53:00Z">
            <w:rPr>
              <w:rFonts w:ascii="Times New Roman" w:hAnsi="Times New Roman"/>
            </w:rPr>
          </w:rPrChange>
        </w:rPr>
        <w:t>nt</w:t>
      </w:r>
      <w:r w:rsidR="00926C1A">
        <w:rPr>
          <w:rFonts w:ascii="Times New Roman" w:hAnsi="Times New Roman"/>
          <w:lang w:val="en-US"/>
          <w:rPrChange w:id="302" w:author="ERCOT" w:date="2014-04-08T16:53:00Z">
            <w:rPr>
              <w:rFonts w:ascii="Times New Roman" w:hAnsi="Times New Roman"/>
            </w:rPr>
          </w:rPrChange>
        </w:rPr>
        <w:t xml:space="preserve"> and Recall</w:t>
      </w:r>
      <w:del w:id="303" w:author="ERCOT" w:date="2014-04-08T16:53:00Z">
        <w:r w:rsidRPr="00F130DC">
          <w:rPr>
            <w:rFonts w:ascii="Times New Roman" w:hAnsi="Times New Roman"/>
          </w:rPr>
          <w:delText xml:space="preserve"> </w:delText>
        </w:r>
      </w:del>
    </w:p>
    <w:p w:rsidR="00926C1A" w:rsidRDefault="00926C1A" w:rsidP="00EA74A3">
      <w:pPr>
        <w:spacing w:line="276" w:lineRule="auto"/>
        <w:ind w:left="360"/>
        <w:rPr>
          <w:ins w:id="304" w:author="ERCOT" w:date="2014-04-08T16:53:00Z"/>
        </w:rPr>
      </w:pPr>
      <w:ins w:id="305" w:author="ERCOT" w:date="2014-04-08T16:53:00Z">
        <w:r>
          <w:t xml:space="preserve">Responsive Reserve for capacity </w:t>
        </w:r>
        <w:r w:rsidR="00343D4C">
          <w:t xml:space="preserve">may </w:t>
        </w:r>
        <w:r>
          <w:t>be</w:t>
        </w:r>
        <w:r w:rsidRPr="00926C1A">
          <w:t xml:space="preserve"> </w:t>
        </w:r>
        <w:r>
          <w:t>manually deployed when the system approache</w:t>
        </w:r>
        <w:r w:rsidR="00D02AEC">
          <w:t>s</w:t>
        </w:r>
        <w:r>
          <w:t xml:space="preserve"> scarcity condition</w:t>
        </w:r>
        <w:r w:rsidR="00D02AEC">
          <w:t>s</w:t>
        </w:r>
        <w:r>
          <w:t xml:space="preserve"> so that the capacity reserved behind HASL will be released to SCED for SCED to meet the system load,</w:t>
        </w:r>
        <w:r w:rsidR="00A566B0">
          <w:t xml:space="preserve"> and help</w:t>
        </w:r>
        <w:r>
          <w:t xml:space="preserve"> maintain </w:t>
        </w:r>
        <w:r w:rsidR="00942AEC">
          <w:t xml:space="preserve">frequency. </w:t>
        </w:r>
        <w:r>
          <w:t xml:space="preserve">The capacity </w:t>
        </w:r>
        <w:r w:rsidR="00D02AEC">
          <w:t>may</w:t>
        </w:r>
        <w:r>
          <w:t xml:space="preserve"> be released,</w:t>
        </w:r>
        <w:r w:rsidRPr="006C4C7B">
          <w:t xml:space="preserve"> under </w:t>
        </w:r>
        <w:r w:rsidR="002E4615">
          <w:t xml:space="preserve">any of </w:t>
        </w:r>
        <w:r w:rsidRPr="006C4C7B">
          <w:t>the following conditions</w:t>
        </w:r>
        <w:proofErr w:type="gramStart"/>
        <w:r w:rsidRPr="006C4C7B">
          <w:t>:</w:t>
        </w:r>
        <w:r>
          <w:t>:</w:t>
        </w:r>
        <w:proofErr w:type="gramEnd"/>
      </w:ins>
    </w:p>
    <w:p w:rsidR="00926C1A" w:rsidRDefault="00926C1A" w:rsidP="00EA74A3">
      <w:pPr>
        <w:numPr>
          <w:ilvl w:val="0"/>
          <w:numId w:val="14"/>
        </w:numPr>
        <w:spacing w:line="276" w:lineRule="auto"/>
        <w:rPr>
          <w:ins w:id="306" w:author="ERCOT" w:date="2014-04-08T16:53:00Z"/>
        </w:rPr>
      </w:pPr>
      <w:ins w:id="307" w:author="ERCOT" w:date="2014-04-08T16:53:00Z">
        <w:r>
          <w:t>When H</w:t>
        </w:r>
        <w:r w:rsidR="006457B3">
          <w:t>A</w:t>
        </w:r>
        <w:r>
          <w:t xml:space="preserve">SL – </w:t>
        </w:r>
        <w:r w:rsidR="006F6C82">
          <w:t xml:space="preserve">(Gen + </w:t>
        </w:r>
        <w:r w:rsidR="00DC3A46">
          <w:t>5</w:t>
        </w:r>
        <w:r w:rsidR="00344D7E">
          <w:t xml:space="preserve"> minute load ramp</w:t>
        </w:r>
        <w:r w:rsidR="006F6C82">
          <w:t>)</w:t>
        </w:r>
        <w:r w:rsidR="006F6C82" w:rsidDel="006F6C82">
          <w:t xml:space="preserve"> </w:t>
        </w:r>
        <w:r>
          <w:t xml:space="preserve"> &lt; </w:t>
        </w:r>
        <w:r w:rsidR="006457B3">
          <w:t>=</w:t>
        </w:r>
        <w:r w:rsidR="007039A5">
          <w:t>20</w:t>
        </w:r>
        <w:r w:rsidR="006457B3">
          <w:t>0 MW</w:t>
        </w:r>
        <w:r>
          <w:t>, deploy 500MWs of the available RRS capacity</w:t>
        </w:r>
        <w:r w:rsidR="00942AEC">
          <w:t xml:space="preserve"> from Generation and Controllable Load Resources (CLRs)</w:t>
        </w:r>
        <w:r w:rsidR="008551AC">
          <w:t xml:space="preserve"> after all the </w:t>
        </w:r>
        <w:r w:rsidR="00E63130" w:rsidRPr="006C4C7B">
          <w:t xml:space="preserve">available Non-Spin </w:t>
        </w:r>
        <w:r w:rsidR="008551AC">
          <w:t>has been deployed</w:t>
        </w:r>
        <w:r>
          <w:t>;</w:t>
        </w:r>
      </w:ins>
    </w:p>
    <w:p w:rsidR="00926C1A" w:rsidRDefault="006457B3" w:rsidP="00926C1A">
      <w:pPr>
        <w:numPr>
          <w:ilvl w:val="0"/>
          <w:numId w:val="14"/>
        </w:numPr>
        <w:spacing w:line="276" w:lineRule="auto"/>
        <w:rPr>
          <w:ins w:id="308" w:author="ERCOT" w:date="2014-04-08T16:53:00Z"/>
        </w:rPr>
      </w:pPr>
      <w:ins w:id="309" w:author="ERCOT" w:date="2014-04-08T16:53:00Z">
        <w:r>
          <w:t xml:space="preserve"> When PRC &lt;= 2000 MW release all remaining RRS capacity</w:t>
        </w:r>
        <w:r w:rsidR="00942AEC" w:rsidRPr="00942AEC">
          <w:t xml:space="preserve"> </w:t>
        </w:r>
        <w:r w:rsidR="00942AEC">
          <w:t>from Generation and Controllable Load Resources (CLRs)</w:t>
        </w:r>
        <w:r w:rsidR="008551AC" w:rsidRPr="008551AC">
          <w:t xml:space="preserve"> </w:t>
        </w:r>
        <w:r w:rsidR="008551AC">
          <w:t xml:space="preserve">after all the </w:t>
        </w:r>
        <w:r w:rsidR="00E63130" w:rsidRPr="006C4C7B">
          <w:t xml:space="preserve">available Non-Spin </w:t>
        </w:r>
        <w:r w:rsidR="008551AC">
          <w:t>has been deployed</w:t>
        </w:r>
        <w:r w:rsidR="00926C1A">
          <w:t>;</w:t>
        </w:r>
      </w:ins>
    </w:p>
    <w:p w:rsidR="00926C1A" w:rsidRDefault="00926C1A" w:rsidP="00EA74A3">
      <w:pPr>
        <w:spacing w:line="276" w:lineRule="auto"/>
        <w:ind w:left="360"/>
        <w:rPr>
          <w:ins w:id="310" w:author="ERCOT" w:date="2014-04-08T16:53:00Z"/>
        </w:rPr>
      </w:pPr>
    </w:p>
    <w:p w:rsidR="006457B3" w:rsidRDefault="00343D4C" w:rsidP="00EA74A3">
      <w:pPr>
        <w:spacing w:line="276" w:lineRule="auto"/>
        <w:ind w:left="360"/>
        <w:rPr>
          <w:ins w:id="311" w:author="ERCOT" w:date="2014-04-08T16:53:00Z"/>
        </w:rPr>
      </w:pPr>
      <w:ins w:id="312" w:author="ERCOT" w:date="2014-04-08T16:53:00Z">
        <w:r>
          <w:lastRenderedPageBreak/>
          <w:t>T</w:t>
        </w:r>
        <w:r w:rsidR="00926C1A">
          <w:t>he m</w:t>
        </w:r>
        <w:r w:rsidR="00D700B9">
          <w:t>anual deployment of Responsive Reserve for capacity</w:t>
        </w:r>
        <w:r w:rsidR="00842780">
          <w:t xml:space="preserve"> from Generation and </w:t>
        </w:r>
        <w:r w:rsidR="00523D1D">
          <w:t xml:space="preserve">CLRs </w:t>
        </w:r>
        <w:r w:rsidR="00E619BA">
          <w:t>may</w:t>
        </w:r>
        <w:r w:rsidR="00D700B9">
          <w:t xml:space="preserve"> be</w:t>
        </w:r>
        <w:r w:rsidR="00926C1A">
          <w:t xml:space="preserve"> recalled when H</w:t>
        </w:r>
        <w:r w:rsidR="006457B3">
          <w:t>A</w:t>
        </w:r>
        <w:r w:rsidR="00926C1A">
          <w:t xml:space="preserve">SL- </w:t>
        </w:r>
        <w:r w:rsidR="00DC3A46">
          <w:t>(</w:t>
        </w:r>
        <w:r w:rsidR="00942AEC">
          <w:t>Gen</w:t>
        </w:r>
      </w:ins>
      <w:ins w:id="313" w:author="ERCOT" w:date="2014-04-08T17:14:00Z">
        <w:r w:rsidR="00F60C2D">
          <w:t xml:space="preserve"> </w:t>
        </w:r>
      </w:ins>
      <w:ins w:id="314" w:author="ERCOT" w:date="2014-04-08T16:53:00Z">
        <w:r w:rsidR="00C93117">
          <w:t>+</w:t>
        </w:r>
        <w:r w:rsidR="00C93117" w:rsidRPr="00C93117">
          <w:t xml:space="preserve"> </w:t>
        </w:r>
        <w:r w:rsidR="00C93117">
          <w:t>5 minute load ramp)</w:t>
        </w:r>
        <w:r w:rsidR="00C93117" w:rsidDel="004F1DE6">
          <w:t xml:space="preserve"> </w:t>
        </w:r>
        <w:r w:rsidR="00D700B9">
          <w:t>&gt;</w:t>
        </w:r>
        <w:r w:rsidR="00D700B9" w:rsidRPr="00FC32DD">
          <w:t xml:space="preserve"> </w:t>
        </w:r>
        <w:r w:rsidR="007039A5">
          <w:t>100</w:t>
        </w:r>
        <w:r w:rsidR="006457B3">
          <w:t>0</w:t>
        </w:r>
        <w:r w:rsidR="00D700B9" w:rsidRPr="00FC32DD">
          <w:t xml:space="preserve"> MW</w:t>
        </w:r>
        <w:r w:rsidR="006457B3">
          <w:t xml:space="preserve"> and PRC &gt;= 2500 MW</w:t>
        </w:r>
      </w:ins>
    </w:p>
    <w:p w:rsidR="00D700B9" w:rsidRDefault="00E619BA" w:rsidP="00EA74A3">
      <w:pPr>
        <w:spacing w:line="276" w:lineRule="auto"/>
        <w:ind w:left="360"/>
        <w:rPr>
          <w:ins w:id="315" w:author="ERCOT" w:date="2014-04-08T16:53:00Z"/>
        </w:rPr>
      </w:pPr>
      <w:ins w:id="316" w:author="ERCOT" w:date="2014-04-08T16:53:00Z">
        <w:r>
          <w:t xml:space="preserve">The Operator will consider system conditions and ancillary services in releasing </w:t>
        </w:r>
        <w:r w:rsidR="00DC3A46">
          <w:t xml:space="preserve">or recalling </w:t>
        </w:r>
        <w:r>
          <w:t xml:space="preserve">Responsive Reserve. Load ramp </w:t>
        </w:r>
        <w:r w:rsidR="00C93117">
          <w:t xml:space="preserve">and </w:t>
        </w:r>
        <w:r w:rsidR="00DC3A46">
          <w:t>factors</w:t>
        </w:r>
        <w:r>
          <w:t xml:space="preserve"> such as </w:t>
        </w:r>
        <w:r w:rsidR="00DC3A46">
          <w:t>Regulation Up vs. Regulation Down</w:t>
        </w:r>
        <w:r>
          <w:t xml:space="preserve"> </w:t>
        </w:r>
        <w:r w:rsidR="00DC3A46">
          <w:t xml:space="preserve">deployment status </w:t>
        </w:r>
        <w:r>
          <w:t>will be considered.</w:t>
        </w:r>
      </w:ins>
    </w:p>
    <w:p w:rsidR="00AE7033" w:rsidRPr="00F130DC" w:rsidRDefault="00AE7033" w:rsidP="00AE7033">
      <w:pPr>
        <w:pStyle w:val="Heading2"/>
        <w:numPr>
          <w:ilvl w:val="0"/>
          <w:numId w:val="10"/>
        </w:numPr>
        <w:rPr>
          <w:rFonts w:ascii="Times New Roman" w:hAnsi="Times New Roman"/>
        </w:rPr>
      </w:pPr>
      <w:r w:rsidRPr="00F130DC">
        <w:rPr>
          <w:rFonts w:ascii="Times New Roman" w:hAnsi="Times New Roman"/>
        </w:rPr>
        <w:t>Procedure Revision Process</w:t>
      </w:r>
      <w:bookmarkEnd w:id="293"/>
    </w:p>
    <w:p w:rsidR="001375E6" w:rsidRPr="00E5530E" w:rsidRDefault="00AE7033" w:rsidP="000E6DD1">
      <w:r w:rsidRPr="002B1221">
        <w:t xml:space="preserve">Revisions to </w:t>
      </w:r>
      <w:del w:id="317" w:author="ERCOT" w:date="2014-04-08T16:53:00Z">
        <w:r w:rsidRPr="002B1221">
          <w:delText>the Non-Spinning Reserve Service Deployment and Recall Procedure</w:delText>
        </w:r>
      </w:del>
      <w:ins w:id="318" w:author="ERCOT" w:date="2014-04-08T16:53:00Z">
        <w:r w:rsidR="002A72C5">
          <w:t>this</w:t>
        </w:r>
        <w:r w:rsidRPr="002B1221">
          <w:t xml:space="preserve"> </w:t>
        </w:r>
        <w:r w:rsidR="002A72C5">
          <w:t>p</w:t>
        </w:r>
        <w:r w:rsidRPr="002B1221">
          <w:t>rocedure</w:t>
        </w:r>
      </w:ins>
      <w:r w:rsidRPr="002B1221">
        <w:t xml:space="preserve"> shall be made according to the approval process as prescribed in Protocol Section 6.5.7.6.2.3, </w:t>
      </w:r>
      <w:r w:rsidRPr="002B1221">
        <w:rPr>
          <w:bCs/>
        </w:rPr>
        <w:t>Non-Spinning Reserve Service Deployment.</w:t>
      </w:r>
      <w:r>
        <w:rPr>
          <w:bCs/>
        </w:rPr>
        <w:t xml:space="preserve"> </w:t>
      </w:r>
    </w:p>
    <w:sectPr w:rsidR="001375E6" w:rsidRPr="00E5530E" w:rsidSect="00A23CF1">
      <w:headerReference w:type="default" r:id="rId20"/>
      <w:footerReference w:type="even"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9A4" w:rsidRDefault="006049A4">
      <w:r>
        <w:separator/>
      </w:r>
    </w:p>
  </w:endnote>
  <w:endnote w:type="continuationSeparator" w:id="0">
    <w:p w:rsidR="006049A4" w:rsidRDefault="006049A4">
      <w:r>
        <w:continuationSeparator/>
      </w:r>
    </w:p>
  </w:endnote>
  <w:endnote w:type="continuationNotice" w:id="1">
    <w:p w:rsidR="006049A4" w:rsidRDefault="006049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7E" w:rsidRDefault="00851A40">
    <w:pPr>
      <w:pStyle w:val="Footer"/>
      <w:jc w:val="right"/>
    </w:pPr>
    <w:r>
      <w:fldChar w:fldCharType="begin"/>
    </w:r>
    <w:r>
      <w:instrText xml:space="preserve"> PAGE   \* MERGEFORMAT </w:instrText>
    </w:r>
    <w:r>
      <w:fldChar w:fldCharType="separate"/>
    </w:r>
    <w:r w:rsidR="00EE36CC">
      <w:rPr>
        <w:noProof/>
      </w:rPr>
      <w:t>1</w:t>
    </w:r>
    <w:r>
      <w:fldChar w:fldCharType="end"/>
    </w:r>
  </w:p>
  <w:p w:rsidR="0063447E" w:rsidRPr="00ED2D68" w:rsidRDefault="0063447E" w:rsidP="004D3058">
    <w:pPr>
      <w:pStyle w:val="Footer"/>
      <w:jc w:val="right"/>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7E" w:rsidRDefault="00851A40">
    <w:pPr>
      <w:pStyle w:val="Footer"/>
      <w:jc w:val="right"/>
    </w:pPr>
    <w:r>
      <w:fldChar w:fldCharType="begin"/>
    </w:r>
    <w:r>
      <w:instrText xml:space="preserve"> PAGE   \* MERGEFORMAT </w:instrText>
    </w:r>
    <w:r>
      <w:fldChar w:fldCharType="separate"/>
    </w:r>
    <w:r w:rsidR="00EE36CC">
      <w:rPr>
        <w:noProof/>
      </w:rPr>
      <w:t>i</w:t>
    </w:r>
    <w:r>
      <w:fldChar w:fldCharType="end"/>
    </w:r>
  </w:p>
  <w:p w:rsidR="0063447E" w:rsidRPr="00400806" w:rsidRDefault="0063447E" w:rsidP="004D3058">
    <w:pPr>
      <w:pStyle w:val="table"/>
      <w:tabs>
        <w:tab w:val="right" w:pos="8460"/>
      </w:tabs>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788"/>
      <w:gridCol w:w="4788"/>
    </w:tblGrid>
    <w:tr w:rsidR="0063447E" w:rsidTr="004D3058">
      <w:tc>
        <w:tcPr>
          <w:tcW w:w="2500" w:type="pct"/>
          <w:shd w:val="clear" w:color="auto" w:fill="35608F"/>
          <w:vAlign w:val="center"/>
        </w:tcPr>
        <w:p w:rsidR="0063447E" w:rsidRPr="00F27751" w:rsidRDefault="0063447E" w:rsidP="004D3058">
          <w:pPr>
            <w:pStyle w:val="table"/>
            <w:tabs>
              <w:tab w:val="right" w:pos="8460"/>
            </w:tabs>
            <w:rPr>
              <w:i/>
              <w:iCs/>
              <w:color w:val="FFFFFF"/>
              <w:sz w:val="16"/>
              <w:szCs w:val="16"/>
              <w:lang w:val="en-US" w:eastAsia="en-US"/>
            </w:rPr>
          </w:pPr>
          <w:r w:rsidRPr="00FF0B22">
            <w:rPr>
              <w:rStyle w:val="PageNumber"/>
              <w:iCs/>
              <w:color w:val="FFFFFF"/>
              <w:sz w:val="16"/>
              <w:szCs w:val="16"/>
              <w:lang w:val="en-US" w:eastAsia="en-US"/>
            </w:rPr>
            <w:t>© 2006 Electric Reliability Council of Texas, Inc.</w:t>
          </w:r>
        </w:p>
      </w:tc>
      <w:tc>
        <w:tcPr>
          <w:tcW w:w="2500" w:type="pct"/>
          <w:shd w:val="clear" w:color="auto" w:fill="35608F"/>
          <w:vAlign w:val="center"/>
        </w:tcPr>
        <w:p w:rsidR="0063447E" w:rsidRPr="009B0CD1" w:rsidRDefault="0063447E" w:rsidP="004D3058">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rsidR="0063447E" w:rsidRDefault="0063447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7E" w:rsidRDefault="00851A40">
    <w:pPr>
      <w:pStyle w:val="Footer"/>
      <w:jc w:val="right"/>
    </w:pPr>
    <w:r>
      <w:fldChar w:fldCharType="begin"/>
    </w:r>
    <w:r w:rsidR="0063447E">
      <w:instrText xml:space="preserve"> PAGE   \* MERGEFORMAT </w:instrText>
    </w:r>
    <w:r>
      <w:fldChar w:fldCharType="separate"/>
    </w:r>
    <w:r w:rsidR="00EE36CC">
      <w:rPr>
        <w:noProof/>
      </w:rPr>
      <w:t>iv</w:t>
    </w:r>
    <w:r>
      <w:fldChar w:fldCharType="end"/>
    </w:r>
  </w:p>
  <w:p w:rsidR="0063447E" w:rsidRDefault="0063447E" w:rsidP="004D3058">
    <w:pPr>
      <w:pStyle w:val="table"/>
      <w:tabs>
        <w:tab w:val="right" w:pos="9360"/>
      </w:tabs>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7E" w:rsidRDefault="0063447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7E" w:rsidRDefault="006344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9A4" w:rsidRDefault="006049A4">
      <w:r>
        <w:separator/>
      </w:r>
    </w:p>
  </w:footnote>
  <w:footnote w:type="continuationSeparator" w:id="0">
    <w:p w:rsidR="006049A4" w:rsidRDefault="006049A4">
      <w:r>
        <w:continuationSeparator/>
      </w:r>
    </w:p>
  </w:footnote>
  <w:footnote w:type="continuationNotice" w:id="1">
    <w:p w:rsidR="006049A4" w:rsidRDefault="006049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7E" w:rsidRDefault="0063447E" w:rsidP="00FF69A1">
    <w:pPr>
      <w:pStyle w:val="Header"/>
      <w:tabs>
        <w:tab w:val="clear" w:pos="4320"/>
        <w:tab w:val="clear" w:pos="8640"/>
        <w:tab w:val="right" w:pos="9360"/>
      </w:tabs>
      <w:rPr>
        <w:b/>
      </w:rPr>
    </w:pPr>
    <w:r>
      <w:t xml:space="preserve">Non-Spinning Reserve Service Deployment and Recall Procedure </w:t>
    </w:r>
    <w:r w:rsidRPr="00906E68">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788"/>
      <w:gridCol w:w="4788"/>
    </w:tblGrid>
    <w:tr w:rsidR="0063447E" w:rsidTr="004D3058">
      <w:tc>
        <w:tcPr>
          <w:tcW w:w="2500" w:type="pct"/>
          <w:shd w:val="clear" w:color="auto" w:fill="35608F"/>
          <w:vAlign w:val="center"/>
        </w:tcPr>
        <w:p w:rsidR="0063447E" w:rsidRPr="00F27751" w:rsidRDefault="0063447E" w:rsidP="004D3058">
          <w:pPr>
            <w:pStyle w:val="Header"/>
            <w:spacing w:before="40" w:after="40"/>
            <w:rPr>
              <w:rFonts w:ascii="Arial" w:hAnsi="Arial" w:cs="Arial"/>
              <w:i/>
              <w:iCs/>
              <w:color w:val="FFFFFF"/>
              <w:sz w:val="16"/>
              <w:szCs w:val="16"/>
              <w:lang w:val="en-US" w:eastAsia="en-US"/>
            </w:rPr>
          </w:pPr>
          <w:r w:rsidRPr="00FF0B22">
            <w:rPr>
              <w:rFonts w:ascii="Arial" w:hAnsi="Arial" w:cs="Arial"/>
              <w:iCs/>
              <w:color w:val="FFFFFF"/>
              <w:sz w:val="16"/>
              <w:szCs w:val="16"/>
              <w:lang w:val="en-US" w:eastAsia="en-US"/>
            </w:rPr>
            <w:t>Data Classification</w:t>
          </w:r>
        </w:p>
      </w:tc>
      <w:tc>
        <w:tcPr>
          <w:tcW w:w="2500" w:type="pct"/>
          <w:shd w:val="clear" w:color="auto" w:fill="35608F"/>
          <w:vAlign w:val="center"/>
        </w:tcPr>
        <w:p w:rsidR="0063447E" w:rsidRPr="00F27751" w:rsidRDefault="0063447E" w:rsidP="004D3058">
          <w:pPr>
            <w:pStyle w:val="Header"/>
            <w:spacing w:before="40" w:after="40"/>
            <w:jc w:val="right"/>
            <w:rPr>
              <w:rFonts w:ascii="Arial Black" w:hAnsi="Arial Black"/>
              <w:i/>
              <w:iCs/>
              <w:color w:val="FFFFFF"/>
              <w:sz w:val="18"/>
              <w:szCs w:val="22"/>
              <w:lang w:val="en-US" w:eastAsia="en-US"/>
            </w:rPr>
          </w:pPr>
          <w:r w:rsidRPr="00FF0B22">
            <w:rPr>
              <w:rFonts w:ascii="Arial Black" w:hAnsi="Arial Black"/>
              <w:iCs/>
              <w:color w:val="FFFFFF"/>
              <w:sz w:val="18"/>
              <w:szCs w:val="22"/>
              <w:lang w:val="en-US" w:eastAsia="en-US"/>
            </w:rPr>
            <w:t>DOCUMENT TYPE</w:t>
          </w:r>
        </w:p>
      </w:tc>
    </w:tr>
  </w:tbl>
  <w:p w:rsidR="0063447E" w:rsidRDefault="006344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7E" w:rsidRDefault="006344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7E" w:rsidRDefault="0063447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7E" w:rsidRDefault="006344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4583_"/>
      </v:shape>
    </w:pict>
  </w:numPicBullet>
  <w:abstractNum w:abstractNumId="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7FC0041"/>
    <w:multiLevelType w:val="hybridMultilevel"/>
    <w:tmpl w:val="E006C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4">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799459A"/>
    <w:multiLevelType w:val="hybridMultilevel"/>
    <w:tmpl w:val="DA66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1613D81"/>
    <w:multiLevelType w:val="hybridMultilevel"/>
    <w:tmpl w:val="7A6C0D2A"/>
    <w:lvl w:ilvl="0" w:tplc="A26C7A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9"/>
  </w:num>
  <w:num w:numId="5">
    <w:abstractNumId w:val="2"/>
  </w:num>
  <w:num w:numId="6">
    <w:abstractNumId w:val="3"/>
  </w:num>
  <w:num w:numId="7">
    <w:abstractNumId w:val="4"/>
  </w:num>
  <w:num w:numId="8">
    <w:abstractNumId w:val="6"/>
  </w:num>
  <w:num w:numId="9">
    <w:abstractNumId w:val="13"/>
  </w:num>
  <w:num w:numId="10">
    <w:abstractNumId w:val="7"/>
  </w:num>
  <w:num w:numId="11">
    <w:abstractNumId w:val="8"/>
  </w:num>
  <w:num w:numId="12">
    <w:abstractNumId w:val="10"/>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375E6"/>
    <w:rsid w:val="0001381D"/>
    <w:rsid w:val="00021A13"/>
    <w:rsid w:val="00037994"/>
    <w:rsid w:val="0004249C"/>
    <w:rsid w:val="00043E3C"/>
    <w:rsid w:val="00044152"/>
    <w:rsid w:val="000443CC"/>
    <w:rsid w:val="00047473"/>
    <w:rsid w:val="0006576A"/>
    <w:rsid w:val="00082D62"/>
    <w:rsid w:val="000A0A0A"/>
    <w:rsid w:val="000A133D"/>
    <w:rsid w:val="000C28D2"/>
    <w:rsid w:val="000C38EB"/>
    <w:rsid w:val="000C4CE7"/>
    <w:rsid w:val="000C7D1B"/>
    <w:rsid w:val="000E65BE"/>
    <w:rsid w:val="000E6DD1"/>
    <w:rsid w:val="000E7A1D"/>
    <w:rsid w:val="00101529"/>
    <w:rsid w:val="001053B4"/>
    <w:rsid w:val="001130DE"/>
    <w:rsid w:val="001375E6"/>
    <w:rsid w:val="00137C52"/>
    <w:rsid w:val="00144333"/>
    <w:rsid w:val="00154B30"/>
    <w:rsid w:val="001562C6"/>
    <w:rsid w:val="00161E98"/>
    <w:rsid w:val="001843E0"/>
    <w:rsid w:val="00190CCA"/>
    <w:rsid w:val="001A1CF7"/>
    <w:rsid w:val="001A5D9B"/>
    <w:rsid w:val="001B3C23"/>
    <w:rsid w:val="001B4115"/>
    <w:rsid w:val="001D0087"/>
    <w:rsid w:val="001E4812"/>
    <w:rsid w:val="001F7371"/>
    <w:rsid w:val="001F7BED"/>
    <w:rsid w:val="00214B0D"/>
    <w:rsid w:val="00215723"/>
    <w:rsid w:val="00221B69"/>
    <w:rsid w:val="002275B1"/>
    <w:rsid w:val="00230118"/>
    <w:rsid w:val="00234F6C"/>
    <w:rsid w:val="00243012"/>
    <w:rsid w:val="0025582C"/>
    <w:rsid w:val="0025726F"/>
    <w:rsid w:val="00266030"/>
    <w:rsid w:val="002A268A"/>
    <w:rsid w:val="002A72C5"/>
    <w:rsid w:val="002B1221"/>
    <w:rsid w:val="002B24D8"/>
    <w:rsid w:val="002B4A05"/>
    <w:rsid w:val="002C1EEF"/>
    <w:rsid w:val="002C7781"/>
    <w:rsid w:val="002D4B4D"/>
    <w:rsid w:val="002E2DC7"/>
    <w:rsid w:val="002E4615"/>
    <w:rsid w:val="002F68E3"/>
    <w:rsid w:val="003032BB"/>
    <w:rsid w:val="00305726"/>
    <w:rsid w:val="00325599"/>
    <w:rsid w:val="00343D4C"/>
    <w:rsid w:val="00344D7E"/>
    <w:rsid w:val="0034750B"/>
    <w:rsid w:val="00351E15"/>
    <w:rsid w:val="003643DA"/>
    <w:rsid w:val="0036525A"/>
    <w:rsid w:val="00366670"/>
    <w:rsid w:val="00371FF8"/>
    <w:rsid w:val="00380E1C"/>
    <w:rsid w:val="0038221E"/>
    <w:rsid w:val="00383457"/>
    <w:rsid w:val="00391E71"/>
    <w:rsid w:val="00395437"/>
    <w:rsid w:val="00396D35"/>
    <w:rsid w:val="00397EE1"/>
    <w:rsid w:val="003A6123"/>
    <w:rsid w:val="003B2528"/>
    <w:rsid w:val="003B3632"/>
    <w:rsid w:val="003C21AD"/>
    <w:rsid w:val="003C5C8C"/>
    <w:rsid w:val="003E1B92"/>
    <w:rsid w:val="003E56FE"/>
    <w:rsid w:val="003F68E9"/>
    <w:rsid w:val="0040446A"/>
    <w:rsid w:val="004110CC"/>
    <w:rsid w:val="00424DA3"/>
    <w:rsid w:val="0043017B"/>
    <w:rsid w:val="00435EFE"/>
    <w:rsid w:val="00436027"/>
    <w:rsid w:val="00436749"/>
    <w:rsid w:val="00437727"/>
    <w:rsid w:val="00464307"/>
    <w:rsid w:val="004713A9"/>
    <w:rsid w:val="00471502"/>
    <w:rsid w:val="00495BDA"/>
    <w:rsid w:val="004A1359"/>
    <w:rsid w:val="004A28C4"/>
    <w:rsid w:val="004B2944"/>
    <w:rsid w:val="004B3349"/>
    <w:rsid w:val="004C0C0A"/>
    <w:rsid w:val="004C3361"/>
    <w:rsid w:val="004C70DE"/>
    <w:rsid w:val="004D3058"/>
    <w:rsid w:val="004D3DFA"/>
    <w:rsid w:val="004D480D"/>
    <w:rsid w:val="004E6EC7"/>
    <w:rsid w:val="004E78F2"/>
    <w:rsid w:val="004F0A2A"/>
    <w:rsid w:val="004F1203"/>
    <w:rsid w:val="004F1DE6"/>
    <w:rsid w:val="004F5C0F"/>
    <w:rsid w:val="00517C6B"/>
    <w:rsid w:val="00523D1D"/>
    <w:rsid w:val="0053291A"/>
    <w:rsid w:val="00534210"/>
    <w:rsid w:val="00535517"/>
    <w:rsid w:val="00545258"/>
    <w:rsid w:val="005579D0"/>
    <w:rsid w:val="00561900"/>
    <w:rsid w:val="005622C7"/>
    <w:rsid w:val="005633F0"/>
    <w:rsid w:val="00575878"/>
    <w:rsid w:val="0057666F"/>
    <w:rsid w:val="00577058"/>
    <w:rsid w:val="005774B3"/>
    <w:rsid w:val="00580741"/>
    <w:rsid w:val="005807FA"/>
    <w:rsid w:val="005919BF"/>
    <w:rsid w:val="005A59DE"/>
    <w:rsid w:val="005A6ECF"/>
    <w:rsid w:val="005C32E1"/>
    <w:rsid w:val="005D14C4"/>
    <w:rsid w:val="005E1F9A"/>
    <w:rsid w:val="005E2FDE"/>
    <w:rsid w:val="006049A4"/>
    <w:rsid w:val="00605900"/>
    <w:rsid w:val="00621D80"/>
    <w:rsid w:val="00630F25"/>
    <w:rsid w:val="0063447E"/>
    <w:rsid w:val="006375C8"/>
    <w:rsid w:val="00644D6D"/>
    <w:rsid w:val="006457B3"/>
    <w:rsid w:val="006467F0"/>
    <w:rsid w:val="00652B5B"/>
    <w:rsid w:val="00662AF5"/>
    <w:rsid w:val="00670EF5"/>
    <w:rsid w:val="00675A53"/>
    <w:rsid w:val="00682E28"/>
    <w:rsid w:val="00697FED"/>
    <w:rsid w:val="006B071E"/>
    <w:rsid w:val="006B4522"/>
    <w:rsid w:val="006C2EC1"/>
    <w:rsid w:val="006C3574"/>
    <w:rsid w:val="006C4C7B"/>
    <w:rsid w:val="006D6843"/>
    <w:rsid w:val="006E3FF6"/>
    <w:rsid w:val="006F6C82"/>
    <w:rsid w:val="007039A5"/>
    <w:rsid w:val="00707B24"/>
    <w:rsid w:val="00707D31"/>
    <w:rsid w:val="0071022C"/>
    <w:rsid w:val="00710A37"/>
    <w:rsid w:val="00710D19"/>
    <w:rsid w:val="007158AA"/>
    <w:rsid w:val="00731669"/>
    <w:rsid w:val="00737486"/>
    <w:rsid w:val="00742CBE"/>
    <w:rsid w:val="007465BF"/>
    <w:rsid w:val="007521C0"/>
    <w:rsid w:val="007624B6"/>
    <w:rsid w:val="00762E82"/>
    <w:rsid w:val="00764192"/>
    <w:rsid w:val="00764F88"/>
    <w:rsid w:val="007677E2"/>
    <w:rsid w:val="00786E3E"/>
    <w:rsid w:val="00787B65"/>
    <w:rsid w:val="00793250"/>
    <w:rsid w:val="00794A51"/>
    <w:rsid w:val="00797DF9"/>
    <w:rsid w:val="007A583D"/>
    <w:rsid w:val="007D0363"/>
    <w:rsid w:val="007F7D14"/>
    <w:rsid w:val="008065A8"/>
    <w:rsid w:val="00812B26"/>
    <w:rsid w:val="008175D6"/>
    <w:rsid w:val="00825A3A"/>
    <w:rsid w:val="008330B6"/>
    <w:rsid w:val="00833CF2"/>
    <w:rsid w:val="00841D51"/>
    <w:rsid w:val="00842780"/>
    <w:rsid w:val="00851A40"/>
    <w:rsid w:val="00852D14"/>
    <w:rsid w:val="008551AC"/>
    <w:rsid w:val="00855A5D"/>
    <w:rsid w:val="00861661"/>
    <w:rsid w:val="00862ACC"/>
    <w:rsid w:val="008646C1"/>
    <w:rsid w:val="00867653"/>
    <w:rsid w:val="00874470"/>
    <w:rsid w:val="00881A35"/>
    <w:rsid w:val="008921EF"/>
    <w:rsid w:val="00897A91"/>
    <w:rsid w:val="008A5A68"/>
    <w:rsid w:val="008D1BDD"/>
    <w:rsid w:val="008D3004"/>
    <w:rsid w:val="008E6416"/>
    <w:rsid w:val="008F094D"/>
    <w:rsid w:val="008F4872"/>
    <w:rsid w:val="008F6853"/>
    <w:rsid w:val="0090623D"/>
    <w:rsid w:val="00906E68"/>
    <w:rsid w:val="00907AE4"/>
    <w:rsid w:val="0091320E"/>
    <w:rsid w:val="0091726B"/>
    <w:rsid w:val="00926999"/>
    <w:rsid w:val="00926C1A"/>
    <w:rsid w:val="00942AEC"/>
    <w:rsid w:val="0095048E"/>
    <w:rsid w:val="00971511"/>
    <w:rsid w:val="0098164D"/>
    <w:rsid w:val="00990A18"/>
    <w:rsid w:val="00991734"/>
    <w:rsid w:val="00996963"/>
    <w:rsid w:val="009A76F0"/>
    <w:rsid w:val="009B037E"/>
    <w:rsid w:val="009C1383"/>
    <w:rsid w:val="009C6FBA"/>
    <w:rsid w:val="009D05E1"/>
    <w:rsid w:val="009D33C4"/>
    <w:rsid w:val="009E02CA"/>
    <w:rsid w:val="009E05CB"/>
    <w:rsid w:val="009F6E74"/>
    <w:rsid w:val="00A03AB3"/>
    <w:rsid w:val="00A055B5"/>
    <w:rsid w:val="00A117E9"/>
    <w:rsid w:val="00A13744"/>
    <w:rsid w:val="00A23CF1"/>
    <w:rsid w:val="00A34646"/>
    <w:rsid w:val="00A357A5"/>
    <w:rsid w:val="00A407E1"/>
    <w:rsid w:val="00A44A2E"/>
    <w:rsid w:val="00A566B0"/>
    <w:rsid w:val="00A6121B"/>
    <w:rsid w:val="00A67B06"/>
    <w:rsid w:val="00A71228"/>
    <w:rsid w:val="00A858C9"/>
    <w:rsid w:val="00A85985"/>
    <w:rsid w:val="00A928B7"/>
    <w:rsid w:val="00A950BE"/>
    <w:rsid w:val="00AA1EDE"/>
    <w:rsid w:val="00AA6CCF"/>
    <w:rsid w:val="00AA7402"/>
    <w:rsid w:val="00AB26CE"/>
    <w:rsid w:val="00AC01FA"/>
    <w:rsid w:val="00AC0421"/>
    <w:rsid w:val="00AE7033"/>
    <w:rsid w:val="00AF38F7"/>
    <w:rsid w:val="00AF4AC2"/>
    <w:rsid w:val="00AF7FB2"/>
    <w:rsid w:val="00B33079"/>
    <w:rsid w:val="00B3333D"/>
    <w:rsid w:val="00B42444"/>
    <w:rsid w:val="00B44037"/>
    <w:rsid w:val="00B44D2A"/>
    <w:rsid w:val="00B45C18"/>
    <w:rsid w:val="00B55B90"/>
    <w:rsid w:val="00B76B3F"/>
    <w:rsid w:val="00B80E54"/>
    <w:rsid w:val="00B826BD"/>
    <w:rsid w:val="00B857E8"/>
    <w:rsid w:val="00BA7C1C"/>
    <w:rsid w:val="00BC1699"/>
    <w:rsid w:val="00BE5360"/>
    <w:rsid w:val="00BF1251"/>
    <w:rsid w:val="00BF53AF"/>
    <w:rsid w:val="00C02EAE"/>
    <w:rsid w:val="00C050B6"/>
    <w:rsid w:val="00C31856"/>
    <w:rsid w:val="00C36AA1"/>
    <w:rsid w:val="00C43757"/>
    <w:rsid w:val="00C74362"/>
    <w:rsid w:val="00C8402E"/>
    <w:rsid w:val="00C91FBB"/>
    <w:rsid w:val="00C93117"/>
    <w:rsid w:val="00CA622A"/>
    <w:rsid w:val="00CA67E7"/>
    <w:rsid w:val="00CB228E"/>
    <w:rsid w:val="00CD3C86"/>
    <w:rsid w:val="00CF4FE4"/>
    <w:rsid w:val="00D02AEC"/>
    <w:rsid w:val="00D15CD8"/>
    <w:rsid w:val="00D201EC"/>
    <w:rsid w:val="00D30CD9"/>
    <w:rsid w:val="00D35624"/>
    <w:rsid w:val="00D502DB"/>
    <w:rsid w:val="00D50502"/>
    <w:rsid w:val="00D51165"/>
    <w:rsid w:val="00D53BD5"/>
    <w:rsid w:val="00D560D9"/>
    <w:rsid w:val="00D700B9"/>
    <w:rsid w:val="00D7174C"/>
    <w:rsid w:val="00D7500B"/>
    <w:rsid w:val="00D84CEE"/>
    <w:rsid w:val="00D93914"/>
    <w:rsid w:val="00DA53D8"/>
    <w:rsid w:val="00DA5680"/>
    <w:rsid w:val="00DB6D25"/>
    <w:rsid w:val="00DC215B"/>
    <w:rsid w:val="00DC3A46"/>
    <w:rsid w:val="00DC5747"/>
    <w:rsid w:val="00DC7389"/>
    <w:rsid w:val="00DD02AF"/>
    <w:rsid w:val="00DF07F0"/>
    <w:rsid w:val="00DF1876"/>
    <w:rsid w:val="00DF26B7"/>
    <w:rsid w:val="00E05152"/>
    <w:rsid w:val="00E06883"/>
    <w:rsid w:val="00E2157F"/>
    <w:rsid w:val="00E267FC"/>
    <w:rsid w:val="00E30933"/>
    <w:rsid w:val="00E53FA3"/>
    <w:rsid w:val="00E5530E"/>
    <w:rsid w:val="00E572E9"/>
    <w:rsid w:val="00E60B8B"/>
    <w:rsid w:val="00E619BA"/>
    <w:rsid w:val="00E63130"/>
    <w:rsid w:val="00E761E4"/>
    <w:rsid w:val="00E86495"/>
    <w:rsid w:val="00E933B4"/>
    <w:rsid w:val="00EA74A3"/>
    <w:rsid w:val="00EB288D"/>
    <w:rsid w:val="00EB3068"/>
    <w:rsid w:val="00EB7490"/>
    <w:rsid w:val="00ED342B"/>
    <w:rsid w:val="00ED5916"/>
    <w:rsid w:val="00EE36CC"/>
    <w:rsid w:val="00EE50D5"/>
    <w:rsid w:val="00EF02FD"/>
    <w:rsid w:val="00EF0B46"/>
    <w:rsid w:val="00EF4BC9"/>
    <w:rsid w:val="00F02095"/>
    <w:rsid w:val="00F046FD"/>
    <w:rsid w:val="00F130DC"/>
    <w:rsid w:val="00F15BFB"/>
    <w:rsid w:val="00F17A91"/>
    <w:rsid w:val="00F2639E"/>
    <w:rsid w:val="00F26EBF"/>
    <w:rsid w:val="00F27751"/>
    <w:rsid w:val="00F33CC4"/>
    <w:rsid w:val="00F36A08"/>
    <w:rsid w:val="00F37D85"/>
    <w:rsid w:val="00F43DC8"/>
    <w:rsid w:val="00F4516E"/>
    <w:rsid w:val="00F53509"/>
    <w:rsid w:val="00F608F1"/>
    <w:rsid w:val="00F60C2D"/>
    <w:rsid w:val="00F66258"/>
    <w:rsid w:val="00F7340F"/>
    <w:rsid w:val="00F83654"/>
    <w:rsid w:val="00F875EC"/>
    <w:rsid w:val="00F97F1E"/>
    <w:rsid w:val="00FA59F8"/>
    <w:rsid w:val="00FA760F"/>
    <w:rsid w:val="00FB01C0"/>
    <w:rsid w:val="00FC32DD"/>
    <w:rsid w:val="00FC680B"/>
    <w:rsid w:val="00FD0C7D"/>
    <w:rsid w:val="00FD313B"/>
    <w:rsid w:val="00FD4EFC"/>
    <w:rsid w:val="00FE3BB6"/>
    <w:rsid w:val="00FF0B22"/>
    <w:rsid w:val="00FF1625"/>
    <w:rsid w:val="00FF69A1"/>
    <w:rsid w:val="00FF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b/>
      <w:bCs/>
      <w:iCs/>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9B037E"/>
    <w:rPr>
      <w:rFonts w:ascii="Arial" w:hAnsi="Arial" w:cs="Arial"/>
      <w:b/>
      <w:bCs/>
      <w:iCs/>
      <w:sz w:val="24"/>
      <w:szCs w:val="28"/>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b/>
      <w:bCs/>
      <w:iCs/>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9B037E"/>
    <w:rPr>
      <w:rFonts w:ascii="Arial" w:hAnsi="Arial" w:cs="Arial"/>
      <w:b/>
      <w:bCs/>
      <w:iCs/>
      <w:sz w:val="24"/>
      <w:szCs w:val="28"/>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ercot.com/mktrules/nprotocols/current"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06DDE-76D8-4A02-B0D1-9826AAD0DBBA}">
  <ds:schemaRefs>
    <ds:schemaRef ds:uri="http://schemas.openxmlformats.org/officeDocument/2006/bibliography"/>
  </ds:schemaRefs>
</ds:datastoreItem>
</file>

<file path=customXml/itemProps2.xml><?xml version="1.0" encoding="utf-8"?>
<ds:datastoreItem xmlns:ds="http://schemas.openxmlformats.org/officeDocument/2006/customXml" ds:itemID="{118D94DD-F649-4BD7-8CA6-3439BB4B4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2693</Words>
  <Characters>15355</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Non-Spinning Reserve Service Deployment Procedure</vt:lpstr>
    </vt:vector>
  </TitlesOfParts>
  <Company>Garland Power &amp; Light</Company>
  <LinksUpToDate>false</LinksUpToDate>
  <CharactersWithSpaces>18012</CharactersWithSpaces>
  <SharedDoc>false</SharedDoc>
  <HLinks>
    <vt:vector size="30" baseType="variant">
      <vt:variant>
        <vt:i4>1441841</vt:i4>
      </vt:variant>
      <vt:variant>
        <vt:i4>23</vt:i4>
      </vt:variant>
      <vt:variant>
        <vt:i4>0</vt:i4>
      </vt:variant>
      <vt:variant>
        <vt:i4>5</vt:i4>
      </vt:variant>
      <vt:variant>
        <vt:lpwstr/>
      </vt:variant>
      <vt:variant>
        <vt:lpwstr>_Toc372631312</vt:lpwstr>
      </vt:variant>
      <vt:variant>
        <vt:i4>1441841</vt:i4>
      </vt:variant>
      <vt:variant>
        <vt:i4>17</vt:i4>
      </vt:variant>
      <vt:variant>
        <vt:i4>0</vt:i4>
      </vt:variant>
      <vt:variant>
        <vt:i4>5</vt:i4>
      </vt:variant>
      <vt:variant>
        <vt:lpwstr/>
      </vt:variant>
      <vt:variant>
        <vt:lpwstr>_Toc372631311</vt:lpwstr>
      </vt:variant>
      <vt:variant>
        <vt:i4>1441841</vt:i4>
      </vt:variant>
      <vt:variant>
        <vt:i4>11</vt:i4>
      </vt:variant>
      <vt:variant>
        <vt:i4>0</vt:i4>
      </vt:variant>
      <vt:variant>
        <vt:i4>5</vt:i4>
      </vt:variant>
      <vt:variant>
        <vt:lpwstr/>
      </vt:variant>
      <vt:variant>
        <vt:lpwstr>_Toc372631310</vt:lpwstr>
      </vt:variant>
      <vt:variant>
        <vt:i4>1507377</vt:i4>
      </vt:variant>
      <vt:variant>
        <vt:i4>5</vt:i4>
      </vt:variant>
      <vt:variant>
        <vt:i4>0</vt:i4>
      </vt:variant>
      <vt:variant>
        <vt:i4>5</vt:i4>
      </vt:variant>
      <vt:variant>
        <vt:lpwstr/>
      </vt:variant>
      <vt:variant>
        <vt:lpwstr>_Toc372631309</vt:lpwstr>
      </vt:variant>
      <vt:variant>
        <vt:i4>1900548</vt:i4>
      </vt:variant>
      <vt:variant>
        <vt:i4>0</vt:i4>
      </vt:variant>
      <vt:variant>
        <vt:i4>0</vt:i4>
      </vt:variant>
      <vt:variant>
        <vt:i4>5</vt:i4>
      </vt:variant>
      <vt:variant>
        <vt:lpwstr>http://www.ercot.com/mktrules/nprotocols/current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dc:title>
  <dc:creator>Bob Green</dc:creator>
  <cp:lastModifiedBy>ERCOT</cp:lastModifiedBy>
  <cp:revision>2</cp:revision>
  <cp:lastPrinted>2014-03-13T14:25:00Z</cp:lastPrinted>
  <dcterms:created xsi:type="dcterms:W3CDTF">2014-04-08T22:57:00Z</dcterms:created>
  <dcterms:modified xsi:type="dcterms:W3CDTF">2014-04-08T22:57:00Z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