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A5" w:rsidRDefault="00802CAB" w:rsidP="009D3DA5">
      <w:pPr>
        <w:pStyle w:val="Heading2"/>
        <w:numPr>
          <w:ilvl w:val="0"/>
          <w:numId w:val="0"/>
        </w:numPr>
        <w:ind w:left="1080"/>
        <w:rPr>
          <w:rFonts w:ascii="Arial Narrow" w:hAnsi="Arial Narrow"/>
          <w:color w:val="000000"/>
          <w:sz w:val="24"/>
          <w:szCs w:val="24"/>
        </w:rPr>
      </w:pPr>
      <w:r>
        <w:t xml:space="preserve">Use </w:t>
      </w:r>
      <w:r w:rsidRPr="00110D6E">
        <w:t xml:space="preserve">Case </w:t>
      </w:r>
      <w:r w:rsidR="005C32D5">
        <w:t>(MP</w:t>
      </w:r>
      <w:r w:rsidR="009D3DA5">
        <w:t>26</w:t>
      </w:r>
      <w:r w:rsidR="00736AC6">
        <w:t>d</w:t>
      </w:r>
      <w:r w:rsidR="005C32D5">
        <w:t>)</w:t>
      </w:r>
      <w:r w:rsidRPr="00110D6E">
        <w:t xml:space="preserve"> – </w:t>
      </w:r>
      <w:bookmarkStart w:id="0" w:name="_Toc168386564"/>
      <w:r w:rsidR="00736AC6">
        <w:t>Include Listing Reports in the Background Report Selection</w:t>
      </w:r>
      <w:r w:rsidR="009D3DA5">
        <w:rPr>
          <w:rFonts w:ascii="Arial Narrow" w:hAnsi="Arial Narrow"/>
          <w:color w:val="000000"/>
          <w:sz w:val="24"/>
          <w:szCs w:val="24"/>
        </w:rPr>
        <w:t xml:space="preserve"> </w:t>
      </w:r>
    </w:p>
    <w:p w:rsidR="007B7161" w:rsidRDefault="007B7161" w:rsidP="007B7161">
      <w:pPr>
        <w:pStyle w:val="Heading2"/>
        <w:numPr>
          <w:ilvl w:val="0"/>
          <w:numId w:val="0"/>
        </w:numPr>
        <w:ind w:left="1080"/>
      </w:pPr>
    </w:p>
    <w:p w:rsidR="00851B1F" w:rsidRPr="00851B1F" w:rsidRDefault="00851B1F" w:rsidP="007B7161">
      <w:pPr>
        <w:pStyle w:val="Heading2"/>
        <w:numPr>
          <w:ilvl w:val="0"/>
          <w:numId w:val="16"/>
        </w:numPr>
      </w:pPr>
      <w:r w:rsidRPr="00851B1F">
        <w:t>Description</w:t>
      </w:r>
      <w:bookmarkEnd w:id="0"/>
      <w:r w:rsidRPr="00851B1F">
        <w:t>:</w:t>
      </w:r>
    </w:p>
    <w:p w:rsidR="00736AC6" w:rsidRDefault="009D3DA5" w:rsidP="00736AC6">
      <w:pPr>
        <w:pStyle w:val="Heading3"/>
        <w:numPr>
          <w:ilvl w:val="0"/>
          <w:numId w:val="0"/>
        </w:numPr>
        <w:ind w:left="2160"/>
        <w:rPr>
          <w:b w:val="0"/>
        </w:rPr>
      </w:pPr>
      <w:r w:rsidRPr="00016C32">
        <w:rPr>
          <w:b w:val="0"/>
        </w:rPr>
        <w:t xml:space="preserve">Update background report types </w:t>
      </w:r>
      <w:r w:rsidR="00D72BCA" w:rsidRPr="00016C32">
        <w:rPr>
          <w:b w:val="0"/>
        </w:rPr>
        <w:t xml:space="preserve">to allow for </w:t>
      </w:r>
      <w:r w:rsidR="00736AC6">
        <w:rPr>
          <w:b w:val="0"/>
        </w:rPr>
        <w:t xml:space="preserve">Listing Report </w:t>
      </w:r>
      <w:r w:rsidR="00D72BCA" w:rsidRPr="00016C32">
        <w:rPr>
          <w:b w:val="0"/>
        </w:rPr>
        <w:t xml:space="preserve"> to be selected in the parameters and returned in the result sets where appropriate (the output does not include issue counts, etc).  </w:t>
      </w:r>
    </w:p>
    <w:p w:rsidR="000B7D09" w:rsidRDefault="000B7D09" w:rsidP="00736AC6">
      <w:pPr>
        <w:pStyle w:val="Heading3"/>
        <w:numPr>
          <w:ilvl w:val="0"/>
          <w:numId w:val="0"/>
        </w:numPr>
        <w:ind w:left="2160"/>
        <w:rPr>
          <w:rFonts w:cs="Arial"/>
          <w:b w:val="0"/>
          <w:szCs w:val="20"/>
        </w:rPr>
      </w:pPr>
      <w:r w:rsidRPr="00D72BCA">
        <w:rPr>
          <w:rFonts w:cs="Arial"/>
          <w:b w:val="0"/>
          <w:szCs w:val="20"/>
        </w:rPr>
        <w:t xml:space="preserve">New </w:t>
      </w:r>
      <w:r w:rsidR="00FD2353" w:rsidRPr="00D72BCA">
        <w:rPr>
          <w:rFonts w:cs="Arial"/>
          <w:b w:val="0"/>
          <w:szCs w:val="20"/>
        </w:rPr>
        <w:t xml:space="preserve">GUI </w:t>
      </w:r>
      <w:r w:rsidRPr="00D72BCA">
        <w:rPr>
          <w:rFonts w:cs="Arial"/>
          <w:b w:val="0"/>
          <w:szCs w:val="20"/>
        </w:rPr>
        <w:t>Fields</w:t>
      </w:r>
      <w:r w:rsidR="005C32D5" w:rsidRPr="00D72BCA">
        <w:rPr>
          <w:rFonts w:cs="Arial"/>
          <w:b w:val="0"/>
          <w:szCs w:val="20"/>
        </w:rPr>
        <w:t xml:space="preserve"> – </w:t>
      </w:r>
    </w:p>
    <w:p w:rsidR="00984A92" w:rsidRPr="00984A92" w:rsidRDefault="00984A92" w:rsidP="00984A92">
      <w:pPr>
        <w:numPr>
          <w:ilvl w:val="0"/>
          <w:numId w:val="17"/>
        </w:numPr>
      </w:pPr>
      <w:r>
        <w:t>MP DUNS</w:t>
      </w:r>
    </w:p>
    <w:p w:rsidR="007E560F" w:rsidRDefault="007E560F" w:rsidP="005C32D5">
      <w:pPr>
        <w:pStyle w:val="Heading3"/>
        <w:numPr>
          <w:ilvl w:val="0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New Background Parameters:</w:t>
      </w:r>
    </w:p>
    <w:p w:rsidR="007E560F" w:rsidRDefault="00016C32" w:rsidP="007E560F">
      <w:pPr>
        <w:pStyle w:val="Heading3"/>
        <w:numPr>
          <w:ilvl w:val="1"/>
          <w:numId w:val="2"/>
        </w:numPr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Parameters</w:t>
      </w:r>
    </w:p>
    <w:p w:rsidR="00655683" w:rsidRDefault="00655683" w:rsidP="00655683">
      <w:pPr>
        <w:ind w:left="2520"/>
      </w:pPr>
      <w:r>
        <w:t xml:space="preserve">Report Destination (required): Select either Issue Attachment or TML from the drop down menu.  Controls whether the report's output csv file is attached to the issue or dropped in a TML directory.  The maximum size for an Issue Attachment is 10MB - if report results generate a larger csv file, it will automatically be sent to TML </w:t>
      </w:r>
    </w:p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r>
        <w:t>Data to Return (required): Selecting Live will return data for any issue that has been closed for less than 7 months.  Archived will return only those issues that have been closed for 7 months or greater and have been archived.  Selecting Both will return all unarchived (or Live) data as well as archived issues</w:t>
      </w:r>
    </w:p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bookmarkStart w:id="1" w:name="OLE_LINK1"/>
      <w:r>
        <w:t>MarkeTrak Projects (required): Select the applicable subtypes to run the report against (hold ctrl to select multiple entries)</w:t>
      </w:r>
    </w:p>
    <w:bookmarkEnd w:id="1"/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r>
        <w:t>Parameter 1 (Start Date) (optional): Only issues submitted after this date will be returned in the report (format is yyyy-mm-dd)</w:t>
      </w:r>
    </w:p>
    <w:p w:rsidR="00655683" w:rsidRDefault="00655683" w:rsidP="00655683">
      <w:pPr>
        <w:ind w:left="2520"/>
      </w:pPr>
    </w:p>
    <w:p w:rsidR="00655683" w:rsidRDefault="00655683" w:rsidP="00655683">
      <w:pPr>
        <w:ind w:left="2520"/>
      </w:pPr>
      <w:r>
        <w:t>Parameter 2 (End Date) (optional): Only issues submitted prior to this date will be returned in the report (format is yyyy-mm-dd)</w:t>
      </w:r>
    </w:p>
    <w:p w:rsidR="00984A92" w:rsidRDefault="00984A92" w:rsidP="00655683">
      <w:pPr>
        <w:ind w:left="2520"/>
      </w:pPr>
    </w:p>
    <w:p w:rsidR="00984A92" w:rsidRPr="00655683" w:rsidRDefault="00984A92" w:rsidP="00655683">
      <w:pPr>
        <w:ind w:left="2520"/>
      </w:pPr>
      <w:r>
        <w:t>Parameter 3 (</w:t>
      </w:r>
      <w:r w:rsidR="002944DE">
        <w:t>Submitting Company DUNS):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2" w:name="_Toc168386565"/>
      <w:r>
        <w:t xml:space="preserve">1.1 </w:t>
      </w:r>
      <w:r w:rsidR="00851B1F" w:rsidRPr="00851B1F">
        <w:t>Pre-Conditions</w:t>
      </w:r>
      <w:bookmarkEnd w:id="2"/>
      <w:r w:rsidR="00851B1F" w:rsidRPr="00851B1F">
        <w:t>:</w:t>
      </w:r>
    </w:p>
    <w:p w:rsidR="005C32D5" w:rsidRPr="00FB4D51" w:rsidRDefault="00107C79" w:rsidP="00FB4D51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MarkeTrak system is available to receive data</w:t>
      </w:r>
    </w:p>
    <w:p w:rsidR="00851B1F" w:rsidRPr="00851B1F" w:rsidRDefault="00851B1F" w:rsidP="00110D6E">
      <w:pPr>
        <w:rPr>
          <w:rFonts w:ascii="Arial" w:hAnsi="Arial" w:cs="Arial"/>
          <w:sz w:val="20"/>
          <w:szCs w:val="20"/>
        </w:rPr>
      </w:pP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bookmarkStart w:id="3" w:name="_Toc168386566"/>
      <w:r>
        <w:lastRenderedPageBreak/>
        <w:t xml:space="preserve">1.2 </w:t>
      </w:r>
      <w:r w:rsidR="00851B1F" w:rsidRPr="00851B1F">
        <w:t>Success Guarantee</w:t>
      </w:r>
      <w:bookmarkEnd w:id="3"/>
      <w:r w:rsidR="00851B1F" w:rsidRPr="00851B1F">
        <w:t>:</w:t>
      </w:r>
    </w:p>
    <w:p w:rsidR="00A779FC" w:rsidRDefault="00FB4D51" w:rsidP="007B7161">
      <w:pPr>
        <w:ind w:left="1080"/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>Result sets from background reports contain</w:t>
      </w:r>
      <w:ins w:id="4" w:author="NPGRTF 021511" w:date="2011-05-24T14:29:00Z">
        <w:r w:rsidR="00F31AF2">
          <w:rPr>
            <w:rFonts w:ascii="Arial" w:hAnsi="Arial" w:cs="Arial"/>
            <w:sz w:val="20"/>
            <w:szCs w:val="20"/>
          </w:rPr>
          <w:t xml:space="preserve"> the following user-selected fields:</w:t>
        </w:r>
      </w:ins>
      <w:ins w:id="5" w:author="NPGRTF 021511" w:date="2011-05-24T14:30:00Z">
        <w:r w:rsidR="00F31AF2">
          <w:rPr>
            <w:rFonts w:ascii="Arial" w:hAnsi="Arial" w:cs="Arial"/>
            <w:sz w:val="20"/>
            <w:szCs w:val="20"/>
          </w:rPr>
          <w:t xml:space="preserve">  Subtype, ISA,</w:t>
        </w:r>
      </w:ins>
      <w:r w:rsidRPr="00A779FC">
        <w:rPr>
          <w:rFonts w:ascii="Arial" w:hAnsi="Arial" w:cs="Arial"/>
          <w:sz w:val="20"/>
          <w:szCs w:val="20"/>
        </w:rPr>
        <w:t xml:space="preserve"> </w:t>
      </w:r>
      <w:r w:rsidR="00A779FC" w:rsidRPr="00A779FC">
        <w:rPr>
          <w:rFonts w:ascii="Arial" w:hAnsi="Arial" w:cs="Arial"/>
          <w:sz w:val="20"/>
          <w:szCs w:val="20"/>
        </w:rPr>
        <w:t xml:space="preserve">MT Issue Id, State, Submitting MP DUNS, Submit Date, and </w:t>
      </w:r>
      <w:bookmarkStart w:id="6" w:name="_Toc168386567"/>
      <w:r w:rsidR="00A779FC">
        <w:rPr>
          <w:rFonts w:ascii="Arial" w:hAnsi="Arial" w:cs="Arial"/>
          <w:sz w:val="20"/>
          <w:szCs w:val="20"/>
        </w:rPr>
        <w:t>ESIID</w:t>
      </w:r>
    </w:p>
    <w:p w:rsidR="00A779FC" w:rsidRDefault="00A779FC" w:rsidP="007B7161">
      <w:pPr>
        <w:ind w:left="1080"/>
        <w:rPr>
          <w:rFonts w:ascii="Arial" w:hAnsi="Arial" w:cs="Arial"/>
          <w:sz w:val="20"/>
          <w:szCs w:val="20"/>
        </w:rPr>
      </w:pPr>
    </w:p>
    <w:p w:rsidR="00851B1F" w:rsidRPr="00A779FC" w:rsidRDefault="007B7161" w:rsidP="007B7161">
      <w:pPr>
        <w:ind w:left="1080"/>
        <w:rPr>
          <w:b/>
        </w:rPr>
      </w:pPr>
      <w:r w:rsidRPr="00A779FC">
        <w:rPr>
          <w:b/>
        </w:rPr>
        <w:t xml:space="preserve">1.3 </w:t>
      </w:r>
      <w:r w:rsidR="00851B1F" w:rsidRPr="00A779FC">
        <w:rPr>
          <w:b/>
        </w:rPr>
        <w:t>Trigger:</w:t>
      </w:r>
    </w:p>
    <w:p w:rsidR="00851B1F" w:rsidRPr="00851B1F" w:rsidRDefault="007E560F" w:rsidP="00851B1F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5C32D5">
        <w:rPr>
          <w:rFonts w:ascii="Arial" w:hAnsi="Arial" w:cs="Arial"/>
          <w:sz w:val="20"/>
          <w:szCs w:val="20"/>
        </w:rPr>
        <w:t xml:space="preserve">ser </w:t>
      </w:r>
      <w:r>
        <w:rPr>
          <w:rFonts w:ascii="Arial" w:hAnsi="Arial" w:cs="Arial"/>
          <w:sz w:val="20"/>
          <w:szCs w:val="20"/>
        </w:rPr>
        <w:t xml:space="preserve">submits a </w:t>
      </w:r>
      <w:r w:rsidR="005C32D5">
        <w:rPr>
          <w:rFonts w:ascii="Arial" w:hAnsi="Arial" w:cs="Arial"/>
          <w:sz w:val="20"/>
          <w:szCs w:val="20"/>
        </w:rPr>
        <w:t xml:space="preserve">valid </w:t>
      </w:r>
      <w:r>
        <w:rPr>
          <w:rFonts w:ascii="Arial" w:hAnsi="Arial" w:cs="Arial"/>
          <w:sz w:val="20"/>
          <w:szCs w:val="20"/>
        </w:rPr>
        <w:t xml:space="preserve">Background Report which includes a parameter for </w:t>
      </w:r>
      <w:r w:rsidR="00E21B4B">
        <w:rPr>
          <w:rFonts w:ascii="Arial" w:hAnsi="Arial" w:cs="Arial"/>
          <w:sz w:val="20"/>
          <w:szCs w:val="20"/>
        </w:rPr>
        <w:t>comments</w:t>
      </w:r>
      <w:r>
        <w:rPr>
          <w:rFonts w:ascii="Arial" w:hAnsi="Arial" w:cs="Arial"/>
          <w:sz w:val="20"/>
          <w:szCs w:val="20"/>
        </w:rPr>
        <w:t>.</w:t>
      </w:r>
      <w:r w:rsidR="00E21B4B">
        <w:rPr>
          <w:rFonts w:ascii="Arial" w:hAnsi="Arial" w:cs="Arial"/>
          <w:sz w:val="20"/>
          <w:szCs w:val="20"/>
        </w:rPr>
        <w:t xml:space="preserve"> </w:t>
      </w:r>
    </w:p>
    <w:p w:rsidR="00851B1F" w:rsidRPr="00851B1F" w:rsidRDefault="007B7161" w:rsidP="007B7161">
      <w:pPr>
        <w:pStyle w:val="Heading3"/>
        <w:numPr>
          <w:ilvl w:val="0"/>
          <w:numId w:val="0"/>
        </w:numPr>
        <w:ind w:left="1080"/>
      </w:pPr>
      <w:r>
        <w:t xml:space="preserve">1.4 </w:t>
      </w:r>
      <w:r w:rsidR="00851B1F" w:rsidRPr="00851B1F">
        <w:t>Main Success Scenario</w:t>
      </w:r>
      <w:bookmarkEnd w:id="6"/>
      <w:r w:rsidR="00851B1F" w:rsidRPr="00851B1F">
        <w:t>:</w:t>
      </w:r>
      <w:r w:rsidR="00D6720C">
        <w:t xml:space="preserve"> </w:t>
      </w:r>
      <w:r w:rsidR="005C32D5">
        <w:t xml:space="preserve">Issue has </w:t>
      </w:r>
      <w:r w:rsidR="00157C7C">
        <w:t>Comments</w:t>
      </w:r>
    </w:p>
    <w:p w:rsidR="00A779FC" w:rsidRDefault="00EE36AD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 xml:space="preserve">User begins submitting a Background Report </w:t>
      </w:r>
    </w:p>
    <w:p w:rsidR="00EE36AD" w:rsidRPr="00A779FC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A779FC">
        <w:rPr>
          <w:rFonts w:ascii="Arial" w:hAnsi="Arial" w:cs="Arial"/>
          <w:sz w:val="20"/>
          <w:szCs w:val="20"/>
        </w:rPr>
        <w:t>User selects transition Provide Parameters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makes all required selections 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Background Report is submitted/generated successfully and the result is retrieved from the appropriate location</w:t>
      </w:r>
    </w:p>
    <w:p w:rsidR="00975757" w:rsidRDefault="00975757" w:rsidP="002C57C9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All available issues (based on the report submitter and parameters selected) are provided in the output </w:t>
      </w:r>
      <w:r w:rsidR="00157C7C">
        <w:rPr>
          <w:rFonts w:ascii="Arial" w:hAnsi="Arial" w:cs="Arial"/>
          <w:sz w:val="20"/>
          <w:szCs w:val="20"/>
        </w:rPr>
        <w:t>which are formatted to return in a single line</w:t>
      </w:r>
      <w:r>
        <w:rPr>
          <w:rFonts w:ascii="Arial" w:hAnsi="Arial" w:cs="Arial"/>
          <w:sz w:val="20"/>
          <w:szCs w:val="20"/>
        </w:rPr>
        <w:t>.</w:t>
      </w:r>
    </w:p>
    <w:p w:rsidR="00975757" w:rsidRDefault="00975757" w:rsidP="00975757">
      <w:pPr>
        <w:ind w:left="2160"/>
        <w:rPr>
          <w:rFonts w:ascii="Arial" w:hAnsi="Arial" w:cs="Arial"/>
          <w:sz w:val="20"/>
          <w:szCs w:val="20"/>
        </w:rPr>
      </w:pPr>
    </w:p>
    <w:p w:rsidR="00851B1F" w:rsidRDefault="00851B1F" w:rsidP="00F9325C">
      <w:pPr>
        <w:ind w:left="1800"/>
        <w:rPr>
          <w:rFonts w:ascii="Arial" w:hAnsi="Arial" w:cs="Arial"/>
          <w:sz w:val="20"/>
          <w:szCs w:val="20"/>
        </w:rPr>
      </w:pPr>
    </w:p>
    <w:p w:rsidR="002304EF" w:rsidRPr="00851B1F" w:rsidRDefault="002304EF" w:rsidP="00F9325C">
      <w:pPr>
        <w:ind w:left="1800"/>
        <w:rPr>
          <w:rFonts w:ascii="Arial" w:hAnsi="Arial" w:cs="Arial"/>
          <w:sz w:val="20"/>
          <w:szCs w:val="20"/>
        </w:rPr>
      </w:pPr>
    </w:p>
    <w:p w:rsidR="00BF5E0C" w:rsidRDefault="00BF5E0C" w:rsidP="00BA2AB1">
      <w:pPr>
        <w:ind w:left="1800"/>
      </w:pPr>
    </w:p>
    <w:sectPr w:rsidR="00BF5E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BF2" w:rsidRDefault="00D65BF2">
      <w:r>
        <w:separator/>
      </w:r>
    </w:p>
  </w:endnote>
  <w:endnote w:type="continuationSeparator" w:id="0">
    <w:p w:rsidR="00D65BF2" w:rsidRDefault="00D65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BF2" w:rsidRDefault="00D65BF2">
      <w:r>
        <w:separator/>
      </w:r>
    </w:p>
  </w:footnote>
  <w:footnote w:type="continuationSeparator" w:id="0">
    <w:p w:rsidR="00D65BF2" w:rsidRDefault="00D65B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FD2"/>
    <w:multiLevelType w:val="multilevel"/>
    <w:tmpl w:val="5AB8CE40"/>
    <w:lvl w:ilvl="0">
      <w:start w:val="1"/>
      <w:numFmt w:val="lowerLetter"/>
      <w:pStyle w:val="Heading1"/>
      <w:lvlText w:val="%1)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3852"/>
        </w:tabs>
        <w:ind w:left="385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020"/>
        </w:tabs>
        <w:ind w:left="679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200" w:hanging="1440"/>
      </w:pPr>
      <w:rPr>
        <w:rFonts w:hint="default"/>
      </w:rPr>
    </w:lvl>
  </w:abstractNum>
  <w:abstractNum w:abstractNumId="1">
    <w:nsid w:val="26EA1FAD"/>
    <w:multiLevelType w:val="hybridMultilevel"/>
    <w:tmpl w:val="E2F460A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C709ED"/>
    <w:multiLevelType w:val="hybridMultilevel"/>
    <w:tmpl w:val="F556931E"/>
    <w:lvl w:ilvl="0" w:tplc="81D2FCD8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5F5088"/>
    <w:multiLevelType w:val="hybridMultilevel"/>
    <w:tmpl w:val="77543336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385F5EAE"/>
    <w:multiLevelType w:val="hybridMultilevel"/>
    <w:tmpl w:val="667889FC"/>
    <w:lvl w:ilvl="0" w:tplc="E31EB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775BC8"/>
    <w:multiLevelType w:val="multilevel"/>
    <w:tmpl w:val="F0743DC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40CD3841"/>
    <w:multiLevelType w:val="hybridMultilevel"/>
    <w:tmpl w:val="04742E14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1E0F2C"/>
    <w:multiLevelType w:val="hybridMultilevel"/>
    <w:tmpl w:val="C4268D3C"/>
    <w:lvl w:ilvl="0" w:tplc="90CC776C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5503F2A"/>
    <w:multiLevelType w:val="hybridMultilevel"/>
    <w:tmpl w:val="EB32601A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1162AB"/>
    <w:multiLevelType w:val="hybridMultilevel"/>
    <w:tmpl w:val="88C67B3E"/>
    <w:lvl w:ilvl="0" w:tplc="F9F4A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6D0CDF"/>
    <w:multiLevelType w:val="hybridMultilevel"/>
    <w:tmpl w:val="DD080F66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4C4831B7"/>
    <w:multiLevelType w:val="hybridMultilevel"/>
    <w:tmpl w:val="7CA2B66C"/>
    <w:lvl w:ilvl="0" w:tplc="F774B0E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59990D72"/>
    <w:multiLevelType w:val="multilevel"/>
    <w:tmpl w:val="B8F636D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ED7A11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4">
    <w:nsid w:val="631325C3"/>
    <w:multiLevelType w:val="multilevel"/>
    <w:tmpl w:val="B87CFC4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362F34"/>
    <w:multiLevelType w:val="hybridMultilevel"/>
    <w:tmpl w:val="F0743DC8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6">
    <w:nsid w:val="7C220556"/>
    <w:multiLevelType w:val="hybridMultilevel"/>
    <w:tmpl w:val="A938760E"/>
    <w:lvl w:ilvl="0" w:tplc="4F0E4C9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883D00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3"/>
  </w:num>
  <w:num w:numId="5">
    <w:abstractNumId w:val="5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12"/>
  </w:num>
  <w:num w:numId="11">
    <w:abstractNumId w:val="8"/>
  </w:num>
  <w:num w:numId="12">
    <w:abstractNumId w:val="15"/>
  </w:num>
  <w:num w:numId="13">
    <w:abstractNumId w:val="7"/>
  </w:num>
  <w:num w:numId="14">
    <w:abstractNumId w:val="2"/>
  </w:num>
  <w:num w:numId="15">
    <w:abstractNumId w:val="9"/>
  </w:num>
  <w:num w:numId="16">
    <w:abstractNumId w:val="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B1F"/>
    <w:rsid w:val="00013218"/>
    <w:rsid w:val="00016618"/>
    <w:rsid w:val="00016C32"/>
    <w:rsid w:val="00017B40"/>
    <w:rsid w:val="0005060B"/>
    <w:rsid w:val="000B7D09"/>
    <w:rsid w:val="000C555C"/>
    <w:rsid w:val="00107C79"/>
    <w:rsid w:val="00110D6E"/>
    <w:rsid w:val="001137A5"/>
    <w:rsid w:val="00157C7C"/>
    <w:rsid w:val="00195A49"/>
    <w:rsid w:val="00196F3D"/>
    <w:rsid w:val="001E2C0F"/>
    <w:rsid w:val="0021328F"/>
    <w:rsid w:val="002304EF"/>
    <w:rsid w:val="00265AD0"/>
    <w:rsid w:val="002944DE"/>
    <w:rsid w:val="002B245D"/>
    <w:rsid w:val="002C57C9"/>
    <w:rsid w:val="002F4FA4"/>
    <w:rsid w:val="003047FE"/>
    <w:rsid w:val="00320542"/>
    <w:rsid w:val="003242C6"/>
    <w:rsid w:val="00341A99"/>
    <w:rsid w:val="00372D99"/>
    <w:rsid w:val="0037633E"/>
    <w:rsid w:val="003B2FA2"/>
    <w:rsid w:val="003E23FC"/>
    <w:rsid w:val="004728A4"/>
    <w:rsid w:val="004824C5"/>
    <w:rsid w:val="004959A8"/>
    <w:rsid w:val="004A3F52"/>
    <w:rsid w:val="004D62E6"/>
    <w:rsid w:val="00530DA4"/>
    <w:rsid w:val="005578DB"/>
    <w:rsid w:val="0057095C"/>
    <w:rsid w:val="005A2093"/>
    <w:rsid w:val="005B0383"/>
    <w:rsid w:val="005B7BEC"/>
    <w:rsid w:val="005C32D5"/>
    <w:rsid w:val="005C5295"/>
    <w:rsid w:val="005E284B"/>
    <w:rsid w:val="00633D01"/>
    <w:rsid w:val="00655683"/>
    <w:rsid w:val="00680126"/>
    <w:rsid w:val="006F6653"/>
    <w:rsid w:val="0070080D"/>
    <w:rsid w:val="007102B1"/>
    <w:rsid w:val="00736AC6"/>
    <w:rsid w:val="00753691"/>
    <w:rsid w:val="00756220"/>
    <w:rsid w:val="007B7161"/>
    <w:rsid w:val="007C5A7D"/>
    <w:rsid w:val="007E560F"/>
    <w:rsid w:val="007F3EFD"/>
    <w:rsid w:val="00802CAB"/>
    <w:rsid w:val="0081452A"/>
    <w:rsid w:val="00843D37"/>
    <w:rsid w:val="00851B1F"/>
    <w:rsid w:val="00851FE2"/>
    <w:rsid w:val="009219A6"/>
    <w:rsid w:val="0092719F"/>
    <w:rsid w:val="00934E83"/>
    <w:rsid w:val="00936CAC"/>
    <w:rsid w:val="00967C4C"/>
    <w:rsid w:val="00975757"/>
    <w:rsid w:val="00984A92"/>
    <w:rsid w:val="00993D48"/>
    <w:rsid w:val="009C6B31"/>
    <w:rsid w:val="009D3A49"/>
    <w:rsid w:val="009D3DA5"/>
    <w:rsid w:val="009D582F"/>
    <w:rsid w:val="00A20BFC"/>
    <w:rsid w:val="00A64AFE"/>
    <w:rsid w:val="00A779FC"/>
    <w:rsid w:val="00AD77E3"/>
    <w:rsid w:val="00B1306C"/>
    <w:rsid w:val="00BA2AB1"/>
    <w:rsid w:val="00BC4880"/>
    <w:rsid w:val="00BD4B59"/>
    <w:rsid w:val="00BF5E0C"/>
    <w:rsid w:val="00C102BC"/>
    <w:rsid w:val="00C479E4"/>
    <w:rsid w:val="00C76859"/>
    <w:rsid w:val="00C9285A"/>
    <w:rsid w:val="00D254EE"/>
    <w:rsid w:val="00D47607"/>
    <w:rsid w:val="00D65BF2"/>
    <w:rsid w:val="00D6720C"/>
    <w:rsid w:val="00D72BCA"/>
    <w:rsid w:val="00DD419D"/>
    <w:rsid w:val="00E1189C"/>
    <w:rsid w:val="00E21B4B"/>
    <w:rsid w:val="00E7441D"/>
    <w:rsid w:val="00EB051F"/>
    <w:rsid w:val="00EE2F1F"/>
    <w:rsid w:val="00EE36AD"/>
    <w:rsid w:val="00F31AF2"/>
    <w:rsid w:val="00F36F98"/>
    <w:rsid w:val="00F45728"/>
    <w:rsid w:val="00F73C6E"/>
    <w:rsid w:val="00F9325C"/>
    <w:rsid w:val="00FB3F83"/>
    <w:rsid w:val="00FB4D51"/>
    <w:rsid w:val="00FD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B1F"/>
    <w:rPr>
      <w:sz w:val="24"/>
      <w:szCs w:val="24"/>
    </w:rPr>
  </w:style>
  <w:style w:type="paragraph" w:styleId="Heading1">
    <w:name w:val="heading 1"/>
    <w:basedOn w:val="Normal"/>
    <w:next w:val="Normal"/>
    <w:qFormat/>
    <w:rsid w:val="00851B1F"/>
    <w:pPr>
      <w:keepNext/>
      <w:numPr>
        <w:numId w:val="1"/>
      </w:numPr>
      <w:spacing w:before="32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851B1F"/>
    <w:pPr>
      <w:keepNext/>
      <w:numPr>
        <w:ilvl w:val="1"/>
        <w:numId w:val="1"/>
      </w:numPr>
      <w:tabs>
        <w:tab w:val="left" w:pos="1080"/>
      </w:tabs>
      <w:spacing w:before="160" w:after="160"/>
      <w:ind w:left="1080" w:hanging="72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851B1F"/>
    <w:pPr>
      <w:keepNext/>
      <w:numPr>
        <w:ilvl w:val="2"/>
        <w:numId w:val="1"/>
      </w:numPr>
      <w:tabs>
        <w:tab w:val="num" w:pos="1800"/>
      </w:tabs>
      <w:spacing w:before="160" w:after="160"/>
      <w:ind w:left="1800" w:hanging="72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rsid w:val="00851B1F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styleId="BalloonText">
    <w:name w:val="Balloon Text"/>
    <w:basedOn w:val="Normal"/>
    <w:semiHidden/>
    <w:rsid w:val="00530D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73C6E"/>
    <w:rPr>
      <w:sz w:val="16"/>
      <w:szCs w:val="16"/>
    </w:rPr>
  </w:style>
  <w:style w:type="paragraph" w:styleId="CommentText">
    <w:name w:val="annotation text"/>
    <w:basedOn w:val="Normal"/>
    <w:semiHidden/>
    <w:rsid w:val="00F73C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73C6E"/>
    <w:rPr>
      <w:b/>
      <w:bCs/>
    </w:rPr>
  </w:style>
  <w:style w:type="paragraph" w:styleId="Header">
    <w:name w:val="header"/>
    <w:basedOn w:val="Normal"/>
    <w:rsid w:val="003047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47FE"/>
    <w:pPr>
      <w:tabs>
        <w:tab w:val="center" w:pos="4320"/>
        <w:tab w:val="right" w:pos="8640"/>
      </w:tabs>
    </w:pPr>
  </w:style>
  <w:style w:type="paragraph" w:customStyle="1" w:styleId="Char3">
    <w:name w:val=" Char3"/>
    <w:basedOn w:val="Normal"/>
    <w:rsid w:val="00F36F98"/>
    <w:pPr>
      <w:spacing w:after="160" w:line="240" w:lineRule="exact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NPGRTF 021511</cp:lastModifiedBy>
  <cp:revision>2</cp:revision>
  <dcterms:created xsi:type="dcterms:W3CDTF">2011-05-24T19:32:00Z</dcterms:created>
  <dcterms:modified xsi:type="dcterms:W3CDTF">2011-05-24T19:32:00Z</dcterms:modified>
</cp:coreProperties>
</file>