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E0C" w:rsidRPr="00347E61" w:rsidRDefault="00BF5E0C">
      <w:pPr>
        <w:rPr>
          <w:rFonts w:ascii="Comic Sans MS" w:hAnsi="Comic Sans MS"/>
        </w:rPr>
      </w:pPr>
    </w:p>
    <w:p w:rsidR="00416EE2" w:rsidRPr="00347E61" w:rsidRDefault="007D706D" w:rsidP="00A7361F">
      <w:pPr>
        <w:numPr>
          <w:ilvl w:val="1"/>
          <w:numId w:val="10"/>
        </w:numPr>
        <w:rPr>
          <w:rFonts w:ascii="Comic Sans MS" w:hAnsi="Comic Sans MS"/>
          <w:b/>
        </w:rPr>
      </w:pPr>
      <w:r w:rsidRPr="00347E61">
        <w:rPr>
          <w:rFonts w:ascii="Comic Sans MS" w:hAnsi="Comic Sans MS"/>
        </w:rPr>
        <w:t>Use case MP</w:t>
      </w:r>
      <w:r w:rsidR="00A7361F">
        <w:rPr>
          <w:rFonts w:ascii="Comic Sans MS" w:hAnsi="Comic Sans MS"/>
        </w:rPr>
        <w:t>40</w:t>
      </w:r>
      <w:r w:rsidRPr="00347E61">
        <w:rPr>
          <w:rFonts w:ascii="Comic Sans MS" w:hAnsi="Comic Sans MS"/>
        </w:rPr>
        <w:t>-</w:t>
      </w:r>
      <w:r w:rsidR="00416EE2" w:rsidRPr="00347E61">
        <w:rPr>
          <w:rFonts w:ascii="Comic Sans MS" w:hAnsi="Comic Sans MS"/>
        </w:rPr>
        <w:t xml:space="preserve"> </w:t>
      </w:r>
      <w:r w:rsidR="00A7361F">
        <w:rPr>
          <w:rFonts w:ascii="Comic Sans MS" w:hAnsi="Comic Sans MS"/>
        </w:rPr>
        <w:t xml:space="preserve">Day to Day </w:t>
      </w:r>
      <w:del w:id="0" w:author="NPGRTF 021511" w:date="2011-04-27T10:54:00Z">
        <w:r w:rsidR="00A7361F" w:rsidDel="00711C4E">
          <w:rPr>
            <w:rFonts w:ascii="Comic Sans MS" w:hAnsi="Comic Sans MS"/>
          </w:rPr>
          <w:delText>Missing Transactions</w:delText>
        </w:r>
      </w:del>
      <w:ins w:id="1" w:author="NPGRTF 021511" w:date="2011-04-27T10:54:00Z">
        <w:r w:rsidR="00711C4E">
          <w:rPr>
            <w:rFonts w:ascii="Comic Sans MS" w:hAnsi="Comic Sans MS"/>
          </w:rPr>
          <w:t xml:space="preserve"> “997 Issues”</w:t>
        </w:r>
      </w:ins>
    </w:p>
    <w:p w:rsidR="00416EE2" w:rsidRPr="00347E61" w:rsidRDefault="00416EE2" w:rsidP="00416EE2">
      <w:pPr>
        <w:ind w:left="360"/>
        <w:rPr>
          <w:rFonts w:ascii="Comic Sans MS" w:hAnsi="Comic Sans MS"/>
          <w:b/>
        </w:rPr>
      </w:pPr>
    </w:p>
    <w:p w:rsidR="00416EE2" w:rsidRPr="00347E61" w:rsidRDefault="002B1E37" w:rsidP="00A7361F">
      <w:pPr>
        <w:numPr>
          <w:ilvl w:val="2"/>
          <w:numId w:val="10"/>
        </w:numPr>
        <w:rPr>
          <w:rFonts w:ascii="Comic Sans MS" w:hAnsi="Comic Sans MS"/>
          <w:b/>
        </w:rPr>
      </w:pPr>
      <w:r w:rsidRPr="00347E61">
        <w:rPr>
          <w:rFonts w:ascii="Comic Sans MS" w:hAnsi="Comic Sans MS"/>
          <w:b/>
        </w:rPr>
        <w:t xml:space="preserve">Ask </w:t>
      </w:r>
      <w:r w:rsidR="00A7361F">
        <w:rPr>
          <w:rFonts w:ascii="Comic Sans MS" w:hAnsi="Comic Sans MS"/>
          <w:b/>
        </w:rPr>
        <w:t xml:space="preserve">CR or </w:t>
      </w:r>
      <w:r w:rsidRPr="00347E61">
        <w:rPr>
          <w:rFonts w:ascii="Comic Sans MS" w:hAnsi="Comic Sans MS"/>
          <w:b/>
        </w:rPr>
        <w:t xml:space="preserve">TDSP to send appropriate </w:t>
      </w:r>
      <w:r w:rsidR="00B86B0D" w:rsidRPr="00347E61">
        <w:rPr>
          <w:rFonts w:ascii="Comic Sans MS" w:hAnsi="Comic Sans MS"/>
          <w:b/>
        </w:rPr>
        <w:t xml:space="preserve">Missing </w:t>
      </w:r>
      <w:ins w:id="2" w:author="NPGRTF 021511" w:date="2011-04-27T10:55:00Z">
        <w:r w:rsidR="00711C4E">
          <w:rPr>
            <w:rFonts w:ascii="Comic Sans MS" w:hAnsi="Comic Sans MS"/>
            <w:b/>
          </w:rPr>
          <w:t xml:space="preserve">997 </w:t>
        </w:r>
      </w:ins>
      <w:r w:rsidR="00A7361F">
        <w:rPr>
          <w:rFonts w:ascii="Comic Sans MS" w:hAnsi="Comic Sans MS"/>
          <w:b/>
        </w:rPr>
        <w:t>Transaction</w:t>
      </w:r>
      <w:r w:rsidR="00B86B0D" w:rsidRPr="00347E61">
        <w:rPr>
          <w:rFonts w:ascii="Comic Sans MS" w:hAnsi="Comic Sans MS"/>
          <w:b/>
        </w:rPr>
        <w:t xml:space="preserve"> with accurate start and stop times.  </w:t>
      </w:r>
      <w:r w:rsidR="00DF18BB">
        <w:rPr>
          <w:rFonts w:ascii="Comic Sans MS" w:hAnsi="Comic Sans MS"/>
          <w:b/>
        </w:rPr>
        <w:t>This</w:t>
      </w:r>
      <w:r w:rsidR="00B86B0D" w:rsidRPr="00347E61">
        <w:rPr>
          <w:rFonts w:ascii="Comic Sans MS" w:hAnsi="Comic Sans MS"/>
          <w:b/>
        </w:rPr>
        <w:t xml:space="preserve"> issue can be filed </w:t>
      </w:r>
      <w:r w:rsidR="00DF18BB">
        <w:rPr>
          <w:rFonts w:ascii="Comic Sans MS" w:hAnsi="Comic Sans MS"/>
          <w:b/>
        </w:rPr>
        <w:t xml:space="preserve">for any type of missing Transactions in CR’s, TDSP’s, or </w:t>
      </w:r>
      <w:r w:rsidR="00B86B0D" w:rsidRPr="00347E61">
        <w:rPr>
          <w:rFonts w:ascii="Comic Sans MS" w:hAnsi="Comic Sans MS"/>
          <w:b/>
        </w:rPr>
        <w:t>ERCOT’s system</w:t>
      </w:r>
      <w:r w:rsidR="0064437C">
        <w:rPr>
          <w:rFonts w:ascii="Comic Sans MS" w:hAnsi="Comic Sans MS"/>
          <w:b/>
        </w:rPr>
        <w:t>.</w:t>
      </w:r>
    </w:p>
    <w:p w:rsidR="00416EE2" w:rsidRPr="00347E61" w:rsidRDefault="00416EE2" w:rsidP="00416EE2">
      <w:pPr>
        <w:ind w:left="720"/>
        <w:rPr>
          <w:rFonts w:ascii="Comic Sans MS" w:hAnsi="Comic Sans MS"/>
        </w:rPr>
      </w:pPr>
    </w:p>
    <w:p w:rsidR="00416EE2" w:rsidRPr="00347E61" w:rsidRDefault="00416EE2" w:rsidP="00416EE2">
      <w:pPr>
        <w:numPr>
          <w:ilvl w:val="0"/>
          <w:numId w:val="4"/>
        </w:numPr>
        <w:rPr>
          <w:rFonts w:ascii="Comic Sans MS" w:hAnsi="Comic Sans MS"/>
        </w:rPr>
      </w:pPr>
      <w:proofErr w:type="spellStart"/>
      <w:r w:rsidRPr="00347E61">
        <w:rPr>
          <w:rFonts w:ascii="Comic Sans MS" w:hAnsi="Comic Sans MS"/>
        </w:rPr>
        <w:t>MarkeTrak</w:t>
      </w:r>
      <w:proofErr w:type="spellEnd"/>
      <w:r w:rsidRPr="00347E61">
        <w:rPr>
          <w:rFonts w:ascii="Comic Sans MS" w:hAnsi="Comic Sans MS"/>
        </w:rPr>
        <w:t xml:space="preserve"> tool </w:t>
      </w:r>
      <w:r w:rsidR="00B86B0D" w:rsidRPr="00347E61">
        <w:rPr>
          <w:rFonts w:ascii="Comic Sans MS" w:hAnsi="Comic Sans MS"/>
        </w:rPr>
        <w:t xml:space="preserve">shall be consistent with current D2D </w:t>
      </w:r>
      <w:del w:id="3" w:author="NPGRTF 021511" w:date="2011-04-27T10:55:00Z">
        <w:r w:rsidR="00A7361F" w:rsidDel="00711C4E">
          <w:rPr>
            <w:rFonts w:ascii="Comic Sans MS" w:hAnsi="Comic Sans MS"/>
          </w:rPr>
          <w:delText>Missing Transaction</w:delText>
        </w:r>
      </w:del>
      <w:ins w:id="4" w:author="NPGRTF 021511" w:date="2011-04-27T10:55:00Z">
        <w:r w:rsidR="00711C4E">
          <w:rPr>
            <w:rFonts w:ascii="Comic Sans MS" w:hAnsi="Comic Sans MS"/>
          </w:rPr>
          <w:t>997 Issues</w:t>
        </w:r>
      </w:ins>
      <w:r w:rsidR="00B86B0D" w:rsidRPr="00347E61">
        <w:rPr>
          <w:rFonts w:ascii="Comic Sans MS" w:hAnsi="Comic Sans MS"/>
        </w:rPr>
        <w:t xml:space="preserve"> workflow</w:t>
      </w:r>
      <w:r w:rsidRPr="00347E61">
        <w:rPr>
          <w:rFonts w:ascii="Comic Sans MS" w:hAnsi="Comic Sans MS"/>
        </w:rPr>
        <w:t>.</w:t>
      </w:r>
      <w:r w:rsidR="00FE564E">
        <w:rPr>
          <w:rFonts w:ascii="Comic Sans MS" w:hAnsi="Comic Sans MS"/>
        </w:rPr>
        <w:t xml:space="preserve"> Any deviations from this workflow will be noted in the use case (transitions, states, escalations, new fields, etc.)</w:t>
      </w:r>
    </w:p>
    <w:p w:rsidR="00416EE2" w:rsidRPr="00347E61" w:rsidRDefault="00416EE2" w:rsidP="00416EE2">
      <w:pPr>
        <w:ind w:left="1440"/>
        <w:rPr>
          <w:rFonts w:ascii="Comic Sans MS" w:hAnsi="Comic Sans MS"/>
        </w:rPr>
      </w:pPr>
    </w:p>
    <w:p w:rsidR="00667440" w:rsidRDefault="00667440" w:rsidP="00667440">
      <w:pPr>
        <w:numPr>
          <w:ilvl w:val="0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 xml:space="preserve">GUI: </w:t>
      </w:r>
    </w:p>
    <w:p w:rsidR="00E94AB1" w:rsidRDefault="00E94AB1" w:rsidP="00E94AB1">
      <w:pPr>
        <w:rPr>
          <w:rFonts w:ascii="Comic Sans MS" w:hAnsi="Comic Sans MS"/>
        </w:rPr>
      </w:pPr>
    </w:p>
    <w:p w:rsidR="00E94AB1" w:rsidRPr="00347E61" w:rsidRDefault="00E94AB1" w:rsidP="00E94AB1">
      <w:pPr>
        <w:numPr>
          <w:ilvl w:val="1"/>
          <w:numId w:val="4"/>
        </w:numPr>
        <w:rPr>
          <w:rFonts w:ascii="Comic Sans MS" w:hAnsi="Comic Sans MS"/>
        </w:rPr>
      </w:pPr>
      <w:del w:id="5" w:author="NPGRTF 021511" w:date="2011-04-27T10:19:00Z">
        <w:r w:rsidDel="00DB67BA">
          <w:rPr>
            <w:rFonts w:ascii="Comic Sans MS" w:hAnsi="Comic Sans MS"/>
          </w:rPr>
          <w:delText>Add new</w:delText>
        </w:r>
      </w:del>
      <w:ins w:id="6" w:author="NPGRTF 021511" w:date="2011-04-27T10:19:00Z">
        <w:r w:rsidR="00DB67BA">
          <w:rPr>
            <w:rFonts w:ascii="Comic Sans MS" w:hAnsi="Comic Sans MS"/>
          </w:rPr>
          <w:t>Modify existing</w:t>
        </w:r>
      </w:ins>
      <w:r>
        <w:rPr>
          <w:rFonts w:ascii="Comic Sans MS" w:hAnsi="Comic Sans MS"/>
        </w:rPr>
        <w:t xml:space="preserve"> Sub Type for “</w:t>
      </w:r>
      <w:del w:id="7" w:author="NPGRTF 021511" w:date="2011-04-27T10:54:00Z">
        <w:r w:rsidDel="00711C4E">
          <w:rPr>
            <w:rFonts w:ascii="Comic Sans MS" w:hAnsi="Comic Sans MS"/>
          </w:rPr>
          <w:delText xml:space="preserve">Missing </w:delText>
        </w:r>
      </w:del>
      <w:r>
        <w:rPr>
          <w:rFonts w:ascii="Comic Sans MS" w:hAnsi="Comic Sans MS"/>
        </w:rPr>
        <w:t>997</w:t>
      </w:r>
      <w:ins w:id="8" w:author="NPGRTF 021511" w:date="2011-04-27T10:54:00Z">
        <w:r w:rsidR="00711C4E">
          <w:rPr>
            <w:rFonts w:ascii="Comic Sans MS" w:hAnsi="Comic Sans MS"/>
          </w:rPr>
          <w:t xml:space="preserve"> Issues</w:t>
        </w:r>
      </w:ins>
      <w:r>
        <w:rPr>
          <w:rFonts w:ascii="Comic Sans MS" w:hAnsi="Comic Sans MS"/>
        </w:rPr>
        <w:t>”.</w:t>
      </w:r>
    </w:p>
    <w:p w:rsidR="00667440" w:rsidRPr="00347E61" w:rsidRDefault="00667440" w:rsidP="00667440">
      <w:pPr>
        <w:numPr>
          <w:ilvl w:val="1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 xml:space="preserve">Add new </w:t>
      </w:r>
      <w:r w:rsidR="00A7361F">
        <w:rPr>
          <w:rFonts w:ascii="Comic Sans MS" w:hAnsi="Comic Sans MS"/>
        </w:rPr>
        <w:t>fields</w:t>
      </w:r>
      <w:r w:rsidRPr="00347E61">
        <w:rPr>
          <w:rFonts w:ascii="Comic Sans MS" w:hAnsi="Comic Sans MS"/>
        </w:rPr>
        <w:t xml:space="preserve"> and Missing </w:t>
      </w:r>
      <w:r w:rsidR="00DF18BB">
        <w:rPr>
          <w:rFonts w:ascii="Comic Sans MS" w:hAnsi="Comic Sans MS"/>
        </w:rPr>
        <w:t>transaction identifiers</w:t>
      </w:r>
    </w:p>
    <w:p w:rsidR="00DB67BA" w:rsidRPr="00DB67BA" w:rsidRDefault="00B86B0D" w:rsidP="00DB67BA">
      <w:pPr>
        <w:numPr>
          <w:ilvl w:val="2"/>
          <w:numId w:val="4"/>
        </w:numPr>
        <w:rPr>
          <w:rFonts w:ascii="Comic Sans MS" w:hAnsi="Comic Sans MS"/>
        </w:rPr>
      </w:pPr>
      <w:r w:rsidRPr="00973417">
        <w:rPr>
          <w:rFonts w:ascii="Comic Sans MS" w:hAnsi="Comic Sans MS"/>
          <w:b/>
        </w:rPr>
        <w:t>ESIID</w:t>
      </w:r>
      <w:r w:rsidRPr="00347E61">
        <w:rPr>
          <w:rFonts w:ascii="Comic Sans MS" w:hAnsi="Comic Sans MS"/>
        </w:rPr>
        <w:t xml:space="preserve"> (</w:t>
      </w:r>
      <w:del w:id="9" w:author="NPGRTF 021511" w:date="2011-04-27T10:35:00Z">
        <w:r w:rsidRPr="00347E61" w:rsidDel="004B1C11">
          <w:rPr>
            <w:rFonts w:ascii="Comic Sans MS" w:hAnsi="Comic Sans MS"/>
          </w:rPr>
          <w:delText>required</w:delText>
        </w:r>
      </w:del>
      <w:ins w:id="10" w:author="NPGRTF 021511" w:date="2011-04-27T10:35:00Z">
        <w:r w:rsidR="004B1C11">
          <w:rPr>
            <w:rFonts w:ascii="Comic Sans MS" w:hAnsi="Comic Sans MS"/>
          </w:rPr>
          <w:t>optional</w:t>
        </w:r>
      </w:ins>
      <w:r w:rsidRPr="00347E61">
        <w:rPr>
          <w:rFonts w:ascii="Comic Sans MS" w:hAnsi="Comic Sans MS"/>
        </w:rPr>
        <w:t>)</w:t>
      </w:r>
    </w:p>
    <w:p w:rsidR="00B86B0D" w:rsidRPr="00347E61" w:rsidDel="00DB67BA" w:rsidRDefault="00B86B0D" w:rsidP="00B86B0D">
      <w:pPr>
        <w:numPr>
          <w:ilvl w:val="2"/>
          <w:numId w:val="4"/>
        </w:numPr>
        <w:rPr>
          <w:del w:id="11" w:author="NPGRTF 021511" w:date="2011-04-27T10:22:00Z"/>
          <w:rFonts w:ascii="Comic Sans MS" w:hAnsi="Comic Sans MS"/>
        </w:rPr>
      </w:pPr>
      <w:del w:id="12" w:author="NPGRTF 021511" w:date="2011-04-27T10:22:00Z">
        <w:r w:rsidRPr="00973417" w:rsidDel="00DB67BA">
          <w:rPr>
            <w:rFonts w:ascii="Comic Sans MS" w:hAnsi="Comic Sans MS"/>
            <w:b/>
          </w:rPr>
          <w:delText>Assignee</w:delText>
        </w:r>
        <w:r w:rsidRPr="00347E61" w:rsidDel="00DB67BA">
          <w:rPr>
            <w:rFonts w:ascii="Comic Sans MS" w:hAnsi="Comic Sans MS"/>
          </w:rPr>
          <w:delText xml:space="preserve"> (required)</w:delText>
        </w:r>
      </w:del>
    </w:p>
    <w:p w:rsidR="00B86B0D" w:rsidRPr="00347E61" w:rsidRDefault="00B86B0D" w:rsidP="00B86B0D">
      <w:pPr>
        <w:numPr>
          <w:ilvl w:val="2"/>
          <w:numId w:val="4"/>
        </w:numPr>
        <w:rPr>
          <w:rFonts w:ascii="Comic Sans MS" w:hAnsi="Comic Sans MS"/>
        </w:rPr>
      </w:pPr>
      <w:proofErr w:type="spellStart"/>
      <w:r w:rsidRPr="00973417">
        <w:rPr>
          <w:rFonts w:ascii="Comic Sans MS" w:hAnsi="Comic Sans MS"/>
          <w:b/>
        </w:rPr>
        <w:t>StartTime</w:t>
      </w:r>
      <w:proofErr w:type="spellEnd"/>
      <w:r w:rsidRPr="00347E61">
        <w:rPr>
          <w:rFonts w:ascii="Comic Sans MS" w:hAnsi="Comic Sans MS"/>
        </w:rPr>
        <w:t xml:space="preserve"> </w:t>
      </w:r>
      <w:ins w:id="13" w:author="NPGRTF 021511" w:date="2011-04-27T10:28:00Z">
        <w:r w:rsidR="004B1C11">
          <w:rPr>
            <w:rFonts w:ascii="Comic Sans MS" w:hAnsi="Comic Sans MS"/>
          </w:rPr>
          <w:t>(optional field)</w:t>
        </w:r>
      </w:ins>
      <w:r w:rsidRPr="00347E61">
        <w:rPr>
          <w:rFonts w:ascii="Comic Sans MS" w:hAnsi="Comic Sans MS"/>
        </w:rPr>
        <w:t>(required format: month, date, year, hour, minutes and seconds</w:t>
      </w:r>
    </w:p>
    <w:p w:rsidR="00B86B0D" w:rsidRDefault="00B86B0D" w:rsidP="00B86B0D">
      <w:pPr>
        <w:numPr>
          <w:ilvl w:val="2"/>
          <w:numId w:val="4"/>
        </w:numPr>
        <w:rPr>
          <w:ins w:id="14" w:author="NPGRTF 021511" w:date="2011-04-27T10:30:00Z"/>
          <w:rFonts w:ascii="Comic Sans MS" w:hAnsi="Comic Sans MS"/>
        </w:rPr>
      </w:pPr>
      <w:proofErr w:type="spellStart"/>
      <w:r w:rsidRPr="00973417">
        <w:rPr>
          <w:rFonts w:ascii="Comic Sans MS" w:hAnsi="Comic Sans MS"/>
          <w:b/>
        </w:rPr>
        <w:t>StopTime</w:t>
      </w:r>
      <w:proofErr w:type="spellEnd"/>
      <w:r w:rsidRPr="00347E61">
        <w:rPr>
          <w:rFonts w:ascii="Comic Sans MS" w:hAnsi="Comic Sans MS"/>
        </w:rPr>
        <w:t xml:space="preserve"> </w:t>
      </w:r>
      <w:ins w:id="15" w:author="NPGRTF 021511" w:date="2011-04-27T10:28:00Z">
        <w:r w:rsidR="004B1C11">
          <w:rPr>
            <w:rFonts w:ascii="Comic Sans MS" w:hAnsi="Comic Sans MS"/>
          </w:rPr>
          <w:t>(optional field)</w:t>
        </w:r>
      </w:ins>
      <w:r w:rsidRPr="00347E61">
        <w:rPr>
          <w:rFonts w:ascii="Comic Sans MS" w:hAnsi="Comic Sans MS"/>
        </w:rPr>
        <w:t>(required format: month, date, year, hour, minutes and seconds</w:t>
      </w:r>
    </w:p>
    <w:p w:rsidR="004B1C11" w:rsidRPr="008A3AEF" w:rsidRDefault="004B1C11" w:rsidP="00B86B0D">
      <w:pPr>
        <w:numPr>
          <w:ilvl w:val="2"/>
          <w:numId w:val="4"/>
        </w:numPr>
        <w:rPr>
          <w:ins w:id="16" w:author="NPGRTF 021511" w:date="2011-04-27T10:40:00Z"/>
          <w:rFonts w:ascii="Comic Sans MS" w:hAnsi="Comic Sans MS"/>
          <w:rPrChange w:id="17" w:author="NPGRTF 021511" w:date="2011-04-27T10:40:00Z">
            <w:rPr>
              <w:ins w:id="18" w:author="NPGRTF 021511" w:date="2011-04-27T10:40:00Z"/>
              <w:rFonts w:ascii="Comic Sans MS" w:hAnsi="Comic Sans MS"/>
              <w:b/>
            </w:rPr>
          </w:rPrChange>
        </w:rPr>
      </w:pPr>
      <w:ins w:id="19" w:author="NPGRTF 021511" w:date="2011-04-27T10:30:00Z">
        <w:r>
          <w:rPr>
            <w:rFonts w:ascii="Comic Sans MS" w:hAnsi="Comic Sans MS"/>
            <w:b/>
          </w:rPr>
          <w:t>Original Tran ID (optional)</w:t>
        </w:r>
      </w:ins>
    </w:p>
    <w:p w:rsidR="008A3AEF" w:rsidRPr="008A3AEF" w:rsidRDefault="008A3AEF" w:rsidP="00B86B0D">
      <w:pPr>
        <w:numPr>
          <w:ilvl w:val="2"/>
          <w:numId w:val="4"/>
        </w:numPr>
        <w:rPr>
          <w:ins w:id="20" w:author="NPGRTF 021511" w:date="2011-04-27T10:40:00Z"/>
          <w:rFonts w:ascii="Comic Sans MS" w:hAnsi="Comic Sans MS"/>
          <w:rPrChange w:id="21" w:author="NPGRTF 021511" w:date="2011-04-27T10:41:00Z">
            <w:rPr>
              <w:ins w:id="22" w:author="NPGRTF 021511" w:date="2011-04-27T10:40:00Z"/>
              <w:rFonts w:ascii="Comic Sans MS" w:hAnsi="Comic Sans MS"/>
              <w:b/>
            </w:rPr>
          </w:rPrChange>
        </w:rPr>
      </w:pPr>
      <w:ins w:id="23" w:author="NPGRTF 021511" w:date="2011-04-27T10:40:00Z">
        <w:r>
          <w:rPr>
            <w:rFonts w:ascii="Comic Sans MS" w:hAnsi="Comic Sans MS"/>
            <w:b/>
          </w:rPr>
          <w:t>Associated Tran Type</w:t>
        </w:r>
      </w:ins>
      <w:ins w:id="24" w:author="NPGRTF 021511" w:date="2011-04-27T10:43:00Z">
        <w:r>
          <w:rPr>
            <w:rFonts w:ascii="Comic Sans MS" w:hAnsi="Comic Sans MS"/>
            <w:b/>
          </w:rPr>
          <w:t xml:space="preserve"> (optional)</w:t>
        </w:r>
      </w:ins>
    </w:p>
    <w:p w:rsidR="008A3AEF" w:rsidRPr="00347E61" w:rsidRDefault="008A3AEF" w:rsidP="008A3AEF">
      <w:pPr>
        <w:numPr>
          <w:ilvl w:val="3"/>
          <w:numId w:val="4"/>
        </w:numPr>
        <w:rPr>
          <w:rFonts w:ascii="Comic Sans MS" w:hAnsi="Comic Sans MS"/>
        </w:rPr>
        <w:pPrChange w:id="25" w:author="NPGRTF 021511" w:date="2011-04-27T10:41:00Z">
          <w:pPr>
            <w:numPr>
              <w:ilvl w:val="2"/>
              <w:numId w:val="4"/>
            </w:numPr>
            <w:tabs>
              <w:tab w:val="num" w:pos="3240"/>
            </w:tabs>
            <w:ind w:left="3240" w:hanging="360"/>
          </w:pPr>
        </w:pPrChange>
      </w:pPr>
      <w:ins w:id="26" w:author="NPGRTF 021511" w:date="2011-04-27T10:41:00Z">
        <w:r>
          <w:rPr>
            <w:rFonts w:ascii="Comic Sans MS" w:hAnsi="Comic Sans MS"/>
            <w:b/>
          </w:rPr>
          <w:t xml:space="preserve">This would be a dropdown which displays </w:t>
        </w:r>
      </w:ins>
      <w:ins w:id="27" w:author="NPGRTF 021511" w:date="2011-04-27T10:43:00Z">
        <w:r>
          <w:rPr>
            <w:rFonts w:ascii="Comic Sans MS" w:hAnsi="Comic Sans MS"/>
            <w:b/>
          </w:rPr>
          <w:t>transaction</w:t>
        </w:r>
      </w:ins>
      <w:ins w:id="28" w:author="NPGRTF 021511" w:date="2011-04-27T10:41:00Z">
        <w:r>
          <w:rPr>
            <w:rFonts w:ascii="Comic Sans MS" w:hAnsi="Comic Sans MS"/>
            <w:b/>
          </w:rPr>
          <w:t xml:space="preserve"> types for which the submitting </w:t>
        </w:r>
      </w:ins>
      <w:ins w:id="29" w:author="NPGRTF 021511" w:date="2011-04-27T10:42:00Z">
        <w:r>
          <w:rPr>
            <w:rFonts w:ascii="Comic Sans MS" w:hAnsi="Comic Sans MS"/>
            <w:b/>
          </w:rPr>
          <w:t>MP</w:t>
        </w:r>
      </w:ins>
      <w:ins w:id="30" w:author="NPGRTF 021511" w:date="2011-04-27T10:41:00Z">
        <w:r>
          <w:rPr>
            <w:rFonts w:ascii="Comic Sans MS" w:hAnsi="Comic Sans MS"/>
            <w:b/>
          </w:rPr>
          <w:t xml:space="preserve"> could expect a 997 transaction from the Assignee</w:t>
        </w:r>
      </w:ins>
      <w:ins w:id="31" w:author="NPGRTF 021511" w:date="2011-04-27T10:42:00Z">
        <w:r>
          <w:rPr>
            <w:rFonts w:ascii="Comic Sans MS" w:hAnsi="Comic Sans MS"/>
            <w:b/>
          </w:rPr>
          <w:t xml:space="preserve"> based on the Assignee DUNS </w:t>
        </w:r>
      </w:ins>
    </w:p>
    <w:p w:rsidR="00973417" w:rsidRDefault="00FE564E" w:rsidP="00B86B0D">
      <w:pPr>
        <w:numPr>
          <w:ilvl w:val="2"/>
          <w:numId w:val="4"/>
        </w:numPr>
        <w:rPr>
          <w:rFonts w:ascii="Comic Sans MS" w:hAnsi="Comic Sans MS"/>
        </w:rPr>
      </w:pPr>
      <w:del w:id="32" w:author="NPGRTF 021511" w:date="2011-04-27T10:29:00Z">
        <w:r w:rsidDel="004B1C11">
          <w:rPr>
            <w:rFonts w:ascii="Comic Sans MS" w:hAnsi="Comic Sans MS"/>
          </w:rPr>
          <w:delText>Market decided this is not needed</w:delText>
        </w:r>
        <w:r w:rsidR="00DF18BB" w:rsidDel="004B1C11">
          <w:rPr>
            <w:rFonts w:ascii="Comic Sans MS" w:hAnsi="Comic Sans MS"/>
          </w:rPr>
          <w:delText xml:space="preserve"> </w:delText>
        </w:r>
        <w:r w:rsidR="00973417" w:rsidRPr="00973417" w:rsidDel="004B1C11">
          <w:rPr>
            <w:rFonts w:ascii="Comic Sans MS" w:hAnsi="Comic Sans MS"/>
            <w:b/>
          </w:rPr>
          <w:delText>Comments</w:delText>
        </w:r>
        <w:r w:rsidR="00973417" w:rsidDel="004B1C11">
          <w:rPr>
            <w:rFonts w:ascii="Comic Sans MS" w:hAnsi="Comic Sans MS"/>
          </w:rPr>
          <w:delText xml:space="preserve"> (optional)</w:delText>
        </w:r>
      </w:del>
    </w:p>
    <w:p w:rsidR="00B86B0D" w:rsidRPr="00347E61" w:rsidRDefault="00B86B0D" w:rsidP="00B86B0D">
      <w:pPr>
        <w:ind w:left="2880"/>
        <w:rPr>
          <w:rFonts w:ascii="Comic Sans MS" w:hAnsi="Comic Sans MS"/>
        </w:rPr>
      </w:pPr>
    </w:p>
    <w:p w:rsidR="00416EE2" w:rsidRPr="00347E61" w:rsidRDefault="00416EE2" w:rsidP="00416EE2">
      <w:pPr>
        <w:numPr>
          <w:ilvl w:val="1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 xml:space="preserve">New Field:  </w:t>
      </w:r>
    </w:p>
    <w:p w:rsidR="00416EE2" w:rsidRDefault="00DF18BB" w:rsidP="00416EE2">
      <w:pPr>
        <w:numPr>
          <w:ilvl w:val="2"/>
          <w:numId w:val="4"/>
        </w:numPr>
        <w:rPr>
          <w:ins w:id="33" w:author="NPGRTF 021511" w:date="2011-04-27T10:44:00Z"/>
          <w:rFonts w:ascii="Comic Sans MS" w:hAnsi="Comic Sans MS"/>
        </w:rPr>
      </w:pPr>
      <w:r>
        <w:rPr>
          <w:rFonts w:ascii="Comic Sans MS" w:hAnsi="Comic Sans MS"/>
        </w:rPr>
        <w:t>ESIID</w:t>
      </w:r>
      <w:r w:rsidR="00416EE2" w:rsidRPr="00347E61">
        <w:rPr>
          <w:rFonts w:ascii="Comic Sans MS" w:hAnsi="Comic Sans MS"/>
        </w:rPr>
        <w:t>:</w:t>
      </w:r>
    </w:p>
    <w:p w:rsidR="008A3AEF" w:rsidRDefault="008A3AEF" w:rsidP="008A3AEF">
      <w:pPr>
        <w:numPr>
          <w:ilvl w:val="3"/>
          <w:numId w:val="4"/>
        </w:numPr>
        <w:rPr>
          <w:ins w:id="34" w:author="NPGRTF 021511" w:date="2011-04-27T10:44:00Z"/>
          <w:rFonts w:ascii="Comic Sans MS" w:hAnsi="Comic Sans MS"/>
        </w:rPr>
        <w:pPrChange w:id="35" w:author="NPGRTF 021511" w:date="2011-04-27T10:44:00Z">
          <w:pPr>
            <w:numPr>
              <w:ilvl w:val="2"/>
              <w:numId w:val="4"/>
            </w:numPr>
            <w:tabs>
              <w:tab w:val="num" w:pos="3240"/>
            </w:tabs>
            <w:ind w:left="3240" w:hanging="360"/>
          </w:pPr>
        </w:pPrChange>
      </w:pPr>
      <w:ins w:id="36" w:author="NPGRTF 021511" w:date="2011-04-27T10:44:00Z">
        <w:r>
          <w:rPr>
            <w:rFonts w:ascii="Comic Sans MS" w:hAnsi="Comic Sans MS"/>
          </w:rPr>
          <w:t>No change to current field as used in other subtypes</w:t>
        </w:r>
      </w:ins>
    </w:p>
    <w:p w:rsidR="008A3AEF" w:rsidRPr="008A3AEF" w:rsidRDefault="008A3AEF" w:rsidP="008A3AEF">
      <w:pPr>
        <w:numPr>
          <w:ilvl w:val="2"/>
          <w:numId w:val="4"/>
        </w:numPr>
        <w:rPr>
          <w:ins w:id="37" w:author="NPGRTF 021511" w:date="2011-04-27T10:44:00Z"/>
          <w:rFonts w:ascii="Comic Sans MS" w:hAnsi="Comic Sans MS"/>
          <w:rPrChange w:id="38" w:author="NPGRTF 021511" w:date="2011-04-27T10:44:00Z">
            <w:rPr>
              <w:ins w:id="39" w:author="NPGRTF 021511" w:date="2011-04-27T10:44:00Z"/>
              <w:rFonts w:ascii="Comic Sans MS" w:hAnsi="Comic Sans MS"/>
              <w:b/>
            </w:rPr>
          </w:rPrChange>
        </w:rPr>
      </w:pPr>
      <w:proofErr w:type="spellStart"/>
      <w:ins w:id="40" w:author="NPGRTF 021511" w:date="2011-04-27T10:44:00Z">
        <w:r w:rsidRPr="00973417">
          <w:rPr>
            <w:rFonts w:ascii="Comic Sans MS" w:hAnsi="Comic Sans MS"/>
            <w:b/>
          </w:rPr>
          <w:lastRenderedPageBreak/>
          <w:t>StartTime</w:t>
        </w:r>
        <w:proofErr w:type="spellEnd"/>
      </w:ins>
    </w:p>
    <w:p w:rsidR="008A3AEF" w:rsidRDefault="008A3AEF" w:rsidP="008A3AEF">
      <w:pPr>
        <w:numPr>
          <w:ilvl w:val="3"/>
          <w:numId w:val="4"/>
        </w:numPr>
        <w:rPr>
          <w:ins w:id="41" w:author="NPGRTF 021511" w:date="2011-04-27T10:44:00Z"/>
          <w:rFonts w:ascii="Comic Sans MS" w:hAnsi="Comic Sans MS"/>
        </w:rPr>
      </w:pPr>
      <w:ins w:id="42" w:author="NPGRTF 021511" w:date="2011-04-27T10:44:00Z">
        <w:r>
          <w:rPr>
            <w:rFonts w:ascii="Comic Sans MS" w:hAnsi="Comic Sans MS"/>
          </w:rPr>
          <w:t>No change to current field as used in other subtypes</w:t>
        </w:r>
      </w:ins>
    </w:p>
    <w:p w:rsidR="008A3AEF" w:rsidRPr="008A3AEF" w:rsidRDefault="008A3AEF" w:rsidP="008A3AEF">
      <w:pPr>
        <w:numPr>
          <w:ilvl w:val="2"/>
          <w:numId w:val="4"/>
        </w:numPr>
        <w:rPr>
          <w:ins w:id="43" w:author="NPGRTF 021511" w:date="2011-04-27T10:44:00Z"/>
          <w:rFonts w:ascii="Comic Sans MS" w:hAnsi="Comic Sans MS"/>
          <w:rPrChange w:id="44" w:author="NPGRTF 021511" w:date="2011-04-27T10:44:00Z">
            <w:rPr>
              <w:ins w:id="45" w:author="NPGRTF 021511" w:date="2011-04-27T10:44:00Z"/>
              <w:rFonts w:ascii="Comic Sans MS" w:hAnsi="Comic Sans MS"/>
              <w:b/>
            </w:rPr>
          </w:rPrChange>
        </w:rPr>
      </w:pPr>
      <w:proofErr w:type="spellStart"/>
      <w:ins w:id="46" w:author="NPGRTF 021511" w:date="2011-04-27T10:44:00Z">
        <w:r w:rsidRPr="00973417">
          <w:rPr>
            <w:rFonts w:ascii="Comic Sans MS" w:hAnsi="Comic Sans MS"/>
            <w:b/>
          </w:rPr>
          <w:t>StopTime</w:t>
        </w:r>
        <w:proofErr w:type="spellEnd"/>
      </w:ins>
    </w:p>
    <w:p w:rsidR="008A3AEF" w:rsidRDefault="008A3AEF" w:rsidP="008A3AEF">
      <w:pPr>
        <w:numPr>
          <w:ilvl w:val="3"/>
          <w:numId w:val="4"/>
        </w:numPr>
        <w:rPr>
          <w:ins w:id="47" w:author="NPGRTF 021511" w:date="2011-04-27T10:45:00Z"/>
          <w:rFonts w:ascii="Comic Sans MS" w:hAnsi="Comic Sans MS"/>
        </w:rPr>
        <w:pPrChange w:id="48" w:author="NPGRTF 021511" w:date="2011-04-27T10:44:00Z">
          <w:pPr>
            <w:numPr>
              <w:ilvl w:val="2"/>
              <w:numId w:val="4"/>
            </w:numPr>
            <w:tabs>
              <w:tab w:val="num" w:pos="3240"/>
            </w:tabs>
            <w:ind w:left="3240" w:hanging="360"/>
          </w:pPr>
        </w:pPrChange>
      </w:pPr>
      <w:ins w:id="49" w:author="NPGRTF 021511" w:date="2011-04-27T10:45:00Z">
        <w:r>
          <w:rPr>
            <w:rFonts w:ascii="Comic Sans MS" w:hAnsi="Comic Sans MS"/>
          </w:rPr>
          <w:t>No change to current field as used in other subtypes</w:t>
        </w:r>
      </w:ins>
    </w:p>
    <w:p w:rsidR="008A3AEF" w:rsidRPr="008A3AEF" w:rsidRDefault="008A3AEF" w:rsidP="008A3AEF">
      <w:pPr>
        <w:numPr>
          <w:ilvl w:val="2"/>
          <w:numId w:val="4"/>
        </w:numPr>
        <w:rPr>
          <w:ins w:id="50" w:author="NPGRTF 021511" w:date="2011-04-27T10:45:00Z"/>
          <w:rFonts w:ascii="Comic Sans MS" w:hAnsi="Comic Sans MS"/>
          <w:rPrChange w:id="51" w:author="NPGRTF 021511" w:date="2011-04-27T10:45:00Z">
            <w:rPr>
              <w:ins w:id="52" w:author="NPGRTF 021511" w:date="2011-04-27T10:45:00Z"/>
              <w:rFonts w:ascii="Comic Sans MS" w:hAnsi="Comic Sans MS"/>
              <w:b/>
            </w:rPr>
          </w:rPrChange>
        </w:rPr>
      </w:pPr>
      <w:ins w:id="53" w:author="NPGRTF 021511" w:date="2011-04-27T10:45:00Z">
        <w:r>
          <w:rPr>
            <w:rFonts w:ascii="Comic Sans MS" w:hAnsi="Comic Sans MS"/>
            <w:b/>
          </w:rPr>
          <w:t>Original Tran ID</w:t>
        </w:r>
      </w:ins>
    </w:p>
    <w:p w:rsidR="008A3AEF" w:rsidRDefault="008A3AEF" w:rsidP="008A3AEF">
      <w:pPr>
        <w:numPr>
          <w:ilvl w:val="3"/>
          <w:numId w:val="4"/>
        </w:numPr>
        <w:rPr>
          <w:ins w:id="54" w:author="NPGRTF 021511" w:date="2011-04-27T10:45:00Z"/>
          <w:rFonts w:ascii="Comic Sans MS" w:hAnsi="Comic Sans MS"/>
        </w:rPr>
        <w:pPrChange w:id="55" w:author="NPGRTF 021511" w:date="2011-04-27T10:45:00Z">
          <w:pPr>
            <w:numPr>
              <w:ilvl w:val="2"/>
              <w:numId w:val="4"/>
            </w:numPr>
            <w:tabs>
              <w:tab w:val="num" w:pos="3240"/>
            </w:tabs>
            <w:ind w:left="3240" w:hanging="360"/>
          </w:pPr>
        </w:pPrChange>
      </w:pPr>
      <w:ins w:id="56" w:author="NPGRTF 021511" w:date="2011-04-27T10:45:00Z">
        <w:r>
          <w:rPr>
            <w:rFonts w:ascii="Comic Sans MS" w:hAnsi="Comic Sans MS"/>
          </w:rPr>
          <w:t>No change to current field as used in other subtypes</w:t>
        </w:r>
      </w:ins>
    </w:p>
    <w:p w:rsidR="008A3AEF" w:rsidRPr="008A3AEF" w:rsidRDefault="008A3AEF" w:rsidP="008A3AEF">
      <w:pPr>
        <w:numPr>
          <w:ilvl w:val="2"/>
          <w:numId w:val="4"/>
        </w:numPr>
        <w:rPr>
          <w:ins w:id="57" w:author="NPGRTF 021511" w:date="2011-04-27T10:45:00Z"/>
          <w:rFonts w:ascii="Comic Sans MS" w:hAnsi="Comic Sans MS"/>
          <w:rPrChange w:id="58" w:author="NPGRTF 021511" w:date="2011-04-27T10:45:00Z">
            <w:rPr>
              <w:ins w:id="59" w:author="NPGRTF 021511" w:date="2011-04-27T10:45:00Z"/>
              <w:rFonts w:ascii="Comic Sans MS" w:hAnsi="Comic Sans MS"/>
              <w:b/>
            </w:rPr>
          </w:rPrChange>
        </w:rPr>
      </w:pPr>
      <w:ins w:id="60" w:author="NPGRTF 021511" w:date="2011-04-27T10:45:00Z">
        <w:r>
          <w:rPr>
            <w:rFonts w:ascii="Comic Sans MS" w:hAnsi="Comic Sans MS"/>
            <w:b/>
          </w:rPr>
          <w:t>Associated Tran Type (dropdown)</w:t>
        </w:r>
      </w:ins>
    </w:p>
    <w:p w:rsidR="008A3AEF" w:rsidRPr="00347E61" w:rsidRDefault="008A3AEF" w:rsidP="008A3AEF">
      <w:pPr>
        <w:numPr>
          <w:ilvl w:val="3"/>
          <w:numId w:val="4"/>
        </w:numPr>
        <w:rPr>
          <w:rFonts w:ascii="Comic Sans MS" w:hAnsi="Comic Sans MS"/>
        </w:rPr>
        <w:pPrChange w:id="61" w:author="NPGRTF 021511" w:date="2011-04-27T10:45:00Z">
          <w:pPr>
            <w:numPr>
              <w:ilvl w:val="2"/>
              <w:numId w:val="4"/>
            </w:numPr>
            <w:tabs>
              <w:tab w:val="num" w:pos="3240"/>
            </w:tabs>
            <w:ind w:left="3240" w:hanging="360"/>
          </w:pPr>
        </w:pPrChange>
      </w:pPr>
      <w:ins w:id="62" w:author="NPGRTF 021511" w:date="2011-04-27T10:45:00Z">
        <w:r>
          <w:rPr>
            <w:rFonts w:ascii="Comic Sans MS" w:hAnsi="Comic Sans MS"/>
          </w:rPr>
          <w:t>No change to current field as used in other subtypes</w:t>
        </w:r>
      </w:ins>
    </w:p>
    <w:p w:rsidR="00416EE2" w:rsidRPr="00347E61" w:rsidDel="008A3AEF" w:rsidRDefault="00DF18BB" w:rsidP="00416EE2">
      <w:pPr>
        <w:numPr>
          <w:ilvl w:val="2"/>
          <w:numId w:val="4"/>
        </w:numPr>
        <w:rPr>
          <w:del w:id="63" w:author="NPGRTF 021511" w:date="2011-04-27T10:45:00Z"/>
          <w:rFonts w:ascii="Comic Sans MS" w:hAnsi="Comic Sans MS"/>
        </w:rPr>
      </w:pPr>
      <w:del w:id="64" w:author="NPGRTF 021511" w:date="2011-04-27T10:45:00Z">
        <w:r w:rsidDel="008A3AEF">
          <w:rPr>
            <w:rFonts w:ascii="Comic Sans MS" w:hAnsi="Comic Sans MS"/>
          </w:rPr>
          <w:delText xml:space="preserve">Trans </w:delText>
        </w:r>
        <w:r w:rsidR="00416EE2" w:rsidRPr="00347E61" w:rsidDel="008A3AEF">
          <w:rPr>
            <w:rFonts w:ascii="Comic Sans MS" w:hAnsi="Comic Sans MS"/>
          </w:rPr>
          <w:delText>Type:</w:delText>
        </w:r>
        <w:r w:rsidDel="008A3AEF">
          <w:rPr>
            <w:rFonts w:ascii="Comic Sans MS" w:hAnsi="Comic Sans MS"/>
          </w:rPr>
          <w:delText xml:space="preserve">  997</w:delText>
        </w:r>
      </w:del>
      <w:del w:id="65" w:author="NPGRTF 021511" w:date="2011-04-27T10:18:00Z">
        <w:r w:rsidDel="00DB67BA">
          <w:rPr>
            <w:rFonts w:ascii="Comic Sans MS" w:hAnsi="Comic Sans MS"/>
          </w:rPr>
          <w:delText>, 814_05 or 867_03F</w:delText>
        </w:r>
      </w:del>
      <w:del w:id="66" w:author="NPGRTF 021511" w:date="2011-04-27T10:45:00Z">
        <w:r w:rsidDel="008A3AEF">
          <w:rPr>
            <w:rFonts w:ascii="Comic Sans MS" w:hAnsi="Comic Sans MS"/>
          </w:rPr>
          <w:delText xml:space="preserve"> </w:delText>
        </w:r>
      </w:del>
    </w:p>
    <w:p w:rsidR="00416EE2" w:rsidRPr="00347E61" w:rsidDel="008A3AEF" w:rsidRDefault="00DF18BB" w:rsidP="00416EE2">
      <w:pPr>
        <w:numPr>
          <w:ilvl w:val="2"/>
          <w:numId w:val="4"/>
        </w:numPr>
        <w:rPr>
          <w:del w:id="67" w:author="NPGRTF 021511" w:date="2011-04-27T10:45:00Z"/>
          <w:rFonts w:ascii="Comic Sans MS" w:hAnsi="Comic Sans MS"/>
        </w:rPr>
      </w:pPr>
      <w:del w:id="68" w:author="NPGRTF 021511" w:date="2011-04-27T10:45:00Z">
        <w:r w:rsidDel="008A3AEF">
          <w:rPr>
            <w:rFonts w:ascii="Comic Sans MS" w:hAnsi="Comic Sans MS"/>
          </w:rPr>
          <w:delText>Original Trans ID: (BGN02 of the missing 814 or 997</w:delText>
        </w:r>
        <w:r w:rsidR="006D64BB" w:rsidDel="008A3AEF">
          <w:rPr>
            <w:rFonts w:ascii="Comic Sans MS" w:hAnsi="Comic Sans MS"/>
          </w:rPr>
          <w:delText xml:space="preserve"> etc.</w:delText>
        </w:r>
        <w:r w:rsidDel="008A3AEF">
          <w:rPr>
            <w:rFonts w:ascii="Comic Sans MS" w:hAnsi="Comic Sans MS"/>
          </w:rPr>
          <w:delText>)</w:delText>
        </w:r>
      </w:del>
    </w:p>
    <w:p w:rsidR="00416EE2" w:rsidDel="008A3AEF" w:rsidRDefault="00416EE2" w:rsidP="00416EE2">
      <w:pPr>
        <w:numPr>
          <w:ilvl w:val="2"/>
          <w:numId w:val="4"/>
        </w:numPr>
        <w:rPr>
          <w:del w:id="69" w:author="NPGRTF 021511" w:date="2011-04-27T10:45:00Z"/>
          <w:rFonts w:ascii="Comic Sans MS" w:hAnsi="Comic Sans MS"/>
        </w:rPr>
      </w:pPr>
      <w:del w:id="70" w:author="NPGRTF 021511" w:date="2011-04-27T10:45:00Z">
        <w:r w:rsidRPr="00347E61" w:rsidDel="008A3AEF">
          <w:rPr>
            <w:rFonts w:ascii="Comic Sans MS" w:hAnsi="Comic Sans MS"/>
          </w:rPr>
          <w:delText xml:space="preserve"> </w:delText>
        </w:r>
      </w:del>
    </w:p>
    <w:p w:rsidR="006D64BB" w:rsidRPr="00347E61" w:rsidRDefault="006D64BB" w:rsidP="006D64BB">
      <w:pPr>
        <w:ind w:left="2880"/>
        <w:rPr>
          <w:rFonts w:ascii="Comic Sans MS" w:hAnsi="Comic Sans MS"/>
        </w:rPr>
      </w:pPr>
    </w:p>
    <w:p w:rsidR="00416EE2" w:rsidRPr="00347E61" w:rsidRDefault="00416EE2" w:rsidP="00416EE2">
      <w:pPr>
        <w:numPr>
          <w:ilvl w:val="0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>API:</w:t>
      </w:r>
    </w:p>
    <w:p w:rsidR="00416EE2" w:rsidRPr="00347E61" w:rsidRDefault="00667440" w:rsidP="00667440">
      <w:pPr>
        <w:numPr>
          <w:ilvl w:val="1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 xml:space="preserve">Identify and process </w:t>
      </w:r>
      <w:del w:id="71" w:author="NPGRTF 021511" w:date="2011-04-27T10:46:00Z">
        <w:r w:rsidRPr="00347E61" w:rsidDel="008A3AEF">
          <w:rPr>
            <w:rFonts w:ascii="Comic Sans MS" w:hAnsi="Comic Sans MS"/>
          </w:rPr>
          <w:delText xml:space="preserve">new </w:delText>
        </w:r>
      </w:del>
      <w:ins w:id="72" w:author="NPGRTF 021511" w:date="2011-04-27T10:46:00Z">
        <w:r w:rsidR="008A3AEF">
          <w:rPr>
            <w:rFonts w:ascii="Comic Sans MS" w:hAnsi="Comic Sans MS"/>
          </w:rPr>
          <w:t>modifications to existing</w:t>
        </w:r>
        <w:r w:rsidR="008A3AEF" w:rsidRPr="00347E61">
          <w:rPr>
            <w:rFonts w:ascii="Comic Sans MS" w:hAnsi="Comic Sans MS"/>
          </w:rPr>
          <w:t xml:space="preserve"> </w:t>
        </w:r>
      </w:ins>
      <w:r w:rsidRPr="00347E61">
        <w:rPr>
          <w:rFonts w:ascii="Comic Sans MS" w:hAnsi="Comic Sans MS"/>
        </w:rPr>
        <w:t>subtype - “</w:t>
      </w:r>
      <w:r w:rsidR="00E94AB1">
        <w:rPr>
          <w:rFonts w:ascii="Comic Sans MS" w:hAnsi="Comic Sans MS"/>
        </w:rPr>
        <w:t>Missing 997</w:t>
      </w:r>
      <w:r w:rsidRPr="00347E61">
        <w:rPr>
          <w:rFonts w:ascii="Comic Sans MS" w:hAnsi="Comic Sans MS"/>
        </w:rPr>
        <w:t>”</w:t>
      </w:r>
      <w:r w:rsidR="00347E61" w:rsidRPr="00347E61">
        <w:rPr>
          <w:rFonts w:ascii="Comic Sans MS" w:hAnsi="Comic Sans MS"/>
        </w:rPr>
        <w:t>.  All fields need to be added to WSDL.</w:t>
      </w:r>
    </w:p>
    <w:p w:rsidR="00416EE2" w:rsidRPr="00347E61" w:rsidRDefault="00416EE2" w:rsidP="00416EE2">
      <w:pPr>
        <w:numPr>
          <w:ilvl w:val="0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>Bulk Insert</w:t>
      </w:r>
    </w:p>
    <w:p w:rsidR="00416EE2" w:rsidRPr="00347E61" w:rsidDel="008A3AEF" w:rsidRDefault="00667440" w:rsidP="00416EE2">
      <w:pPr>
        <w:numPr>
          <w:ilvl w:val="1"/>
          <w:numId w:val="4"/>
        </w:numPr>
        <w:rPr>
          <w:del w:id="73" w:author="NPGRTF 021511" w:date="2011-04-27T10:47:00Z"/>
          <w:rFonts w:ascii="Comic Sans MS" w:hAnsi="Comic Sans MS"/>
        </w:rPr>
      </w:pPr>
      <w:del w:id="74" w:author="NPGRTF 021511" w:date="2011-04-27T10:47:00Z">
        <w:r w:rsidRPr="00347E61" w:rsidDel="008A3AEF">
          <w:rPr>
            <w:rFonts w:ascii="Comic Sans MS" w:hAnsi="Comic Sans MS"/>
          </w:rPr>
          <w:delText>Identify and process new subtype - “</w:delText>
        </w:r>
        <w:r w:rsidR="00E94AB1" w:rsidDel="008A3AEF">
          <w:rPr>
            <w:rFonts w:ascii="Comic Sans MS" w:hAnsi="Comic Sans MS"/>
          </w:rPr>
          <w:delText>Missing 997</w:delText>
        </w:r>
        <w:r w:rsidRPr="00347E61" w:rsidDel="008A3AEF">
          <w:rPr>
            <w:rFonts w:ascii="Comic Sans MS" w:hAnsi="Comic Sans MS"/>
          </w:rPr>
          <w:delText>”</w:delText>
        </w:r>
      </w:del>
    </w:p>
    <w:p w:rsidR="00667440" w:rsidRDefault="00711C4E" w:rsidP="00667440">
      <w:pPr>
        <w:ind w:left="2160"/>
        <w:rPr>
          <w:ins w:id="75" w:author="NPGRTF 021511" w:date="2011-04-27T10:47:00Z"/>
          <w:rFonts w:ascii="Comic Sans MS" w:hAnsi="Comic Sans MS"/>
        </w:rPr>
      </w:pPr>
      <w:ins w:id="76" w:author="NPGRTF 021511" w:date="2011-04-27T10:47:00Z">
        <w:r>
          <w:rPr>
            <w:rFonts w:ascii="Comic Sans MS" w:hAnsi="Comic Sans MS"/>
          </w:rPr>
          <w:t>Associated Tran Type field will be added</w:t>
        </w:r>
      </w:ins>
    </w:p>
    <w:p w:rsidR="00711C4E" w:rsidRDefault="00711C4E" w:rsidP="00711C4E">
      <w:pPr>
        <w:numPr>
          <w:ilvl w:val="0"/>
          <w:numId w:val="11"/>
        </w:numPr>
        <w:rPr>
          <w:ins w:id="77" w:author="NPGRTF 021511" w:date="2011-04-27T10:48:00Z"/>
          <w:rFonts w:ascii="Comic Sans MS" w:hAnsi="Comic Sans MS"/>
        </w:rPr>
        <w:pPrChange w:id="78" w:author="NPGRTF 021511" w:date="2011-04-27T10:48:00Z">
          <w:pPr>
            <w:ind w:left="2160"/>
          </w:pPr>
        </w:pPrChange>
      </w:pPr>
      <w:ins w:id="79" w:author="NPGRTF 021511" w:date="2011-04-27T10:48:00Z">
        <w:r>
          <w:rPr>
            <w:rFonts w:ascii="Comic Sans MS" w:hAnsi="Comic Sans MS"/>
          </w:rPr>
          <w:t>If this field remains optional, then no validation will be added to this field</w:t>
        </w:r>
      </w:ins>
    </w:p>
    <w:p w:rsidR="00711C4E" w:rsidRDefault="00711C4E" w:rsidP="00711C4E">
      <w:pPr>
        <w:numPr>
          <w:ilvl w:val="0"/>
          <w:numId w:val="11"/>
        </w:numPr>
        <w:rPr>
          <w:ins w:id="80" w:author="NPGRTF 021511" w:date="2011-04-27T10:50:00Z"/>
          <w:rFonts w:ascii="Comic Sans MS" w:hAnsi="Comic Sans MS"/>
        </w:rPr>
        <w:pPrChange w:id="81" w:author="NPGRTF 021511" w:date="2011-04-27T10:48:00Z">
          <w:pPr>
            <w:ind w:left="2160"/>
          </w:pPr>
        </w:pPrChange>
      </w:pPr>
      <w:commentRangeStart w:id="82"/>
      <w:ins w:id="83" w:author="NPGRTF 021511" w:date="2011-04-27T10:48:00Z">
        <w:r>
          <w:rPr>
            <w:rFonts w:ascii="Comic Sans MS" w:hAnsi="Comic Sans MS"/>
          </w:rPr>
          <w:t xml:space="preserve">If this field is required, then </w:t>
        </w:r>
        <w:proofErr w:type="spellStart"/>
        <w:r>
          <w:rPr>
            <w:rFonts w:ascii="Comic Sans MS" w:hAnsi="Comic Sans MS"/>
          </w:rPr>
          <w:t>MarkeTrak</w:t>
        </w:r>
        <w:proofErr w:type="spellEnd"/>
        <w:r>
          <w:rPr>
            <w:rFonts w:ascii="Comic Sans MS" w:hAnsi="Comic Sans MS"/>
          </w:rPr>
          <w:t xml:space="preserve"> will have to ensure that </w:t>
        </w:r>
        <w:proofErr w:type="spellStart"/>
        <w:r>
          <w:rPr>
            <w:rFonts w:ascii="Comic Sans MS" w:hAnsi="Comic Sans MS"/>
          </w:rPr>
          <w:t>tran</w:t>
        </w:r>
        <w:proofErr w:type="spellEnd"/>
        <w:r>
          <w:rPr>
            <w:rFonts w:ascii="Comic Sans MS" w:hAnsi="Comic Sans MS"/>
          </w:rPr>
          <w:t xml:space="preserve"> type is valid based on the submitting MP DUNS</w:t>
        </w:r>
      </w:ins>
      <w:commentRangeEnd w:id="82"/>
      <w:ins w:id="84" w:author="NPGRTF 021511" w:date="2011-04-27T10:52:00Z">
        <w:r>
          <w:rPr>
            <w:rStyle w:val="CommentReference"/>
          </w:rPr>
          <w:commentReference w:id="82"/>
        </w:r>
      </w:ins>
    </w:p>
    <w:p w:rsidR="00711C4E" w:rsidRDefault="00711C4E" w:rsidP="00711C4E">
      <w:pPr>
        <w:ind w:left="2160"/>
        <w:rPr>
          <w:ins w:id="85" w:author="NPGRTF 021511" w:date="2011-04-27T10:47:00Z"/>
          <w:rFonts w:ascii="Comic Sans MS" w:hAnsi="Comic Sans MS"/>
        </w:rPr>
      </w:pPr>
      <w:ins w:id="86" w:author="NPGRTF 021511" w:date="2011-04-27T10:50:00Z">
        <w:r>
          <w:rPr>
            <w:rFonts w:ascii="Comic Sans MS" w:hAnsi="Comic Sans MS"/>
          </w:rPr>
          <w:t>R/O fields will change for existing fields to be used within subtype</w:t>
        </w:r>
      </w:ins>
    </w:p>
    <w:p w:rsidR="008A3AEF" w:rsidRPr="00347E61" w:rsidRDefault="008A3AEF" w:rsidP="00667440">
      <w:pPr>
        <w:ind w:left="2160"/>
        <w:rPr>
          <w:rFonts w:ascii="Comic Sans MS" w:hAnsi="Comic Sans MS"/>
        </w:rPr>
      </w:pPr>
    </w:p>
    <w:p w:rsidR="00667440" w:rsidRPr="00347E61" w:rsidRDefault="00667440" w:rsidP="00667440">
      <w:pPr>
        <w:ind w:left="2160"/>
        <w:rPr>
          <w:rFonts w:ascii="Comic Sans MS" w:hAnsi="Comic Sans MS"/>
        </w:rPr>
      </w:pPr>
    </w:p>
    <w:p w:rsidR="00416EE2" w:rsidRPr="00347E61" w:rsidRDefault="00416EE2" w:rsidP="00416EE2">
      <w:pPr>
        <w:numPr>
          <w:ilvl w:val="2"/>
          <w:numId w:val="10"/>
        </w:numPr>
        <w:rPr>
          <w:rFonts w:ascii="Comic Sans MS" w:hAnsi="Comic Sans MS"/>
          <w:b/>
        </w:rPr>
      </w:pPr>
      <w:r w:rsidRPr="00347E61">
        <w:rPr>
          <w:rFonts w:ascii="Comic Sans MS" w:hAnsi="Comic Sans MS"/>
          <w:b/>
        </w:rPr>
        <w:t>Pre-Conditions:</w:t>
      </w:r>
    </w:p>
    <w:p w:rsidR="00416EE2" w:rsidRPr="00347E61" w:rsidRDefault="00416EE2" w:rsidP="00416EE2">
      <w:pPr>
        <w:ind w:left="720"/>
        <w:rPr>
          <w:rFonts w:ascii="Comic Sans MS" w:hAnsi="Comic Sans MS"/>
        </w:rPr>
      </w:pPr>
    </w:p>
    <w:p w:rsidR="00667440" w:rsidRPr="00347E61" w:rsidRDefault="00667440" w:rsidP="00667440">
      <w:pPr>
        <w:numPr>
          <w:ilvl w:val="0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 xml:space="preserve">Functionality available to create </w:t>
      </w:r>
      <w:del w:id="87" w:author="NPGRTF 021511" w:date="2011-04-27T10:56:00Z">
        <w:r w:rsidRPr="00347E61" w:rsidDel="00711C4E">
          <w:rPr>
            <w:rFonts w:ascii="Comic Sans MS" w:hAnsi="Comic Sans MS"/>
          </w:rPr>
          <w:delText xml:space="preserve">new </w:delText>
        </w:r>
        <w:r w:rsidR="00E94AB1" w:rsidDel="00711C4E">
          <w:rPr>
            <w:rFonts w:ascii="Comic Sans MS" w:hAnsi="Comic Sans MS"/>
          </w:rPr>
          <w:delText xml:space="preserve">Missing </w:delText>
        </w:r>
      </w:del>
      <w:r w:rsidR="00E94AB1">
        <w:rPr>
          <w:rFonts w:ascii="Comic Sans MS" w:hAnsi="Comic Sans MS"/>
        </w:rPr>
        <w:t>997</w:t>
      </w:r>
      <w:ins w:id="88" w:author="NPGRTF 021511" w:date="2011-04-27T10:56:00Z">
        <w:r w:rsidR="00711C4E">
          <w:rPr>
            <w:rFonts w:ascii="Comic Sans MS" w:hAnsi="Comic Sans MS"/>
          </w:rPr>
          <w:t xml:space="preserve"> Issues</w:t>
        </w:r>
      </w:ins>
      <w:r w:rsidR="00E94AB1">
        <w:rPr>
          <w:rFonts w:ascii="Comic Sans MS" w:hAnsi="Comic Sans MS"/>
        </w:rPr>
        <w:t xml:space="preserve"> </w:t>
      </w:r>
      <w:r w:rsidRPr="00347E61">
        <w:rPr>
          <w:rFonts w:ascii="Comic Sans MS" w:hAnsi="Comic Sans MS"/>
        </w:rPr>
        <w:t xml:space="preserve">subtype.  </w:t>
      </w:r>
      <w:del w:id="89" w:author="NPGRTF 021511" w:date="2011-04-27T10:56:00Z">
        <w:r w:rsidRPr="00347E61" w:rsidDel="00711C4E">
          <w:rPr>
            <w:rFonts w:ascii="Comic Sans MS" w:hAnsi="Comic Sans MS"/>
          </w:rPr>
          <w:delText xml:space="preserve">The new subtype will have the same functionality as other current </w:delText>
        </w:r>
        <w:r w:rsidR="00E94AB1" w:rsidDel="00711C4E">
          <w:rPr>
            <w:rFonts w:ascii="Comic Sans MS" w:hAnsi="Comic Sans MS"/>
          </w:rPr>
          <w:delText xml:space="preserve">Missing Transaction </w:delText>
        </w:r>
        <w:r w:rsidRPr="00347E61" w:rsidDel="00711C4E">
          <w:rPr>
            <w:rFonts w:ascii="Comic Sans MS" w:hAnsi="Comic Sans MS"/>
          </w:rPr>
          <w:delText>D2D subtype.</w:delText>
        </w:r>
      </w:del>
    </w:p>
    <w:p w:rsidR="00416EE2" w:rsidRPr="00347E61" w:rsidRDefault="00416EE2" w:rsidP="00416EE2">
      <w:pPr>
        <w:ind w:left="1440"/>
        <w:rPr>
          <w:rFonts w:ascii="Comic Sans MS" w:hAnsi="Comic Sans MS"/>
        </w:rPr>
      </w:pPr>
    </w:p>
    <w:p w:rsidR="00416EE2" w:rsidRPr="00347E61" w:rsidRDefault="00416EE2" w:rsidP="00416EE2">
      <w:pPr>
        <w:rPr>
          <w:rFonts w:ascii="Comic Sans MS" w:hAnsi="Comic Sans MS"/>
        </w:rPr>
      </w:pPr>
    </w:p>
    <w:p w:rsidR="00416EE2" w:rsidRPr="00347E61" w:rsidRDefault="00416EE2" w:rsidP="00416EE2">
      <w:pPr>
        <w:numPr>
          <w:ilvl w:val="2"/>
          <w:numId w:val="10"/>
        </w:numPr>
        <w:rPr>
          <w:rFonts w:ascii="Comic Sans MS" w:hAnsi="Comic Sans MS"/>
          <w:b/>
        </w:rPr>
      </w:pPr>
      <w:r w:rsidRPr="00347E61">
        <w:rPr>
          <w:rFonts w:ascii="Comic Sans MS" w:hAnsi="Comic Sans MS"/>
          <w:b/>
        </w:rPr>
        <w:t xml:space="preserve">Success Guarantee:  </w:t>
      </w:r>
    </w:p>
    <w:p w:rsidR="00416EE2" w:rsidRPr="00347E61" w:rsidRDefault="00416EE2" w:rsidP="00416EE2">
      <w:pPr>
        <w:ind w:left="720"/>
        <w:rPr>
          <w:rFonts w:ascii="Comic Sans MS" w:hAnsi="Comic Sans MS"/>
        </w:rPr>
      </w:pPr>
    </w:p>
    <w:p w:rsidR="00416EE2" w:rsidRPr="00347E61" w:rsidRDefault="00667440" w:rsidP="00416EE2">
      <w:pPr>
        <w:numPr>
          <w:ilvl w:val="0"/>
          <w:numId w:val="4"/>
        </w:numPr>
        <w:rPr>
          <w:rFonts w:ascii="Comic Sans MS" w:hAnsi="Comic Sans MS"/>
        </w:rPr>
      </w:pPr>
      <w:del w:id="90" w:author="NPGRTF 021511" w:date="2011-04-27T10:57:00Z">
        <w:r w:rsidRPr="00347E61" w:rsidDel="00711C4E">
          <w:rPr>
            <w:rFonts w:ascii="Comic Sans MS" w:hAnsi="Comic Sans MS"/>
          </w:rPr>
          <w:delText xml:space="preserve">CR </w:delText>
        </w:r>
      </w:del>
      <w:ins w:id="91" w:author="NPGRTF 021511" w:date="2011-04-27T10:57:00Z">
        <w:r w:rsidR="00711C4E">
          <w:rPr>
            <w:rFonts w:ascii="Comic Sans MS" w:hAnsi="Comic Sans MS"/>
          </w:rPr>
          <w:t xml:space="preserve">MP </w:t>
        </w:r>
      </w:ins>
      <w:r w:rsidRPr="00347E61">
        <w:rPr>
          <w:rFonts w:ascii="Comic Sans MS" w:hAnsi="Comic Sans MS"/>
        </w:rPr>
        <w:t>is able to successfully submit the</w:t>
      </w:r>
      <w:r w:rsidR="00347E61">
        <w:rPr>
          <w:rFonts w:ascii="Comic Sans MS" w:hAnsi="Comic Sans MS"/>
        </w:rPr>
        <w:t xml:space="preserve"> </w:t>
      </w:r>
      <w:r w:rsidR="00347E61" w:rsidRPr="00347E61">
        <w:rPr>
          <w:rFonts w:ascii="Comic Sans MS" w:hAnsi="Comic Sans MS"/>
          <w:b/>
        </w:rPr>
        <w:t>D2D</w:t>
      </w:r>
      <w:r w:rsidRPr="00347E61">
        <w:rPr>
          <w:rFonts w:ascii="Comic Sans MS" w:hAnsi="Comic Sans MS"/>
          <w:b/>
        </w:rPr>
        <w:t xml:space="preserve"> </w:t>
      </w:r>
      <w:del w:id="92" w:author="NPGRTF 021511" w:date="2011-04-27T10:57:00Z">
        <w:r w:rsidR="00E94AB1" w:rsidDel="00711C4E">
          <w:rPr>
            <w:rFonts w:ascii="Comic Sans MS" w:hAnsi="Comic Sans MS"/>
          </w:rPr>
          <w:delText xml:space="preserve">Missing </w:delText>
        </w:r>
      </w:del>
      <w:ins w:id="93" w:author="NPGRTF 021511" w:date="2011-04-27T10:57:00Z">
        <w:r w:rsidR="00711C4E">
          <w:rPr>
            <w:rFonts w:ascii="Comic Sans MS" w:hAnsi="Comic Sans MS"/>
          </w:rPr>
          <w:t>“</w:t>
        </w:r>
      </w:ins>
      <w:r w:rsidR="00E94AB1">
        <w:rPr>
          <w:rFonts w:ascii="Comic Sans MS" w:hAnsi="Comic Sans MS"/>
        </w:rPr>
        <w:t>997</w:t>
      </w:r>
      <w:ins w:id="94" w:author="NPGRTF 021511" w:date="2011-04-27T10:57:00Z">
        <w:r w:rsidR="00711C4E">
          <w:rPr>
            <w:rFonts w:ascii="Comic Sans MS" w:hAnsi="Comic Sans MS"/>
          </w:rPr>
          <w:t xml:space="preserve"> Issues”</w:t>
        </w:r>
      </w:ins>
      <w:r w:rsidR="00E94AB1">
        <w:rPr>
          <w:rFonts w:ascii="Comic Sans MS" w:hAnsi="Comic Sans MS"/>
        </w:rPr>
        <w:t xml:space="preserve"> </w:t>
      </w:r>
      <w:ins w:id="95" w:author="NPGRTF 021511" w:date="2011-04-27T10:57:00Z">
        <w:r w:rsidR="00711C4E">
          <w:rPr>
            <w:rFonts w:ascii="Comic Sans MS" w:hAnsi="Comic Sans MS"/>
          </w:rPr>
          <w:t xml:space="preserve"> </w:t>
        </w:r>
        <w:proofErr w:type="spellStart"/>
        <w:r w:rsidR="00711C4E">
          <w:rPr>
            <w:rFonts w:ascii="Comic Sans MS" w:hAnsi="Comic Sans MS"/>
          </w:rPr>
          <w:t>MarkeTrak</w:t>
        </w:r>
        <w:proofErr w:type="spellEnd"/>
        <w:r w:rsidR="00711C4E">
          <w:rPr>
            <w:rFonts w:ascii="Comic Sans MS" w:hAnsi="Comic Sans MS"/>
          </w:rPr>
          <w:t xml:space="preserve"> </w:t>
        </w:r>
      </w:ins>
      <w:r w:rsidRPr="00347E61">
        <w:rPr>
          <w:rFonts w:ascii="Comic Sans MS" w:hAnsi="Comic Sans MS"/>
        </w:rPr>
        <w:t xml:space="preserve">issue to the </w:t>
      </w:r>
      <w:del w:id="96" w:author="NPGRTF 021511" w:date="2011-04-27T10:57:00Z">
        <w:r w:rsidRPr="00347E61" w:rsidDel="00711C4E">
          <w:rPr>
            <w:rFonts w:ascii="Comic Sans MS" w:hAnsi="Comic Sans MS"/>
          </w:rPr>
          <w:delText xml:space="preserve">TDSP </w:delText>
        </w:r>
      </w:del>
      <w:ins w:id="97" w:author="NPGRTF 021511" w:date="2011-04-27T10:57:00Z">
        <w:r w:rsidR="00711C4E">
          <w:rPr>
            <w:rFonts w:ascii="Comic Sans MS" w:hAnsi="Comic Sans MS"/>
          </w:rPr>
          <w:t>Assignee</w:t>
        </w:r>
        <w:r w:rsidR="00711C4E" w:rsidRPr="00347E61">
          <w:rPr>
            <w:rFonts w:ascii="Comic Sans MS" w:hAnsi="Comic Sans MS"/>
          </w:rPr>
          <w:t xml:space="preserve"> </w:t>
        </w:r>
      </w:ins>
      <w:r w:rsidRPr="00347E61">
        <w:rPr>
          <w:rFonts w:ascii="Comic Sans MS" w:hAnsi="Comic Sans MS"/>
        </w:rPr>
        <w:t>for review</w:t>
      </w:r>
    </w:p>
    <w:p w:rsidR="00416EE2" w:rsidRPr="00347E61" w:rsidRDefault="00416EE2" w:rsidP="00416EE2">
      <w:pPr>
        <w:ind w:left="1440"/>
        <w:rPr>
          <w:rFonts w:ascii="Comic Sans MS" w:hAnsi="Comic Sans MS"/>
        </w:rPr>
      </w:pPr>
    </w:p>
    <w:p w:rsidR="00416EE2" w:rsidRPr="00347E61" w:rsidRDefault="00416EE2" w:rsidP="00416EE2">
      <w:pPr>
        <w:ind w:left="1440"/>
        <w:rPr>
          <w:rFonts w:ascii="Comic Sans MS" w:hAnsi="Comic Sans MS"/>
        </w:rPr>
      </w:pPr>
    </w:p>
    <w:p w:rsidR="00416EE2" w:rsidRPr="00347E61" w:rsidRDefault="00416EE2" w:rsidP="00416EE2">
      <w:pPr>
        <w:numPr>
          <w:ilvl w:val="2"/>
          <w:numId w:val="10"/>
        </w:numPr>
        <w:rPr>
          <w:rFonts w:ascii="Comic Sans MS" w:hAnsi="Comic Sans MS"/>
          <w:b/>
        </w:rPr>
      </w:pPr>
      <w:r w:rsidRPr="00347E61">
        <w:rPr>
          <w:rFonts w:ascii="Comic Sans MS" w:hAnsi="Comic Sans MS"/>
          <w:b/>
        </w:rPr>
        <w:t>Trigger:</w:t>
      </w:r>
    </w:p>
    <w:p w:rsidR="00416EE2" w:rsidRPr="00347E61" w:rsidRDefault="00416EE2" w:rsidP="00416EE2">
      <w:pPr>
        <w:ind w:left="1440"/>
        <w:rPr>
          <w:rFonts w:ascii="Comic Sans MS" w:hAnsi="Comic Sans MS"/>
        </w:rPr>
      </w:pPr>
    </w:p>
    <w:p w:rsidR="00416EE2" w:rsidRPr="00347E61" w:rsidRDefault="00667440" w:rsidP="0070122E">
      <w:pPr>
        <w:numPr>
          <w:ilvl w:val="0"/>
          <w:numId w:val="4"/>
        </w:numPr>
        <w:rPr>
          <w:rFonts w:ascii="Comic Sans MS" w:hAnsi="Comic Sans MS"/>
        </w:rPr>
      </w:pPr>
      <w:del w:id="98" w:author="NPGRTF 021511" w:date="2011-04-27T11:01:00Z">
        <w:r w:rsidRPr="00347E61" w:rsidDel="00603647">
          <w:rPr>
            <w:rFonts w:ascii="Comic Sans MS" w:hAnsi="Comic Sans MS"/>
          </w:rPr>
          <w:delText xml:space="preserve">CR </w:delText>
        </w:r>
      </w:del>
      <w:ins w:id="99" w:author="NPGRTF 021511" w:date="2011-04-27T11:01:00Z">
        <w:r w:rsidR="00603647">
          <w:rPr>
            <w:rFonts w:ascii="Comic Sans MS" w:hAnsi="Comic Sans MS"/>
          </w:rPr>
          <w:t>MP</w:t>
        </w:r>
        <w:r w:rsidR="00603647" w:rsidRPr="00347E61">
          <w:rPr>
            <w:rFonts w:ascii="Comic Sans MS" w:hAnsi="Comic Sans MS"/>
          </w:rPr>
          <w:t xml:space="preserve"> </w:t>
        </w:r>
      </w:ins>
      <w:r w:rsidRPr="00347E61">
        <w:rPr>
          <w:rFonts w:ascii="Comic Sans MS" w:hAnsi="Comic Sans MS"/>
        </w:rPr>
        <w:t xml:space="preserve">Discovers missing </w:t>
      </w:r>
      <w:r w:rsidR="00E94AB1">
        <w:rPr>
          <w:rFonts w:ascii="Comic Sans MS" w:hAnsi="Comic Sans MS"/>
        </w:rPr>
        <w:t>997 transactions</w:t>
      </w:r>
      <w:r w:rsidRPr="00347E61">
        <w:rPr>
          <w:rFonts w:ascii="Comic Sans MS" w:hAnsi="Comic Sans MS"/>
        </w:rPr>
        <w:t xml:space="preserve"> and  selects </w:t>
      </w:r>
      <w:del w:id="100" w:author="NPGRTF 021511" w:date="2011-04-27T11:02:00Z">
        <w:r w:rsidR="00E94AB1" w:rsidDel="00603647">
          <w:rPr>
            <w:rFonts w:ascii="Comic Sans MS" w:hAnsi="Comic Sans MS"/>
          </w:rPr>
          <w:delText>Missing Transactions</w:delText>
        </w:r>
        <w:r w:rsidRPr="00347E61" w:rsidDel="00603647">
          <w:rPr>
            <w:rFonts w:ascii="Comic Sans MS" w:hAnsi="Comic Sans MS"/>
          </w:rPr>
          <w:delText xml:space="preserve"> interval Data </w:delText>
        </w:r>
      </w:del>
      <w:ins w:id="101" w:author="NPGRTF 021511" w:date="2011-04-27T11:02:00Z">
        <w:r w:rsidR="00603647">
          <w:rPr>
            <w:rFonts w:ascii="Comic Sans MS" w:hAnsi="Comic Sans MS"/>
          </w:rPr>
          <w:t xml:space="preserve">“997 Issues” </w:t>
        </w:r>
      </w:ins>
      <w:r w:rsidR="00347E61">
        <w:rPr>
          <w:rFonts w:ascii="Comic Sans MS" w:hAnsi="Comic Sans MS"/>
        </w:rPr>
        <w:t xml:space="preserve">sub-type </w:t>
      </w:r>
      <w:r w:rsidRPr="00347E61">
        <w:rPr>
          <w:rFonts w:ascii="Comic Sans MS" w:hAnsi="Comic Sans MS"/>
        </w:rPr>
        <w:t>from the submit tree</w:t>
      </w:r>
    </w:p>
    <w:p w:rsidR="0070122E" w:rsidRPr="00347E61" w:rsidRDefault="0070122E" w:rsidP="0070122E">
      <w:pPr>
        <w:ind w:left="1440"/>
        <w:rPr>
          <w:rFonts w:ascii="Comic Sans MS" w:hAnsi="Comic Sans MS"/>
        </w:rPr>
      </w:pPr>
    </w:p>
    <w:p w:rsidR="00416EE2" w:rsidRPr="00347E61" w:rsidRDefault="00416EE2" w:rsidP="00416EE2">
      <w:pPr>
        <w:ind w:left="720"/>
        <w:rPr>
          <w:rFonts w:ascii="Comic Sans MS" w:hAnsi="Comic Sans MS"/>
        </w:rPr>
      </w:pPr>
    </w:p>
    <w:p w:rsidR="00416EE2" w:rsidRPr="00347E61" w:rsidRDefault="0070122E" w:rsidP="00416EE2">
      <w:pPr>
        <w:numPr>
          <w:ilvl w:val="2"/>
          <w:numId w:val="10"/>
        </w:numPr>
        <w:rPr>
          <w:rFonts w:ascii="Comic Sans MS" w:hAnsi="Comic Sans MS"/>
          <w:b/>
        </w:rPr>
      </w:pPr>
      <w:r w:rsidRPr="00347E61">
        <w:rPr>
          <w:rFonts w:ascii="Comic Sans MS" w:hAnsi="Comic Sans MS"/>
          <w:b/>
        </w:rPr>
        <w:t>Main Success Scenario:</w:t>
      </w:r>
    </w:p>
    <w:p w:rsidR="0070122E" w:rsidRPr="00347E61" w:rsidRDefault="0070122E" w:rsidP="0070122E">
      <w:pPr>
        <w:ind w:left="1440"/>
        <w:rPr>
          <w:rFonts w:ascii="Comic Sans MS" w:hAnsi="Comic Sans MS"/>
        </w:rPr>
      </w:pPr>
      <w:r w:rsidRPr="00347E61">
        <w:rPr>
          <w:rFonts w:ascii="Comic Sans MS" w:hAnsi="Comic Sans MS"/>
        </w:rPr>
        <w:t>(Course of action taken to accomplish the correct outcome of the use case)</w:t>
      </w:r>
    </w:p>
    <w:p w:rsidR="0070122E" w:rsidRPr="00347E61" w:rsidRDefault="0070122E" w:rsidP="0070122E">
      <w:pPr>
        <w:ind w:left="1440"/>
        <w:rPr>
          <w:rFonts w:ascii="Comic Sans MS" w:hAnsi="Comic Sans MS"/>
        </w:rPr>
      </w:pPr>
    </w:p>
    <w:p w:rsidR="00667440" w:rsidRPr="00347E61" w:rsidRDefault="00667440" w:rsidP="00667440">
      <w:pPr>
        <w:numPr>
          <w:ilvl w:val="4"/>
          <w:numId w:val="10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>MarkeTrak User selects appropriate Sub-type from the Submit Tree</w:t>
      </w:r>
    </w:p>
    <w:p w:rsidR="00667440" w:rsidRDefault="00667440" w:rsidP="00667440">
      <w:pPr>
        <w:numPr>
          <w:ilvl w:val="4"/>
          <w:numId w:val="10"/>
        </w:numPr>
        <w:rPr>
          <w:ins w:id="102" w:author="NPGRTF 021511" w:date="2011-04-27T11:03:00Z"/>
          <w:rFonts w:ascii="Comic Sans MS" w:hAnsi="Comic Sans MS"/>
        </w:rPr>
      </w:pPr>
      <w:r w:rsidRPr="00347E61">
        <w:rPr>
          <w:rFonts w:ascii="Comic Sans MS" w:hAnsi="Comic Sans MS"/>
        </w:rPr>
        <w:t xml:space="preserve">User enters all required information </w:t>
      </w:r>
      <w:del w:id="103" w:author="NPGRTF 021511" w:date="2011-04-27T11:03:00Z">
        <w:r w:rsidRPr="00347E61" w:rsidDel="00603647">
          <w:rPr>
            <w:rFonts w:ascii="Comic Sans MS" w:hAnsi="Comic Sans MS"/>
          </w:rPr>
          <w:delText>(Assignee, ESI ID, Date, start time, stop time)</w:delText>
        </w:r>
      </w:del>
      <w:ins w:id="104" w:author="NPGRTF 021511" w:date="2011-04-27T11:03:00Z">
        <w:r w:rsidR="00603647">
          <w:rPr>
            <w:rFonts w:ascii="Comic Sans MS" w:hAnsi="Comic Sans MS"/>
          </w:rPr>
          <w:t xml:space="preserve"> and optional information</w:t>
        </w:r>
      </w:ins>
    </w:p>
    <w:p w:rsidR="00603647" w:rsidRDefault="00603647" w:rsidP="00603647">
      <w:pPr>
        <w:numPr>
          <w:ilvl w:val="5"/>
          <w:numId w:val="10"/>
        </w:numPr>
        <w:rPr>
          <w:ins w:id="105" w:author="NPGRTF 021511" w:date="2011-04-27T11:04:00Z"/>
          <w:rFonts w:ascii="Comic Sans MS" w:hAnsi="Comic Sans MS"/>
        </w:rPr>
        <w:pPrChange w:id="106" w:author="NPGRTF 021511" w:date="2011-04-27T11:03:00Z">
          <w:pPr>
            <w:numPr>
              <w:ilvl w:val="4"/>
              <w:numId w:val="10"/>
            </w:numPr>
            <w:tabs>
              <w:tab w:val="num" w:pos="2880"/>
            </w:tabs>
            <w:ind w:left="2880" w:hanging="1440"/>
          </w:pPr>
        </w:pPrChange>
      </w:pPr>
      <w:ins w:id="107" w:author="NPGRTF 021511" w:date="2011-04-27T11:04:00Z">
        <w:r>
          <w:rPr>
            <w:rFonts w:ascii="Comic Sans MS" w:hAnsi="Comic Sans MS"/>
          </w:rPr>
          <w:t xml:space="preserve">ESIID </w:t>
        </w:r>
        <w:r w:rsidRPr="00347E61">
          <w:rPr>
            <w:rFonts w:ascii="Comic Sans MS" w:hAnsi="Comic Sans MS"/>
          </w:rPr>
          <w:t>(</w:t>
        </w:r>
        <w:r>
          <w:rPr>
            <w:rFonts w:ascii="Comic Sans MS" w:hAnsi="Comic Sans MS"/>
          </w:rPr>
          <w:t>optional</w:t>
        </w:r>
        <w:r w:rsidRPr="00347E61">
          <w:rPr>
            <w:rFonts w:ascii="Comic Sans MS" w:hAnsi="Comic Sans MS"/>
          </w:rPr>
          <w:t>)</w:t>
        </w:r>
      </w:ins>
    </w:p>
    <w:p w:rsidR="00603647" w:rsidRPr="00603647" w:rsidRDefault="00603647" w:rsidP="00603647">
      <w:pPr>
        <w:numPr>
          <w:ilvl w:val="5"/>
          <w:numId w:val="10"/>
        </w:numPr>
        <w:rPr>
          <w:ins w:id="108" w:author="NPGRTF 021511" w:date="2011-04-27T11:04:00Z"/>
          <w:rFonts w:ascii="Comic Sans MS" w:hAnsi="Comic Sans MS"/>
          <w:rPrChange w:id="109" w:author="NPGRTF 021511" w:date="2011-04-27T11:04:00Z">
            <w:rPr>
              <w:ins w:id="110" w:author="NPGRTF 021511" w:date="2011-04-27T11:04:00Z"/>
              <w:rFonts w:ascii="Comic Sans MS" w:hAnsi="Comic Sans MS"/>
              <w:b/>
            </w:rPr>
          </w:rPrChange>
        </w:rPr>
        <w:pPrChange w:id="111" w:author="NPGRTF 021511" w:date="2011-04-27T11:03:00Z">
          <w:pPr>
            <w:numPr>
              <w:ilvl w:val="4"/>
              <w:numId w:val="10"/>
            </w:numPr>
            <w:tabs>
              <w:tab w:val="num" w:pos="2880"/>
            </w:tabs>
            <w:ind w:left="2880" w:hanging="1440"/>
          </w:pPr>
        </w:pPrChange>
      </w:pPr>
      <w:proofErr w:type="spellStart"/>
      <w:ins w:id="112" w:author="NPGRTF 021511" w:date="2011-04-27T11:04:00Z">
        <w:r w:rsidRPr="00973417">
          <w:rPr>
            <w:rFonts w:ascii="Comic Sans MS" w:hAnsi="Comic Sans MS"/>
            <w:b/>
          </w:rPr>
          <w:t>StartTime</w:t>
        </w:r>
        <w:proofErr w:type="spellEnd"/>
        <w:r>
          <w:rPr>
            <w:rFonts w:ascii="Comic Sans MS" w:hAnsi="Comic Sans MS"/>
            <w:b/>
          </w:rPr>
          <w:t xml:space="preserve"> (optional)</w:t>
        </w:r>
      </w:ins>
    </w:p>
    <w:p w:rsidR="00603647" w:rsidRPr="00603647" w:rsidRDefault="00603647" w:rsidP="00603647">
      <w:pPr>
        <w:numPr>
          <w:ilvl w:val="5"/>
          <w:numId w:val="10"/>
        </w:numPr>
        <w:rPr>
          <w:ins w:id="113" w:author="NPGRTF 021511" w:date="2011-04-27T11:04:00Z"/>
          <w:rFonts w:ascii="Comic Sans MS" w:hAnsi="Comic Sans MS"/>
          <w:rPrChange w:id="114" w:author="NPGRTF 021511" w:date="2011-04-27T11:04:00Z">
            <w:rPr>
              <w:ins w:id="115" w:author="NPGRTF 021511" w:date="2011-04-27T11:04:00Z"/>
              <w:rFonts w:ascii="Comic Sans MS" w:hAnsi="Comic Sans MS"/>
              <w:b/>
            </w:rPr>
          </w:rPrChange>
        </w:rPr>
        <w:pPrChange w:id="116" w:author="NPGRTF 021511" w:date="2011-04-27T11:03:00Z">
          <w:pPr>
            <w:numPr>
              <w:ilvl w:val="4"/>
              <w:numId w:val="10"/>
            </w:numPr>
            <w:tabs>
              <w:tab w:val="num" w:pos="2880"/>
            </w:tabs>
            <w:ind w:left="2880" w:hanging="1440"/>
          </w:pPr>
        </w:pPrChange>
      </w:pPr>
      <w:proofErr w:type="spellStart"/>
      <w:ins w:id="117" w:author="NPGRTF 021511" w:date="2011-04-27T11:04:00Z">
        <w:r w:rsidRPr="00973417">
          <w:rPr>
            <w:rFonts w:ascii="Comic Sans MS" w:hAnsi="Comic Sans MS"/>
            <w:b/>
          </w:rPr>
          <w:t>StopTime</w:t>
        </w:r>
        <w:proofErr w:type="spellEnd"/>
        <w:r>
          <w:rPr>
            <w:rFonts w:ascii="Comic Sans MS" w:hAnsi="Comic Sans MS"/>
            <w:b/>
          </w:rPr>
          <w:t xml:space="preserve"> (optional)</w:t>
        </w:r>
      </w:ins>
    </w:p>
    <w:p w:rsidR="00603647" w:rsidRPr="00603647" w:rsidRDefault="00603647" w:rsidP="00603647">
      <w:pPr>
        <w:numPr>
          <w:ilvl w:val="5"/>
          <w:numId w:val="10"/>
        </w:numPr>
        <w:rPr>
          <w:ins w:id="118" w:author="NPGRTF 021511" w:date="2011-04-27T11:05:00Z"/>
          <w:rFonts w:ascii="Comic Sans MS" w:hAnsi="Comic Sans MS"/>
          <w:rPrChange w:id="119" w:author="NPGRTF 021511" w:date="2011-04-27T11:05:00Z">
            <w:rPr>
              <w:ins w:id="120" w:author="NPGRTF 021511" w:date="2011-04-27T11:05:00Z"/>
              <w:rFonts w:ascii="Comic Sans MS" w:hAnsi="Comic Sans MS"/>
              <w:b/>
            </w:rPr>
          </w:rPrChange>
        </w:rPr>
        <w:pPrChange w:id="121" w:author="NPGRTF 021511" w:date="2011-04-27T11:03:00Z">
          <w:pPr>
            <w:numPr>
              <w:ilvl w:val="4"/>
              <w:numId w:val="10"/>
            </w:numPr>
            <w:tabs>
              <w:tab w:val="num" w:pos="2880"/>
            </w:tabs>
            <w:ind w:left="2880" w:hanging="1440"/>
          </w:pPr>
        </w:pPrChange>
      </w:pPr>
      <w:ins w:id="122" w:author="NPGRTF 021511" w:date="2011-04-27T11:04:00Z">
        <w:r>
          <w:rPr>
            <w:rFonts w:ascii="Comic Sans MS" w:hAnsi="Comic Sans MS"/>
            <w:b/>
          </w:rPr>
          <w:t>Original Tran ID (optional)</w:t>
        </w:r>
      </w:ins>
    </w:p>
    <w:p w:rsidR="00603647" w:rsidRDefault="00603647" w:rsidP="00603647">
      <w:pPr>
        <w:numPr>
          <w:ilvl w:val="5"/>
          <w:numId w:val="10"/>
        </w:numPr>
        <w:rPr>
          <w:ins w:id="123" w:author="NPGRTF 021511" w:date="2011-04-27T11:05:00Z"/>
          <w:rFonts w:ascii="Comic Sans MS" w:hAnsi="Comic Sans MS"/>
        </w:rPr>
        <w:pPrChange w:id="124" w:author="NPGRTF 021511" w:date="2011-04-27T11:05:00Z">
          <w:pPr>
            <w:numPr>
              <w:ilvl w:val="4"/>
              <w:numId w:val="10"/>
            </w:numPr>
            <w:tabs>
              <w:tab w:val="num" w:pos="2880"/>
            </w:tabs>
            <w:ind w:left="2880" w:hanging="1440"/>
          </w:pPr>
        </w:pPrChange>
      </w:pPr>
      <w:ins w:id="125" w:author="NPGRTF 021511" w:date="2011-04-27T11:05:00Z">
        <w:r>
          <w:rPr>
            <w:rFonts w:ascii="Comic Sans MS" w:hAnsi="Comic Sans MS"/>
            <w:b/>
          </w:rPr>
          <w:t>Associated Tran Type (optional)</w:t>
        </w:r>
      </w:ins>
    </w:p>
    <w:p w:rsidR="00603647" w:rsidRPr="00603647" w:rsidRDefault="00603647" w:rsidP="00603647">
      <w:pPr>
        <w:ind w:left="3600"/>
        <w:rPr>
          <w:rFonts w:ascii="Comic Sans MS" w:hAnsi="Comic Sans MS"/>
        </w:rPr>
        <w:pPrChange w:id="126" w:author="NPGRTF 021511" w:date="2011-04-27T11:05:00Z">
          <w:pPr>
            <w:numPr>
              <w:ilvl w:val="4"/>
              <w:numId w:val="10"/>
            </w:numPr>
            <w:tabs>
              <w:tab w:val="num" w:pos="2880"/>
            </w:tabs>
            <w:ind w:left="2880" w:hanging="1440"/>
          </w:pPr>
        </w:pPrChange>
      </w:pPr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27" w:author="NPGRTF 021511" w:date="2011-04-27T11:06:00Z"/>
          <w:rFonts w:ascii="Comic Sans MS" w:hAnsi="Comic Sans MS"/>
        </w:rPr>
      </w:pPr>
      <w:del w:id="128" w:author="NPGRTF 021511" w:date="2011-04-27T11:06:00Z">
        <w:r w:rsidRPr="00347E61" w:rsidDel="00603647">
          <w:rPr>
            <w:rFonts w:ascii="Comic Sans MS" w:hAnsi="Comic Sans MS"/>
          </w:rPr>
          <w:delText>User Selects “Ok” to create the issue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29" w:author="NPGRTF 021511" w:date="2011-04-27T11:06:00Z"/>
          <w:rFonts w:ascii="Comic Sans MS" w:hAnsi="Comic Sans MS"/>
        </w:rPr>
      </w:pPr>
      <w:del w:id="130" w:author="NPGRTF 021511" w:date="2011-04-27T11:06:00Z">
        <w:r w:rsidRPr="00347E61" w:rsidDel="00603647">
          <w:rPr>
            <w:rFonts w:ascii="Comic Sans MS" w:hAnsi="Comic Sans MS"/>
          </w:rPr>
          <w:delText>MarkeTrak Issue is assigned to the state of “New” with the TDSP as the Responsible Party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31" w:author="NPGRTF 021511" w:date="2011-04-27T11:06:00Z"/>
          <w:rFonts w:ascii="Comic Sans MS" w:hAnsi="Comic Sans MS"/>
        </w:rPr>
      </w:pPr>
      <w:del w:id="132" w:author="NPGRTF 021511" w:date="2011-04-27T11:06:00Z">
        <w:r w:rsidRPr="00347E61" w:rsidDel="00603647">
          <w:rPr>
            <w:rFonts w:ascii="Comic Sans MS" w:hAnsi="Comic Sans MS"/>
          </w:rPr>
          <w:delText xml:space="preserve">TDSP User selects “Begin Working” 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33" w:author="NPGRTF 021511" w:date="2011-04-27T11:06:00Z"/>
          <w:rFonts w:ascii="Comic Sans MS" w:hAnsi="Comic Sans MS"/>
        </w:rPr>
      </w:pPr>
      <w:del w:id="134" w:author="NPGRTF 021511" w:date="2011-04-27T11:06:00Z">
        <w:r w:rsidRPr="00347E61" w:rsidDel="00603647">
          <w:rPr>
            <w:rFonts w:ascii="Comic Sans MS" w:hAnsi="Comic Sans MS"/>
          </w:rPr>
          <w:delText>MarkeTrak issue is assigned to the state of “In Progress” with the TDSP as the Responsible Party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35" w:author="NPGRTF 021511" w:date="2011-04-27T11:06:00Z"/>
          <w:rFonts w:ascii="Comic Sans MS" w:hAnsi="Comic Sans MS"/>
        </w:rPr>
      </w:pPr>
      <w:del w:id="136" w:author="NPGRTF 021511" w:date="2011-04-27T11:06:00Z">
        <w:r w:rsidRPr="00347E61" w:rsidDel="00603647">
          <w:rPr>
            <w:rFonts w:ascii="Comic Sans MS" w:hAnsi="Comic Sans MS"/>
          </w:rPr>
          <w:delText xml:space="preserve">TDSP User selects “Complete” and adds appropriate comments 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37" w:author="NPGRTF 021511" w:date="2011-04-27T11:06:00Z"/>
          <w:rFonts w:ascii="Comic Sans MS" w:hAnsi="Comic Sans MS"/>
        </w:rPr>
      </w:pPr>
      <w:del w:id="138" w:author="NPGRTF 021511" w:date="2011-04-27T11:06:00Z">
        <w:r w:rsidRPr="00347E61" w:rsidDel="00603647">
          <w:rPr>
            <w:rFonts w:ascii="Comic Sans MS" w:hAnsi="Comic Sans MS"/>
          </w:rPr>
          <w:lastRenderedPageBreak/>
          <w:delText>MarkeTrak Issue is assigned to the state of “Pending Complete” with the Submitting MP as the Responsible Party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39" w:author="NPGRTF 021511" w:date="2011-04-27T11:06:00Z"/>
          <w:rFonts w:ascii="Comic Sans MS" w:hAnsi="Comic Sans MS"/>
        </w:rPr>
      </w:pPr>
      <w:del w:id="140" w:author="NPGRTF 021511" w:date="2011-04-27T11:06:00Z">
        <w:r w:rsidRPr="00347E61" w:rsidDel="00603647">
          <w:rPr>
            <w:rFonts w:ascii="Comic Sans MS" w:hAnsi="Comic Sans MS"/>
          </w:rPr>
          <w:delText>Submitting MP User Selects “Complete” MarkeTrak Issue is assigned to the state of “Complete</w:delText>
        </w:r>
        <w:r w:rsidR="0064437C" w:rsidDel="00603647">
          <w:rPr>
            <w:rFonts w:ascii="Comic Sans MS" w:hAnsi="Comic Sans MS"/>
          </w:rPr>
          <w:delText xml:space="preserve"> (PC)</w:delText>
        </w:r>
        <w:r w:rsidRPr="00347E61" w:rsidDel="00603647">
          <w:rPr>
            <w:rFonts w:ascii="Comic Sans MS" w:hAnsi="Comic Sans MS"/>
          </w:rPr>
          <w:delText>” with the Submitting MP as the Responsible Party</w:delText>
        </w:r>
      </w:del>
    </w:p>
    <w:p w:rsidR="0070122E" w:rsidRPr="00347E61" w:rsidRDefault="0070122E" w:rsidP="0070122E">
      <w:pPr>
        <w:ind w:left="1440"/>
        <w:rPr>
          <w:rFonts w:ascii="Comic Sans MS" w:hAnsi="Comic Sans MS"/>
        </w:rPr>
      </w:pPr>
    </w:p>
    <w:p w:rsidR="0070122E" w:rsidRPr="00347E61" w:rsidRDefault="0070122E" w:rsidP="0070122E">
      <w:pPr>
        <w:ind w:left="1440"/>
        <w:rPr>
          <w:rFonts w:ascii="Comic Sans MS" w:hAnsi="Comic Sans MS"/>
        </w:rPr>
      </w:pPr>
    </w:p>
    <w:p w:rsidR="0070122E" w:rsidRPr="00347E61" w:rsidDel="00603647" w:rsidRDefault="0070122E" w:rsidP="00416EE2">
      <w:pPr>
        <w:numPr>
          <w:ilvl w:val="2"/>
          <w:numId w:val="10"/>
        </w:numPr>
        <w:rPr>
          <w:del w:id="141" w:author="NPGRTF 021511" w:date="2011-04-27T11:06:00Z"/>
          <w:rFonts w:ascii="Comic Sans MS" w:hAnsi="Comic Sans MS"/>
          <w:b/>
        </w:rPr>
      </w:pPr>
      <w:del w:id="142" w:author="NPGRTF 021511" w:date="2011-04-27T11:06:00Z">
        <w:r w:rsidRPr="00347E61" w:rsidDel="00603647">
          <w:rPr>
            <w:rFonts w:ascii="Comic Sans MS" w:hAnsi="Comic Sans MS"/>
            <w:b/>
          </w:rPr>
          <w:delText>Extension Scenario:  (</w:delText>
        </w:r>
        <w:r w:rsidR="00667440" w:rsidRPr="00347E61" w:rsidDel="00603647">
          <w:rPr>
            <w:rFonts w:ascii="Comic Sans MS" w:hAnsi="Comic Sans MS"/>
            <w:b/>
          </w:rPr>
          <w:delText>TDSP MARKS UNEXECUTABLE</w:delText>
        </w:r>
        <w:r w:rsidRPr="00347E61" w:rsidDel="00603647">
          <w:rPr>
            <w:rFonts w:ascii="Comic Sans MS" w:hAnsi="Comic Sans MS"/>
            <w:b/>
          </w:rPr>
          <w:delText>)</w:delText>
        </w:r>
      </w:del>
    </w:p>
    <w:p w:rsidR="0070122E" w:rsidRPr="00347E61" w:rsidDel="00603647" w:rsidRDefault="0070122E" w:rsidP="0070122E">
      <w:pPr>
        <w:ind w:left="1440"/>
        <w:rPr>
          <w:del w:id="143" w:author="NPGRTF 021511" w:date="2011-04-27T11:06:00Z"/>
          <w:rFonts w:ascii="Comic Sans MS" w:hAnsi="Comic Sans MS"/>
        </w:rPr>
      </w:pPr>
      <w:del w:id="144" w:author="NPGRTF 021511" w:date="2011-04-27T11:06:00Z">
        <w:r w:rsidRPr="00347E61" w:rsidDel="00603647">
          <w:rPr>
            <w:rFonts w:ascii="Comic Sans MS" w:hAnsi="Comic Sans MS"/>
          </w:rPr>
          <w:delText>(Possible alternatives to the basic course of action – use as many as necessary)</w:delText>
        </w:r>
      </w:del>
    </w:p>
    <w:p w:rsidR="0070122E" w:rsidRPr="00347E61" w:rsidDel="00603647" w:rsidRDefault="0070122E" w:rsidP="0070122E">
      <w:pPr>
        <w:ind w:left="1440"/>
        <w:rPr>
          <w:del w:id="145" w:author="NPGRTF 021511" w:date="2011-04-27T11:06:00Z"/>
          <w:rFonts w:ascii="Comic Sans MS" w:hAnsi="Comic Sans MS"/>
        </w:rPr>
      </w:pPr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46" w:author="NPGRTF 021511" w:date="2011-04-27T11:06:00Z"/>
          <w:rFonts w:ascii="Comic Sans MS" w:hAnsi="Comic Sans MS"/>
        </w:rPr>
      </w:pPr>
      <w:del w:id="147" w:author="NPGRTF 021511" w:date="2011-04-27T11:06:00Z">
        <w:r w:rsidRPr="00347E61" w:rsidDel="00603647">
          <w:rPr>
            <w:rFonts w:ascii="Comic Sans MS" w:hAnsi="Comic Sans MS"/>
          </w:rPr>
          <w:delText>MarkeTrak User selects appropriate Sub-type from the Submit Tree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48" w:author="NPGRTF 021511" w:date="2011-04-27T11:06:00Z"/>
          <w:rFonts w:ascii="Comic Sans MS" w:hAnsi="Comic Sans MS"/>
        </w:rPr>
      </w:pPr>
      <w:del w:id="149" w:author="NPGRTF 021511" w:date="2011-04-27T11:06:00Z">
        <w:r w:rsidRPr="00347E61" w:rsidDel="00603647">
          <w:rPr>
            <w:rFonts w:ascii="Comic Sans MS" w:hAnsi="Comic Sans MS"/>
          </w:rPr>
          <w:delText>User enters all required information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50" w:author="NPGRTF 021511" w:date="2011-04-27T11:06:00Z"/>
          <w:rFonts w:ascii="Comic Sans MS" w:hAnsi="Comic Sans MS"/>
        </w:rPr>
      </w:pPr>
      <w:del w:id="151" w:author="NPGRTF 021511" w:date="2011-04-27T11:06:00Z">
        <w:r w:rsidRPr="00347E61" w:rsidDel="00603647">
          <w:rPr>
            <w:rFonts w:ascii="Comic Sans MS" w:hAnsi="Comic Sans MS"/>
          </w:rPr>
          <w:delText>User Selects “Ok” to create the issue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52" w:author="NPGRTF 021511" w:date="2011-04-27T11:06:00Z"/>
          <w:rFonts w:ascii="Comic Sans MS" w:hAnsi="Comic Sans MS"/>
        </w:rPr>
      </w:pPr>
      <w:del w:id="153" w:author="NPGRTF 021511" w:date="2011-04-27T11:06:00Z">
        <w:r w:rsidRPr="00347E61" w:rsidDel="00603647">
          <w:rPr>
            <w:rFonts w:ascii="Comic Sans MS" w:hAnsi="Comic Sans MS"/>
          </w:rPr>
          <w:delText>MarkeTrak Issue is assigned to the state of “New” with the TDSP as the Responsible Party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54" w:author="NPGRTF 021511" w:date="2011-04-27T11:06:00Z"/>
          <w:rFonts w:ascii="Comic Sans MS" w:hAnsi="Comic Sans MS"/>
        </w:rPr>
      </w:pPr>
      <w:del w:id="155" w:author="NPGRTF 021511" w:date="2011-04-27T11:06:00Z">
        <w:r w:rsidRPr="00347E61" w:rsidDel="00603647">
          <w:rPr>
            <w:rFonts w:ascii="Comic Sans MS" w:hAnsi="Comic Sans MS"/>
          </w:rPr>
          <w:delText xml:space="preserve">TDSP User selects “Begin Working” 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56" w:author="NPGRTF 021511" w:date="2011-04-27T11:06:00Z"/>
          <w:rFonts w:ascii="Comic Sans MS" w:hAnsi="Comic Sans MS"/>
        </w:rPr>
      </w:pPr>
      <w:del w:id="157" w:author="NPGRTF 021511" w:date="2011-04-27T11:06:00Z">
        <w:r w:rsidRPr="00347E61" w:rsidDel="00603647">
          <w:rPr>
            <w:rFonts w:ascii="Comic Sans MS" w:hAnsi="Comic Sans MS"/>
          </w:rPr>
          <w:delText>MarkeTrak issue is assigned to the state of “In Progress” with the TDSP as the Responsible Party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58" w:author="NPGRTF 021511" w:date="2011-04-27T11:06:00Z"/>
          <w:rFonts w:ascii="Comic Sans MS" w:hAnsi="Comic Sans MS"/>
        </w:rPr>
      </w:pPr>
      <w:del w:id="159" w:author="NPGRTF 021511" w:date="2011-04-27T11:06:00Z">
        <w:r w:rsidRPr="00347E61" w:rsidDel="00603647">
          <w:rPr>
            <w:rFonts w:ascii="Comic Sans MS" w:hAnsi="Comic Sans MS"/>
          </w:rPr>
          <w:delText>TDSP User Selects “Unexecutable”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60" w:author="NPGRTF 021511" w:date="2011-04-27T11:06:00Z"/>
          <w:rFonts w:ascii="Comic Sans MS" w:hAnsi="Comic Sans MS"/>
        </w:rPr>
      </w:pPr>
      <w:del w:id="161" w:author="NPGRTF 021511" w:date="2011-04-27T11:06:00Z">
        <w:r w:rsidRPr="00347E61" w:rsidDel="00603647">
          <w:rPr>
            <w:rFonts w:ascii="Comic Sans MS" w:hAnsi="Comic Sans MS"/>
          </w:rPr>
          <w:delText>TDSP User enters comments and selects “Ok”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62" w:author="NPGRTF 021511" w:date="2011-04-27T11:06:00Z"/>
          <w:rFonts w:ascii="Comic Sans MS" w:hAnsi="Comic Sans MS"/>
        </w:rPr>
      </w:pPr>
      <w:del w:id="163" w:author="NPGRTF 021511" w:date="2011-04-27T11:06:00Z">
        <w:r w:rsidRPr="00347E61" w:rsidDel="00603647">
          <w:rPr>
            <w:rFonts w:ascii="Comic Sans MS" w:hAnsi="Comic Sans MS"/>
          </w:rPr>
          <w:delText>MarkeTrak Issues is assigned to the state of “Unexecutable (PC)” with the Submitting MP as the Responsible Party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64" w:author="NPGRTF 021511" w:date="2011-04-27T11:06:00Z"/>
          <w:rFonts w:ascii="Comic Sans MS" w:hAnsi="Comic Sans MS"/>
        </w:rPr>
      </w:pPr>
      <w:del w:id="165" w:author="NPGRTF 021511" w:date="2011-04-27T11:06:00Z">
        <w:r w:rsidRPr="00347E61" w:rsidDel="00603647">
          <w:rPr>
            <w:rFonts w:ascii="Comic Sans MS" w:hAnsi="Comic Sans MS"/>
          </w:rPr>
          <w:delText xml:space="preserve">Submitting MP User Selects “Complete” 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66" w:author="NPGRTF 021511" w:date="2011-04-27T11:06:00Z"/>
          <w:rFonts w:ascii="Comic Sans MS" w:hAnsi="Comic Sans MS"/>
        </w:rPr>
      </w:pPr>
      <w:del w:id="167" w:author="NPGRTF 021511" w:date="2011-04-27T11:06:00Z">
        <w:r w:rsidRPr="00347E61" w:rsidDel="00603647">
          <w:rPr>
            <w:rFonts w:ascii="Comic Sans MS" w:hAnsi="Comic Sans MS"/>
          </w:rPr>
          <w:delText>MarkeTrak Issue is assigned to the state of “Complete” with the Submitting MP as the Responsible Party</w:delText>
        </w:r>
      </w:del>
    </w:p>
    <w:p w:rsidR="0070122E" w:rsidRPr="00347E61" w:rsidDel="00603647" w:rsidRDefault="0070122E" w:rsidP="0070122E">
      <w:pPr>
        <w:ind w:left="720"/>
        <w:rPr>
          <w:del w:id="168" w:author="NPGRTF 021511" w:date="2011-04-27T11:06:00Z"/>
          <w:rFonts w:ascii="Comic Sans MS" w:hAnsi="Comic Sans MS"/>
        </w:rPr>
      </w:pPr>
    </w:p>
    <w:p w:rsidR="0070122E" w:rsidRPr="00347E61" w:rsidDel="00603647" w:rsidRDefault="0070122E" w:rsidP="0070122E">
      <w:pPr>
        <w:ind w:left="720"/>
        <w:rPr>
          <w:del w:id="169" w:author="NPGRTF 021511" w:date="2011-04-27T11:06:00Z"/>
          <w:rFonts w:ascii="Comic Sans MS" w:hAnsi="Comic Sans MS"/>
        </w:rPr>
      </w:pPr>
    </w:p>
    <w:p w:rsidR="0070122E" w:rsidRPr="006965F9" w:rsidDel="00603647" w:rsidRDefault="0070122E" w:rsidP="0070122E">
      <w:pPr>
        <w:numPr>
          <w:ilvl w:val="2"/>
          <w:numId w:val="10"/>
        </w:numPr>
        <w:ind w:left="1440"/>
        <w:rPr>
          <w:del w:id="170" w:author="NPGRTF 021511" w:date="2011-04-27T11:06:00Z"/>
          <w:rFonts w:ascii="Comic Sans MS" w:hAnsi="Comic Sans MS"/>
        </w:rPr>
      </w:pPr>
      <w:del w:id="171" w:author="NPGRTF 021511" w:date="2011-04-27T11:06:00Z">
        <w:r w:rsidRPr="00347E61" w:rsidDel="00603647">
          <w:rPr>
            <w:rFonts w:ascii="Comic Sans MS" w:hAnsi="Comic Sans MS"/>
            <w:b/>
          </w:rPr>
          <w:delText>Extension Scenario:  (</w:delText>
        </w:r>
        <w:r w:rsidR="00667440" w:rsidRPr="00347E61" w:rsidDel="00603647">
          <w:rPr>
            <w:rFonts w:ascii="Comic Sans MS" w:hAnsi="Comic Sans MS"/>
            <w:b/>
          </w:rPr>
          <w:delText>TDSP returns to submitter, submitter returns to TDSP)</w:delText>
        </w:r>
        <w:r w:rsidRPr="00347E61" w:rsidDel="00603647">
          <w:rPr>
            <w:rFonts w:ascii="Comic Sans MS" w:hAnsi="Comic Sans MS"/>
            <w:b/>
          </w:rPr>
          <w:delText>)</w:delText>
        </w:r>
        <w:r w:rsidR="00347E61" w:rsidDel="00603647">
          <w:rPr>
            <w:rFonts w:ascii="Comic Sans MS" w:hAnsi="Comic Sans MS"/>
            <w:b/>
          </w:rPr>
          <w:delText xml:space="preserve">  </w:delText>
        </w:r>
        <w:r w:rsidRPr="006965F9" w:rsidDel="00603647">
          <w:rPr>
            <w:rFonts w:ascii="Comic Sans MS" w:hAnsi="Comic Sans MS"/>
            <w:b/>
          </w:rPr>
          <w:delText>Possible alternatives to the basic course of action – use as many as necessary</w:delText>
        </w:r>
        <w:r w:rsidRPr="006965F9" w:rsidDel="00603647">
          <w:rPr>
            <w:rFonts w:ascii="Comic Sans MS" w:hAnsi="Comic Sans MS"/>
          </w:rPr>
          <w:delText>)</w:delText>
        </w:r>
      </w:del>
    </w:p>
    <w:p w:rsidR="0070122E" w:rsidRPr="006965F9" w:rsidDel="00603647" w:rsidRDefault="0070122E" w:rsidP="0070122E">
      <w:pPr>
        <w:ind w:left="1440"/>
        <w:rPr>
          <w:del w:id="172" w:author="NPGRTF 021511" w:date="2011-04-27T11:06:00Z"/>
          <w:rFonts w:ascii="Comic Sans MS" w:hAnsi="Comic Sans MS"/>
        </w:rPr>
      </w:pPr>
    </w:p>
    <w:p w:rsidR="00667440" w:rsidRPr="006965F9" w:rsidDel="00603647" w:rsidRDefault="00667440" w:rsidP="00667440">
      <w:pPr>
        <w:numPr>
          <w:ilvl w:val="4"/>
          <w:numId w:val="10"/>
        </w:numPr>
        <w:rPr>
          <w:del w:id="173" w:author="NPGRTF 021511" w:date="2011-04-27T11:06:00Z"/>
          <w:rFonts w:ascii="Comic Sans MS" w:hAnsi="Comic Sans MS"/>
        </w:rPr>
      </w:pPr>
      <w:del w:id="174" w:author="NPGRTF 021511" w:date="2011-04-27T11:06:00Z">
        <w:r w:rsidRPr="006965F9" w:rsidDel="00603647">
          <w:rPr>
            <w:rFonts w:ascii="Comic Sans MS" w:hAnsi="Comic Sans MS"/>
          </w:rPr>
          <w:lastRenderedPageBreak/>
          <w:delText>MarkeTrak User selects appropriate Sub-type from the Submit Tree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75" w:author="NPGRTF 021511" w:date="2011-04-27T11:06:00Z"/>
          <w:rFonts w:ascii="Comic Sans MS" w:hAnsi="Comic Sans MS"/>
        </w:rPr>
      </w:pPr>
      <w:del w:id="176" w:author="NPGRTF 021511" w:date="2011-04-27T11:06:00Z">
        <w:r w:rsidRPr="006965F9" w:rsidDel="00603647">
          <w:rPr>
            <w:rFonts w:ascii="Comic Sans MS" w:hAnsi="Comic Sans MS"/>
          </w:rPr>
          <w:delText xml:space="preserve">User enters </w:delText>
        </w:r>
        <w:r w:rsidRPr="00347E61" w:rsidDel="00603647">
          <w:rPr>
            <w:rFonts w:ascii="Comic Sans MS" w:hAnsi="Comic Sans MS"/>
          </w:rPr>
          <w:delText>all required information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77" w:author="NPGRTF 021511" w:date="2011-04-27T11:06:00Z"/>
          <w:rFonts w:ascii="Comic Sans MS" w:hAnsi="Comic Sans MS"/>
        </w:rPr>
      </w:pPr>
      <w:del w:id="178" w:author="NPGRTF 021511" w:date="2011-04-27T11:06:00Z">
        <w:r w:rsidRPr="00347E61" w:rsidDel="00603647">
          <w:rPr>
            <w:rFonts w:ascii="Comic Sans MS" w:hAnsi="Comic Sans MS"/>
          </w:rPr>
          <w:delText>User Selects “Ok” to create the issue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79" w:author="NPGRTF 021511" w:date="2011-04-27T11:06:00Z"/>
          <w:rFonts w:ascii="Comic Sans MS" w:hAnsi="Comic Sans MS"/>
        </w:rPr>
      </w:pPr>
      <w:del w:id="180" w:author="NPGRTF 021511" w:date="2011-04-27T11:06:00Z">
        <w:r w:rsidRPr="00347E61" w:rsidDel="00603647">
          <w:rPr>
            <w:rFonts w:ascii="Comic Sans MS" w:hAnsi="Comic Sans MS"/>
          </w:rPr>
          <w:delText>MarkeTrak Issue is assigned to the state of “New” with the TDSP as the Responsible Party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81" w:author="NPGRTF 021511" w:date="2011-04-27T11:06:00Z"/>
          <w:rFonts w:ascii="Comic Sans MS" w:hAnsi="Comic Sans MS"/>
        </w:rPr>
      </w:pPr>
      <w:del w:id="182" w:author="NPGRTF 021511" w:date="2011-04-27T11:06:00Z">
        <w:r w:rsidRPr="00347E61" w:rsidDel="00603647">
          <w:rPr>
            <w:rFonts w:ascii="Comic Sans MS" w:hAnsi="Comic Sans MS"/>
          </w:rPr>
          <w:delText xml:space="preserve">TDSP User selects “Begin Working” 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83" w:author="NPGRTF 021511" w:date="2011-04-27T11:06:00Z"/>
          <w:rFonts w:ascii="Comic Sans MS" w:hAnsi="Comic Sans MS"/>
        </w:rPr>
      </w:pPr>
      <w:del w:id="184" w:author="NPGRTF 021511" w:date="2011-04-27T11:06:00Z">
        <w:r w:rsidRPr="00347E61" w:rsidDel="00603647">
          <w:rPr>
            <w:rFonts w:ascii="Comic Sans MS" w:hAnsi="Comic Sans MS"/>
          </w:rPr>
          <w:delText>MarkeTrak issue is assigned to the state of “In Progress” with the TDSP as the Responsible Party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85" w:author="NPGRTF 021511" w:date="2011-04-27T11:06:00Z"/>
          <w:rFonts w:ascii="Comic Sans MS" w:hAnsi="Comic Sans MS"/>
        </w:rPr>
      </w:pPr>
      <w:del w:id="186" w:author="NPGRTF 021511" w:date="2011-04-27T11:06:00Z">
        <w:r w:rsidRPr="00347E61" w:rsidDel="00603647">
          <w:rPr>
            <w:rFonts w:ascii="Comic Sans MS" w:hAnsi="Comic Sans MS"/>
          </w:rPr>
          <w:delText xml:space="preserve">TDSP selects “Return to Submitter” 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87" w:author="NPGRTF 021511" w:date="2011-04-27T11:06:00Z"/>
          <w:rFonts w:ascii="Comic Sans MS" w:hAnsi="Comic Sans MS"/>
        </w:rPr>
      </w:pPr>
      <w:del w:id="188" w:author="NPGRTF 021511" w:date="2011-04-27T11:06:00Z">
        <w:r w:rsidRPr="00347E61" w:rsidDel="00603647">
          <w:rPr>
            <w:rFonts w:ascii="Comic Sans MS" w:hAnsi="Comic Sans MS"/>
          </w:rPr>
          <w:delText>TDSP User enters comments and selects “Ok”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89" w:author="NPGRTF 021511" w:date="2011-04-27T11:06:00Z"/>
          <w:rFonts w:ascii="Comic Sans MS" w:hAnsi="Comic Sans MS"/>
        </w:rPr>
      </w:pPr>
      <w:del w:id="190" w:author="NPGRTF 021511" w:date="2011-04-27T11:06:00Z">
        <w:r w:rsidRPr="00347E61" w:rsidDel="00603647">
          <w:rPr>
            <w:rFonts w:ascii="Comic Sans MS" w:hAnsi="Comic Sans MS"/>
          </w:rPr>
          <w:delText>MarkeTrak Issue is assigned to the state of “New-All” with the Submitting MP as the Responsible Party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91" w:author="NPGRTF 021511" w:date="2011-04-27T11:06:00Z"/>
          <w:rFonts w:ascii="Comic Sans MS" w:hAnsi="Comic Sans MS"/>
        </w:rPr>
      </w:pPr>
      <w:del w:id="192" w:author="NPGRTF 021511" w:date="2011-04-27T11:06:00Z">
        <w:r w:rsidRPr="00347E61" w:rsidDel="00603647">
          <w:rPr>
            <w:rFonts w:ascii="Comic Sans MS" w:hAnsi="Comic Sans MS"/>
          </w:rPr>
          <w:delText xml:space="preserve">Submitting MP User Selects “Begin Working” 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93" w:author="NPGRTF 021511" w:date="2011-04-27T11:06:00Z"/>
          <w:rFonts w:ascii="Comic Sans MS" w:hAnsi="Comic Sans MS"/>
        </w:rPr>
      </w:pPr>
      <w:del w:id="194" w:author="NPGRTF 021511" w:date="2011-04-27T11:06:00Z">
        <w:r w:rsidRPr="00347E61" w:rsidDel="00603647">
          <w:rPr>
            <w:rFonts w:ascii="Comic Sans MS" w:hAnsi="Comic Sans MS"/>
          </w:rPr>
          <w:delText>MarkeTrak Issue is assigned to the state of “In Progress” with the Submitting MP as the Responsible Party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95" w:author="NPGRTF 021511" w:date="2011-04-27T11:06:00Z"/>
          <w:rFonts w:ascii="Comic Sans MS" w:hAnsi="Comic Sans MS"/>
        </w:rPr>
      </w:pPr>
      <w:del w:id="196" w:author="NPGRTF 021511" w:date="2011-04-27T11:06:00Z">
        <w:r w:rsidRPr="00347E61" w:rsidDel="00603647">
          <w:rPr>
            <w:rFonts w:ascii="Comic Sans MS" w:hAnsi="Comic Sans MS"/>
          </w:rPr>
          <w:delText xml:space="preserve">Submitting MP User Selects “Return to TDSP” 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97" w:author="NPGRTF 021511" w:date="2011-04-27T11:06:00Z"/>
          <w:rFonts w:ascii="Comic Sans MS" w:hAnsi="Comic Sans MS"/>
        </w:rPr>
      </w:pPr>
      <w:del w:id="198" w:author="NPGRTF 021511" w:date="2011-04-27T11:06:00Z">
        <w:r w:rsidRPr="00347E61" w:rsidDel="00603647">
          <w:rPr>
            <w:rFonts w:ascii="Comic Sans MS" w:hAnsi="Comic Sans MS"/>
          </w:rPr>
          <w:delText>User enters comments and selects “Ok”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199" w:author="NPGRTF 021511" w:date="2011-04-27T11:06:00Z"/>
          <w:rFonts w:ascii="Comic Sans MS" w:hAnsi="Comic Sans MS"/>
        </w:rPr>
      </w:pPr>
      <w:del w:id="200" w:author="NPGRTF 021511" w:date="2011-04-27T11:06:00Z">
        <w:r w:rsidRPr="00347E61" w:rsidDel="00603647">
          <w:rPr>
            <w:rFonts w:ascii="Comic Sans MS" w:hAnsi="Comic Sans MS"/>
          </w:rPr>
          <w:delText>MarkeTrak Issue is assigned to the state of “New” with the TDSP as the Responsible Party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201" w:author="NPGRTF 021511" w:date="2011-04-27T11:06:00Z"/>
          <w:rFonts w:ascii="Comic Sans MS" w:hAnsi="Comic Sans MS"/>
        </w:rPr>
      </w:pPr>
      <w:del w:id="202" w:author="NPGRTF 021511" w:date="2011-04-27T11:06:00Z">
        <w:r w:rsidRPr="00347E61" w:rsidDel="00603647">
          <w:rPr>
            <w:rFonts w:ascii="Comic Sans MS" w:hAnsi="Comic Sans MS"/>
          </w:rPr>
          <w:delText xml:space="preserve">TDSP User selects “Begin Working” 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203" w:author="NPGRTF 021511" w:date="2011-04-27T11:06:00Z"/>
          <w:rFonts w:ascii="Comic Sans MS" w:hAnsi="Comic Sans MS"/>
        </w:rPr>
      </w:pPr>
      <w:del w:id="204" w:author="NPGRTF 021511" w:date="2011-04-27T11:06:00Z">
        <w:r w:rsidRPr="00347E61" w:rsidDel="00603647">
          <w:rPr>
            <w:rFonts w:ascii="Comic Sans MS" w:hAnsi="Comic Sans MS"/>
          </w:rPr>
          <w:delText>MarkeTrak issue is assigned to the state of “In Progress” with the TDSP as the Responsible Party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205" w:author="NPGRTF 021511" w:date="2011-04-27T11:06:00Z"/>
          <w:rFonts w:ascii="Comic Sans MS" w:hAnsi="Comic Sans MS"/>
        </w:rPr>
      </w:pPr>
      <w:del w:id="206" w:author="NPGRTF 021511" w:date="2011-04-27T11:06:00Z">
        <w:r w:rsidRPr="00347E61" w:rsidDel="00603647">
          <w:rPr>
            <w:rFonts w:ascii="Comic Sans MS" w:hAnsi="Comic Sans MS"/>
          </w:rPr>
          <w:delText xml:space="preserve">TDSP selects “Complete” 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207" w:author="NPGRTF 021511" w:date="2011-04-27T11:06:00Z"/>
          <w:rFonts w:ascii="Comic Sans MS" w:hAnsi="Comic Sans MS"/>
        </w:rPr>
      </w:pPr>
      <w:del w:id="208" w:author="NPGRTF 021511" w:date="2011-04-27T11:06:00Z">
        <w:r w:rsidRPr="00347E61" w:rsidDel="00603647">
          <w:rPr>
            <w:rFonts w:ascii="Comic Sans MS" w:hAnsi="Comic Sans MS"/>
          </w:rPr>
          <w:delText>MarkeTrak Issue is assigned to the state of “Pending Complete” with the Submitting MP as the Responsible Party</w:delText>
        </w:r>
        <w:r w:rsidR="00E10BF0" w:rsidDel="00603647">
          <w:rPr>
            <w:rFonts w:ascii="Comic Sans MS" w:hAnsi="Comic Sans MS"/>
          </w:rPr>
          <w:delText>, who will verify the 997 transactions are received.</w:delText>
        </w:r>
      </w:del>
    </w:p>
    <w:p w:rsidR="00667440" w:rsidRPr="00347E61" w:rsidDel="00603647" w:rsidRDefault="00667440" w:rsidP="00667440">
      <w:pPr>
        <w:numPr>
          <w:ilvl w:val="4"/>
          <w:numId w:val="10"/>
        </w:numPr>
        <w:rPr>
          <w:del w:id="209" w:author="NPGRTF 021511" w:date="2011-04-27T11:06:00Z"/>
          <w:rFonts w:ascii="Comic Sans MS" w:hAnsi="Comic Sans MS"/>
        </w:rPr>
      </w:pPr>
      <w:del w:id="210" w:author="NPGRTF 021511" w:date="2011-04-27T11:06:00Z">
        <w:r w:rsidRPr="00347E61" w:rsidDel="00603647">
          <w:rPr>
            <w:rFonts w:ascii="Comic Sans MS" w:hAnsi="Comic Sans MS"/>
          </w:rPr>
          <w:delText>Submitting MP User Selects “Complete” MarkeTrak Issue is assigned to the state of “Complete” with the Submitting MP as the Responsible Party</w:delText>
        </w:r>
        <w:r w:rsidR="00E10BF0" w:rsidDel="00603647">
          <w:rPr>
            <w:rFonts w:ascii="Comic Sans MS" w:hAnsi="Comic Sans MS"/>
          </w:rPr>
          <w:delText xml:space="preserve"> once Transactions have been verified.</w:delText>
        </w:r>
      </w:del>
    </w:p>
    <w:p w:rsidR="0070122E" w:rsidRPr="00347E61" w:rsidDel="00603647" w:rsidRDefault="0070122E" w:rsidP="0070122E">
      <w:pPr>
        <w:ind w:left="1440"/>
        <w:rPr>
          <w:del w:id="211" w:author="NPGRTF 021511" w:date="2011-04-27T11:06:00Z"/>
          <w:rFonts w:ascii="Comic Sans MS" w:hAnsi="Comic Sans MS"/>
        </w:rPr>
      </w:pPr>
    </w:p>
    <w:p w:rsidR="00667440" w:rsidRPr="00347E61" w:rsidDel="00603647" w:rsidRDefault="00667440" w:rsidP="00667440">
      <w:pPr>
        <w:ind w:left="720"/>
        <w:rPr>
          <w:del w:id="212" w:author="NPGRTF 021511" w:date="2011-04-27T11:06:00Z"/>
          <w:rFonts w:ascii="Comic Sans MS" w:hAnsi="Comic Sans MS"/>
          <w:b/>
        </w:rPr>
      </w:pPr>
    </w:p>
    <w:p w:rsidR="00667440" w:rsidRPr="006965F9" w:rsidDel="00603647" w:rsidRDefault="00667440" w:rsidP="00667440">
      <w:pPr>
        <w:numPr>
          <w:ilvl w:val="2"/>
          <w:numId w:val="10"/>
        </w:numPr>
        <w:ind w:left="1440"/>
        <w:rPr>
          <w:del w:id="213" w:author="NPGRTF 021511" w:date="2011-04-27T11:06:00Z"/>
          <w:rFonts w:ascii="Comic Sans MS" w:hAnsi="Comic Sans MS"/>
          <w:b/>
        </w:rPr>
      </w:pPr>
      <w:del w:id="214" w:author="NPGRTF 021511" w:date="2011-04-27T11:06:00Z">
        <w:r w:rsidRPr="00347E61" w:rsidDel="00603647">
          <w:rPr>
            <w:rFonts w:ascii="Comic Sans MS" w:hAnsi="Comic Sans MS"/>
            <w:b/>
          </w:rPr>
          <w:lastRenderedPageBreak/>
          <w:delText xml:space="preserve">Extension Scenario:  TDSP Returns to Submitter, Submitter </w:delText>
        </w:r>
        <w:r w:rsidRPr="00347E61" w:rsidDel="00603647">
          <w:rPr>
            <w:rFonts w:ascii="Comic Sans MS" w:hAnsi="Comic Sans MS"/>
            <w:b/>
          </w:rPr>
          <w:tab/>
          <w:delText>Closes Issue</w:delText>
        </w:r>
        <w:r w:rsidR="00347E61" w:rsidDel="00603647">
          <w:rPr>
            <w:rFonts w:ascii="Comic Sans MS" w:hAnsi="Comic Sans MS"/>
            <w:b/>
          </w:rPr>
          <w:delText xml:space="preserve"> </w:delText>
        </w:r>
      </w:del>
    </w:p>
    <w:p w:rsidR="00667440" w:rsidRPr="006965F9" w:rsidDel="00603647" w:rsidRDefault="00667440" w:rsidP="00667440">
      <w:pPr>
        <w:numPr>
          <w:ilvl w:val="4"/>
          <w:numId w:val="9"/>
        </w:numPr>
        <w:rPr>
          <w:del w:id="215" w:author="NPGRTF 021511" w:date="2011-04-27T11:06:00Z"/>
          <w:rFonts w:ascii="Comic Sans MS" w:hAnsi="Comic Sans MS"/>
          <w:b/>
        </w:rPr>
      </w:pPr>
      <w:del w:id="216" w:author="NPGRTF 021511" w:date="2011-04-27T11:06:00Z">
        <w:r w:rsidRPr="006965F9" w:rsidDel="00603647">
          <w:rPr>
            <w:rFonts w:ascii="Comic Sans MS" w:hAnsi="Comic Sans MS"/>
            <w:b/>
          </w:rPr>
          <w:delText>MarkeTrak User selects appropriate Sub-type from the Submit Tree</w:delText>
        </w:r>
      </w:del>
    </w:p>
    <w:p w:rsidR="00667440" w:rsidRPr="00347E61" w:rsidDel="00603647" w:rsidRDefault="00667440" w:rsidP="00667440">
      <w:pPr>
        <w:numPr>
          <w:ilvl w:val="4"/>
          <w:numId w:val="9"/>
        </w:numPr>
        <w:rPr>
          <w:del w:id="217" w:author="NPGRTF 021511" w:date="2011-04-27T11:06:00Z"/>
          <w:rFonts w:ascii="Comic Sans MS" w:hAnsi="Comic Sans MS"/>
        </w:rPr>
      </w:pPr>
      <w:del w:id="218" w:author="NPGRTF 021511" w:date="2011-04-27T11:06:00Z">
        <w:r w:rsidRPr="006965F9" w:rsidDel="00603647">
          <w:rPr>
            <w:rFonts w:ascii="Comic Sans MS" w:hAnsi="Comic Sans MS"/>
            <w:b/>
          </w:rPr>
          <w:delText>User e</w:delText>
        </w:r>
        <w:r w:rsidRPr="006965F9" w:rsidDel="00603647">
          <w:rPr>
            <w:rFonts w:ascii="Comic Sans MS" w:hAnsi="Comic Sans MS"/>
          </w:rPr>
          <w:delText>n</w:delText>
        </w:r>
        <w:r w:rsidRPr="00347E61" w:rsidDel="00603647">
          <w:rPr>
            <w:rFonts w:ascii="Comic Sans MS" w:hAnsi="Comic Sans MS"/>
          </w:rPr>
          <w:delText>ters all required information</w:delText>
        </w:r>
      </w:del>
    </w:p>
    <w:p w:rsidR="00667440" w:rsidRPr="00347E61" w:rsidDel="00603647" w:rsidRDefault="00667440" w:rsidP="00667440">
      <w:pPr>
        <w:numPr>
          <w:ilvl w:val="4"/>
          <w:numId w:val="9"/>
        </w:numPr>
        <w:rPr>
          <w:del w:id="219" w:author="NPGRTF 021511" w:date="2011-04-27T11:06:00Z"/>
          <w:rFonts w:ascii="Comic Sans MS" w:hAnsi="Comic Sans MS"/>
        </w:rPr>
      </w:pPr>
      <w:del w:id="220" w:author="NPGRTF 021511" w:date="2011-04-27T11:06:00Z">
        <w:r w:rsidRPr="00347E61" w:rsidDel="00603647">
          <w:rPr>
            <w:rFonts w:ascii="Comic Sans MS" w:hAnsi="Comic Sans MS"/>
          </w:rPr>
          <w:delText>User Selects “Ok” to create the issue</w:delText>
        </w:r>
      </w:del>
    </w:p>
    <w:p w:rsidR="00667440" w:rsidRPr="00347E61" w:rsidDel="00603647" w:rsidRDefault="00667440" w:rsidP="00667440">
      <w:pPr>
        <w:numPr>
          <w:ilvl w:val="4"/>
          <w:numId w:val="9"/>
        </w:numPr>
        <w:rPr>
          <w:del w:id="221" w:author="NPGRTF 021511" w:date="2011-04-27T11:06:00Z"/>
          <w:rFonts w:ascii="Comic Sans MS" w:hAnsi="Comic Sans MS"/>
        </w:rPr>
      </w:pPr>
      <w:del w:id="222" w:author="NPGRTF 021511" w:date="2011-04-27T11:06:00Z">
        <w:r w:rsidRPr="00347E61" w:rsidDel="00603647">
          <w:rPr>
            <w:rFonts w:ascii="Comic Sans MS" w:hAnsi="Comic Sans MS"/>
          </w:rPr>
          <w:delText>MarkeTrak Issue is assigned to the state of “New” with the TDSP as the Responsible Party</w:delText>
        </w:r>
      </w:del>
    </w:p>
    <w:p w:rsidR="00667440" w:rsidRPr="00347E61" w:rsidDel="00603647" w:rsidRDefault="00667440" w:rsidP="00667440">
      <w:pPr>
        <w:numPr>
          <w:ilvl w:val="4"/>
          <w:numId w:val="9"/>
        </w:numPr>
        <w:rPr>
          <w:del w:id="223" w:author="NPGRTF 021511" w:date="2011-04-27T11:06:00Z"/>
          <w:rFonts w:ascii="Comic Sans MS" w:hAnsi="Comic Sans MS"/>
        </w:rPr>
      </w:pPr>
      <w:del w:id="224" w:author="NPGRTF 021511" w:date="2011-04-27T11:06:00Z">
        <w:r w:rsidRPr="00347E61" w:rsidDel="00603647">
          <w:rPr>
            <w:rFonts w:ascii="Comic Sans MS" w:hAnsi="Comic Sans MS"/>
          </w:rPr>
          <w:delText xml:space="preserve">TDSP User selects “Begin Working” </w:delText>
        </w:r>
      </w:del>
    </w:p>
    <w:p w:rsidR="00667440" w:rsidRPr="00347E61" w:rsidDel="00603647" w:rsidRDefault="00667440" w:rsidP="00667440">
      <w:pPr>
        <w:numPr>
          <w:ilvl w:val="4"/>
          <w:numId w:val="9"/>
        </w:numPr>
        <w:rPr>
          <w:del w:id="225" w:author="NPGRTF 021511" w:date="2011-04-27T11:06:00Z"/>
          <w:rFonts w:ascii="Comic Sans MS" w:hAnsi="Comic Sans MS"/>
        </w:rPr>
      </w:pPr>
      <w:del w:id="226" w:author="NPGRTF 021511" w:date="2011-04-27T11:06:00Z">
        <w:r w:rsidRPr="00347E61" w:rsidDel="00603647">
          <w:rPr>
            <w:rFonts w:ascii="Comic Sans MS" w:hAnsi="Comic Sans MS"/>
          </w:rPr>
          <w:delText>MarkeTrak issue is assigned to the state of “In Progress” with the TDSP as the Responsible Party</w:delText>
        </w:r>
      </w:del>
    </w:p>
    <w:p w:rsidR="00667440" w:rsidRPr="00347E61" w:rsidDel="00603647" w:rsidRDefault="00667440" w:rsidP="00667440">
      <w:pPr>
        <w:numPr>
          <w:ilvl w:val="4"/>
          <w:numId w:val="9"/>
        </w:numPr>
        <w:rPr>
          <w:del w:id="227" w:author="NPGRTF 021511" w:date="2011-04-27T11:06:00Z"/>
          <w:rFonts w:ascii="Comic Sans MS" w:hAnsi="Comic Sans MS"/>
        </w:rPr>
      </w:pPr>
      <w:del w:id="228" w:author="NPGRTF 021511" w:date="2011-04-27T11:06:00Z">
        <w:r w:rsidRPr="00347E61" w:rsidDel="00603647">
          <w:rPr>
            <w:rFonts w:ascii="Comic Sans MS" w:hAnsi="Comic Sans MS"/>
          </w:rPr>
          <w:delText xml:space="preserve">TDSP selects “Return to Submitter” </w:delText>
        </w:r>
      </w:del>
    </w:p>
    <w:p w:rsidR="00667440" w:rsidRPr="00347E61" w:rsidDel="00603647" w:rsidRDefault="00667440" w:rsidP="00667440">
      <w:pPr>
        <w:numPr>
          <w:ilvl w:val="4"/>
          <w:numId w:val="9"/>
        </w:numPr>
        <w:rPr>
          <w:del w:id="229" w:author="NPGRTF 021511" w:date="2011-04-27T11:06:00Z"/>
          <w:rFonts w:ascii="Comic Sans MS" w:hAnsi="Comic Sans MS"/>
        </w:rPr>
      </w:pPr>
      <w:del w:id="230" w:author="NPGRTF 021511" w:date="2011-04-27T11:06:00Z">
        <w:r w:rsidRPr="00347E61" w:rsidDel="00603647">
          <w:rPr>
            <w:rFonts w:ascii="Comic Sans MS" w:hAnsi="Comic Sans MS"/>
          </w:rPr>
          <w:delText>TDSP User enters comments and selects “Ok”</w:delText>
        </w:r>
      </w:del>
    </w:p>
    <w:p w:rsidR="00667440" w:rsidRPr="00347E61" w:rsidDel="00603647" w:rsidRDefault="00667440" w:rsidP="00667440">
      <w:pPr>
        <w:numPr>
          <w:ilvl w:val="4"/>
          <w:numId w:val="9"/>
        </w:numPr>
        <w:rPr>
          <w:del w:id="231" w:author="NPGRTF 021511" w:date="2011-04-27T11:06:00Z"/>
          <w:rFonts w:ascii="Comic Sans MS" w:hAnsi="Comic Sans MS"/>
        </w:rPr>
      </w:pPr>
      <w:del w:id="232" w:author="NPGRTF 021511" w:date="2011-04-27T11:06:00Z">
        <w:r w:rsidRPr="00347E61" w:rsidDel="00603647">
          <w:rPr>
            <w:rFonts w:ascii="Comic Sans MS" w:hAnsi="Comic Sans MS"/>
          </w:rPr>
          <w:delText>MarkeTrak Issue is assigned to the state of “New-All” with the Submitting MP as the Responsible Party</w:delText>
        </w:r>
      </w:del>
    </w:p>
    <w:p w:rsidR="00667440" w:rsidRPr="00347E61" w:rsidDel="00603647" w:rsidRDefault="00667440" w:rsidP="00667440">
      <w:pPr>
        <w:numPr>
          <w:ilvl w:val="4"/>
          <w:numId w:val="9"/>
        </w:numPr>
        <w:rPr>
          <w:del w:id="233" w:author="NPGRTF 021511" w:date="2011-04-27T11:06:00Z"/>
          <w:rFonts w:ascii="Comic Sans MS" w:hAnsi="Comic Sans MS"/>
        </w:rPr>
      </w:pPr>
      <w:del w:id="234" w:author="NPGRTF 021511" w:date="2011-04-27T11:06:00Z">
        <w:r w:rsidRPr="00347E61" w:rsidDel="00603647">
          <w:rPr>
            <w:rFonts w:ascii="Comic Sans MS" w:hAnsi="Comic Sans MS"/>
          </w:rPr>
          <w:delText xml:space="preserve">Submitting MP User Selects “Begin Working” </w:delText>
        </w:r>
      </w:del>
    </w:p>
    <w:p w:rsidR="00667440" w:rsidRPr="00347E61" w:rsidDel="00603647" w:rsidRDefault="00667440" w:rsidP="00667440">
      <w:pPr>
        <w:numPr>
          <w:ilvl w:val="4"/>
          <w:numId w:val="9"/>
        </w:numPr>
        <w:rPr>
          <w:del w:id="235" w:author="NPGRTF 021511" w:date="2011-04-27T11:06:00Z"/>
          <w:rFonts w:ascii="Comic Sans MS" w:hAnsi="Comic Sans MS"/>
        </w:rPr>
      </w:pPr>
      <w:del w:id="236" w:author="NPGRTF 021511" w:date="2011-04-27T11:06:00Z">
        <w:r w:rsidRPr="00347E61" w:rsidDel="00603647">
          <w:rPr>
            <w:rFonts w:ascii="Comic Sans MS" w:hAnsi="Comic Sans MS"/>
          </w:rPr>
          <w:delText>MarkeTrak Issue is assigned to the state of “In Progress” with the Submitting MP as the Responsible Party</w:delText>
        </w:r>
      </w:del>
    </w:p>
    <w:p w:rsidR="00667440" w:rsidRPr="00347E61" w:rsidDel="00603647" w:rsidRDefault="00667440" w:rsidP="00667440">
      <w:pPr>
        <w:numPr>
          <w:ilvl w:val="4"/>
          <w:numId w:val="9"/>
        </w:numPr>
        <w:rPr>
          <w:del w:id="237" w:author="NPGRTF 021511" w:date="2011-04-27T11:06:00Z"/>
          <w:rFonts w:ascii="Comic Sans MS" w:hAnsi="Comic Sans MS"/>
        </w:rPr>
      </w:pPr>
      <w:del w:id="238" w:author="NPGRTF 021511" w:date="2011-04-27T11:06:00Z">
        <w:r w:rsidRPr="00347E61" w:rsidDel="00603647">
          <w:rPr>
            <w:rFonts w:ascii="Comic Sans MS" w:hAnsi="Comic Sans MS"/>
          </w:rPr>
          <w:delText>Submitting MP User Selects “Close”</w:delText>
        </w:r>
      </w:del>
    </w:p>
    <w:p w:rsidR="00667440" w:rsidRPr="00347E61" w:rsidDel="00603647" w:rsidRDefault="00667440" w:rsidP="00667440">
      <w:pPr>
        <w:numPr>
          <w:ilvl w:val="4"/>
          <w:numId w:val="9"/>
        </w:numPr>
        <w:rPr>
          <w:del w:id="239" w:author="NPGRTF 021511" w:date="2011-04-27T11:06:00Z"/>
          <w:rFonts w:ascii="Comic Sans MS" w:hAnsi="Comic Sans MS"/>
        </w:rPr>
      </w:pPr>
      <w:del w:id="240" w:author="NPGRTF 021511" w:date="2011-04-27T11:06:00Z">
        <w:r w:rsidRPr="00347E61" w:rsidDel="00603647">
          <w:rPr>
            <w:rFonts w:ascii="Comic Sans MS" w:hAnsi="Comic Sans MS"/>
          </w:rPr>
          <w:delText xml:space="preserve">MarkeTrak Issues is assigned to the state of “Closed by Submitter” with the Submitting Party as the Responsible Party and issue is inactive </w:delText>
        </w:r>
      </w:del>
    </w:p>
    <w:p w:rsidR="00667440" w:rsidRPr="00347E61" w:rsidDel="00603647" w:rsidRDefault="00667440" w:rsidP="00667440">
      <w:pPr>
        <w:ind w:left="720"/>
        <w:rPr>
          <w:del w:id="241" w:author="NPGRTF 021511" w:date="2011-04-27T11:06:00Z"/>
          <w:rFonts w:ascii="Comic Sans MS" w:hAnsi="Comic Sans MS"/>
        </w:rPr>
      </w:pPr>
    </w:p>
    <w:p w:rsidR="00667440" w:rsidRPr="00347E61" w:rsidDel="00603647" w:rsidRDefault="00667440" w:rsidP="00667440">
      <w:pPr>
        <w:numPr>
          <w:ilvl w:val="2"/>
          <w:numId w:val="8"/>
        </w:numPr>
        <w:rPr>
          <w:del w:id="242" w:author="NPGRTF 021511" w:date="2011-04-27T11:06:00Z"/>
          <w:rFonts w:ascii="Comic Sans MS" w:hAnsi="Comic Sans MS"/>
          <w:b/>
        </w:rPr>
      </w:pPr>
      <w:del w:id="243" w:author="NPGRTF 021511" w:date="2011-04-27T11:06:00Z">
        <w:r w:rsidRPr="00347E61" w:rsidDel="00603647">
          <w:rPr>
            <w:rFonts w:ascii="Comic Sans MS" w:hAnsi="Comic Sans MS"/>
            <w:b/>
          </w:rPr>
          <w:delText xml:space="preserve">Activity Diagram:  </w:delText>
        </w:r>
      </w:del>
    </w:p>
    <w:p w:rsidR="00416EE2" w:rsidRPr="00347E61" w:rsidRDefault="00416EE2" w:rsidP="00416EE2">
      <w:pPr>
        <w:ind w:left="1080"/>
        <w:rPr>
          <w:rFonts w:ascii="Comic Sans MS" w:hAnsi="Comic Sans MS"/>
        </w:rPr>
      </w:pPr>
    </w:p>
    <w:p w:rsidR="00416EE2" w:rsidRPr="00347E61" w:rsidRDefault="00416EE2" w:rsidP="00416EE2">
      <w:pPr>
        <w:ind w:left="1440"/>
        <w:rPr>
          <w:rFonts w:ascii="Comic Sans MS" w:hAnsi="Comic Sans MS"/>
        </w:rPr>
      </w:pPr>
    </w:p>
    <w:sectPr w:rsidR="00416EE2" w:rsidRPr="00347E61" w:rsidSect="002449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82" w:author="NPGRTF 021511" w:date="2011-04-27T11:07:00Z" w:initials="fo">
    <w:p w:rsidR="00603647" w:rsidRDefault="00603647">
      <w:pPr>
        <w:pStyle w:val="CommentText"/>
      </w:pPr>
      <w:r>
        <w:rPr>
          <w:rStyle w:val="CommentReference"/>
        </w:rPr>
        <w:annotationRef/>
      </w:r>
      <w:r>
        <w:t xml:space="preserve">Redlines are being sent to Task Force with this field as optional.  Unless otherwise specified within the Final document, this field will remain optional.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7DD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C47C97"/>
    <w:multiLevelType w:val="multilevel"/>
    <w:tmpl w:val="01F6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B476597"/>
    <w:multiLevelType w:val="multilevel"/>
    <w:tmpl w:val="1E481B9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44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5040"/>
        </w:tabs>
        <w:ind w:left="5040" w:hanging="252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2880"/>
      </w:pPr>
      <w:rPr>
        <w:rFonts w:hint="default"/>
        <w:b w:val="0"/>
      </w:rPr>
    </w:lvl>
  </w:abstractNum>
  <w:abstractNum w:abstractNumId="3">
    <w:nsid w:val="11551C0D"/>
    <w:multiLevelType w:val="multilevel"/>
    <w:tmpl w:val="01F6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C191665"/>
    <w:multiLevelType w:val="hybridMultilevel"/>
    <w:tmpl w:val="7512C5E8"/>
    <w:lvl w:ilvl="0" w:tplc="940ACE42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>
    <w:nsid w:val="1CDD006E"/>
    <w:multiLevelType w:val="multilevel"/>
    <w:tmpl w:val="EBF0D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F5F337C"/>
    <w:multiLevelType w:val="multilevel"/>
    <w:tmpl w:val="DC7E7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4B7F0A84"/>
    <w:multiLevelType w:val="hybridMultilevel"/>
    <w:tmpl w:val="4FF28276"/>
    <w:lvl w:ilvl="0" w:tplc="04090019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>
    <w:nsid w:val="632C4A06"/>
    <w:multiLevelType w:val="hybridMultilevel"/>
    <w:tmpl w:val="048CCEFA"/>
    <w:lvl w:ilvl="0" w:tplc="570A77E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70942F30"/>
    <w:multiLevelType w:val="multilevel"/>
    <w:tmpl w:val="DC7E7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7D3F2CF7"/>
    <w:multiLevelType w:val="hybridMultilevel"/>
    <w:tmpl w:val="967A47C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stylePaneFormatFilter w:val="3F01"/>
  <w:trackRevisions/>
  <w:defaultTabStop w:val="720"/>
  <w:characterSpacingControl w:val="doNotCompress"/>
  <w:compat/>
  <w:rsids>
    <w:rsidRoot w:val="00416EE2"/>
    <w:rsid w:val="000801EA"/>
    <w:rsid w:val="001B3B9D"/>
    <w:rsid w:val="00244923"/>
    <w:rsid w:val="002B1E37"/>
    <w:rsid w:val="002D515A"/>
    <w:rsid w:val="00347E61"/>
    <w:rsid w:val="0035259A"/>
    <w:rsid w:val="00372D99"/>
    <w:rsid w:val="003E737F"/>
    <w:rsid w:val="00416EE2"/>
    <w:rsid w:val="004B1C11"/>
    <w:rsid w:val="004E1FBA"/>
    <w:rsid w:val="00603647"/>
    <w:rsid w:val="0064437C"/>
    <w:rsid w:val="00667440"/>
    <w:rsid w:val="006965F9"/>
    <w:rsid w:val="006D64BB"/>
    <w:rsid w:val="0070122E"/>
    <w:rsid w:val="00711C4E"/>
    <w:rsid w:val="007D706D"/>
    <w:rsid w:val="007E0950"/>
    <w:rsid w:val="008A3AEF"/>
    <w:rsid w:val="009201D6"/>
    <w:rsid w:val="00973417"/>
    <w:rsid w:val="00A7361F"/>
    <w:rsid w:val="00B86B0D"/>
    <w:rsid w:val="00BF4271"/>
    <w:rsid w:val="00BF5E0C"/>
    <w:rsid w:val="00CF5E0B"/>
    <w:rsid w:val="00DB67BA"/>
    <w:rsid w:val="00DF18BB"/>
    <w:rsid w:val="00E10BF0"/>
    <w:rsid w:val="00E94AB1"/>
    <w:rsid w:val="00FE564E"/>
    <w:rsid w:val="00FF2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4923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3">
    <w:name w:val=" Char3"/>
    <w:basedOn w:val="Normal"/>
    <w:rsid w:val="00667440"/>
    <w:pPr>
      <w:spacing w:after="160" w:line="240" w:lineRule="exact"/>
    </w:pPr>
    <w:rPr>
      <w:rFonts w:ascii="Verdana" w:hAnsi="Verdana" w:cs="Times New Roman"/>
      <w:sz w:val="16"/>
      <w:szCs w:val="20"/>
    </w:rPr>
  </w:style>
  <w:style w:type="paragraph" w:styleId="BalloonText">
    <w:name w:val="Balloon Text"/>
    <w:basedOn w:val="Normal"/>
    <w:link w:val="BalloonTextChar"/>
    <w:rsid w:val="00B86B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6B0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711C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711C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11C4E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rsid w:val="00711C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11C4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2798E-3D4C-4B21-9B8A-6C1B7D064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414</Words>
  <Characters>6359</Characters>
  <Application>Microsoft Office Word</Application>
  <DocSecurity>0</DocSecurity>
  <Lines>52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6760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jfrederick</dc:creator>
  <cp:keywords/>
  <dc:description/>
  <cp:lastModifiedBy>NPGRTF 021511</cp:lastModifiedBy>
  <cp:revision>2</cp:revision>
  <dcterms:created xsi:type="dcterms:W3CDTF">2011-04-27T16:10:00Z</dcterms:created>
  <dcterms:modified xsi:type="dcterms:W3CDTF">2011-04-27T16:10:00Z</dcterms:modified>
</cp:coreProperties>
</file>