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4A" w:rsidRPr="00B80E1D" w:rsidRDefault="00612A4A" w:rsidP="00B80E1D">
      <w:pPr>
        <w:spacing w:after="0"/>
        <w:jc w:val="center"/>
        <w:rPr>
          <w:b/>
          <w:sz w:val="24"/>
        </w:rPr>
      </w:pPr>
      <w:r w:rsidRPr="00E7682D">
        <w:rPr>
          <w:b/>
          <w:sz w:val="24"/>
        </w:rPr>
        <w:t>Operations and Planning Synchronization</w:t>
      </w:r>
      <w:r w:rsidRPr="00B80E1D">
        <w:rPr>
          <w:b/>
          <w:sz w:val="24"/>
        </w:rPr>
        <w:t xml:space="preserve"> Task Force</w:t>
      </w:r>
    </w:p>
    <w:p w:rsidR="00612A4A" w:rsidRPr="00B80E1D" w:rsidRDefault="00612A4A" w:rsidP="00B80E1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Charter</w:t>
      </w:r>
    </w:p>
    <w:p w:rsidR="00612A4A" w:rsidRDefault="00612A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12A4A" w:rsidRPr="00E6792F" w:rsidRDefault="00612A4A" w:rsidP="00B80E1D">
      <w:pPr>
        <w:spacing w:after="0"/>
        <w:rPr>
          <w:b/>
          <w:u w:val="single"/>
        </w:rPr>
      </w:pPr>
      <w:r w:rsidRPr="00E6792F">
        <w:rPr>
          <w:b/>
          <w:u w:val="single"/>
        </w:rPr>
        <w:t>Scope</w:t>
      </w:r>
    </w:p>
    <w:p w:rsidR="00612A4A" w:rsidRPr="00E6792F" w:rsidRDefault="00612A4A" w:rsidP="00006E58">
      <w:pPr>
        <w:jc w:val="both"/>
      </w:pPr>
      <w:r w:rsidRPr="00E6792F">
        <w:t xml:space="preserve">The </w:t>
      </w:r>
      <w:r w:rsidRPr="00E7682D">
        <w:t xml:space="preserve">Operations and Planning Synchronization </w:t>
      </w:r>
      <w:r>
        <w:t>Task</w:t>
      </w:r>
      <w:r w:rsidRPr="00E6792F">
        <w:t xml:space="preserve"> Force (TF) of the Reliability and Operations Subcommittee (ROS) will strive to ensure alignment and propose </w:t>
      </w:r>
      <w:r>
        <w:t>enhancements to</w:t>
      </w:r>
      <w:r w:rsidRPr="00E6792F">
        <w:t xml:space="preserve"> the planning and operations processes</w:t>
      </w:r>
      <w:r>
        <w:t xml:space="preserve"> as described within this document</w:t>
      </w:r>
      <w:r w:rsidRPr="00E6792F">
        <w:t>.</w:t>
      </w:r>
    </w:p>
    <w:p w:rsidR="00612A4A" w:rsidRPr="00E6792F" w:rsidRDefault="00612A4A" w:rsidP="00006E58">
      <w:pPr>
        <w:jc w:val="both"/>
      </w:pPr>
      <w:r w:rsidRPr="00E6792F">
        <w:t xml:space="preserve">The TF will consider </w:t>
      </w:r>
      <w:r>
        <w:t xml:space="preserve">the List of Issues individually </w:t>
      </w:r>
      <w:r w:rsidRPr="00E6792F">
        <w:t xml:space="preserve">in </w:t>
      </w:r>
      <w:r>
        <w:t xml:space="preserve">the recommended </w:t>
      </w:r>
      <w:r w:rsidRPr="00E6792F">
        <w:t>order of listing.  However, multiple issues may be combined, as appropriate.  For each issue, the TF will:</w:t>
      </w:r>
    </w:p>
    <w:p w:rsidR="00612A4A" w:rsidRPr="00E6792F" w:rsidRDefault="00612A4A" w:rsidP="00006E58">
      <w:pPr>
        <w:pStyle w:val="ListParagraph"/>
        <w:numPr>
          <w:ilvl w:val="0"/>
          <w:numId w:val="7"/>
        </w:numPr>
        <w:jc w:val="both"/>
      </w:pPr>
      <w:bookmarkStart w:id="0" w:name="OLE_LINK1"/>
      <w:bookmarkStart w:id="1" w:name="OLE_LINK2"/>
      <w:r w:rsidRPr="00E6792F">
        <w:rPr>
          <w:rFonts w:cs="Arial"/>
        </w:rPr>
        <w:t xml:space="preserve">Ensure that Real-Time Operations, Outage Planning and Transmission Planning processes are aligned.  </w:t>
      </w:r>
      <w:bookmarkEnd w:id="0"/>
      <w:bookmarkEnd w:id="1"/>
      <w:r w:rsidRPr="00E6792F">
        <w:rPr>
          <w:rFonts w:cs="Arial"/>
        </w:rPr>
        <w:t>The processes are not expected to be “equal”, but the system should be planned more conservative than expected Real-Time Operations requirements.  This should ensure operational flexibility.</w:t>
      </w:r>
    </w:p>
    <w:p w:rsidR="00612A4A" w:rsidRDefault="00612A4A" w:rsidP="00006E58">
      <w:pPr>
        <w:pStyle w:val="ListParagraph"/>
        <w:numPr>
          <w:ilvl w:val="0"/>
          <w:numId w:val="7"/>
        </w:numPr>
        <w:jc w:val="both"/>
      </w:pPr>
      <w:r w:rsidRPr="00E6792F">
        <w:t xml:space="preserve">Identify appropriate revision request(s) to change the current criteria and processes located within the ERCOT Protocols, Planning Guide and Operating Guides for Real-Time Operations, Outage Planning and Transmission Planning unless there is consensus of the TF that no changes associated with a particular issue are warranted or that the change should be implemented solely through a change in ERCOT procedures.   The proposed revisions should be structured in such a way as to allow changes associated with each issue to be considered separately through the appropriate approval process.  Language or concepts developed in PGRR011 should </w:t>
      </w:r>
      <w:r>
        <w:t xml:space="preserve">also </w:t>
      </w:r>
      <w:r w:rsidRPr="00E6792F">
        <w:t>be taken into consideration in development of the proposed revision requests.</w:t>
      </w:r>
    </w:p>
    <w:p w:rsidR="00612A4A" w:rsidRPr="00E6792F" w:rsidRDefault="00612A4A" w:rsidP="00006E58">
      <w:pPr>
        <w:pStyle w:val="ListParagraph"/>
        <w:numPr>
          <w:ilvl w:val="0"/>
          <w:numId w:val="7"/>
        </w:numPr>
        <w:jc w:val="both"/>
      </w:pPr>
      <w:r>
        <w:t>Ensure consistency with current and reasonably anticipated NERC requirements addressing specific issues listed below.</w:t>
      </w:r>
    </w:p>
    <w:p w:rsidR="00612A4A" w:rsidRPr="00E6792F" w:rsidRDefault="00612A4A" w:rsidP="00006E58">
      <w:pPr>
        <w:pStyle w:val="ListParagraph"/>
        <w:numPr>
          <w:ilvl w:val="0"/>
          <w:numId w:val="7"/>
        </w:numPr>
        <w:jc w:val="both"/>
      </w:pPr>
      <w:r w:rsidRPr="00E6792F">
        <w:t xml:space="preserve">Assess and characterize </w:t>
      </w:r>
      <w:r>
        <w:t xml:space="preserve">or give specific examples of </w:t>
      </w:r>
      <w:r w:rsidRPr="00E6792F">
        <w:t>the potential benefits (e.g. improved system reliability, economic savings</w:t>
      </w:r>
      <w:r>
        <w:t>,</w:t>
      </w:r>
      <w:r w:rsidRPr="00E6792F">
        <w:t xml:space="preserve"> reduced risk of forced customer outages</w:t>
      </w:r>
      <w:r>
        <w:t>, etc.</w:t>
      </w:r>
      <w:r w:rsidRPr="00E6792F">
        <w:t>) associated with the proposed changes.</w:t>
      </w:r>
    </w:p>
    <w:p w:rsidR="00612A4A" w:rsidRPr="00E6792F" w:rsidRDefault="00612A4A" w:rsidP="00006E58">
      <w:pPr>
        <w:pStyle w:val="ListParagraph"/>
        <w:numPr>
          <w:ilvl w:val="0"/>
          <w:numId w:val="7"/>
        </w:numPr>
        <w:jc w:val="both"/>
      </w:pPr>
      <w:r w:rsidRPr="00E6792F">
        <w:t xml:space="preserve">Assess and characterize </w:t>
      </w:r>
      <w:r>
        <w:t xml:space="preserve">or give specific examples of </w:t>
      </w:r>
      <w:r w:rsidRPr="00E6792F">
        <w:rPr>
          <w:rFonts w:cs="Arial"/>
          <w:bCs/>
        </w:rPr>
        <w:t>the impact (e.g. human resource costs, system upgrade costs, capital investment increases</w:t>
      </w:r>
      <w:r>
        <w:rPr>
          <w:rFonts w:cs="Arial"/>
          <w:bCs/>
        </w:rPr>
        <w:t>, etc.</w:t>
      </w:r>
      <w:r w:rsidRPr="00E6792F">
        <w:rPr>
          <w:rFonts w:cs="Arial"/>
          <w:bCs/>
        </w:rPr>
        <w:t>)</w:t>
      </w:r>
      <w:r w:rsidRPr="00E6792F">
        <w:t xml:space="preserve"> associated with the proposed changes</w:t>
      </w:r>
      <w:r w:rsidRPr="00E6792F">
        <w:rPr>
          <w:rFonts w:cs="Arial"/>
          <w:bCs/>
        </w:rPr>
        <w:t>.</w:t>
      </w:r>
    </w:p>
    <w:p w:rsidR="00612A4A" w:rsidRPr="00E6792F" w:rsidRDefault="00612A4A" w:rsidP="00006E58">
      <w:pPr>
        <w:pStyle w:val="ListParagraph"/>
        <w:numPr>
          <w:ilvl w:val="0"/>
          <w:numId w:val="7"/>
        </w:numPr>
        <w:jc w:val="both"/>
      </w:pPr>
      <w:r w:rsidRPr="00E6792F">
        <w:rPr>
          <w:rFonts w:cs="Arial"/>
          <w:bCs/>
        </w:rPr>
        <w:t xml:space="preserve">Provide monthly updates to the ROS. </w:t>
      </w:r>
      <w:r>
        <w:rPr>
          <w:rFonts w:cs="Arial"/>
          <w:bCs/>
        </w:rPr>
        <w:t xml:space="preserve">  Changes to the order in which issues are addressed may be proposed to the ROS thru such monthly updates.</w:t>
      </w:r>
    </w:p>
    <w:p w:rsidR="00612A4A" w:rsidRPr="00E6792F" w:rsidRDefault="00612A4A" w:rsidP="00006E58">
      <w:pPr>
        <w:pStyle w:val="ListParagraph"/>
        <w:spacing w:after="0"/>
        <w:ind w:left="0"/>
        <w:jc w:val="both"/>
        <w:rPr>
          <w:rFonts w:cs="Arial"/>
          <w:color w:val="FF0000"/>
        </w:rPr>
      </w:pPr>
    </w:p>
    <w:p w:rsidR="00612A4A" w:rsidRPr="00E6792F" w:rsidRDefault="00612A4A" w:rsidP="00006E58">
      <w:pPr>
        <w:widowControl w:val="0"/>
        <w:spacing w:after="0"/>
        <w:jc w:val="both"/>
        <w:rPr>
          <w:b/>
          <w:u w:val="single"/>
        </w:rPr>
      </w:pPr>
      <w:r w:rsidRPr="00E6792F">
        <w:rPr>
          <w:b/>
          <w:u w:val="single"/>
        </w:rPr>
        <w:t>Participation</w:t>
      </w:r>
    </w:p>
    <w:p w:rsidR="00612A4A" w:rsidRPr="00E6792F" w:rsidRDefault="00612A4A" w:rsidP="00006E58">
      <w:pPr>
        <w:widowControl w:val="0"/>
        <w:jc w:val="both"/>
      </w:pPr>
      <w:r w:rsidRPr="00354A5E">
        <w:t>Participation is encouraged from ERCOT stakeholders (i.e., Transmission and/or Distribution Service Providers, Qualified Scheduling Entities, Resource Entities, etc.), PUC Staff and ERCOT Staff.</w:t>
      </w:r>
      <w:r w:rsidRPr="00E6792F">
        <w:t xml:space="preserve">  </w:t>
      </w:r>
    </w:p>
    <w:p w:rsidR="00612A4A" w:rsidRPr="00E6792F" w:rsidRDefault="00612A4A" w:rsidP="00006E58">
      <w:pPr>
        <w:widowControl w:val="0"/>
        <w:spacing w:after="0"/>
        <w:jc w:val="both"/>
        <w:rPr>
          <w:b/>
          <w:u w:val="single"/>
        </w:rPr>
      </w:pPr>
      <w:r w:rsidRPr="00E6792F">
        <w:rPr>
          <w:b/>
          <w:u w:val="single"/>
        </w:rPr>
        <w:t>Chair and Vice-Chair</w:t>
      </w:r>
    </w:p>
    <w:p w:rsidR="00612A4A" w:rsidRPr="00E6792F" w:rsidRDefault="00612A4A" w:rsidP="00006E58">
      <w:pPr>
        <w:widowControl w:val="0"/>
        <w:jc w:val="both"/>
      </w:pPr>
      <w:r w:rsidRPr="00E6792F">
        <w:t>The Chair and Vice-Chair positions shall be approved by the ROS.</w:t>
      </w:r>
    </w:p>
    <w:p w:rsidR="00612A4A" w:rsidRPr="00E6792F" w:rsidRDefault="00612A4A" w:rsidP="00006E58">
      <w:pPr>
        <w:widowControl w:val="0"/>
        <w:spacing w:after="0"/>
        <w:jc w:val="both"/>
        <w:rPr>
          <w:b/>
          <w:u w:val="single"/>
        </w:rPr>
      </w:pPr>
      <w:r w:rsidRPr="00E6792F">
        <w:rPr>
          <w:b/>
          <w:u w:val="single"/>
        </w:rPr>
        <w:t>Meetings</w:t>
      </w:r>
    </w:p>
    <w:p w:rsidR="00006E58" w:rsidRDefault="00612A4A" w:rsidP="00006E58">
      <w:pPr>
        <w:widowControl w:val="0"/>
        <w:jc w:val="both"/>
      </w:pPr>
      <w:r w:rsidRPr="00E6792F">
        <w:t xml:space="preserve">The TF shall meet as often as necessary to perform the designated assignment.  </w:t>
      </w:r>
      <w:r>
        <w:t>M</w:t>
      </w:r>
      <w:r w:rsidRPr="00E6792F">
        <w:t xml:space="preserve">eetings shall be called by the Chair and/or Vice-Chair.  </w:t>
      </w:r>
      <w:r w:rsidRPr="00354A5E">
        <w:t>Meeting notices shall be posted to the ERCOT website at least one week prior to the meeting.</w:t>
      </w:r>
    </w:p>
    <w:p w:rsidR="00612A4A" w:rsidRPr="00E6792F" w:rsidRDefault="00612A4A" w:rsidP="00006E58">
      <w:pPr>
        <w:widowControl w:val="0"/>
        <w:jc w:val="both"/>
        <w:rPr>
          <w:b/>
          <w:u w:val="single"/>
        </w:rPr>
      </w:pPr>
      <w:r>
        <w:br w:type="page"/>
      </w:r>
      <w:r w:rsidRPr="00E6792F">
        <w:rPr>
          <w:b/>
          <w:u w:val="single"/>
        </w:rPr>
        <w:lastRenderedPageBreak/>
        <w:t>List</w:t>
      </w:r>
      <w:r>
        <w:rPr>
          <w:b/>
          <w:u w:val="single"/>
        </w:rPr>
        <w:t xml:space="preserve"> of Issues</w:t>
      </w:r>
      <w:r w:rsidRPr="00E6792F">
        <w:rPr>
          <w:b/>
          <w:u w:val="single"/>
        </w:rPr>
        <w:t>: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rPr>
          <w:rFonts w:cs="Arial"/>
        </w:rPr>
        <w:t xml:space="preserve">Consider use of an Operations feedback loop (e.g. monthly report to the ROS) to identify </w:t>
      </w:r>
      <w:r>
        <w:rPr>
          <w:rFonts w:cs="Arial"/>
        </w:rPr>
        <w:t xml:space="preserve">and address </w:t>
      </w:r>
      <w:r w:rsidRPr="00E6792F">
        <w:t xml:space="preserve">credible scenarios </w:t>
      </w:r>
      <w:r>
        <w:t>for</w:t>
      </w:r>
      <w:r w:rsidRPr="00E6792F">
        <w:t xml:space="preserve"> further study.</w:t>
      </w:r>
    </w:p>
    <w:p w:rsidR="00612A4A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Transmission elements associated with an ERCOT Transmission Watch</w:t>
      </w:r>
      <w:r>
        <w:t>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>
        <w:t>Transmission elements that are chronically denied Maintenance Outages.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 xml:space="preserve">Congestion analysis for constraints that are consistently </w:t>
      </w:r>
      <w:r>
        <w:t>causing security violations similar to the concepts in NPRR393.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Real-time developed mitigation plans requiring load-shed for a credible single contingency, including duration of event and amount of planned load shed.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rPr>
          <w:rFonts w:cs="Arial"/>
        </w:rPr>
        <w:t>Ensure that Real-Time Operations, Outage Planning and Transmission Planning processes are aligned</w:t>
      </w:r>
      <w:r>
        <w:rPr>
          <w:rFonts w:cs="Arial"/>
        </w:rPr>
        <w:t xml:space="preserve"> in the</w:t>
      </w:r>
      <w:r w:rsidRPr="00E6792F">
        <w:rPr>
          <w:rFonts w:cs="Arial"/>
        </w:rPr>
        <w:t xml:space="preserve"> </w:t>
      </w:r>
      <w:r>
        <w:t>u</w:t>
      </w:r>
      <w:r w:rsidRPr="00E6792F">
        <w:t>se of operating generic transmission limits</w:t>
      </w:r>
      <w:r>
        <w:t xml:space="preserve"> similar to the concepts in PGR011.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>
        <w:t xml:space="preserve">Consider clarifications and improvements to the </w:t>
      </w:r>
      <w:r w:rsidRPr="00E6792F">
        <w:t xml:space="preserve">Five Year </w:t>
      </w:r>
      <w:r>
        <w:t xml:space="preserve">Transmission </w:t>
      </w:r>
      <w:r w:rsidRPr="00E6792F">
        <w:t>Plan</w:t>
      </w:r>
      <w:r>
        <w:t xml:space="preserve"> process.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Consistent publication date for Five Year Transmission Plan.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Consideration of incomplete Five Year Transmission Plan reliability projects in seasonal RAP/MP/SPS development.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Exempt RPG review of Five Year Transmission Plan reliability projects that have an estimated cost less than $50M.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Define and implement an urgent RPG review process for all Five Year Transmission Plan reliability projects that have a need date of less than 36 months.</w:t>
      </w:r>
    </w:p>
    <w:p w:rsidR="00612A4A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Ensuring projects in the Five Year Transmission Plan are completed in a timely manner.</w:t>
      </w:r>
      <w:r>
        <w:t xml:space="preserve">  This includes unforeseen consideration of load variability, transmission outages and construction complexities that may require earlier completion.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>
        <w:t>Consider LTSA results in determination of Five Year Transmission Plan projects.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Appropriate ratings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Ensure Load and Ratings assumption consistency.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Should SCED be limited by 2-hour ratings or make use of 15-minute ratings?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Should planning studies be more conservative by using the planning normal rating (Rate A) for a select set of contingencies?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Use of dynamic ratings in planning studies.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Appropriate load levels to consider in planning studies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Ensure that area load forecasts in the planning base cases are aligned with actual area peak loads.</w:t>
      </w:r>
    </w:p>
    <w:p w:rsidR="006D36F1" w:rsidRDefault="00612A4A" w:rsidP="006D36F1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ins w:id="2" w:author="bawilliams" w:date="2012-01-05T15:29:00Z"/>
        </w:rPr>
      </w:pPr>
      <w:r w:rsidRPr="00E6792F">
        <w:t>Establish a basis for load variations</w:t>
      </w:r>
      <w:r>
        <w:t>, including area seasonal variations</w:t>
      </w:r>
      <w:r w:rsidRPr="00E6792F">
        <w:t>.</w:t>
      </w:r>
    </w:p>
    <w:p w:rsidR="006D36F1" w:rsidRPr="00E6792F" w:rsidRDefault="006D36F1" w:rsidP="006D36F1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ins w:id="3" w:author="bawilliams" w:date="2012-01-05T15:30:00Z">
        <w:r w:rsidRPr="006D36F1">
          <w:rPr>
            <w:bCs/>
          </w:rPr>
          <w:t>R</w:t>
        </w:r>
      </w:ins>
      <w:ins w:id="4" w:author="bawilliams" w:date="2012-01-05T15:29:00Z">
        <w:r w:rsidRPr="006D36F1">
          <w:rPr>
            <w:bCs/>
          </w:rPr>
          <w:t>eview the planning process relative to validating load forecasting inputs of discrete load additions and determine whether process improvements need to be made.</w:t>
        </w:r>
      </w:ins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Use of double circuit contingencies to develop operating limits – ERCOT Operations conservatively considers all double circuit contingencies.  Evaluate appropriate use of double circuit contingencies.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Long-term unavailability of autotransformers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N-1-1 for autotransformers as a credible contingency</w:t>
      </w:r>
      <w:r>
        <w:t xml:space="preserve"> for which load interruption is not allowed</w:t>
      </w:r>
      <w:r w:rsidRPr="00E6792F">
        <w:t>.</w:t>
      </w:r>
    </w:p>
    <w:p w:rsidR="00612A4A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 xml:space="preserve">Use of </w:t>
      </w:r>
      <w:r>
        <w:t xml:space="preserve">defined </w:t>
      </w:r>
      <w:r w:rsidRPr="00E6792F">
        <w:t xml:space="preserve">spare equipment </w:t>
      </w:r>
      <w:r>
        <w:t xml:space="preserve">strategy </w:t>
      </w:r>
      <w:r w:rsidRPr="00E6792F">
        <w:t>as mitigation for N-1-1 scenario.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>
        <w:lastRenderedPageBreak/>
        <w:t>Use of defined distribution feeder switching or distribution transformer loading strategy as mitigation for N-1-1 scenario.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Generator unit unavailability</w:t>
      </w:r>
      <w:r>
        <w:t xml:space="preserve"> and modeling issues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Combined cycle trains as a credible single contingency</w:t>
      </w:r>
      <w:r>
        <w:rPr>
          <w:rFonts w:cs="Arial"/>
        </w:rPr>
        <w:t xml:space="preserve"> for which load interruption is not allowed</w:t>
      </w:r>
      <w:r w:rsidRPr="00E6792F">
        <w:rPr>
          <w:rFonts w:cs="Arial"/>
        </w:rPr>
        <w:t>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Use of “typical” or “historical” Planned, Maintenance and Forced Outages and/or derates in an area.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Use of extreme generator unit unavailability in an area and/or ERCOT-wide.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Unavailability of intermittent resources in an area.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>
        <w:rPr>
          <w:rFonts w:cs="Arial"/>
        </w:rPr>
        <w:t xml:space="preserve">Ensure alignment of anticipated maximum output from RARF submittals, operational tests and </w:t>
      </w:r>
      <w:proofErr w:type="spellStart"/>
      <w:r w:rsidRPr="00E6792F">
        <w:rPr>
          <w:rFonts w:cs="Arial"/>
        </w:rPr>
        <w:t>Pmax</w:t>
      </w:r>
      <w:proofErr w:type="spellEnd"/>
      <w:r w:rsidRPr="00E6792F">
        <w:rPr>
          <w:rFonts w:cs="Arial"/>
        </w:rPr>
        <w:t xml:space="preserve"> </w:t>
      </w:r>
      <w:r>
        <w:rPr>
          <w:rFonts w:cs="Arial"/>
        </w:rPr>
        <w:t xml:space="preserve">used </w:t>
      </w:r>
      <w:r w:rsidRPr="00E6792F">
        <w:rPr>
          <w:rFonts w:cs="Arial"/>
        </w:rPr>
        <w:t>in the planning base cases.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Consideration of transmission maintenance outages in planning studies</w:t>
      </w:r>
      <w:r>
        <w:t>.</w:t>
      </w:r>
    </w:p>
    <w:p w:rsidR="00612A4A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 w:rsidRPr="00E6792F">
        <w:rPr>
          <w:rFonts w:cs="Arial"/>
        </w:rPr>
        <w:t>Use of “typical” or “historical” Planned, Maintenance and Forced Outages in an area.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  <w:rPr>
          <w:rFonts w:cs="Arial"/>
        </w:rPr>
      </w:pPr>
      <w:r>
        <w:rPr>
          <w:rFonts w:cs="Arial"/>
        </w:rPr>
        <w:t>Use of construction related outages in determination and timing of planning solutions.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 xml:space="preserve">Security-constrained deliverability of ancillary services – determine a methodology to account for ancillary service requirements in the generation dispatch </w:t>
      </w:r>
      <w:r>
        <w:t xml:space="preserve">or load response in </w:t>
      </w:r>
      <w:r w:rsidRPr="00E6792F">
        <w:t xml:space="preserve">planning </w:t>
      </w:r>
      <w:r>
        <w:t>and operating studies.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t>Simultaneous feasibility of generation dispatch solutions – ensure planning studies adequately anticipate operational constraints</w:t>
      </w:r>
      <w:r>
        <w:t>.</w:t>
      </w:r>
    </w:p>
    <w:p w:rsidR="00612A4A" w:rsidRPr="00E6792F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rPr>
          <w:rFonts w:cs="Arial"/>
        </w:rPr>
        <w:t>Planning Cases and Scenarios</w:t>
      </w:r>
      <w:r>
        <w:rPr>
          <w:rFonts w:cs="Arial"/>
        </w:rPr>
        <w:t>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Develop future year seasonal cases in DSB.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 xml:space="preserve">Consider modifying DSB structure from years 1, 2, 3, 4 and 5 </w:t>
      </w:r>
      <w:proofErr w:type="spellStart"/>
      <w:r w:rsidRPr="00E6792F">
        <w:t>to</w:t>
      </w:r>
      <w:proofErr w:type="spellEnd"/>
      <w:r w:rsidRPr="00E6792F">
        <w:t xml:space="preserve"> years 1, </w:t>
      </w:r>
      <w:r>
        <w:t xml:space="preserve">2, </w:t>
      </w:r>
      <w:r w:rsidRPr="00E6792F">
        <w:t>3, 5 and 7.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 xml:space="preserve">Model </w:t>
      </w:r>
      <w:r>
        <w:t xml:space="preserve">voltage </w:t>
      </w:r>
      <w:r w:rsidRPr="00E6792F">
        <w:t xml:space="preserve">regulation </w:t>
      </w:r>
      <w:r>
        <w:t>at actual reference point</w:t>
      </w:r>
      <w:r w:rsidRPr="00E6792F">
        <w:t xml:space="preserve"> </w:t>
      </w:r>
      <w:r>
        <w:t>(typically the generator bus)</w:t>
      </w:r>
      <w:r w:rsidRPr="00E6792F">
        <w:t>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 xml:space="preserve">Accurate reactive modeling of </w:t>
      </w:r>
      <w:r>
        <w:t>generation</w:t>
      </w:r>
      <w:r w:rsidRPr="00E6792F">
        <w:t xml:space="preserve"> </w:t>
      </w:r>
      <w:r>
        <w:t xml:space="preserve">(mainly wind) </w:t>
      </w:r>
      <w:r w:rsidRPr="00E6792F">
        <w:t>resources</w:t>
      </w:r>
      <w:r>
        <w:t xml:space="preserve"> – use reactive capability curve instead of maximum values</w:t>
      </w:r>
      <w:r w:rsidRPr="00E6792F">
        <w:t>.</w:t>
      </w:r>
    </w:p>
    <w:p w:rsidR="00612A4A" w:rsidRPr="003459EB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>
        <w:t>RMR Studies.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Consider generator unit unavailability in RMR studies.</w:t>
      </w:r>
    </w:p>
    <w:p w:rsidR="00612A4A" w:rsidRPr="00E6792F" w:rsidRDefault="00612A4A" w:rsidP="00006E58">
      <w:pPr>
        <w:pStyle w:val="ListParagraph"/>
        <w:numPr>
          <w:ilvl w:val="1"/>
          <w:numId w:val="8"/>
        </w:numPr>
        <w:spacing w:after="0"/>
        <w:ind w:left="1080"/>
        <w:contextualSpacing w:val="0"/>
        <w:jc w:val="both"/>
      </w:pPr>
      <w:r w:rsidRPr="00E6792F">
        <w:t>Consider expanding RMR studies for future year generator unit unavailability.</w:t>
      </w:r>
    </w:p>
    <w:p w:rsidR="00612A4A" w:rsidRPr="00354A5E" w:rsidRDefault="00612A4A" w:rsidP="00006E58">
      <w:pPr>
        <w:pStyle w:val="ListParagraph"/>
        <w:numPr>
          <w:ilvl w:val="0"/>
          <w:numId w:val="8"/>
        </w:numPr>
        <w:spacing w:before="120" w:after="0"/>
        <w:ind w:left="360"/>
        <w:contextualSpacing w:val="0"/>
        <w:jc w:val="both"/>
      </w:pPr>
      <w:r w:rsidRPr="00E6792F">
        <w:rPr>
          <w:rFonts w:cs="Arial"/>
        </w:rPr>
        <w:t>Aged Infrastructure, maintenance, and storm hardening considerations - There are situations where aged facilities need to be maintained (such as a circuit rebuild) due to maintenance or storm hardening considerations, or there might be other facilities (such as 138/69 kV autotransformers) that are nearing the end of their life.  In some cases, the TSP may consider whether to upgrade the facilities in-kind or, for a</w:t>
      </w:r>
      <w:r>
        <w:rPr>
          <w:rFonts w:cs="Arial"/>
        </w:rPr>
        <w:t>n</w:t>
      </w:r>
      <w:r w:rsidRPr="00E6792F">
        <w:rPr>
          <w:rFonts w:cs="Arial"/>
        </w:rPr>
        <w:t xml:space="preserve"> incremental cost, upgrade and replace to ensure future needs are met without the need for a second project.  For example, if a circuit is rebuilt for maintenance, it would be highly undesirable for the TSP to rebuild the new circuit a second time because the load has grown to the point that the circuit needs to be upgraded.</w:t>
      </w:r>
      <w:r>
        <w:rPr>
          <w:rFonts w:cs="Arial"/>
        </w:rPr>
        <w:t xml:space="preserve">  Consider modification to RPG procedure to allow certain upgrade projects to be considered as “neutral”.</w:t>
      </w:r>
    </w:p>
    <w:p w:rsidR="00612A4A" w:rsidRPr="00E6792F" w:rsidRDefault="00612A4A" w:rsidP="003B0327">
      <w:pPr>
        <w:pStyle w:val="ListParagraph"/>
        <w:spacing w:before="120" w:after="0"/>
        <w:ind w:left="360"/>
        <w:contextualSpacing w:val="0"/>
      </w:pPr>
    </w:p>
    <w:sectPr w:rsidR="00612A4A" w:rsidRPr="00E6792F" w:rsidSect="00183956">
      <w:headerReference w:type="even" r:id="rId7"/>
      <w:headerReference w:type="default" r:id="rId8"/>
      <w:headerReference w:type="first" r:id="rId9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F3D" w:rsidRDefault="00143F3D" w:rsidP="00033AE7">
      <w:pPr>
        <w:spacing w:after="0" w:line="240" w:lineRule="auto"/>
      </w:pPr>
      <w:r>
        <w:separator/>
      </w:r>
    </w:p>
  </w:endnote>
  <w:endnote w:type="continuationSeparator" w:id="0">
    <w:p w:rsidR="00143F3D" w:rsidRDefault="00143F3D" w:rsidP="0003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F3D" w:rsidRDefault="00143F3D" w:rsidP="00033AE7">
      <w:pPr>
        <w:spacing w:after="0" w:line="240" w:lineRule="auto"/>
      </w:pPr>
      <w:r>
        <w:separator/>
      </w:r>
    </w:p>
  </w:footnote>
  <w:footnote w:type="continuationSeparator" w:id="0">
    <w:p w:rsidR="00143F3D" w:rsidRDefault="00143F3D" w:rsidP="0003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4A" w:rsidRDefault="00D70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1485" o:spid="_x0000_s2049" type="#_x0000_t136" style="position:absolute;margin-left:0;margin-top:0;width:412.4pt;height:247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4A" w:rsidRDefault="00D70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1486" o:spid="_x0000_s2050" type="#_x0000_t136" style="position:absolute;margin-left:0;margin-top:0;width:412.4pt;height:247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4A" w:rsidRDefault="00D70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1484" o:spid="_x0000_s2051" type="#_x0000_t136" style="position:absolute;margin-left:0;margin-top:0;width:412.4pt;height:247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428A"/>
    <w:multiLevelType w:val="hybridMultilevel"/>
    <w:tmpl w:val="E304CA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860EC3"/>
    <w:multiLevelType w:val="hybridMultilevel"/>
    <w:tmpl w:val="270E9FB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8E760AB"/>
    <w:multiLevelType w:val="hybridMultilevel"/>
    <w:tmpl w:val="D28AA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34660C"/>
    <w:multiLevelType w:val="hybridMultilevel"/>
    <w:tmpl w:val="2182C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390F93"/>
    <w:multiLevelType w:val="hybridMultilevel"/>
    <w:tmpl w:val="4D868EB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8CB3BF8"/>
    <w:multiLevelType w:val="hybridMultilevel"/>
    <w:tmpl w:val="9E4084D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A6B0F6C"/>
    <w:multiLevelType w:val="hybridMultilevel"/>
    <w:tmpl w:val="C35639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4B18C0"/>
    <w:multiLevelType w:val="hybridMultilevel"/>
    <w:tmpl w:val="5E02D386"/>
    <w:lvl w:ilvl="0" w:tplc="75AE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F238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6A7782">
      <w:start w:val="95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FC54B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F484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F2D7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4E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2EB0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EEE1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541392C"/>
    <w:multiLevelType w:val="hybridMultilevel"/>
    <w:tmpl w:val="1DBAD3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25C516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2D0EA34">
      <w:start w:val="1565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C825A2E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F63A9DAC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1FA58C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336A454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0EA5D1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C941770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696D4741"/>
    <w:multiLevelType w:val="hybridMultilevel"/>
    <w:tmpl w:val="8E76C5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05648B"/>
    <w:multiLevelType w:val="hybridMultilevel"/>
    <w:tmpl w:val="DCC64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344964"/>
    <w:multiLevelType w:val="hybridMultilevel"/>
    <w:tmpl w:val="A85E983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oNotTrackMoves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EF6"/>
    <w:rsid w:val="00001A3A"/>
    <w:rsid w:val="00006E58"/>
    <w:rsid w:val="000076F3"/>
    <w:rsid w:val="0001442D"/>
    <w:rsid w:val="00023C7D"/>
    <w:rsid w:val="00033AE7"/>
    <w:rsid w:val="00065EAC"/>
    <w:rsid w:val="0007337C"/>
    <w:rsid w:val="00095BD7"/>
    <w:rsid w:val="000C6350"/>
    <w:rsid w:val="000E7019"/>
    <w:rsid w:val="00110912"/>
    <w:rsid w:val="001138A3"/>
    <w:rsid w:val="0011627A"/>
    <w:rsid w:val="00124C24"/>
    <w:rsid w:val="00143F3D"/>
    <w:rsid w:val="00183956"/>
    <w:rsid w:val="001A657F"/>
    <w:rsid w:val="001C4DE0"/>
    <w:rsid w:val="002032FC"/>
    <w:rsid w:val="0025126D"/>
    <w:rsid w:val="002617EF"/>
    <w:rsid w:val="00264C29"/>
    <w:rsid w:val="00264D86"/>
    <w:rsid w:val="00267744"/>
    <w:rsid w:val="00285FD7"/>
    <w:rsid w:val="00293E39"/>
    <w:rsid w:val="002941ED"/>
    <w:rsid w:val="002B5BD4"/>
    <w:rsid w:val="002E1158"/>
    <w:rsid w:val="002F1954"/>
    <w:rsid w:val="0031631E"/>
    <w:rsid w:val="003171BF"/>
    <w:rsid w:val="00327BCC"/>
    <w:rsid w:val="00342723"/>
    <w:rsid w:val="003459EB"/>
    <w:rsid w:val="00353757"/>
    <w:rsid w:val="003549D0"/>
    <w:rsid w:val="00354A5E"/>
    <w:rsid w:val="003763C1"/>
    <w:rsid w:val="00376DC7"/>
    <w:rsid w:val="003909FA"/>
    <w:rsid w:val="003910C5"/>
    <w:rsid w:val="003B0327"/>
    <w:rsid w:val="003C0B1D"/>
    <w:rsid w:val="003D11D8"/>
    <w:rsid w:val="003F7DFD"/>
    <w:rsid w:val="00405DB6"/>
    <w:rsid w:val="00413DB4"/>
    <w:rsid w:val="004238AE"/>
    <w:rsid w:val="00463CB5"/>
    <w:rsid w:val="00486A31"/>
    <w:rsid w:val="004B53ED"/>
    <w:rsid w:val="004B549B"/>
    <w:rsid w:val="004C37D0"/>
    <w:rsid w:val="004F1A0E"/>
    <w:rsid w:val="004F4DBE"/>
    <w:rsid w:val="005128ED"/>
    <w:rsid w:val="00517D6D"/>
    <w:rsid w:val="005219CB"/>
    <w:rsid w:val="00542186"/>
    <w:rsid w:val="00563FF6"/>
    <w:rsid w:val="005739BA"/>
    <w:rsid w:val="005752C7"/>
    <w:rsid w:val="0058427F"/>
    <w:rsid w:val="00591751"/>
    <w:rsid w:val="00596DD4"/>
    <w:rsid w:val="005B4339"/>
    <w:rsid w:val="005F15D2"/>
    <w:rsid w:val="00612A4A"/>
    <w:rsid w:val="00630663"/>
    <w:rsid w:val="00646D32"/>
    <w:rsid w:val="00665E8D"/>
    <w:rsid w:val="006765DC"/>
    <w:rsid w:val="006918B6"/>
    <w:rsid w:val="006C7146"/>
    <w:rsid w:val="006D36F1"/>
    <w:rsid w:val="006E733B"/>
    <w:rsid w:val="00712830"/>
    <w:rsid w:val="0075241C"/>
    <w:rsid w:val="00764807"/>
    <w:rsid w:val="007A55BC"/>
    <w:rsid w:val="007D0B69"/>
    <w:rsid w:val="007F4E57"/>
    <w:rsid w:val="007F75FE"/>
    <w:rsid w:val="008039A9"/>
    <w:rsid w:val="00830BA6"/>
    <w:rsid w:val="008B1460"/>
    <w:rsid w:val="008E670B"/>
    <w:rsid w:val="008F0ADC"/>
    <w:rsid w:val="00920635"/>
    <w:rsid w:val="00926188"/>
    <w:rsid w:val="009467D5"/>
    <w:rsid w:val="00961B30"/>
    <w:rsid w:val="009716B7"/>
    <w:rsid w:val="009776C7"/>
    <w:rsid w:val="00993008"/>
    <w:rsid w:val="009D1783"/>
    <w:rsid w:val="009F6108"/>
    <w:rsid w:val="00A35444"/>
    <w:rsid w:val="00A41AA3"/>
    <w:rsid w:val="00A5312F"/>
    <w:rsid w:val="00A55604"/>
    <w:rsid w:val="00A77CC4"/>
    <w:rsid w:val="00A85ED5"/>
    <w:rsid w:val="00AA0F78"/>
    <w:rsid w:val="00AF1E96"/>
    <w:rsid w:val="00B30A22"/>
    <w:rsid w:val="00B34670"/>
    <w:rsid w:val="00B80E1D"/>
    <w:rsid w:val="00BB0453"/>
    <w:rsid w:val="00BB7933"/>
    <w:rsid w:val="00BD6B0C"/>
    <w:rsid w:val="00BD74D8"/>
    <w:rsid w:val="00BE0C1F"/>
    <w:rsid w:val="00C14F9C"/>
    <w:rsid w:val="00C27EA4"/>
    <w:rsid w:val="00C27F1F"/>
    <w:rsid w:val="00C52009"/>
    <w:rsid w:val="00C60223"/>
    <w:rsid w:val="00C65EF6"/>
    <w:rsid w:val="00C73FEB"/>
    <w:rsid w:val="00C80844"/>
    <w:rsid w:val="00C8154D"/>
    <w:rsid w:val="00CC2B9B"/>
    <w:rsid w:val="00CF1053"/>
    <w:rsid w:val="00CF5D9E"/>
    <w:rsid w:val="00D16247"/>
    <w:rsid w:val="00D2154E"/>
    <w:rsid w:val="00D26628"/>
    <w:rsid w:val="00D52D83"/>
    <w:rsid w:val="00D61100"/>
    <w:rsid w:val="00D7094E"/>
    <w:rsid w:val="00D72AF4"/>
    <w:rsid w:val="00E6792F"/>
    <w:rsid w:val="00E7682D"/>
    <w:rsid w:val="00E829A2"/>
    <w:rsid w:val="00E835DE"/>
    <w:rsid w:val="00EA12FD"/>
    <w:rsid w:val="00F00C40"/>
    <w:rsid w:val="00F24982"/>
    <w:rsid w:val="00F41B73"/>
    <w:rsid w:val="00F51D4D"/>
    <w:rsid w:val="00F56081"/>
    <w:rsid w:val="00F7794F"/>
    <w:rsid w:val="00F808CE"/>
    <w:rsid w:val="00F9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5E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A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2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124C2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4C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24C2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4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4C24"/>
    <w:rPr>
      <w:b/>
      <w:bCs/>
    </w:rPr>
  </w:style>
  <w:style w:type="paragraph" w:styleId="PlainText">
    <w:name w:val="Plain Text"/>
    <w:basedOn w:val="Normal"/>
    <w:link w:val="PlainTextChar"/>
    <w:uiPriority w:val="99"/>
    <w:rsid w:val="00413D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13DB4"/>
    <w:rPr>
      <w:rFonts w:ascii="Consolas" w:eastAsia="Times New Roman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033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3AE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33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3A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DWoodfin</dc:creator>
  <cp:keywords/>
  <dc:description/>
  <cp:lastModifiedBy>bawilliams</cp:lastModifiedBy>
  <cp:revision>4</cp:revision>
  <cp:lastPrinted>2011-12-02T20:52:00Z</cp:lastPrinted>
  <dcterms:created xsi:type="dcterms:W3CDTF">2012-01-04T18:15:00Z</dcterms:created>
  <dcterms:modified xsi:type="dcterms:W3CDTF">2012-01-05T21:43:00Z</dcterms:modified>
</cp:coreProperties>
</file>