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575" w:rsidRDefault="000D1FA6" w:rsidP="000D1FA6">
      <w:pPr>
        <w:pStyle w:val="NoSpacing"/>
        <w:rPr>
          <w:rFonts w:ascii="Arial" w:hAnsi="Arial" w:cs="Arial"/>
          <w:sz w:val="20"/>
          <w:szCs w:val="20"/>
        </w:rPr>
      </w:pPr>
      <w:r>
        <w:rPr>
          <w:rFonts w:ascii="Arial" w:hAnsi="Arial" w:cs="Arial"/>
          <w:sz w:val="20"/>
          <w:szCs w:val="20"/>
        </w:rPr>
        <w:t>MP1- PMVI Fee Reversal Subtype</w:t>
      </w:r>
    </w:p>
    <w:p w:rsidR="000D1FA6" w:rsidRDefault="000D1FA6" w:rsidP="000D1FA6">
      <w:pPr>
        <w:pStyle w:val="NoSpacing"/>
        <w:rPr>
          <w:rFonts w:ascii="Arial" w:hAnsi="Arial" w:cs="Arial"/>
          <w:sz w:val="20"/>
          <w:szCs w:val="20"/>
        </w:rPr>
      </w:pPr>
    </w:p>
    <w:p w:rsidR="000D1FA6" w:rsidRDefault="000D1FA6" w:rsidP="000D1FA6">
      <w:pPr>
        <w:pStyle w:val="NoSpacing"/>
        <w:numPr>
          <w:ilvl w:val="0"/>
          <w:numId w:val="1"/>
        </w:numPr>
        <w:rPr>
          <w:rFonts w:ascii="Arial" w:hAnsi="Arial" w:cs="Arial"/>
          <w:sz w:val="20"/>
          <w:szCs w:val="20"/>
        </w:rPr>
      </w:pPr>
      <w:r>
        <w:rPr>
          <w:rFonts w:ascii="Arial" w:hAnsi="Arial" w:cs="Arial"/>
          <w:sz w:val="20"/>
          <w:szCs w:val="20"/>
        </w:rPr>
        <w:t>Description</w:t>
      </w:r>
    </w:p>
    <w:p w:rsidR="000D1FA6" w:rsidRDefault="000D1FA6" w:rsidP="000D1FA6">
      <w:pPr>
        <w:pStyle w:val="NoSpacing"/>
        <w:numPr>
          <w:ilvl w:val="0"/>
          <w:numId w:val="2"/>
        </w:numPr>
        <w:rPr>
          <w:rFonts w:ascii="Arial" w:hAnsi="Arial" w:cs="Arial"/>
          <w:sz w:val="20"/>
          <w:szCs w:val="20"/>
        </w:rPr>
      </w:pPr>
      <w:r>
        <w:rPr>
          <w:rFonts w:ascii="Arial" w:hAnsi="Arial" w:cs="Arial"/>
          <w:sz w:val="20"/>
          <w:szCs w:val="20"/>
        </w:rPr>
        <w:t>Background</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Task Force participants have requested changes to IAG workflows to allow for “</w:t>
      </w:r>
      <w:r w:rsidRPr="00812586">
        <w:rPr>
          <w:rFonts w:ascii="Arial" w:hAnsi="Arial" w:cs="Arial"/>
          <w:sz w:val="20"/>
          <w:szCs w:val="20"/>
        </w:rPr>
        <w:t>efficient and verifiable approval for Transmission and/or Distribution Service Providers (TDSPs) to reverse priority Move-In Request charges from the losing Market Participant to</w:t>
      </w:r>
      <w:r>
        <w:rPr>
          <w:rFonts w:ascii="Arial" w:hAnsi="Arial" w:cs="Arial"/>
          <w:sz w:val="20"/>
          <w:szCs w:val="20"/>
        </w:rPr>
        <w:t xml:space="preserve"> the gaining Market Participant”.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These changes could be achieved with a new subtype</w:t>
      </w:r>
      <w:r w:rsidR="00D60E6D">
        <w:rPr>
          <w:rFonts w:ascii="Arial" w:hAnsi="Arial" w:cs="Arial"/>
          <w:sz w:val="20"/>
          <w:szCs w:val="20"/>
        </w:rPr>
        <w: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 xml:space="preserve">This subtype would be entitled </w:t>
      </w:r>
      <w:del w:id="0" w:author="ercot" w:date="2011-02-17T10:17:00Z">
        <w:r w:rsidRPr="000D1FA6" w:rsidDel="0029720F">
          <w:rPr>
            <w:rFonts w:ascii="Arial" w:hAnsi="Arial" w:cs="Arial"/>
            <w:i/>
            <w:sz w:val="20"/>
            <w:szCs w:val="20"/>
          </w:rPr>
          <w:delText>Fee Reversal</w:delText>
        </w:r>
        <w:r w:rsidR="00D60E6D" w:rsidDel="0029720F">
          <w:rPr>
            <w:rFonts w:ascii="Arial" w:hAnsi="Arial" w:cs="Arial"/>
            <w:i/>
            <w:sz w:val="20"/>
            <w:szCs w:val="20"/>
          </w:rPr>
          <w:delText>.</w:delText>
        </w:r>
      </w:del>
      <w:ins w:id="1" w:author="ercot" w:date="2011-02-17T10:17:00Z">
        <w:r w:rsidR="0029720F">
          <w:rPr>
            <w:rFonts w:ascii="Arial" w:hAnsi="Arial" w:cs="Arial"/>
            <w:i/>
            <w:sz w:val="20"/>
            <w:szCs w:val="20"/>
          </w:rPr>
          <w:t>Redirect Fees</w:t>
        </w:r>
      </w:ins>
    </w:p>
    <w:p w:rsidR="000D1FA6" w:rsidRDefault="008E48AE" w:rsidP="000D1FA6">
      <w:pPr>
        <w:pStyle w:val="NoSpacing"/>
        <w:numPr>
          <w:ilvl w:val="1"/>
          <w:numId w:val="2"/>
        </w:numPr>
        <w:rPr>
          <w:rFonts w:ascii="Arial" w:hAnsi="Arial" w:cs="Arial"/>
          <w:sz w:val="20"/>
          <w:szCs w:val="20"/>
        </w:rPr>
      </w:pPr>
      <w:r>
        <w:rPr>
          <w:rFonts w:ascii="Arial" w:hAnsi="Arial" w:cs="Arial"/>
          <w:sz w:val="20"/>
          <w:szCs w:val="20"/>
        </w:rPr>
        <w:t>Issues under t</w:t>
      </w:r>
      <w:r w:rsidR="000D1FA6">
        <w:rPr>
          <w:rFonts w:ascii="Arial" w:hAnsi="Arial" w:cs="Arial"/>
          <w:sz w:val="20"/>
          <w:szCs w:val="20"/>
        </w:rPr>
        <w:t xml:space="preserve">his subtype </w:t>
      </w:r>
      <w:r w:rsidR="009F0ED3">
        <w:rPr>
          <w:rFonts w:ascii="Arial" w:hAnsi="Arial" w:cs="Arial"/>
          <w:sz w:val="20"/>
          <w:szCs w:val="20"/>
        </w:rPr>
        <w:t>can only be submitted by the Losing CR.</w:t>
      </w:r>
    </w:p>
    <w:p w:rsidR="000D1FA6" w:rsidRDefault="000D1FA6" w:rsidP="000D1FA6">
      <w:pPr>
        <w:pStyle w:val="NoSpacing"/>
        <w:numPr>
          <w:ilvl w:val="2"/>
          <w:numId w:val="2"/>
        </w:numPr>
        <w:rPr>
          <w:rFonts w:ascii="Arial" w:hAnsi="Arial" w:cs="Arial"/>
          <w:sz w:val="20"/>
          <w:szCs w:val="20"/>
        </w:rPr>
      </w:pPr>
      <w:r>
        <w:rPr>
          <w:rFonts w:ascii="Arial" w:hAnsi="Arial" w:cs="Arial"/>
          <w:sz w:val="20"/>
          <w:szCs w:val="20"/>
        </w:rPr>
        <w:t xml:space="preserve">If an open MarkeTrak issue within the </w:t>
      </w:r>
      <w:r w:rsidRPr="000D1FA6">
        <w:rPr>
          <w:rFonts w:ascii="Arial" w:hAnsi="Arial" w:cs="Arial"/>
          <w:i/>
          <w:sz w:val="20"/>
          <w:szCs w:val="20"/>
        </w:rPr>
        <w:t>Inadvertent Losing</w:t>
      </w:r>
      <w:r>
        <w:rPr>
          <w:rFonts w:ascii="Arial" w:hAnsi="Arial" w:cs="Arial"/>
          <w:sz w:val="20"/>
          <w:szCs w:val="20"/>
        </w:rPr>
        <w:t xml:space="preserve"> or </w:t>
      </w:r>
      <w:r w:rsidRPr="000D1FA6">
        <w:rPr>
          <w:rFonts w:ascii="Arial" w:hAnsi="Arial" w:cs="Arial"/>
          <w:i/>
          <w:sz w:val="20"/>
          <w:szCs w:val="20"/>
        </w:rPr>
        <w:t>Inadvertent Gaining</w:t>
      </w:r>
      <w:r>
        <w:rPr>
          <w:rFonts w:ascii="Arial" w:hAnsi="Arial" w:cs="Arial"/>
          <w:sz w:val="20"/>
          <w:szCs w:val="20"/>
        </w:rPr>
        <w:t xml:space="preserve"> subtype already exists, an issue under this subtype</w:t>
      </w:r>
      <w:r w:rsidR="00D60E6D">
        <w:rPr>
          <w:rFonts w:ascii="Arial" w:hAnsi="Arial" w:cs="Arial"/>
          <w:sz w:val="20"/>
          <w:szCs w:val="20"/>
        </w:rPr>
        <w:t xml:space="preserve"> will be filed an addition to it.</w:t>
      </w:r>
    </w:p>
    <w:p w:rsidR="00D60E6D" w:rsidRDefault="00D60E6D" w:rsidP="000D1FA6">
      <w:pPr>
        <w:pStyle w:val="NoSpacing"/>
        <w:numPr>
          <w:ilvl w:val="2"/>
          <w:numId w:val="2"/>
        </w:numPr>
        <w:rPr>
          <w:rFonts w:ascii="Arial" w:hAnsi="Arial" w:cs="Arial"/>
          <w:sz w:val="20"/>
          <w:szCs w:val="20"/>
        </w:rPr>
      </w:pPr>
      <w:r>
        <w:rPr>
          <w:rFonts w:ascii="Arial" w:hAnsi="Arial" w:cs="Arial"/>
          <w:sz w:val="20"/>
          <w:szCs w:val="20"/>
        </w:rPr>
        <w:t>If there is no open issue under either of the IAG subtypes, this issue type would be filed by itself.</w:t>
      </w:r>
    </w:p>
    <w:p w:rsidR="004C1CEB" w:rsidRDefault="004C1CEB" w:rsidP="004C1CEB">
      <w:pPr>
        <w:pStyle w:val="NoSpacing"/>
        <w:numPr>
          <w:ilvl w:val="1"/>
          <w:numId w:val="2"/>
        </w:numPr>
        <w:rPr>
          <w:rFonts w:ascii="Arial" w:hAnsi="Arial" w:cs="Arial"/>
          <w:sz w:val="20"/>
          <w:szCs w:val="20"/>
        </w:rPr>
      </w:pPr>
      <w:r>
        <w:rPr>
          <w:rFonts w:ascii="Arial" w:hAnsi="Arial" w:cs="Arial"/>
          <w:sz w:val="20"/>
          <w:szCs w:val="20"/>
        </w:rPr>
        <w:t>Issues under this subtype should only be submitted when a lights out situation occurs</w:t>
      </w:r>
    </w:p>
    <w:p w:rsidR="004C1CEB" w:rsidRDefault="004C1CEB" w:rsidP="004C1CEB">
      <w:pPr>
        <w:pStyle w:val="NoSpacing"/>
        <w:numPr>
          <w:ilvl w:val="2"/>
          <w:numId w:val="2"/>
        </w:numPr>
        <w:rPr>
          <w:rFonts w:ascii="Arial" w:hAnsi="Arial" w:cs="Arial"/>
          <w:sz w:val="20"/>
          <w:szCs w:val="20"/>
        </w:rPr>
      </w:pPr>
      <w:r>
        <w:rPr>
          <w:rFonts w:ascii="Arial" w:hAnsi="Arial" w:cs="Arial"/>
          <w:sz w:val="20"/>
          <w:szCs w:val="20"/>
        </w:rPr>
        <w:t>Otherwise, the normal IAG subtypes should be used</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transitions “Agree” or “Unexecutable” w</w:t>
      </w:r>
      <w:r w:rsidR="004C1CEB">
        <w:rPr>
          <w:rFonts w:ascii="Arial" w:hAnsi="Arial" w:cs="Arial"/>
          <w:sz w:val="20"/>
          <w:szCs w:val="20"/>
        </w:rPr>
        <w:t>ill</w:t>
      </w:r>
      <w:r>
        <w:rPr>
          <w:rFonts w:ascii="Arial" w:hAnsi="Arial" w:cs="Arial"/>
          <w:sz w:val="20"/>
          <w:szCs w:val="20"/>
        </w:rPr>
        <w:t xml:space="preserve"> be used to indicate whether or not the Gaining CR agrees an inadvertent gain has occurred and the TDSP should reverse PMVI fees in response to a lights out situation.</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Problems with Current Workflow</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current workflow requires the Losing CR to use a specific comment requesting reversal of PMVI fees in the event of a lights out situation.</w:t>
      </w:r>
    </w:p>
    <w:p w:rsidR="00D60E6D" w:rsidRDefault="00D60E6D" w:rsidP="00D60E6D">
      <w:pPr>
        <w:pStyle w:val="NoSpacing"/>
        <w:numPr>
          <w:ilvl w:val="2"/>
          <w:numId w:val="2"/>
        </w:numPr>
        <w:rPr>
          <w:rFonts w:ascii="Arial" w:hAnsi="Arial" w:cs="Arial"/>
          <w:sz w:val="20"/>
          <w:szCs w:val="20"/>
        </w:rPr>
      </w:pPr>
      <w:r>
        <w:rPr>
          <w:rFonts w:ascii="Arial" w:hAnsi="Arial" w:cs="Arial"/>
          <w:sz w:val="20"/>
          <w:szCs w:val="20"/>
        </w:rPr>
        <w:t>TDSPs may have difficulty reporting and identifying these issues if comments are not exact</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New Functionality</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In contrast to the existing </w:t>
      </w:r>
      <w:r>
        <w:rPr>
          <w:rFonts w:ascii="Arial" w:hAnsi="Arial" w:cs="Arial"/>
          <w:i/>
          <w:sz w:val="20"/>
          <w:szCs w:val="20"/>
        </w:rPr>
        <w:t xml:space="preserve">Inadvertent </w:t>
      </w:r>
      <w:r w:rsidRPr="00D60E6D">
        <w:rPr>
          <w:rFonts w:ascii="Arial" w:hAnsi="Arial" w:cs="Arial"/>
          <w:i/>
          <w:sz w:val="20"/>
          <w:szCs w:val="20"/>
        </w:rPr>
        <w:t>Losing</w:t>
      </w:r>
      <w:r>
        <w:rPr>
          <w:rFonts w:ascii="Arial" w:hAnsi="Arial" w:cs="Arial"/>
          <w:sz w:val="20"/>
          <w:szCs w:val="20"/>
        </w:rPr>
        <w:t xml:space="preserve"> workflow, t</w:t>
      </w:r>
      <w:r w:rsidRPr="00D60E6D">
        <w:rPr>
          <w:rFonts w:ascii="Arial" w:hAnsi="Arial" w:cs="Arial"/>
          <w:sz w:val="20"/>
          <w:szCs w:val="20"/>
        </w:rPr>
        <w:t>he</w:t>
      </w:r>
      <w:r>
        <w:rPr>
          <w:rFonts w:ascii="Arial" w:hAnsi="Arial" w:cs="Arial"/>
          <w:sz w:val="20"/>
          <w:szCs w:val="20"/>
        </w:rPr>
        <w:t xml:space="preserve"> Losing CR will not be able to send the issue straight to the TDSP if “Send to Losing CR” is chosen.  This transition will only be used for information requests from the Gaining CR.  The Gaining CR must select “Agree” to give the TDSP a clear signal that the Gaining CR is now willing to allow for the Losing CR to regain the premise, and accept all fees (PMVI and otherwise) related to the return of this issue.  This transition in the current workflow has been a source of confusion in the past, as it does not necessarily indicate agreement on the part of the Gaining CR.</w:t>
      </w:r>
    </w:p>
    <w:p w:rsidR="00D60E6D" w:rsidDel="0029720F" w:rsidRDefault="00D60E6D" w:rsidP="00D60E6D">
      <w:pPr>
        <w:pStyle w:val="NoSpacing"/>
        <w:numPr>
          <w:ilvl w:val="0"/>
          <w:numId w:val="2"/>
        </w:numPr>
        <w:rPr>
          <w:del w:id="2" w:author="ercot" w:date="2011-02-17T10:20:00Z"/>
          <w:rFonts w:ascii="Arial" w:hAnsi="Arial" w:cs="Arial"/>
          <w:sz w:val="20"/>
          <w:szCs w:val="20"/>
        </w:rPr>
      </w:pPr>
      <w:del w:id="3" w:author="ercot" w:date="2011-02-17T10:20:00Z">
        <w:r w:rsidDel="0029720F">
          <w:rPr>
            <w:rFonts w:ascii="Arial" w:hAnsi="Arial" w:cs="Arial"/>
            <w:sz w:val="20"/>
            <w:szCs w:val="20"/>
          </w:rPr>
          <w:delText>Other</w:delText>
        </w:r>
      </w:del>
    </w:p>
    <w:p w:rsidR="00D60E6D" w:rsidDel="0029720F" w:rsidRDefault="00D60E6D" w:rsidP="00D60E6D">
      <w:pPr>
        <w:pStyle w:val="NoSpacing"/>
        <w:numPr>
          <w:ilvl w:val="1"/>
          <w:numId w:val="2"/>
        </w:numPr>
        <w:rPr>
          <w:del w:id="4" w:author="ercot" w:date="2011-02-17T10:20:00Z"/>
          <w:rFonts w:ascii="Arial" w:hAnsi="Arial" w:cs="Arial"/>
          <w:sz w:val="20"/>
          <w:szCs w:val="20"/>
        </w:rPr>
      </w:pPr>
      <w:del w:id="5" w:author="ercot" w:date="2011-02-17T10:20:00Z">
        <w:r w:rsidDel="0029720F">
          <w:rPr>
            <w:rFonts w:ascii="Arial" w:hAnsi="Arial" w:cs="Arial"/>
            <w:sz w:val="20"/>
            <w:szCs w:val="20"/>
          </w:rPr>
          <w:delText>Several changes to the User Guide should accompany the implementation of this subtype</w:delText>
        </w:r>
      </w:del>
    </w:p>
    <w:p w:rsidR="00D60E6D" w:rsidDel="0029720F" w:rsidRDefault="00D60E6D" w:rsidP="00D60E6D">
      <w:pPr>
        <w:pStyle w:val="NoSpacing"/>
        <w:numPr>
          <w:ilvl w:val="2"/>
          <w:numId w:val="2"/>
        </w:numPr>
        <w:rPr>
          <w:del w:id="6" w:author="ercot" w:date="2011-02-17T10:20:00Z"/>
          <w:rFonts w:ascii="Arial" w:hAnsi="Arial" w:cs="Arial"/>
          <w:sz w:val="20"/>
          <w:szCs w:val="20"/>
        </w:rPr>
      </w:pPr>
      <w:del w:id="7" w:author="ercot" w:date="2011-02-17T10:20:00Z">
        <w:r w:rsidDel="0029720F">
          <w:rPr>
            <w:rFonts w:ascii="Arial" w:hAnsi="Arial" w:cs="Arial"/>
            <w:sz w:val="20"/>
            <w:szCs w:val="20"/>
          </w:rPr>
          <w:delText>The Losing CR should be instructed to item link any open IAG issue, if one exists, and;</w:delText>
        </w:r>
      </w:del>
    </w:p>
    <w:p w:rsidR="00D60E6D" w:rsidDel="0029720F" w:rsidRDefault="00D60E6D" w:rsidP="00D60E6D">
      <w:pPr>
        <w:pStyle w:val="NoSpacing"/>
        <w:numPr>
          <w:ilvl w:val="2"/>
          <w:numId w:val="2"/>
        </w:numPr>
        <w:rPr>
          <w:del w:id="8" w:author="ercot" w:date="2011-02-17T10:20:00Z"/>
          <w:rFonts w:ascii="Arial" w:hAnsi="Arial" w:cs="Arial"/>
          <w:sz w:val="20"/>
          <w:szCs w:val="20"/>
        </w:rPr>
      </w:pPr>
      <w:del w:id="9" w:author="ercot" w:date="2011-02-17T10:20:00Z">
        <w:r w:rsidDel="0029720F">
          <w:rPr>
            <w:rFonts w:ascii="Arial" w:hAnsi="Arial" w:cs="Arial"/>
            <w:sz w:val="20"/>
            <w:szCs w:val="20"/>
          </w:rPr>
          <w:delText xml:space="preserve">The Gaining CR should be instructed to update the issue in accordance with all </w:delText>
        </w:r>
        <w:r w:rsidR="009F0ED3" w:rsidDel="0029720F">
          <w:rPr>
            <w:rFonts w:ascii="Arial" w:hAnsi="Arial" w:cs="Arial"/>
            <w:sz w:val="20"/>
            <w:szCs w:val="20"/>
          </w:rPr>
          <w:delText>PUCT and RMG guidelines</w:delText>
        </w:r>
      </w:del>
    </w:p>
    <w:p w:rsidR="00D60E6D" w:rsidRDefault="00D60E6D" w:rsidP="00D60E6D">
      <w:pPr>
        <w:pStyle w:val="NoSpacing"/>
        <w:numPr>
          <w:ilvl w:val="0"/>
          <w:numId w:val="1"/>
        </w:numPr>
        <w:rPr>
          <w:rFonts w:ascii="Arial" w:hAnsi="Arial" w:cs="Arial"/>
          <w:sz w:val="20"/>
          <w:szCs w:val="20"/>
        </w:rPr>
      </w:pPr>
      <w:r>
        <w:rPr>
          <w:rFonts w:ascii="Arial" w:hAnsi="Arial" w:cs="Arial"/>
          <w:sz w:val="20"/>
          <w:szCs w:val="20"/>
        </w:rPr>
        <w:t>New Fields</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GUI</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New Field, “Priority BGN02”</w:t>
      </w:r>
    </w:p>
    <w:p w:rsidR="009A423E" w:rsidRDefault="00D60E6D" w:rsidP="00D60E6D">
      <w:pPr>
        <w:pStyle w:val="NoSpacing"/>
        <w:numPr>
          <w:ilvl w:val="2"/>
          <w:numId w:val="2"/>
        </w:numPr>
        <w:rPr>
          <w:rFonts w:ascii="Arial" w:hAnsi="Arial" w:cs="Arial"/>
          <w:sz w:val="20"/>
          <w:szCs w:val="20"/>
        </w:rPr>
      </w:pPr>
      <w:r>
        <w:rPr>
          <w:rFonts w:ascii="Arial" w:hAnsi="Arial" w:cs="Arial"/>
          <w:sz w:val="20"/>
          <w:szCs w:val="20"/>
        </w:rPr>
        <w:t>Min/max length- 1/30</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Type- free form text</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 xml:space="preserve">Permitted values &amp; </w:t>
      </w:r>
      <w:proofErr w:type="spellStart"/>
      <w:r>
        <w:rPr>
          <w:rFonts w:ascii="Arial" w:hAnsi="Arial" w:cs="Arial"/>
          <w:sz w:val="20"/>
          <w:szCs w:val="20"/>
        </w:rPr>
        <w:t>defs</w:t>
      </w:r>
      <w:proofErr w:type="spellEnd"/>
      <w:r>
        <w:rPr>
          <w:rFonts w:ascii="Arial" w:hAnsi="Arial" w:cs="Arial"/>
          <w:sz w:val="20"/>
          <w:szCs w:val="20"/>
        </w:rPr>
        <w:t>- anything within character limit</w:t>
      </w:r>
    </w:p>
    <w:p w:rsidR="00D60E6D" w:rsidRDefault="009A423E"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lastRenderedPageBreak/>
        <w:t>Output format- text populated in file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(Y,N)- Yes</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w:t>
      </w:r>
      <w:del w:id="10" w:author="ercot" w:date="2011-02-17T11:03:00Z">
        <w:r w:rsidDel="0029720F">
          <w:rPr>
            <w:rFonts w:ascii="Arial" w:hAnsi="Arial" w:cs="Arial"/>
            <w:sz w:val="20"/>
            <w:szCs w:val="20"/>
          </w:rPr>
          <w:delText>PMVI Regain Date</w:delText>
        </w:r>
      </w:del>
      <w:ins w:id="11" w:author="ercot" w:date="2011-02-17T11:03:00Z">
        <w:r w:rsidR="0029720F">
          <w:rPr>
            <w:rFonts w:ascii="Arial" w:hAnsi="Arial" w:cs="Arial"/>
            <w:sz w:val="20"/>
            <w:szCs w:val="20"/>
          </w:rPr>
          <w:t>Priority BGN02</w:t>
        </w:r>
      </w:ins>
      <w:r>
        <w:rPr>
          <w:rFonts w:ascii="Arial" w:hAnsi="Arial" w:cs="Arial"/>
          <w:sz w:val="20"/>
          <w:szCs w:val="20"/>
        </w:rPr>
        <w:t>”</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del w:id="12" w:author="ercot" w:date="2011-02-17T11:03:00Z">
        <w:r w:rsidRPr="002D3FC0" w:rsidDel="0029720F">
          <w:rPr>
            <w:rFonts w:ascii="Arial" w:hAnsi="Arial" w:cs="Arial"/>
            <w:i/>
            <w:sz w:val="20"/>
            <w:szCs w:val="20"/>
          </w:rPr>
          <w:delText>Fee Reversal</w:delText>
        </w:r>
      </w:del>
      <w:ins w:id="13" w:author="ercot" w:date="2011-02-17T11:03:00Z">
        <w:r w:rsidR="0029720F">
          <w:rPr>
            <w:rFonts w:ascii="Arial" w:hAnsi="Arial" w:cs="Arial"/>
            <w:i/>
            <w:sz w:val="20"/>
            <w:szCs w:val="20"/>
          </w:rPr>
          <w:t>Redirect Fees</w:t>
        </w:r>
      </w:ins>
    </w:p>
    <w:p w:rsidR="002D3FC0" w:rsidRDefault="002D3FC0" w:rsidP="002D3FC0">
      <w:pPr>
        <w:pStyle w:val="NoSpacing"/>
        <w:numPr>
          <w:ilvl w:val="1"/>
          <w:numId w:val="2"/>
        </w:numPr>
        <w:rPr>
          <w:rFonts w:ascii="Arial" w:hAnsi="Arial" w:cs="Arial"/>
          <w:sz w:val="20"/>
          <w:szCs w:val="20"/>
        </w:rPr>
      </w:pPr>
      <w:r>
        <w:rPr>
          <w:rFonts w:ascii="Arial" w:hAnsi="Arial" w:cs="Arial"/>
          <w:sz w:val="20"/>
          <w:szCs w:val="20"/>
        </w:rPr>
        <w:t>New Field “PMVI Requested Date”</w:t>
      </w:r>
    </w:p>
    <w:p w:rsidR="002D3FC0" w:rsidRDefault="002D3FC0" w:rsidP="002D3FC0">
      <w:pPr>
        <w:pStyle w:val="NoSpacing"/>
        <w:numPr>
          <w:ilvl w:val="2"/>
          <w:numId w:val="2"/>
        </w:numPr>
        <w:rPr>
          <w:rFonts w:ascii="Arial" w:hAnsi="Arial" w:cs="Arial"/>
          <w:sz w:val="20"/>
          <w:szCs w:val="20"/>
        </w:rPr>
      </w:pPr>
      <w:r w:rsidRPr="00C9285A">
        <w:rPr>
          <w:rFonts w:ascii="Arial" w:hAnsi="Arial" w:cs="Arial"/>
          <w:sz w:val="20"/>
          <w:szCs w:val="20"/>
        </w:rPr>
        <w:t>min/max length</w:t>
      </w:r>
      <w:r>
        <w:rPr>
          <w:rFonts w:ascii="Arial" w:hAnsi="Arial" w:cs="Arial"/>
          <w:sz w:val="20"/>
          <w:szCs w:val="20"/>
        </w:rPr>
        <w:t xml:space="preserve"> – required/standard date formatting</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type: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Permitted values and </w:t>
      </w:r>
      <w:proofErr w:type="spellStart"/>
      <w:r>
        <w:rPr>
          <w:rFonts w:ascii="Arial" w:hAnsi="Arial" w:cs="Arial"/>
          <w:sz w:val="20"/>
          <w:szCs w:val="20"/>
        </w:rPr>
        <w:t>defs</w:t>
      </w:r>
      <w:proofErr w:type="spellEnd"/>
      <w:r>
        <w:rPr>
          <w:rFonts w:ascii="Arial" w:hAnsi="Arial" w:cs="Arial"/>
          <w:sz w:val="20"/>
          <w:szCs w:val="20"/>
        </w:rPr>
        <w:t>- valid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Output format- standard date format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“PMVI Requested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9F0ED3"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del w:id="14" w:author="ercot" w:date="2011-02-17T11:04:00Z">
        <w:r w:rsidRPr="002D3FC0" w:rsidDel="0029720F">
          <w:rPr>
            <w:rFonts w:ascii="Arial" w:hAnsi="Arial" w:cs="Arial"/>
            <w:i/>
            <w:sz w:val="20"/>
            <w:szCs w:val="20"/>
          </w:rPr>
          <w:delText>Fee Reversal</w:delText>
        </w:r>
      </w:del>
      <w:ins w:id="15" w:author="ercot" w:date="2011-02-17T11:04:00Z">
        <w:r w:rsidR="0029720F">
          <w:rPr>
            <w:rFonts w:ascii="Arial" w:hAnsi="Arial" w:cs="Arial"/>
            <w:i/>
            <w:sz w:val="20"/>
            <w:szCs w:val="20"/>
          </w:rPr>
          <w:t>Redirect Fees</w:t>
        </w:r>
      </w:ins>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New Transitions</w:t>
      </w:r>
    </w:p>
    <w:p w:rsidR="009F0ED3" w:rsidRDefault="009F0ED3" w:rsidP="009F0ED3">
      <w:pPr>
        <w:pStyle w:val="NoSpacing"/>
        <w:numPr>
          <w:ilvl w:val="2"/>
          <w:numId w:val="2"/>
        </w:numPr>
        <w:rPr>
          <w:ins w:id="16" w:author="ercot" w:date="2011-02-17T11:06:00Z"/>
          <w:rFonts w:ascii="Arial" w:hAnsi="Arial" w:cs="Arial"/>
          <w:sz w:val="20"/>
          <w:szCs w:val="20"/>
        </w:rPr>
      </w:pPr>
      <w:r>
        <w:rPr>
          <w:rFonts w:ascii="Arial" w:hAnsi="Arial" w:cs="Arial"/>
          <w:sz w:val="20"/>
          <w:szCs w:val="20"/>
        </w:rPr>
        <w:t>“Agree”</w:t>
      </w:r>
    </w:p>
    <w:p w:rsidR="0029720F" w:rsidRDefault="0029720F" w:rsidP="0029720F">
      <w:pPr>
        <w:pStyle w:val="NoSpacing"/>
        <w:numPr>
          <w:ilvl w:val="3"/>
          <w:numId w:val="2"/>
        </w:numPr>
        <w:rPr>
          <w:rFonts w:ascii="Arial" w:hAnsi="Arial" w:cs="Arial"/>
          <w:sz w:val="20"/>
          <w:szCs w:val="20"/>
        </w:rPr>
        <w:pPrChange w:id="17" w:author="ercot" w:date="2011-02-17T11:06:00Z">
          <w:pPr>
            <w:pStyle w:val="NoSpacing"/>
            <w:numPr>
              <w:ilvl w:val="2"/>
              <w:numId w:val="2"/>
            </w:numPr>
            <w:ind w:left="3240" w:hanging="360"/>
          </w:pPr>
        </w:pPrChange>
      </w:pPr>
      <w:ins w:id="18" w:author="ercot" w:date="2011-02-17T11:06:00Z">
        <w:r>
          <w:rPr>
            <w:rFonts w:ascii="Arial" w:hAnsi="Arial" w:cs="Arial"/>
            <w:sz w:val="20"/>
            <w:szCs w:val="20"/>
          </w:rPr>
          <w:t>Resu</w:t>
        </w:r>
      </w:ins>
      <w:ins w:id="19" w:author="ercot" w:date="2011-02-17T11:07:00Z">
        <w:r>
          <w:rPr>
            <w:rFonts w:ascii="Arial" w:hAnsi="Arial" w:cs="Arial"/>
            <w:sz w:val="20"/>
            <w:szCs w:val="20"/>
          </w:rPr>
          <w:t xml:space="preserve">lts in a state of </w:t>
        </w:r>
        <w:r>
          <w:rPr>
            <w:rFonts w:ascii="Arial" w:hAnsi="Arial" w:cs="Arial"/>
            <w:sz w:val="20"/>
            <w:szCs w:val="20"/>
          </w:rPr>
          <w:t>“</w:t>
        </w:r>
        <w:r>
          <w:rPr>
            <w:rFonts w:ascii="Arial" w:hAnsi="Arial" w:cs="Arial"/>
            <w:sz w:val="20"/>
            <w:szCs w:val="20"/>
          </w:rPr>
          <w:t>New(TDSP)</w:t>
        </w:r>
      </w:ins>
      <w:ins w:id="20" w:author="ercot" w:date="2011-02-17T11:08:00Z">
        <w:r>
          <w:rPr>
            <w:rFonts w:ascii="Arial" w:hAnsi="Arial" w:cs="Arial"/>
            <w:sz w:val="20"/>
            <w:szCs w:val="20"/>
          </w:rPr>
          <w:t>”</w:t>
        </w:r>
        <w:r>
          <w:rPr>
            <w:rFonts w:ascii="Arial" w:hAnsi="Arial" w:cs="Arial"/>
            <w:sz w:val="20"/>
            <w:szCs w:val="20"/>
          </w:rPr>
          <w:t xml:space="preserve"> with TDSP as Responsible MP</w:t>
        </w:r>
      </w:ins>
    </w:p>
    <w:p w:rsidR="00FB3E7F" w:rsidRDefault="00FB3E7F" w:rsidP="009F0ED3">
      <w:pPr>
        <w:pStyle w:val="NoSpacing"/>
        <w:numPr>
          <w:ilvl w:val="2"/>
          <w:numId w:val="2"/>
        </w:numPr>
        <w:rPr>
          <w:ins w:id="21" w:author="ercot" w:date="2011-02-17T11:08:00Z"/>
          <w:rFonts w:ascii="Arial" w:hAnsi="Arial" w:cs="Arial"/>
          <w:sz w:val="20"/>
          <w:szCs w:val="20"/>
        </w:rPr>
      </w:pPr>
      <w:r>
        <w:rPr>
          <w:rFonts w:ascii="Arial" w:hAnsi="Arial" w:cs="Arial"/>
          <w:sz w:val="20"/>
          <w:szCs w:val="20"/>
        </w:rPr>
        <w:t xml:space="preserve">“Fees </w:t>
      </w:r>
      <w:del w:id="22" w:author="ercot" w:date="2011-02-17T11:04:00Z">
        <w:r w:rsidDel="0029720F">
          <w:rPr>
            <w:rFonts w:ascii="Arial" w:hAnsi="Arial" w:cs="Arial"/>
            <w:sz w:val="20"/>
            <w:szCs w:val="20"/>
          </w:rPr>
          <w:delText>Reversed</w:delText>
        </w:r>
      </w:del>
      <w:ins w:id="23" w:author="ercot" w:date="2011-02-17T11:04:00Z">
        <w:r w:rsidR="0029720F">
          <w:rPr>
            <w:rFonts w:ascii="Arial" w:hAnsi="Arial" w:cs="Arial"/>
            <w:sz w:val="20"/>
            <w:szCs w:val="20"/>
          </w:rPr>
          <w:t>Redirected</w:t>
        </w:r>
      </w:ins>
      <w:r>
        <w:rPr>
          <w:rFonts w:ascii="Arial" w:hAnsi="Arial" w:cs="Arial"/>
          <w:sz w:val="20"/>
          <w:szCs w:val="20"/>
        </w:rPr>
        <w:t>”</w:t>
      </w:r>
    </w:p>
    <w:p w:rsidR="0029720F" w:rsidRDefault="0029720F" w:rsidP="0029720F">
      <w:pPr>
        <w:pStyle w:val="NoSpacing"/>
        <w:numPr>
          <w:ilvl w:val="3"/>
          <w:numId w:val="2"/>
        </w:numPr>
        <w:rPr>
          <w:ins w:id="24" w:author="ercot" w:date="2011-02-17T11:04:00Z"/>
          <w:rFonts w:ascii="Arial" w:hAnsi="Arial" w:cs="Arial"/>
          <w:sz w:val="20"/>
          <w:szCs w:val="20"/>
        </w:rPr>
        <w:pPrChange w:id="25" w:author="ercot" w:date="2011-02-17T11:08:00Z">
          <w:pPr>
            <w:pStyle w:val="NoSpacing"/>
            <w:numPr>
              <w:ilvl w:val="2"/>
              <w:numId w:val="2"/>
            </w:numPr>
            <w:ind w:left="3240" w:hanging="360"/>
          </w:pPr>
        </w:pPrChange>
      </w:pPr>
      <w:ins w:id="26" w:author="ercot" w:date="2011-02-17T11:08:00Z">
        <w:r>
          <w:rPr>
            <w:rFonts w:ascii="Arial" w:hAnsi="Arial" w:cs="Arial"/>
            <w:sz w:val="20"/>
            <w:szCs w:val="20"/>
          </w:rPr>
          <w:t xml:space="preserve">Results in a state of </w:t>
        </w:r>
        <w:r>
          <w:rPr>
            <w:rFonts w:ascii="Arial" w:hAnsi="Arial" w:cs="Arial"/>
            <w:sz w:val="20"/>
            <w:szCs w:val="20"/>
          </w:rPr>
          <w:t>“</w:t>
        </w:r>
        <w:r>
          <w:rPr>
            <w:rFonts w:ascii="Arial" w:hAnsi="Arial" w:cs="Arial"/>
            <w:sz w:val="20"/>
            <w:szCs w:val="20"/>
          </w:rPr>
          <w:t>Regaining Transaction Submitted (PC)” with the Losing CR as Responsible MP</w:t>
        </w:r>
      </w:ins>
    </w:p>
    <w:p w:rsidR="0029720F" w:rsidRDefault="0029720F" w:rsidP="009F0ED3">
      <w:pPr>
        <w:pStyle w:val="NoSpacing"/>
        <w:numPr>
          <w:ilvl w:val="2"/>
          <w:numId w:val="2"/>
        </w:numPr>
        <w:rPr>
          <w:ins w:id="27" w:author="ercot" w:date="2011-02-17T11:08:00Z"/>
          <w:rFonts w:ascii="Arial" w:hAnsi="Arial" w:cs="Arial"/>
          <w:sz w:val="20"/>
          <w:szCs w:val="20"/>
        </w:rPr>
      </w:pPr>
      <w:ins w:id="28" w:author="ercot" w:date="2011-02-17T11:04:00Z">
        <w:r>
          <w:rPr>
            <w:rFonts w:ascii="Arial" w:hAnsi="Arial" w:cs="Arial"/>
            <w:sz w:val="20"/>
            <w:szCs w:val="20"/>
          </w:rPr>
          <w:t>“</w:t>
        </w:r>
        <w:r>
          <w:rPr>
            <w:rFonts w:ascii="Arial" w:hAnsi="Arial" w:cs="Arial"/>
            <w:sz w:val="20"/>
            <w:szCs w:val="20"/>
          </w:rPr>
          <w:t>Return to Losing CR</w:t>
        </w:r>
        <w:r>
          <w:rPr>
            <w:rFonts w:ascii="Arial" w:hAnsi="Arial" w:cs="Arial"/>
            <w:sz w:val="20"/>
            <w:szCs w:val="20"/>
          </w:rPr>
          <w:t>”</w:t>
        </w:r>
      </w:ins>
    </w:p>
    <w:p w:rsidR="0029720F" w:rsidRDefault="0029720F" w:rsidP="0029720F">
      <w:pPr>
        <w:pStyle w:val="NoSpacing"/>
        <w:numPr>
          <w:ilvl w:val="3"/>
          <w:numId w:val="2"/>
        </w:numPr>
        <w:rPr>
          <w:ins w:id="29" w:author="ercot" w:date="2011-02-17T11:05:00Z"/>
          <w:rFonts w:ascii="Arial" w:hAnsi="Arial" w:cs="Arial"/>
          <w:sz w:val="20"/>
          <w:szCs w:val="20"/>
        </w:rPr>
        <w:pPrChange w:id="30" w:author="ercot" w:date="2011-02-17T11:08:00Z">
          <w:pPr>
            <w:pStyle w:val="NoSpacing"/>
            <w:numPr>
              <w:ilvl w:val="2"/>
              <w:numId w:val="2"/>
            </w:numPr>
            <w:ind w:left="3240" w:hanging="360"/>
          </w:pPr>
        </w:pPrChange>
      </w:pPr>
      <w:ins w:id="31" w:author="ercot" w:date="2011-02-17T11:08:00Z">
        <w:r>
          <w:rPr>
            <w:rFonts w:ascii="Arial" w:hAnsi="Arial" w:cs="Arial"/>
            <w:sz w:val="20"/>
            <w:szCs w:val="20"/>
          </w:rPr>
          <w:t xml:space="preserve">Results in a state of </w:t>
        </w:r>
        <w:r>
          <w:rPr>
            <w:rFonts w:ascii="Arial" w:hAnsi="Arial" w:cs="Arial"/>
            <w:sz w:val="20"/>
            <w:szCs w:val="20"/>
          </w:rPr>
          <w:t>“</w:t>
        </w:r>
        <w:r>
          <w:rPr>
            <w:rFonts w:ascii="Arial" w:hAnsi="Arial" w:cs="Arial"/>
            <w:sz w:val="20"/>
            <w:szCs w:val="20"/>
          </w:rPr>
          <w:t>Return to Losing CR (PC)</w:t>
        </w:r>
        <w:r>
          <w:rPr>
            <w:rFonts w:ascii="Arial" w:hAnsi="Arial" w:cs="Arial"/>
            <w:sz w:val="20"/>
            <w:szCs w:val="20"/>
          </w:rPr>
          <w:t>”</w:t>
        </w:r>
        <w:r>
          <w:rPr>
            <w:rFonts w:ascii="Arial" w:hAnsi="Arial" w:cs="Arial"/>
            <w:sz w:val="20"/>
            <w:szCs w:val="20"/>
          </w:rPr>
          <w:t xml:space="preserve"> with Losing CR as Responsible MP</w:t>
        </w:r>
      </w:ins>
    </w:p>
    <w:p w:rsidR="0029720F" w:rsidRDefault="0029720F" w:rsidP="0029720F">
      <w:pPr>
        <w:pStyle w:val="NoSpacing"/>
        <w:numPr>
          <w:ilvl w:val="1"/>
          <w:numId w:val="2"/>
        </w:numPr>
        <w:rPr>
          <w:ins w:id="32" w:author="ercot" w:date="2011-02-17T11:05:00Z"/>
          <w:rFonts w:ascii="Arial" w:hAnsi="Arial" w:cs="Arial"/>
          <w:sz w:val="20"/>
          <w:szCs w:val="20"/>
        </w:rPr>
        <w:pPrChange w:id="33" w:author="ercot" w:date="2011-02-17T11:05:00Z">
          <w:pPr>
            <w:pStyle w:val="NoSpacing"/>
            <w:numPr>
              <w:ilvl w:val="2"/>
              <w:numId w:val="2"/>
            </w:numPr>
            <w:ind w:left="3240" w:hanging="360"/>
          </w:pPr>
        </w:pPrChange>
      </w:pPr>
      <w:ins w:id="34" w:author="ercot" w:date="2011-02-17T11:05:00Z">
        <w:r>
          <w:rPr>
            <w:rFonts w:ascii="Arial" w:hAnsi="Arial" w:cs="Arial"/>
            <w:sz w:val="20"/>
            <w:szCs w:val="20"/>
          </w:rPr>
          <w:t>New Issue States</w:t>
        </w:r>
      </w:ins>
    </w:p>
    <w:p w:rsidR="0029720F" w:rsidRDefault="0029720F" w:rsidP="0029720F">
      <w:pPr>
        <w:pStyle w:val="NoSpacing"/>
        <w:numPr>
          <w:ilvl w:val="2"/>
          <w:numId w:val="2"/>
        </w:numPr>
        <w:rPr>
          <w:ins w:id="35" w:author="ercot" w:date="2011-02-17T11:05:00Z"/>
          <w:rFonts w:ascii="Arial" w:hAnsi="Arial" w:cs="Arial"/>
          <w:sz w:val="20"/>
          <w:szCs w:val="20"/>
        </w:rPr>
      </w:pPr>
      <w:ins w:id="36" w:author="ercot" w:date="2011-02-17T11:05:00Z">
        <w:r>
          <w:rPr>
            <w:rFonts w:ascii="Arial" w:hAnsi="Arial" w:cs="Arial"/>
            <w:sz w:val="20"/>
            <w:szCs w:val="20"/>
          </w:rPr>
          <w:t>Return to Losing CR (PC)</w:t>
        </w:r>
      </w:ins>
    </w:p>
    <w:p w:rsidR="0029720F" w:rsidRDefault="0029720F" w:rsidP="0029720F">
      <w:pPr>
        <w:pStyle w:val="NoSpacing"/>
        <w:numPr>
          <w:ilvl w:val="3"/>
          <w:numId w:val="2"/>
        </w:numPr>
        <w:rPr>
          <w:rFonts w:ascii="Arial" w:hAnsi="Arial" w:cs="Arial"/>
          <w:sz w:val="20"/>
          <w:szCs w:val="20"/>
        </w:rPr>
        <w:pPrChange w:id="37" w:author="ercot" w:date="2011-02-17T11:05:00Z">
          <w:pPr>
            <w:pStyle w:val="NoSpacing"/>
            <w:numPr>
              <w:ilvl w:val="2"/>
              <w:numId w:val="2"/>
            </w:numPr>
            <w:ind w:left="3240" w:hanging="360"/>
          </w:pPr>
        </w:pPrChange>
      </w:pPr>
      <w:ins w:id="38" w:author="ercot" w:date="2011-02-17T11:07:00Z">
        <w:r>
          <w:rPr>
            <w:rFonts w:ascii="Arial" w:hAnsi="Arial" w:cs="Arial"/>
            <w:sz w:val="20"/>
            <w:szCs w:val="20"/>
          </w:rPr>
          <w:t xml:space="preserve">Losing CR becomes Responsible MP and </w:t>
        </w:r>
      </w:ins>
      <w:ins w:id="39" w:author="ercot" w:date="2011-02-17T11:05:00Z">
        <w:r>
          <w:rPr>
            <w:rFonts w:ascii="Arial" w:hAnsi="Arial" w:cs="Arial"/>
            <w:sz w:val="20"/>
            <w:szCs w:val="20"/>
          </w:rPr>
          <w:t>“</w:t>
        </w:r>
        <w:r>
          <w:rPr>
            <w:rFonts w:ascii="Arial" w:hAnsi="Arial" w:cs="Arial"/>
            <w:sz w:val="20"/>
            <w:szCs w:val="20"/>
          </w:rPr>
          <w:t>Accept</w:t>
        </w:r>
        <w:r>
          <w:rPr>
            <w:rFonts w:ascii="Arial" w:hAnsi="Arial" w:cs="Arial"/>
            <w:sz w:val="20"/>
            <w:szCs w:val="20"/>
          </w:rPr>
          <w:t>”</w:t>
        </w:r>
        <w:r>
          <w:rPr>
            <w:rFonts w:ascii="Arial" w:hAnsi="Arial" w:cs="Arial"/>
            <w:sz w:val="20"/>
            <w:szCs w:val="20"/>
          </w:rPr>
          <w:t xml:space="preserve"> transition is only transition available at this point</w:t>
        </w:r>
      </w:ins>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 xml:space="preserve">Changes From Current </w:t>
      </w:r>
      <w:r>
        <w:rPr>
          <w:rFonts w:ascii="Arial" w:hAnsi="Arial" w:cs="Arial"/>
          <w:i/>
          <w:sz w:val="20"/>
          <w:szCs w:val="20"/>
        </w:rPr>
        <w:t>Inadvertent Losing</w:t>
      </w:r>
      <w:r>
        <w:rPr>
          <w:rFonts w:ascii="Arial" w:hAnsi="Arial" w:cs="Arial"/>
          <w:sz w:val="20"/>
          <w:szCs w:val="20"/>
        </w:rPr>
        <w:t xml:space="preserve"> Workflow</w:t>
      </w:r>
    </w:p>
    <w:p w:rsidR="009F0ED3" w:rsidRDefault="009F0ED3" w:rsidP="009F0ED3">
      <w:pPr>
        <w:pStyle w:val="NoSpacing"/>
        <w:numPr>
          <w:ilvl w:val="2"/>
          <w:numId w:val="2"/>
        </w:numPr>
        <w:rPr>
          <w:rFonts w:ascii="Arial" w:hAnsi="Arial" w:cs="Arial"/>
          <w:sz w:val="20"/>
          <w:szCs w:val="20"/>
        </w:rPr>
      </w:pPr>
      <w:r>
        <w:rPr>
          <w:rFonts w:ascii="Arial" w:hAnsi="Arial" w:cs="Arial"/>
          <w:sz w:val="20"/>
          <w:szCs w:val="20"/>
        </w:rPr>
        <w:t>“Send to Losing CR” Transition</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Used only for Inquiry by Gaining CR</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Losing CR no longer able to transition to TDSP directly following this transition</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Must return to Gaining CR to obtain agreement, or;</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May close issue as normal</w:t>
      </w:r>
    </w:p>
    <w:p w:rsidR="009F0ED3" w:rsidRDefault="009F0ED3" w:rsidP="009F0ED3">
      <w:pPr>
        <w:pStyle w:val="NoSpacing"/>
        <w:numPr>
          <w:ilvl w:val="0"/>
          <w:numId w:val="2"/>
        </w:numPr>
        <w:rPr>
          <w:rFonts w:ascii="Arial" w:hAnsi="Arial" w:cs="Arial"/>
          <w:sz w:val="20"/>
          <w:szCs w:val="20"/>
        </w:rPr>
      </w:pPr>
      <w:r>
        <w:rPr>
          <w:rFonts w:ascii="Arial" w:hAnsi="Arial" w:cs="Arial"/>
          <w:sz w:val="20"/>
          <w:szCs w:val="20"/>
        </w:rPr>
        <w:t>Mass Update</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9F0ED3" w:rsidRPr="009F0ED3" w:rsidRDefault="009F0ED3" w:rsidP="009F0ED3">
      <w:pPr>
        <w:pStyle w:val="NoSpacing"/>
        <w:numPr>
          <w:ilvl w:val="2"/>
          <w:numId w:val="2"/>
        </w:numPr>
        <w:rPr>
          <w:rFonts w:ascii="Arial" w:hAnsi="Arial" w:cs="Arial"/>
          <w:sz w:val="20"/>
          <w:szCs w:val="20"/>
        </w:rPr>
      </w:pPr>
      <w:r w:rsidRPr="009F0ED3">
        <w:rPr>
          <w:rFonts w:ascii="Arial" w:hAnsi="Arial" w:cs="Arial"/>
          <w:sz w:val="20"/>
          <w:szCs w:val="20"/>
        </w:rPr>
        <w:t>“Agree”</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9F0ED3" w:rsidRDefault="00FB3E7F" w:rsidP="009F0ED3">
      <w:pPr>
        <w:pStyle w:val="NoSpacing"/>
        <w:numPr>
          <w:ilvl w:val="2"/>
          <w:numId w:val="2"/>
        </w:numPr>
        <w:rPr>
          <w:rFonts w:ascii="Arial" w:hAnsi="Arial" w:cs="Arial"/>
          <w:sz w:val="20"/>
          <w:szCs w:val="20"/>
        </w:rPr>
      </w:pPr>
      <w:r>
        <w:rPr>
          <w:rFonts w:ascii="Arial" w:hAnsi="Arial" w:cs="Arial"/>
          <w:sz w:val="20"/>
          <w:szCs w:val="20"/>
        </w:rPr>
        <w:t>“Unexecutable”</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“Send to Losing CR”</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w:t>
      </w:r>
      <w:del w:id="40" w:author="ercot" w:date="2011-02-17T11:09:00Z">
        <w:r w:rsidDel="0029720F">
          <w:rPr>
            <w:rFonts w:ascii="Arial" w:hAnsi="Arial" w:cs="Arial"/>
            <w:sz w:val="20"/>
            <w:szCs w:val="20"/>
          </w:rPr>
          <w:delText>Fees Reversed</w:delText>
        </w:r>
      </w:del>
      <w:ins w:id="41" w:author="ercot" w:date="2011-02-17T11:09:00Z">
        <w:r w:rsidR="0029720F">
          <w:rPr>
            <w:rFonts w:ascii="Arial" w:hAnsi="Arial" w:cs="Arial"/>
            <w:sz w:val="20"/>
            <w:szCs w:val="20"/>
          </w:rPr>
          <w:t>Redirect Fees</w:t>
        </w:r>
      </w:ins>
      <w:r>
        <w:rPr>
          <w:rFonts w:ascii="Arial" w:hAnsi="Arial" w:cs="Arial"/>
          <w:sz w:val="20"/>
          <w:szCs w:val="20"/>
        </w:rPr>
        <w:t>”</w:t>
      </w:r>
    </w:p>
    <w:p w:rsidR="00FB3E7F" w:rsidRDefault="00FB3E7F" w:rsidP="00FB3E7F">
      <w:pPr>
        <w:pStyle w:val="NoSpacing"/>
        <w:numPr>
          <w:ilvl w:val="3"/>
          <w:numId w:val="2"/>
        </w:numPr>
        <w:rPr>
          <w:ins w:id="42" w:author="ercot" w:date="2011-02-17T11:09:00Z"/>
          <w:rFonts w:ascii="Arial" w:hAnsi="Arial" w:cs="Arial"/>
          <w:sz w:val="20"/>
          <w:szCs w:val="20"/>
        </w:rPr>
      </w:pPr>
      <w:r>
        <w:rPr>
          <w:rFonts w:ascii="Arial" w:hAnsi="Arial" w:cs="Arial"/>
          <w:sz w:val="20"/>
          <w:szCs w:val="20"/>
        </w:rPr>
        <w:t>All issues selected must be in the “In Progress (TDSP)” state</w:t>
      </w:r>
    </w:p>
    <w:p w:rsidR="0029720F" w:rsidRDefault="0029720F" w:rsidP="0029720F">
      <w:pPr>
        <w:pStyle w:val="NoSpacing"/>
        <w:numPr>
          <w:ilvl w:val="2"/>
          <w:numId w:val="2"/>
        </w:numPr>
        <w:rPr>
          <w:ins w:id="43" w:author="ercot" w:date="2011-02-17T11:09:00Z"/>
          <w:rFonts w:ascii="Arial" w:hAnsi="Arial" w:cs="Arial"/>
          <w:sz w:val="20"/>
          <w:szCs w:val="20"/>
        </w:rPr>
        <w:pPrChange w:id="44" w:author="ercot" w:date="2011-02-17T11:09:00Z">
          <w:pPr>
            <w:pStyle w:val="NoSpacing"/>
            <w:numPr>
              <w:ilvl w:val="3"/>
              <w:numId w:val="2"/>
            </w:numPr>
            <w:ind w:left="3960" w:hanging="360"/>
          </w:pPr>
        </w:pPrChange>
      </w:pPr>
      <w:ins w:id="45" w:author="ercot" w:date="2011-02-17T11:09:00Z">
        <w:r>
          <w:rPr>
            <w:rFonts w:ascii="Arial" w:hAnsi="Arial" w:cs="Arial"/>
            <w:sz w:val="20"/>
            <w:szCs w:val="20"/>
          </w:rPr>
          <w:t>“</w:t>
        </w:r>
        <w:r>
          <w:rPr>
            <w:rFonts w:ascii="Arial" w:hAnsi="Arial" w:cs="Arial"/>
            <w:sz w:val="20"/>
            <w:szCs w:val="20"/>
          </w:rPr>
          <w:t>Return to Losing CR</w:t>
        </w:r>
        <w:r>
          <w:rPr>
            <w:rFonts w:ascii="Arial" w:hAnsi="Arial" w:cs="Arial"/>
            <w:sz w:val="20"/>
            <w:szCs w:val="20"/>
          </w:rPr>
          <w:t>”</w:t>
        </w:r>
      </w:ins>
    </w:p>
    <w:p w:rsidR="0029720F" w:rsidRDefault="0029720F" w:rsidP="0029720F">
      <w:pPr>
        <w:pStyle w:val="NoSpacing"/>
        <w:numPr>
          <w:ilvl w:val="3"/>
          <w:numId w:val="2"/>
        </w:numPr>
        <w:rPr>
          <w:rFonts w:ascii="Arial" w:hAnsi="Arial" w:cs="Arial"/>
          <w:sz w:val="20"/>
          <w:szCs w:val="20"/>
        </w:rPr>
      </w:pPr>
      <w:ins w:id="46" w:author="ercot" w:date="2011-02-17T11:10:00Z">
        <w:r>
          <w:rPr>
            <w:rFonts w:ascii="Arial" w:hAnsi="Arial" w:cs="Arial"/>
            <w:sz w:val="20"/>
            <w:szCs w:val="20"/>
          </w:rPr>
          <w:t xml:space="preserve">All issues must be in an </w:t>
        </w:r>
        <w:r>
          <w:rPr>
            <w:rFonts w:ascii="Arial" w:hAnsi="Arial" w:cs="Arial"/>
            <w:sz w:val="20"/>
            <w:szCs w:val="20"/>
          </w:rPr>
          <w:t>“</w:t>
        </w:r>
        <w:r>
          <w:rPr>
            <w:rFonts w:ascii="Arial" w:hAnsi="Arial" w:cs="Arial"/>
            <w:sz w:val="20"/>
            <w:szCs w:val="20"/>
          </w:rPr>
          <w:t>In Progress (TDSP)</w:t>
        </w:r>
        <w:r>
          <w:rPr>
            <w:rFonts w:ascii="Arial" w:hAnsi="Arial" w:cs="Arial"/>
            <w:sz w:val="20"/>
            <w:szCs w:val="20"/>
          </w:rPr>
          <w:t>”</w:t>
        </w:r>
        <w:r>
          <w:rPr>
            <w:rFonts w:ascii="Arial" w:hAnsi="Arial" w:cs="Arial"/>
            <w:sz w:val="20"/>
            <w:szCs w:val="20"/>
          </w:rPr>
          <w:t xml:space="preserve"> state</w:t>
        </w:r>
      </w:ins>
    </w:p>
    <w:p w:rsidR="00FB3E7F" w:rsidRDefault="00FB3E7F" w:rsidP="00FB3E7F">
      <w:pPr>
        <w:pStyle w:val="NoSpacing"/>
        <w:numPr>
          <w:ilvl w:val="1"/>
          <w:numId w:val="2"/>
        </w:numPr>
        <w:rPr>
          <w:rFonts w:ascii="Arial" w:hAnsi="Arial" w:cs="Arial"/>
          <w:sz w:val="20"/>
          <w:szCs w:val="20"/>
        </w:rPr>
      </w:pPr>
      <w:r>
        <w:rPr>
          <w:rFonts w:ascii="Arial" w:hAnsi="Arial" w:cs="Arial"/>
          <w:sz w:val="20"/>
          <w:szCs w:val="20"/>
        </w:rPr>
        <w:t>Bulk Insert</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The template needs to be updated to allow for the following fields to be populated prior to submission</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2"/>
        </w:numPr>
        <w:rPr>
          <w:rFonts w:ascii="Arial" w:hAnsi="Arial" w:cs="Arial"/>
          <w:sz w:val="20"/>
          <w:szCs w:val="20"/>
        </w:rPr>
      </w:pPr>
      <w:commentRangeStart w:id="47"/>
      <w:r>
        <w:rPr>
          <w:rFonts w:ascii="Arial" w:hAnsi="Arial" w:cs="Arial"/>
          <w:sz w:val="20"/>
          <w:szCs w:val="20"/>
        </w:rPr>
        <w:t>API</w:t>
      </w:r>
      <w:commentRangeEnd w:id="47"/>
      <w:r>
        <w:rPr>
          <w:rStyle w:val="CommentReference"/>
          <w:rFonts w:ascii="Calibri" w:eastAsia="Calibri" w:hAnsi="Calibri" w:cs="Times New Roman"/>
        </w:rPr>
        <w:commentReference w:id="47"/>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lastRenderedPageBreak/>
        <w:t>Pre-Conditions</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MarkeTrak system is available and processing issues</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Success Guarantee</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Issue is successfully created and able to be transitioned to a resolution</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Trigger</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 xml:space="preserve">User creates </w:t>
      </w:r>
      <w:del w:id="48" w:author="ercot" w:date="2011-02-17T11:11:00Z">
        <w:r w:rsidDel="0029720F">
          <w:rPr>
            <w:rFonts w:ascii="Arial" w:hAnsi="Arial" w:cs="Arial"/>
            <w:i/>
            <w:sz w:val="20"/>
            <w:szCs w:val="20"/>
          </w:rPr>
          <w:delText>Fee Reversal</w:delText>
        </w:r>
        <w:r w:rsidDel="0029720F">
          <w:rPr>
            <w:rFonts w:ascii="Arial" w:hAnsi="Arial" w:cs="Arial"/>
            <w:sz w:val="20"/>
            <w:szCs w:val="20"/>
          </w:rPr>
          <w:delText xml:space="preserve"> </w:delText>
        </w:r>
      </w:del>
      <w:ins w:id="49" w:author="ercot" w:date="2011-02-17T11:11:00Z">
        <w:r w:rsidR="0029720F">
          <w:rPr>
            <w:rFonts w:ascii="Arial" w:hAnsi="Arial" w:cs="Arial"/>
            <w:sz w:val="20"/>
            <w:szCs w:val="20"/>
          </w:rPr>
          <w:t xml:space="preserve">Redirect Fees </w:t>
        </w:r>
      </w:ins>
      <w:r>
        <w:rPr>
          <w:rFonts w:ascii="Arial" w:hAnsi="Arial" w:cs="Arial"/>
          <w:sz w:val="20"/>
          <w:szCs w:val="20"/>
        </w:rPr>
        <w:t xml:space="preserve">issue </w:t>
      </w:r>
      <w:r w:rsidRPr="00FB3E7F">
        <w:rPr>
          <w:rFonts w:ascii="Arial" w:hAnsi="Arial" w:cs="Arial"/>
          <w:sz w:val="20"/>
          <w:szCs w:val="20"/>
        </w:rPr>
        <w:t xml:space="preserve"> </w:t>
      </w:r>
    </w:p>
    <w:p w:rsidR="00FB3E7F" w:rsidRDefault="00FB3E7F" w:rsidP="00FB3E7F">
      <w:pPr>
        <w:pStyle w:val="NoSpacing"/>
        <w:rPr>
          <w:rFonts w:ascii="Arial" w:hAnsi="Arial" w:cs="Arial"/>
          <w:sz w:val="20"/>
          <w:szCs w:val="20"/>
        </w:rPr>
      </w:pPr>
      <w:r>
        <w:rPr>
          <w:rFonts w:ascii="Arial" w:hAnsi="Arial" w:cs="Arial"/>
          <w:sz w:val="20"/>
          <w:szCs w:val="20"/>
        </w:rPr>
        <w:t>Workflows</w:t>
      </w:r>
    </w:p>
    <w:p w:rsidR="00FB3E7F" w:rsidRDefault="00FB3E7F" w:rsidP="00FB3E7F">
      <w:pPr>
        <w:pStyle w:val="NoSpacing"/>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Main Success Scenario: Losing CR creates issue, Gaining CR agrees, TDSP confirms reversal 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del w:id="50" w:author="ercot" w:date="2011-02-17T10:21:00Z">
        <w:r w:rsidRPr="00FB3E7F" w:rsidDel="0029720F">
          <w:rPr>
            <w:rFonts w:ascii="Arial" w:hAnsi="Arial" w:cs="Arial"/>
            <w:i/>
            <w:sz w:val="20"/>
            <w:szCs w:val="20"/>
          </w:rPr>
          <w:delText>Fee Reversal</w:delText>
        </w:r>
        <w:r w:rsidDel="0029720F">
          <w:rPr>
            <w:rFonts w:ascii="Arial" w:hAnsi="Arial" w:cs="Arial"/>
            <w:sz w:val="20"/>
            <w:szCs w:val="20"/>
          </w:rPr>
          <w:delText xml:space="preserve"> </w:delText>
        </w:r>
      </w:del>
      <w:ins w:id="51" w:author="ercot" w:date="2011-02-17T10:21:00Z">
        <w:r w:rsidR="0029720F">
          <w:rPr>
            <w:rFonts w:ascii="Arial" w:hAnsi="Arial" w:cs="Arial"/>
            <w:sz w:val="20"/>
            <w:szCs w:val="20"/>
          </w:rPr>
          <w:t xml:space="preserve">Redirect Fees </w:t>
        </w:r>
      </w:ins>
      <w:r>
        <w:rPr>
          <w:rFonts w:ascii="Arial" w:hAnsi="Arial" w:cs="Arial"/>
          <w:sz w:val="20"/>
          <w:szCs w:val="20"/>
        </w:rPr>
        <w:t xml:space="preserve">from </w:t>
      </w:r>
      <w:proofErr w:type="spellStart"/>
      <w:r>
        <w:rPr>
          <w:rFonts w:ascii="Arial" w:hAnsi="Arial" w:cs="Arial"/>
          <w:sz w:val="20"/>
          <w:szCs w:val="20"/>
        </w:rPr>
        <w:t>MarkeTrak</w:t>
      </w:r>
      <w:proofErr w:type="spellEnd"/>
      <w:r>
        <w:rPr>
          <w:rFonts w:ascii="Arial" w:hAnsi="Arial" w:cs="Arial"/>
          <w:sz w:val="20"/>
          <w:szCs w:val="20"/>
        </w:rPr>
        <w:t xml:space="preserve">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w:t>
      </w:r>
      <w:proofErr w:type="spellStart"/>
      <w:r>
        <w:rPr>
          <w:rFonts w:ascii="Arial" w:hAnsi="Arial" w:cs="Arial"/>
          <w:sz w:val="20"/>
          <w:szCs w:val="20"/>
        </w:rPr>
        <w:t>Fees</w:t>
      </w:r>
      <w:del w:id="52" w:author="ercot" w:date="2011-02-17T10:23:00Z">
        <w:r w:rsidDel="0029720F">
          <w:rPr>
            <w:rFonts w:ascii="Arial" w:hAnsi="Arial" w:cs="Arial"/>
            <w:sz w:val="20"/>
            <w:szCs w:val="20"/>
          </w:rPr>
          <w:delText xml:space="preserve"> Reversed</w:delText>
        </w:r>
      </w:del>
      <w:ins w:id="53" w:author="ercot" w:date="2011-02-17T10:23:00Z">
        <w:r w:rsidR="0029720F">
          <w:rPr>
            <w:rFonts w:ascii="Arial" w:hAnsi="Arial" w:cs="Arial"/>
            <w:sz w:val="20"/>
            <w:szCs w:val="20"/>
          </w:rPr>
          <w:t>Redirected</w:t>
        </w:r>
      </w:ins>
      <w:proofErr w:type="spellEnd"/>
      <w:r>
        <w:rPr>
          <w:rFonts w:ascii="Arial" w:hAnsi="Arial" w:cs="Arial"/>
          <w:sz w:val="20"/>
          <w:szCs w:val="20"/>
        </w:rPr>
        <w:t>”</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4C1CEB"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4C1CEB" w:rsidRPr="00FB3E7F" w:rsidRDefault="004C1CEB" w:rsidP="004C1CEB">
      <w:pPr>
        <w:pStyle w:val="NoSpacing"/>
        <w:ind w:left="2880"/>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 xml:space="preserve">Main Success Scenario: Losing CR creates issue, Gaining CR chooses “Send to Losing CR” requesting information, Gaining CR agrees, TDSP confirms </w:t>
      </w:r>
      <w:del w:id="54" w:author="ercot" w:date="2011-02-17T10:25:00Z">
        <w:r w:rsidDel="0029720F">
          <w:rPr>
            <w:rFonts w:ascii="Arial" w:hAnsi="Arial" w:cs="Arial"/>
            <w:sz w:val="20"/>
            <w:szCs w:val="20"/>
          </w:rPr>
          <w:delText xml:space="preserve">reversal </w:delText>
        </w:r>
      </w:del>
      <w:ins w:id="55" w:author="ercot" w:date="2011-02-17T10:25:00Z">
        <w:r w:rsidR="0029720F">
          <w:rPr>
            <w:rFonts w:ascii="Arial" w:hAnsi="Arial" w:cs="Arial"/>
            <w:sz w:val="20"/>
            <w:szCs w:val="20"/>
          </w:rPr>
          <w:t xml:space="preserve">redirection </w:t>
        </w:r>
      </w:ins>
      <w:r>
        <w:rPr>
          <w:rFonts w:ascii="Arial" w:hAnsi="Arial" w:cs="Arial"/>
          <w:sz w:val="20"/>
          <w:szCs w:val="20"/>
        </w:rPr>
        <w:t>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del w:id="56" w:author="ercot" w:date="2011-02-17T10:24:00Z">
        <w:r w:rsidRPr="00FB3E7F" w:rsidDel="0029720F">
          <w:rPr>
            <w:rFonts w:ascii="Arial" w:hAnsi="Arial" w:cs="Arial"/>
            <w:i/>
            <w:sz w:val="20"/>
            <w:szCs w:val="20"/>
          </w:rPr>
          <w:delText>Fee Reversal</w:delText>
        </w:r>
        <w:r w:rsidDel="0029720F">
          <w:rPr>
            <w:rFonts w:ascii="Arial" w:hAnsi="Arial" w:cs="Arial"/>
            <w:sz w:val="20"/>
            <w:szCs w:val="20"/>
          </w:rPr>
          <w:delText xml:space="preserve"> </w:delText>
        </w:r>
      </w:del>
      <w:ins w:id="57" w:author="ercot" w:date="2011-02-17T10:24:00Z">
        <w:r w:rsidR="0029720F">
          <w:rPr>
            <w:rFonts w:ascii="Arial" w:hAnsi="Arial" w:cs="Arial"/>
            <w:sz w:val="20"/>
            <w:szCs w:val="20"/>
          </w:rPr>
          <w:t xml:space="preserve">Redirect Fees </w:t>
        </w:r>
      </w:ins>
      <w:r>
        <w:rPr>
          <w:rFonts w:ascii="Arial" w:hAnsi="Arial" w:cs="Arial"/>
          <w:sz w:val="20"/>
          <w:szCs w:val="20"/>
        </w:rPr>
        <w:t xml:space="preserve">from </w:t>
      </w:r>
      <w:proofErr w:type="spellStart"/>
      <w:r>
        <w:rPr>
          <w:rFonts w:ascii="Arial" w:hAnsi="Arial" w:cs="Arial"/>
          <w:sz w:val="20"/>
          <w:szCs w:val="20"/>
        </w:rPr>
        <w:t>MarkeTrak</w:t>
      </w:r>
      <w:proofErr w:type="spellEnd"/>
      <w:r>
        <w:rPr>
          <w:rFonts w:ascii="Arial" w:hAnsi="Arial" w:cs="Arial"/>
          <w:sz w:val="20"/>
          <w:szCs w:val="20"/>
        </w:rPr>
        <w:t xml:space="preserve">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ins w:id="58" w:author="ercot" w:date="2011-02-17T10:27:00Z"/>
          <w:rFonts w:ascii="Arial" w:hAnsi="Arial" w:cs="Arial"/>
          <w:sz w:val="20"/>
          <w:szCs w:val="20"/>
        </w:rPr>
      </w:pPr>
      <w:r>
        <w:rPr>
          <w:rFonts w:ascii="Arial" w:hAnsi="Arial" w:cs="Arial"/>
          <w:sz w:val="20"/>
          <w:szCs w:val="20"/>
        </w:rPr>
        <w:t>Gaining CR selects “Send to Losing CR”</w:t>
      </w:r>
    </w:p>
    <w:p w:rsidR="0029720F" w:rsidRDefault="0029720F" w:rsidP="0029720F">
      <w:pPr>
        <w:pStyle w:val="NoSpacing"/>
        <w:numPr>
          <w:ilvl w:val="2"/>
          <w:numId w:val="4"/>
        </w:numPr>
        <w:rPr>
          <w:rFonts w:ascii="Arial" w:hAnsi="Arial" w:cs="Arial"/>
          <w:sz w:val="20"/>
          <w:szCs w:val="20"/>
        </w:rPr>
        <w:pPrChange w:id="59" w:author="ercot" w:date="2011-02-17T10:27:00Z">
          <w:pPr>
            <w:pStyle w:val="NoSpacing"/>
            <w:numPr>
              <w:ilvl w:val="1"/>
              <w:numId w:val="4"/>
            </w:numPr>
            <w:ind w:left="1440" w:hanging="360"/>
          </w:pPr>
        </w:pPrChange>
      </w:pPr>
      <w:ins w:id="60" w:author="ercot" w:date="2011-02-17T10:27:00Z">
        <w:r>
          <w:rPr>
            <w:rFonts w:ascii="Arial" w:hAnsi="Arial" w:cs="Arial"/>
            <w:sz w:val="20"/>
            <w:szCs w:val="20"/>
          </w:rPr>
          <w:t>Comments required</w:t>
        </w:r>
      </w:ins>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“New (Losing CR)” with the Losing CR as Responsible MP</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Losing CR selects “Begin Working”</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“In Progress (Losing CR)” with the Losing CR as Responsible MP</w:t>
      </w:r>
    </w:p>
    <w:p w:rsidR="00AA6925" w:rsidRDefault="00D74866" w:rsidP="00AA6925">
      <w:pPr>
        <w:pStyle w:val="NoSpacing"/>
        <w:numPr>
          <w:ilvl w:val="1"/>
          <w:numId w:val="4"/>
        </w:numPr>
        <w:rPr>
          <w:ins w:id="61" w:author="ercot" w:date="2011-02-17T10:26:00Z"/>
          <w:rFonts w:ascii="Arial" w:hAnsi="Arial" w:cs="Arial"/>
          <w:sz w:val="20"/>
          <w:szCs w:val="20"/>
        </w:rPr>
      </w:pPr>
      <w:r>
        <w:rPr>
          <w:rFonts w:ascii="Arial" w:hAnsi="Arial" w:cs="Arial"/>
          <w:sz w:val="20"/>
          <w:szCs w:val="20"/>
        </w:rPr>
        <w:t>Losing CR selects “Send to Gaining CR”</w:t>
      </w:r>
    </w:p>
    <w:p w:rsidR="0029720F" w:rsidRDefault="0029720F" w:rsidP="0029720F">
      <w:pPr>
        <w:pStyle w:val="NoSpacing"/>
        <w:numPr>
          <w:ilvl w:val="2"/>
          <w:numId w:val="4"/>
        </w:numPr>
        <w:rPr>
          <w:rFonts w:ascii="Arial" w:hAnsi="Arial" w:cs="Arial"/>
          <w:sz w:val="20"/>
          <w:szCs w:val="20"/>
        </w:rPr>
        <w:pPrChange w:id="62" w:author="ercot" w:date="2011-02-17T10:26:00Z">
          <w:pPr>
            <w:pStyle w:val="NoSpacing"/>
            <w:numPr>
              <w:ilvl w:val="1"/>
              <w:numId w:val="4"/>
            </w:numPr>
            <w:ind w:left="1440" w:hanging="360"/>
          </w:pPr>
        </w:pPrChange>
      </w:pPr>
      <w:ins w:id="63" w:author="ercot" w:date="2011-02-17T10:26:00Z">
        <w:r>
          <w:rPr>
            <w:rFonts w:ascii="Arial" w:hAnsi="Arial" w:cs="Arial"/>
            <w:sz w:val="20"/>
            <w:szCs w:val="20"/>
          </w:rPr>
          <w:t>Comments required</w:t>
        </w:r>
      </w:ins>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D74866" w:rsidRDefault="00D74866" w:rsidP="00D74866">
      <w:pPr>
        <w:pStyle w:val="NoSpacing"/>
        <w:numPr>
          <w:ilvl w:val="1"/>
          <w:numId w:val="4"/>
        </w:numPr>
        <w:rPr>
          <w:rFonts w:ascii="Arial" w:hAnsi="Arial" w:cs="Arial"/>
          <w:sz w:val="20"/>
          <w:szCs w:val="20"/>
        </w:rPr>
      </w:pPr>
      <w:r>
        <w:rPr>
          <w:rFonts w:ascii="Arial" w:hAnsi="Arial" w:cs="Arial"/>
          <w:sz w:val="20"/>
          <w:szCs w:val="20"/>
        </w:rPr>
        <w:t>Gaining CR selects “Begin Working”</w:t>
      </w:r>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w:t>
      </w:r>
      <w:proofErr w:type="spellStart"/>
      <w:r>
        <w:rPr>
          <w:rFonts w:ascii="Arial" w:hAnsi="Arial" w:cs="Arial"/>
          <w:sz w:val="20"/>
          <w:szCs w:val="20"/>
        </w:rPr>
        <w:t>Fees</w:t>
      </w:r>
      <w:del w:id="64" w:author="ercot" w:date="2011-02-17T10:26:00Z">
        <w:r w:rsidDel="0029720F">
          <w:rPr>
            <w:rFonts w:ascii="Arial" w:hAnsi="Arial" w:cs="Arial"/>
            <w:sz w:val="20"/>
            <w:szCs w:val="20"/>
          </w:rPr>
          <w:delText xml:space="preserve"> Reversed</w:delText>
        </w:r>
      </w:del>
      <w:ins w:id="65" w:author="ercot" w:date="2011-02-17T10:26:00Z">
        <w:r w:rsidR="0029720F">
          <w:rPr>
            <w:rFonts w:ascii="Arial" w:hAnsi="Arial" w:cs="Arial"/>
            <w:sz w:val="20"/>
            <w:szCs w:val="20"/>
          </w:rPr>
          <w:t>Redirected</w:t>
        </w:r>
      </w:ins>
      <w:proofErr w:type="spellEnd"/>
      <w:r>
        <w:rPr>
          <w:rFonts w:ascii="Arial" w:hAnsi="Arial" w:cs="Arial"/>
          <w:sz w:val="20"/>
          <w:szCs w:val="20"/>
        </w:rPr>
        <w:t>”</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8F2EAD"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r w:rsidR="008F2EAD">
        <w:rPr>
          <w:rFonts w:ascii="Arial" w:hAnsi="Arial" w:cs="Arial"/>
          <w:color w:val="000000"/>
          <w:sz w:val="20"/>
          <w:szCs w:val="20"/>
        </w:rPr>
        <w:t>.</w:t>
      </w:r>
    </w:p>
    <w:p w:rsidR="008F2EAD" w:rsidRPr="004C1CEB" w:rsidRDefault="008F2EAD" w:rsidP="008F2EAD">
      <w:pPr>
        <w:pStyle w:val="NoSpacing"/>
        <w:ind w:left="2880"/>
        <w:rPr>
          <w:rFonts w:ascii="Arial" w:hAnsi="Arial" w:cs="Arial"/>
          <w:sz w:val="20"/>
          <w:szCs w:val="20"/>
        </w:rPr>
      </w:pPr>
    </w:p>
    <w:p w:rsidR="004C1CEB" w:rsidRDefault="004C1CEB" w:rsidP="004C1CEB">
      <w:pPr>
        <w:pStyle w:val="NoSpacing"/>
        <w:numPr>
          <w:ilvl w:val="0"/>
          <w:numId w:val="4"/>
        </w:numPr>
        <w:rPr>
          <w:rFonts w:ascii="Arial" w:hAnsi="Arial" w:cs="Arial"/>
          <w:sz w:val="20"/>
          <w:szCs w:val="20"/>
        </w:rPr>
      </w:pPr>
      <w:r>
        <w:rPr>
          <w:rFonts w:ascii="Arial" w:hAnsi="Arial" w:cs="Arial"/>
          <w:color w:val="000000"/>
          <w:sz w:val="20"/>
          <w:szCs w:val="20"/>
        </w:rPr>
        <w:t xml:space="preserve">Extension Scenario: </w:t>
      </w:r>
      <w:r>
        <w:rPr>
          <w:rFonts w:ascii="Arial" w:hAnsi="Arial" w:cs="Arial"/>
          <w:sz w:val="20"/>
          <w:szCs w:val="20"/>
        </w:rPr>
        <w:t>Losing CR creates issue, Gaining CR chooses “Unexecutable”, issue is closed</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 xml:space="preserve">Losing CR selects </w:t>
      </w:r>
      <w:del w:id="66" w:author="ercot" w:date="2011-02-17T10:27:00Z">
        <w:r w:rsidRPr="00FB3E7F" w:rsidDel="0029720F">
          <w:rPr>
            <w:rFonts w:ascii="Arial" w:hAnsi="Arial" w:cs="Arial"/>
            <w:i/>
            <w:sz w:val="20"/>
            <w:szCs w:val="20"/>
          </w:rPr>
          <w:delText>Fee Reversal</w:delText>
        </w:r>
        <w:r w:rsidDel="0029720F">
          <w:rPr>
            <w:rFonts w:ascii="Arial" w:hAnsi="Arial" w:cs="Arial"/>
            <w:sz w:val="20"/>
            <w:szCs w:val="20"/>
          </w:rPr>
          <w:delText xml:space="preserve"> </w:delText>
        </w:r>
      </w:del>
      <w:ins w:id="67" w:author="ercot" w:date="2011-02-17T10:27:00Z">
        <w:r w:rsidR="0029720F">
          <w:rPr>
            <w:rFonts w:ascii="Arial" w:hAnsi="Arial" w:cs="Arial"/>
            <w:sz w:val="20"/>
            <w:szCs w:val="20"/>
          </w:rPr>
          <w:t xml:space="preserve">Redirect Fees </w:t>
        </w:r>
      </w:ins>
      <w:r>
        <w:rPr>
          <w:rFonts w:ascii="Arial" w:hAnsi="Arial" w:cs="Arial"/>
          <w:sz w:val="20"/>
          <w:szCs w:val="20"/>
        </w:rPr>
        <w:t xml:space="preserve">from </w:t>
      </w:r>
      <w:proofErr w:type="spellStart"/>
      <w:r>
        <w:rPr>
          <w:rFonts w:ascii="Arial" w:hAnsi="Arial" w:cs="Arial"/>
          <w:sz w:val="20"/>
          <w:szCs w:val="20"/>
        </w:rPr>
        <w:t>MarkeTrak</w:t>
      </w:r>
      <w:proofErr w:type="spellEnd"/>
      <w:r>
        <w:rPr>
          <w:rFonts w:ascii="Arial" w:hAnsi="Arial" w:cs="Arial"/>
          <w:sz w:val="20"/>
          <w:szCs w:val="20"/>
        </w:rPr>
        <w:t xml:space="preserve"> Submit Tree</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ESIID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Original Tran 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Priority BGN02</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PMVI Requested Date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No change from current process</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“Begin Working”</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“Unexecutable”</w:t>
      </w:r>
    </w:p>
    <w:p w:rsidR="004C1CEB" w:rsidRDefault="00F71363" w:rsidP="004C1CEB">
      <w:pPr>
        <w:pStyle w:val="NoSpacing"/>
        <w:numPr>
          <w:ilvl w:val="1"/>
          <w:numId w:val="4"/>
        </w:numPr>
        <w:rPr>
          <w:rFonts w:ascii="Arial" w:hAnsi="Arial" w:cs="Arial"/>
          <w:sz w:val="20"/>
          <w:szCs w:val="20"/>
        </w:rPr>
      </w:pPr>
      <w:r>
        <w:rPr>
          <w:rFonts w:ascii="Arial" w:hAnsi="Arial" w:cs="Arial"/>
          <w:sz w:val="20"/>
          <w:szCs w:val="20"/>
        </w:rPr>
        <w:t xml:space="preserve">The </w:t>
      </w:r>
      <w:r w:rsidR="004C1CEB" w:rsidRPr="008177C9">
        <w:rPr>
          <w:rFonts w:ascii="Arial" w:hAnsi="Arial" w:cs="Arial"/>
          <w:sz w:val="20"/>
          <w:szCs w:val="20"/>
        </w:rPr>
        <w:t>MarkeTrak issue is assigned to the state of “</w:t>
      </w:r>
      <w:r w:rsidR="004C1CEB">
        <w:rPr>
          <w:rFonts w:ascii="Arial" w:hAnsi="Arial" w:cs="Arial"/>
          <w:sz w:val="20"/>
          <w:szCs w:val="20"/>
        </w:rPr>
        <w:t>Unexecutable (PC)” with the Losing CR as Responsible MP</w:t>
      </w:r>
    </w:p>
    <w:p w:rsidR="00F71363" w:rsidRDefault="004C1CEB" w:rsidP="00F71363">
      <w:pPr>
        <w:pStyle w:val="NoSpacing"/>
        <w:numPr>
          <w:ilvl w:val="1"/>
          <w:numId w:val="4"/>
        </w:numPr>
        <w:rPr>
          <w:rFonts w:ascii="Arial" w:hAnsi="Arial" w:cs="Arial"/>
          <w:sz w:val="20"/>
          <w:szCs w:val="20"/>
        </w:rPr>
      </w:pPr>
      <w:r>
        <w:rPr>
          <w:rFonts w:ascii="Arial" w:hAnsi="Arial" w:cs="Arial"/>
          <w:sz w:val="20"/>
          <w:szCs w:val="20"/>
        </w:rPr>
        <w:t>Losing CR clicks “Accept”, and the issue is closed.</w:t>
      </w:r>
    </w:p>
    <w:p w:rsidR="008F2EAD" w:rsidRDefault="008F2EAD" w:rsidP="008F2EAD">
      <w:pPr>
        <w:pStyle w:val="NoSpacing"/>
        <w:ind w:left="1440"/>
        <w:rPr>
          <w:rFonts w:ascii="Arial" w:hAnsi="Arial" w:cs="Arial"/>
          <w:sz w:val="20"/>
          <w:szCs w:val="20"/>
        </w:rPr>
      </w:pPr>
    </w:p>
    <w:p w:rsidR="00F71363" w:rsidRDefault="00F71363" w:rsidP="00F71363">
      <w:pPr>
        <w:pStyle w:val="NoSpacing"/>
        <w:numPr>
          <w:ilvl w:val="0"/>
          <w:numId w:val="4"/>
        </w:numPr>
        <w:rPr>
          <w:rFonts w:ascii="Arial" w:hAnsi="Arial" w:cs="Arial"/>
          <w:sz w:val="20"/>
          <w:szCs w:val="20"/>
        </w:rPr>
      </w:pPr>
      <w:r>
        <w:rPr>
          <w:rFonts w:ascii="Arial" w:hAnsi="Arial" w:cs="Arial"/>
          <w:sz w:val="20"/>
          <w:szCs w:val="20"/>
        </w:rPr>
        <w:t xml:space="preserve">Extension Scenario: Losing CR creates issue, Gaining CR agrees, TDSP chooses </w:t>
      </w:r>
      <w:commentRangeStart w:id="68"/>
      <w:r>
        <w:rPr>
          <w:rFonts w:ascii="Arial" w:hAnsi="Arial" w:cs="Arial"/>
          <w:sz w:val="20"/>
          <w:szCs w:val="20"/>
        </w:rPr>
        <w:t>“</w:t>
      </w:r>
      <w:r w:rsidR="00082B80">
        <w:rPr>
          <w:rFonts w:ascii="Arial" w:hAnsi="Arial" w:cs="Arial"/>
          <w:sz w:val="20"/>
          <w:szCs w:val="20"/>
        </w:rPr>
        <w:t>Send to Losing CR</w:t>
      </w:r>
      <w:r>
        <w:rPr>
          <w:rFonts w:ascii="Arial" w:hAnsi="Arial" w:cs="Arial"/>
          <w:sz w:val="20"/>
          <w:szCs w:val="20"/>
        </w:rPr>
        <w:t>”</w:t>
      </w:r>
      <w:commentRangeEnd w:id="68"/>
      <w:r w:rsidR="001A0EA6">
        <w:rPr>
          <w:rStyle w:val="CommentReference"/>
          <w:rFonts w:ascii="Calibri" w:eastAsia="Calibri" w:hAnsi="Calibri" w:cs="Times New Roman"/>
        </w:rPr>
        <w:commentReference w:id="68"/>
      </w:r>
      <w:r w:rsidR="00082B80">
        <w:rPr>
          <w:rFonts w:ascii="Arial" w:hAnsi="Arial" w:cs="Arial"/>
          <w:sz w:val="20"/>
          <w:szCs w:val="20"/>
        </w:rPr>
        <w:t>, Losing CR closes issue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 xml:space="preserve">Losing CR selects </w:t>
      </w:r>
      <w:del w:id="69" w:author="ercot" w:date="2011-02-17T10:32:00Z">
        <w:r w:rsidRPr="00FB3E7F" w:rsidDel="0029720F">
          <w:rPr>
            <w:rFonts w:ascii="Arial" w:hAnsi="Arial" w:cs="Arial"/>
            <w:i/>
            <w:sz w:val="20"/>
            <w:szCs w:val="20"/>
          </w:rPr>
          <w:delText>Fee Reversal</w:delText>
        </w:r>
        <w:r w:rsidDel="0029720F">
          <w:rPr>
            <w:rFonts w:ascii="Arial" w:hAnsi="Arial" w:cs="Arial"/>
            <w:sz w:val="20"/>
            <w:szCs w:val="20"/>
          </w:rPr>
          <w:delText xml:space="preserve"> </w:delText>
        </w:r>
      </w:del>
      <w:ins w:id="70" w:author="ercot" w:date="2011-02-17T10:32:00Z">
        <w:r w:rsidR="0029720F">
          <w:rPr>
            <w:rFonts w:ascii="Arial" w:hAnsi="Arial" w:cs="Arial"/>
            <w:sz w:val="20"/>
            <w:szCs w:val="20"/>
          </w:rPr>
          <w:t xml:space="preserve">Redirect Fees </w:t>
        </w:r>
      </w:ins>
      <w:r>
        <w:rPr>
          <w:rFonts w:ascii="Arial" w:hAnsi="Arial" w:cs="Arial"/>
          <w:sz w:val="20"/>
          <w:szCs w:val="20"/>
        </w:rPr>
        <w:t xml:space="preserve">from </w:t>
      </w:r>
      <w:proofErr w:type="spellStart"/>
      <w:r>
        <w:rPr>
          <w:rFonts w:ascii="Arial" w:hAnsi="Arial" w:cs="Arial"/>
          <w:sz w:val="20"/>
          <w:szCs w:val="20"/>
        </w:rPr>
        <w:t>MarkeTrak</w:t>
      </w:r>
      <w:proofErr w:type="spellEnd"/>
      <w:r>
        <w:rPr>
          <w:rFonts w:ascii="Arial" w:hAnsi="Arial" w:cs="Arial"/>
          <w:sz w:val="20"/>
          <w:szCs w:val="20"/>
        </w:rPr>
        <w:t xml:space="preserve"> Submit Tree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ESIID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Original Tran 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Priority BGN02</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PMVI Requested Date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No change from current process</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“Agree”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TDSP selects “Begin Working”</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71363" w:rsidRDefault="00F71363" w:rsidP="00F71363">
      <w:pPr>
        <w:pStyle w:val="NoSpacing"/>
        <w:numPr>
          <w:ilvl w:val="1"/>
          <w:numId w:val="4"/>
        </w:numPr>
        <w:rPr>
          <w:ins w:id="71" w:author="ercot" w:date="2011-02-17T10:34:00Z"/>
          <w:rFonts w:ascii="Arial" w:hAnsi="Arial" w:cs="Arial"/>
          <w:sz w:val="20"/>
          <w:szCs w:val="20"/>
        </w:rPr>
      </w:pPr>
      <w:r>
        <w:rPr>
          <w:rFonts w:ascii="Arial" w:hAnsi="Arial" w:cs="Arial"/>
          <w:sz w:val="20"/>
          <w:szCs w:val="20"/>
        </w:rPr>
        <w:t xml:space="preserve">The TDSP selects </w:t>
      </w:r>
      <w:del w:id="72" w:author="ercot" w:date="2011-02-17T10:54:00Z">
        <w:r w:rsidDel="0029720F">
          <w:rPr>
            <w:rFonts w:ascii="Arial" w:hAnsi="Arial" w:cs="Arial"/>
            <w:sz w:val="20"/>
            <w:szCs w:val="20"/>
          </w:rPr>
          <w:delText>“</w:delText>
        </w:r>
        <w:r w:rsidR="00082B80" w:rsidDel="0029720F">
          <w:rPr>
            <w:rFonts w:ascii="Arial" w:hAnsi="Arial" w:cs="Arial"/>
            <w:sz w:val="20"/>
            <w:szCs w:val="20"/>
          </w:rPr>
          <w:delText>Send to Losing CR</w:delText>
        </w:r>
        <w:r w:rsidDel="0029720F">
          <w:rPr>
            <w:rFonts w:ascii="Arial" w:hAnsi="Arial" w:cs="Arial"/>
            <w:sz w:val="20"/>
            <w:szCs w:val="20"/>
          </w:rPr>
          <w:delText>”</w:delText>
        </w:r>
      </w:del>
      <w:ins w:id="73" w:author="ercot" w:date="2011-02-17T10:55:00Z">
        <w:r w:rsidR="0029720F">
          <w:rPr>
            <w:rFonts w:ascii="Arial" w:hAnsi="Arial" w:cs="Arial"/>
            <w:sz w:val="20"/>
            <w:szCs w:val="20"/>
          </w:rPr>
          <w:t>Return to Losing CR</w:t>
        </w:r>
      </w:ins>
    </w:p>
    <w:p w:rsidR="0029720F" w:rsidRDefault="0029720F" w:rsidP="0029720F">
      <w:pPr>
        <w:pStyle w:val="NoSpacing"/>
        <w:numPr>
          <w:ilvl w:val="2"/>
          <w:numId w:val="4"/>
        </w:numPr>
        <w:rPr>
          <w:rFonts w:ascii="Arial" w:hAnsi="Arial" w:cs="Arial"/>
          <w:sz w:val="20"/>
          <w:szCs w:val="20"/>
        </w:rPr>
        <w:pPrChange w:id="74" w:author="ercot" w:date="2011-02-17T10:34:00Z">
          <w:pPr>
            <w:pStyle w:val="NoSpacing"/>
            <w:numPr>
              <w:ilvl w:val="1"/>
              <w:numId w:val="4"/>
            </w:numPr>
            <w:ind w:left="1440" w:hanging="360"/>
          </w:pPr>
        </w:pPrChange>
      </w:pPr>
      <w:ins w:id="75" w:author="ercot" w:date="2011-02-17T10:34:00Z">
        <w:r>
          <w:rPr>
            <w:rFonts w:ascii="Arial" w:hAnsi="Arial" w:cs="Arial"/>
            <w:sz w:val="20"/>
            <w:szCs w:val="20"/>
          </w:rPr>
          <w:t>Comments required</w:t>
        </w:r>
      </w:ins>
    </w:p>
    <w:p w:rsidR="0029720F" w:rsidRPr="0029720F" w:rsidRDefault="00082B80" w:rsidP="0029720F">
      <w:pPr>
        <w:pStyle w:val="NoSpacing"/>
        <w:numPr>
          <w:ilvl w:val="1"/>
          <w:numId w:val="4"/>
        </w:numPr>
        <w:rPr>
          <w:rFonts w:ascii="Arial" w:hAnsi="Arial" w:cs="Arial"/>
          <w:sz w:val="20"/>
          <w:szCs w:val="20"/>
        </w:rPr>
      </w:pPr>
      <w:r>
        <w:rPr>
          <w:rFonts w:ascii="Arial" w:hAnsi="Arial" w:cs="Arial"/>
          <w:sz w:val="20"/>
          <w:szCs w:val="20"/>
        </w:rPr>
        <w:t>Issue is in a state of “</w:t>
      </w:r>
      <w:del w:id="76" w:author="ercot" w:date="2011-02-17T11:00:00Z">
        <w:r w:rsidDel="0029720F">
          <w:rPr>
            <w:rFonts w:ascii="Arial" w:hAnsi="Arial" w:cs="Arial"/>
            <w:sz w:val="20"/>
            <w:szCs w:val="20"/>
          </w:rPr>
          <w:delText>New</w:delText>
        </w:r>
      </w:del>
      <w:r>
        <w:rPr>
          <w:rFonts w:ascii="Arial" w:hAnsi="Arial" w:cs="Arial"/>
          <w:sz w:val="20"/>
          <w:szCs w:val="20"/>
        </w:rPr>
        <w:t xml:space="preserve"> (</w:t>
      </w:r>
      <w:ins w:id="77" w:author="ercot" w:date="2011-02-17T10:57:00Z">
        <w:r w:rsidR="0029720F">
          <w:rPr>
            <w:rFonts w:ascii="Arial" w:hAnsi="Arial" w:cs="Arial"/>
            <w:sz w:val="20"/>
            <w:szCs w:val="20"/>
          </w:rPr>
          <w:t xml:space="preserve">Return to </w:t>
        </w:r>
      </w:ins>
      <w:r>
        <w:rPr>
          <w:rFonts w:ascii="Arial" w:hAnsi="Arial" w:cs="Arial"/>
          <w:sz w:val="20"/>
          <w:szCs w:val="20"/>
        </w:rPr>
        <w:t>Losing CR)</w:t>
      </w:r>
      <w:ins w:id="78" w:author="ercot" w:date="2011-02-17T11:00:00Z">
        <w:r w:rsidR="0029720F">
          <w:rPr>
            <w:rFonts w:ascii="Arial" w:hAnsi="Arial" w:cs="Arial"/>
            <w:sz w:val="20"/>
            <w:szCs w:val="20"/>
          </w:rPr>
          <w:t xml:space="preserve"> PC</w:t>
        </w:r>
      </w:ins>
      <w:r>
        <w:rPr>
          <w:rFonts w:ascii="Arial" w:hAnsi="Arial" w:cs="Arial"/>
          <w:sz w:val="20"/>
          <w:szCs w:val="20"/>
        </w:rPr>
        <w:t>” with the Losing CR as Responsible MP</w:t>
      </w:r>
    </w:p>
    <w:p w:rsidR="00082B80" w:rsidDel="0029720F" w:rsidRDefault="00082B80" w:rsidP="00082B80">
      <w:pPr>
        <w:pStyle w:val="NoSpacing"/>
        <w:numPr>
          <w:ilvl w:val="1"/>
          <w:numId w:val="4"/>
        </w:numPr>
        <w:rPr>
          <w:del w:id="79" w:author="ercot" w:date="2011-02-17T11:00:00Z"/>
          <w:rFonts w:ascii="Arial" w:hAnsi="Arial" w:cs="Arial"/>
          <w:sz w:val="20"/>
          <w:szCs w:val="20"/>
        </w:rPr>
      </w:pPr>
      <w:del w:id="80" w:author="ercot" w:date="2011-02-17T11:00:00Z">
        <w:r w:rsidDel="0029720F">
          <w:rPr>
            <w:rFonts w:ascii="Arial" w:hAnsi="Arial" w:cs="Arial"/>
            <w:sz w:val="20"/>
            <w:szCs w:val="20"/>
          </w:rPr>
          <w:delText>Losing CR selects “Begin Working”</w:delText>
        </w:r>
      </w:del>
    </w:p>
    <w:p w:rsidR="00082B80" w:rsidDel="0029720F" w:rsidRDefault="00082B80" w:rsidP="00082B80">
      <w:pPr>
        <w:pStyle w:val="NoSpacing"/>
        <w:numPr>
          <w:ilvl w:val="1"/>
          <w:numId w:val="4"/>
        </w:numPr>
        <w:rPr>
          <w:del w:id="81" w:author="ercot" w:date="2011-02-17T11:00:00Z"/>
          <w:rFonts w:ascii="Arial" w:hAnsi="Arial" w:cs="Arial"/>
          <w:sz w:val="20"/>
          <w:szCs w:val="20"/>
        </w:rPr>
      </w:pPr>
      <w:del w:id="82" w:author="ercot" w:date="2011-02-17T11:00:00Z">
        <w:r w:rsidDel="0029720F">
          <w:rPr>
            <w:rFonts w:ascii="Arial" w:hAnsi="Arial" w:cs="Arial"/>
            <w:sz w:val="20"/>
            <w:szCs w:val="20"/>
          </w:rPr>
          <w:delText>Issue is in a state of “In Progress (Losing CR)” with the Losing CR as Responsible MP</w:delText>
        </w:r>
      </w:del>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Losing CR selects the “</w:t>
      </w:r>
      <w:del w:id="83" w:author="ercot" w:date="2011-02-17T11:00:00Z">
        <w:r w:rsidDel="0029720F">
          <w:rPr>
            <w:rFonts w:ascii="Arial" w:hAnsi="Arial" w:cs="Arial"/>
            <w:sz w:val="20"/>
            <w:szCs w:val="20"/>
          </w:rPr>
          <w:delText>Close</w:delText>
        </w:r>
      </w:del>
      <w:ins w:id="84" w:author="ercot" w:date="2011-02-17T11:00:00Z">
        <w:r w:rsidR="0029720F">
          <w:rPr>
            <w:rFonts w:ascii="Arial" w:hAnsi="Arial" w:cs="Arial"/>
            <w:sz w:val="20"/>
            <w:szCs w:val="20"/>
          </w:rPr>
          <w:t>Accept</w:t>
        </w:r>
      </w:ins>
      <w:r>
        <w:rPr>
          <w:rFonts w:ascii="Arial" w:hAnsi="Arial" w:cs="Arial"/>
          <w:sz w:val="20"/>
          <w:szCs w:val="20"/>
        </w:rPr>
        <w:t>” transition.  Issue is now closed.</w:t>
      </w:r>
    </w:p>
    <w:p w:rsidR="008F2EAD" w:rsidRDefault="008F2EAD" w:rsidP="008F2EAD">
      <w:pPr>
        <w:pStyle w:val="NoSpacing"/>
        <w:ind w:left="1440"/>
        <w:rPr>
          <w:rFonts w:ascii="Arial" w:hAnsi="Arial" w:cs="Arial"/>
          <w:sz w:val="20"/>
          <w:szCs w:val="20"/>
        </w:rPr>
      </w:pPr>
    </w:p>
    <w:p w:rsidR="008F2EAD" w:rsidDel="0029720F" w:rsidRDefault="008F2EAD" w:rsidP="008F2EAD">
      <w:pPr>
        <w:pStyle w:val="NoSpacing"/>
        <w:numPr>
          <w:ilvl w:val="0"/>
          <w:numId w:val="4"/>
        </w:numPr>
        <w:rPr>
          <w:del w:id="85" w:author="ercot" w:date="2011-02-17T11:01:00Z"/>
          <w:rFonts w:ascii="Arial" w:hAnsi="Arial" w:cs="Arial"/>
          <w:sz w:val="20"/>
          <w:szCs w:val="20"/>
        </w:rPr>
      </w:pPr>
      <w:del w:id="86" w:author="ercot" w:date="2011-02-17T11:01:00Z">
        <w:r w:rsidDel="0029720F">
          <w:rPr>
            <w:rFonts w:ascii="Arial" w:hAnsi="Arial" w:cs="Arial"/>
            <w:sz w:val="20"/>
            <w:szCs w:val="20"/>
          </w:rPr>
          <w:delText xml:space="preserve">Extension Scenario: Losing CR creates issue, Gaining CR agrees, TDSP chooses </w:delText>
        </w:r>
        <w:commentRangeStart w:id="87"/>
        <w:r w:rsidDel="0029720F">
          <w:rPr>
            <w:rFonts w:ascii="Arial" w:hAnsi="Arial" w:cs="Arial"/>
            <w:sz w:val="20"/>
            <w:szCs w:val="20"/>
          </w:rPr>
          <w:delText>“Send to Losing CR”</w:delText>
        </w:r>
        <w:commentRangeEnd w:id="87"/>
        <w:r w:rsidDel="0029720F">
          <w:rPr>
            <w:rStyle w:val="CommentReference"/>
            <w:rFonts w:ascii="Calibri" w:eastAsia="Calibri" w:hAnsi="Calibri" w:cs="Times New Roman"/>
          </w:rPr>
          <w:commentReference w:id="87"/>
        </w:r>
        <w:r w:rsidDel="0029720F">
          <w:rPr>
            <w:rFonts w:ascii="Arial" w:hAnsi="Arial" w:cs="Arial"/>
            <w:sz w:val="20"/>
            <w:szCs w:val="20"/>
          </w:rPr>
          <w:delText>, Losing CR sends back to TDSP, TDSP reverses charges</w:delText>
        </w:r>
      </w:del>
    </w:p>
    <w:p w:rsidR="008F2EAD" w:rsidDel="0029720F" w:rsidRDefault="008F2EAD" w:rsidP="008F2EAD">
      <w:pPr>
        <w:pStyle w:val="NoSpacing"/>
        <w:numPr>
          <w:ilvl w:val="1"/>
          <w:numId w:val="4"/>
        </w:numPr>
        <w:rPr>
          <w:del w:id="88" w:author="ercot" w:date="2011-02-17T11:01:00Z"/>
          <w:rFonts w:ascii="Arial" w:hAnsi="Arial" w:cs="Arial"/>
          <w:sz w:val="20"/>
          <w:szCs w:val="20"/>
        </w:rPr>
      </w:pPr>
      <w:del w:id="89" w:author="ercot" w:date="2011-02-17T11:01:00Z">
        <w:r w:rsidDel="0029720F">
          <w:rPr>
            <w:rFonts w:ascii="Arial" w:hAnsi="Arial" w:cs="Arial"/>
            <w:sz w:val="20"/>
            <w:szCs w:val="20"/>
          </w:rPr>
          <w:delText xml:space="preserve">Losing CR selects </w:delText>
        </w:r>
      </w:del>
      <w:del w:id="90" w:author="ercot" w:date="2011-02-17T10:37:00Z">
        <w:r w:rsidRPr="00FB3E7F" w:rsidDel="0029720F">
          <w:rPr>
            <w:rFonts w:ascii="Arial" w:hAnsi="Arial" w:cs="Arial"/>
            <w:i/>
            <w:sz w:val="20"/>
            <w:szCs w:val="20"/>
          </w:rPr>
          <w:delText>Fee Reversa</w:delText>
        </w:r>
      </w:del>
      <w:del w:id="91" w:author="ercot" w:date="2011-02-17T11:01:00Z">
        <w:r w:rsidRPr="00FB3E7F" w:rsidDel="0029720F">
          <w:rPr>
            <w:rFonts w:ascii="Arial" w:hAnsi="Arial" w:cs="Arial"/>
            <w:i/>
            <w:sz w:val="20"/>
            <w:szCs w:val="20"/>
          </w:rPr>
          <w:delText>l</w:delText>
        </w:r>
        <w:r w:rsidDel="0029720F">
          <w:rPr>
            <w:rFonts w:ascii="Arial" w:hAnsi="Arial" w:cs="Arial"/>
            <w:sz w:val="20"/>
            <w:szCs w:val="20"/>
          </w:rPr>
          <w:delText xml:space="preserve"> from MarkeTrak Submit Tree</w:delText>
        </w:r>
      </w:del>
    </w:p>
    <w:p w:rsidR="008F2EAD" w:rsidDel="0029720F" w:rsidRDefault="008F2EAD" w:rsidP="008F2EAD">
      <w:pPr>
        <w:pStyle w:val="NoSpacing"/>
        <w:numPr>
          <w:ilvl w:val="1"/>
          <w:numId w:val="4"/>
        </w:numPr>
        <w:rPr>
          <w:del w:id="92" w:author="ercot" w:date="2011-02-17T11:01:00Z"/>
          <w:rFonts w:ascii="Arial" w:hAnsi="Arial" w:cs="Arial"/>
          <w:sz w:val="20"/>
          <w:szCs w:val="20"/>
        </w:rPr>
      </w:pPr>
      <w:del w:id="93" w:author="ercot" w:date="2011-02-17T11:01:00Z">
        <w:r w:rsidDel="0029720F">
          <w:rPr>
            <w:rFonts w:ascii="Arial" w:hAnsi="Arial" w:cs="Arial"/>
            <w:sz w:val="20"/>
            <w:szCs w:val="20"/>
          </w:rPr>
          <w:delText>Losing CR populates all required information</w:delText>
        </w:r>
      </w:del>
    </w:p>
    <w:p w:rsidR="008F2EAD" w:rsidDel="0029720F" w:rsidRDefault="008F2EAD" w:rsidP="008F2EAD">
      <w:pPr>
        <w:pStyle w:val="NoSpacing"/>
        <w:numPr>
          <w:ilvl w:val="2"/>
          <w:numId w:val="4"/>
        </w:numPr>
        <w:rPr>
          <w:del w:id="94" w:author="ercot" w:date="2011-02-17T11:01:00Z"/>
          <w:rFonts w:ascii="Arial" w:hAnsi="Arial" w:cs="Arial"/>
          <w:sz w:val="20"/>
          <w:szCs w:val="20"/>
        </w:rPr>
      </w:pPr>
      <w:del w:id="95" w:author="ercot" w:date="2011-02-17T11:01:00Z">
        <w:r w:rsidDel="0029720F">
          <w:rPr>
            <w:rFonts w:ascii="Arial" w:hAnsi="Arial" w:cs="Arial"/>
            <w:sz w:val="20"/>
            <w:szCs w:val="20"/>
          </w:rPr>
          <w:delText>ESIID</w:delText>
        </w:r>
      </w:del>
    </w:p>
    <w:p w:rsidR="008F2EAD" w:rsidDel="0029720F" w:rsidRDefault="008F2EAD" w:rsidP="008F2EAD">
      <w:pPr>
        <w:pStyle w:val="NoSpacing"/>
        <w:numPr>
          <w:ilvl w:val="2"/>
          <w:numId w:val="4"/>
        </w:numPr>
        <w:rPr>
          <w:del w:id="96" w:author="ercot" w:date="2011-02-17T11:01:00Z"/>
          <w:rFonts w:ascii="Arial" w:hAnsi="Arial" w:cs="Arial"/>
          <w:sz w:val="20"/>
          <w:szCs w:val="20"/>
        </w:rPr>
      </w:pPr>
      <w:del w:id="97" w:author="ercot" w:date="2011-02-17T11:01:00Z">
        <w:r w:rsidDel="0029720F">
          <w:rPr>
            <w:rFonts w:ascii="Arial" w:hAnsi="Arial" w:cs="Arial"/>
            <w:sz w:val="20"/>
            <w:szCs w:val="20"/>
          </w:rPr>
          <w:delText>Original Tran ID</w:delText>
        </w:r>
      </w:del>
    </w:p>
    <w:p w:rsidR="008F2EAD" w:rsidDel="0029720F" w:rsidRDefault="008F2EAD" w:rsidP="008F2EAD">
      <w:pPr>
        <w:pStyle w:val="NoSpacing"/>
        <w:numPr>
          <w:ilvl w:val="2"/>
          <w:numId w:val="4"/>
        </w:numPr>
        <w:rPr>
          <w:del w:id="98" w:author="ercot" w:date="2011-02-17T11:01:00Z"/>
          <w:rFonts w:ascii="Arial" w:hAnsi="Arial" w:cs="Arial"/>
          <w:sz w:val="20"/>
          <w:szCs w:val="20"/>
        </w:rPr>
      </w:pPr>
      <w:del w:id="99" w:author="ercot" w:date="2011-02-17T11:01:00Z">
        <w:r w:rsidDel="0029720F">
          <w:rPr>
            <w:rFonts w:ascii="Arial" w:hAnsi="Arial" w:cs="Arial"/>
            <w:sz w:val="20"/>
            <w:szCs w:val="20"/>
          </w:rPr>
          <w:delText>Priority BGN02</w:delText>
        </w:r>
      </w:del>
    </w:p>
    <w:p w:rsidR="008F2EAD" w:rsidDel="0029720F" w:rsidRDefault="008F2EAD" w:rsidP="008F2EAD">
      <w:pPr>
        <w:pStyle w:val="NoSpacing"/>
        <w:numPr>
          <w:ilvl w:val="2"/>
          <w:numId w:val="4"/>
        </w:numPr>
        <w:rPr>
          <w:del w:id="100" w:author="ercot" w:date="2011-02-17T11:01:00Z"/>
          <w:rFonts w:ascii="Arial" w:hAnsi="Arial" w:cs="Arial"/>
          <w:sz w:val="20"/>
          <w:szCs w:val="20"/>
        </w:rPr>
      </w:pPr>
      <w:del w:id="101" w:author="ercot" w:date="2011-02-17T11:01:00Z">
        <w:r w:rsidDel="0029720F">
          <w:rPr>
            <w:rFonts w:ascii="Arial" w:hAnsi="Arial" w:cs="Arial"/>
            <w:sz w:val="20"/>
            <w:szCs w:val="20"/>
          </w:rPr>
          <w:delText>PMVI Requested Date</w:delText>
        </w:r>
      </w:del>
    </w:p>
    <w:p w:rsidR="008F2EAD" w:rsidDel="0029720F" w:rsidRDefault="008F2EAD" w:rsidP="008F2EAD">
      <w:pPr>
        <w:pStyle w:val="NoSpacing"/>
        <w:numPr>
          <w:ilvl w:val="1"/>
          <w:numId w:val="4"/>
        </w:numPr>
        <w:rPr>
          <w:del w:id="102" w:author="ercot" w:date="2011-02-17T11:01:00Z"/>
          <w:rFonts w:ascii="Arial" w:hAnsi="Arial" w:cs="Arial"/>
          <w:sz w:val="20"/>
          <w:szCs w:val="20"/>
        </w:rPr>
      </w:pPr>
      <w:del w:id="103" w:author="ercot" w:date="2011-02-17T11:01:00Z">
        <w:r w:rsidRPr="008177C9" w:rsidDel="0029720F">
          <w:rPr>
            <w:rFonts w:ascii="Arial" w:hAnsi="Arial" w:cs="Arial"/>
            <w:sz w:val="20"/>
            <w:szCs w:val="20"/>
          </w:rPr>
          <w:delText xml:space="preserve">User selects </w:delText>
        </w:r>
        <w:r w:rsidDel="0029720F">
          <w:rPr>
            <w:rFonts w:ascii="Arial" w:hAnsi="Arial" w:cs="Arial"/>
            <w:sz w:val="20"/>
            <w:szCs w:val="20"/>
          </w:rPr>
          <w:delText>“OK”</w:delText>
        </w:r>
        <w:r w:rsidRPr="008177C9" w:rsidDel="0029720F">
          <w:rPr>
            <w:rFonts w:ascii="Arial" w:hAnsi="Arial" w:cs="Arial"/>
            <w:sz w:val="20"/>
            <w:szCs w:val="20"/>
          </w:rPr>
          <w:delText xml:space="preserve"> to create the issue</w:delText>
        </w:r>
      </w:del>
    </w:p>
    <w:p w:rsidR="008F2EAD" w:rsidDel="0029720F" w:rsidRDefault="008F2EAD" w:rsidP="008F2EAD">
      <w:pPr>
        <w:pStyle w:val="NoSpacing"/>
        <w:numPr>
          <w:ilvl w:val="1"/>
          <w:numId w:val="4"/>
        </w:numPr>
        <w:rPr>
          <w:del w:id="104" w:author="ercot" w:date="2011-02-17T11:01:00Z"/>
          <w:rFonts w:ascii="Arial" w:hAnsi="Arial" w:cs="Arial"/>
          <w:sz w:val="20"/>
          <w:szCs w:val="20"/>
        </w:rPr>
      </w:pPr>
      <w:del w:id="105" w:author="ercot" w:date="2011-02-17T11:01:00Z">
        <w:r w:rsidRPr="008177C9" w:rsidDel="0029720F">
          <w:rPr>
            <w:rFonts w:ascii="Arial" w:hAnsi="Arial" w:cs="Arial"/>
            <w:sz w:val="20"/>
            <w:szCs w:val="20"/>
          </w:rPr>
          <w:delText>Premise Type is populated</w:delText>
        </w:r>
      </w:del>
    </w:p>
    <w:p w:rsidR="008F2EAD" w:rsidDel="0029720F" w:rsidRDefault="008F2EAD" w:rsidP="008F2EAD">
      <w:pPr>
        <w:pStyle w:val="NoSpacing"/>
        <w:numPr>
          <w:ilvl w:val="1"/>
          <w:numId w:val="4"/>
        </w:numPr>
        <w:rPr>
          <w:del w:id="106" w:author="ercot" w:date="2011-02-17T11:01:00Z"/>
          <w:rFonts w:ascii="Arial" w:hAnsi="Arial" w:cs="Arial"/>
          <w:sz w:val="20"/>
          <w:szCs w:val="20"/>
        </w:rPr>
      </w:pPr>
      <w:del w:id="107" w:author="ercot" w:date="2011-02-17T11:01:00Z">
        <w:r w:rsidRPr="008177C9" w:rsidDel="0029720F">
          <w:rPr>
            <w:rFonts w:ascii="Arial" w:hAnsi="Arial" w:cs="Arial"/>
            <w:sz w:val="20"/>
            <w:szCs w:val="20"/>
          </w:rPr>
          <w:delText>MarkeTrak Issue is created and ERCOT provides applicable informatio</w:delText>
        </w:r>
        <w:r w:rsidDel="0029720F">
          <w:rPr>
            <w:rFonts w:ascii="Arial" w:hAnsi="Arial" w:cs="Arial"/>
            <w:sz w:val="20"/>
            <w:szCs w:val="20"/>
          </w:rPr>
          <w:delText>n</w:delText>
        </w:r>
      </w:del>
    </w:p>
    <w:p w:rsidR="008F2EAD" w:rsidDel="0029720F" w:rsidRDefault="008F2EAD" w:rsidP="008F2EAD">
      <w:pPr>
        <w:pStyle w:val="NoSpacing"/>
        <w:numPr>
          <w:ilvl w:val="2"/>
          <w:numId w:val="4"/>
        </w:numPr>
        <w:rPr>
          <w:del w:id="108" w:author="ercot" w:date="2011-02-17T11:01:00Z"/>
          <w:rFonts w:ascii="Arial" w:hAnsi="Arial" w:cs="Arial"/>
          <w:sz w:val="20"/>
          <w:szCs w:val="20"/>
        </w:rPr>
      </w:pPr>
      <w:del w:id="109" w:author="ercot" w:date="2011-02-17T11:01:00Z">
        <w:r w:rsidDel="0029720F">
          <w:rPr>
            <w:rFonts w:ascii="Arial" w:hAnsi="Arial" w:cs="Arial"/>
            <w:sz w:val="20"/>
            <w:szCs w:val="20"/>
          </w:rPr>
          <w:delText>No change from current process</w:delText>
        </w:r>
      </w:del>
    </w:p>
    <w:p w:rsidR="008F2EAD" w:rsidDel="0029720F" w:rsidRDefault="008F2EAD" w:rsidP="008F2EAD">
      <w:pPr>
        <w:pStyle w:val="NoSpacing"/>
        <w:numPr>
          <w:ilvl w:val="1"/>
          <w:numId w:val="4"/>
        </w:numPr>
        <w:rPr>
          <w:del w:id="110" w:author="ercot" w:date="2011-02-17T11:01:00Z"/>
          <w:rFonts w:ascii="Arial" w:hAnsi="Arial" w:cs="Arial"/>
          <w:sz w:val="20"/>
          <w:szCs w:val="20"/>
        </w:rPr>
      </w:pPr>
      <w:del w:id="111" w:author="ercot" w:date="2011-02-17T11:01:00Z">
        <w:r w:rsidRPr="008177C9" w:rsidDel="0029720F">
          <w:rPr>
            <w:rFonts w:ascii="Arial" w:hAnsi="Arial" w:cs="Arial"/>
            <w:sz w:val="20"/>
            <w:szCs w:val="20"/>
          </w:rPr>
          <w:delText>MarkeTrak issue is assigned to the state of “New (</w:delText>
        </w:r>
        <w:r w:rsidDel="0029720F">
          <w:rPr>
            <w:rFonts w:ascii="Arial" w:hAnsi="Arial" w:cs="Arial"/>
            <w:sz w:val="20"/>
            <w:szCs w:val="20"/>
          </w:rPr>
          <w:delText>Gaining</w:delText>
        </w:r>
        <w:r w:rsidRPr="008177C9" w:rsidDel="0029720F">
          <w:rPr>
            <w:rFonts w:ascii="Arial" w:hAnsi="Arial" w:cs="Arial"/>
            <w:sz w:val="20"/>
            <w:szCs w:val="20"/>
          </w:rPr>
          <w:delText xml:space="preserve"> CR)” with the </w:delText>
        </w:r>
        <w:r w:rsidDel="0029720F">
          <w:rPr>
            <w:rFonts w:ascii="Arial" w:hAnsi="Arial" w:cs="Arial"/>
            <w:sz w:val="20"/>
            <w:szCs w:val="20"/>
          </w:rPr>
          <w:delText>Gaining</w:delText>
        </w:r>
        <w:r w:rsidRPr="008177C9" w:rsidDel="0029720F">
          <w:rPr>
            <w:rFonts w:ascii="Arial" w:hAnsi="Arial" w:cs="Arial"/>
            <w:sz w:val="20"/>
            <w:szCs w:val="20"/>
          </w:rPr>
          <w:delText xml:space="preserve"> CR as the Responsible Party</w:delText>
        </w:r>
      </w:del>
    </w:p>
    <w:p w:rsidR="008F2EAD" w:rsidDel="0029720F" w:rsidRDefault="008F2EAD" w:rsidP="008F2EAD">
      <w:pPr>
        <w:pStyle w:val="NoSpacing"/>
        <w:numPr>
          <w:ilvl w:val="1"/>
          <w:numId w:val="4"/>
        </w:numPr>
        <w:rPr>
          <w:del w:id="112" w:author="ercot" w:date="2011-02-17T11:01:00Z"/>
          <w:rFonts w:ascii="Arial" w:hAnsi="Arial" w:cs="Arial"/>
          <w:sz w:val="20"/>
          <w:szCs w:val="20"/>
        </w:rPr>
      </w:pPr>
      <w:del w:id="113" w:author="ercot" w:date="2011-02-17T11:01:00Z">
        <w:r w:rsidDel="0029720F">
          <w:rPr>
            <w:rFonts w:ascii="Arial" w:hAnsi="Arial" w:cs="Arial"/>
            <w:sz w:val="20"/>
            <w:szCs w:val="20"/>
          </w:rPr>
          <w:delText>Gaining CR selects “Begin Working”</w:delText>
        </w:r>
      </w:del>
    </w:p>
    <w:p w:rsidR="008F2EAD" w:rsidDel="0029720F" w:rsidRDefault="008F2EAD" w:rsidP="008F2EAD">
      <w:pPr>
        <w:pStyle w:val="NoSpacing"/>
        <w:numPr>
          <w:ilvl w:val="1"/>
          <w:numId w:val="4"/>
        </w:numPr>
        <w:rPr>
          <w:del w:id="114" w:author="ercot" w:date="2011-02-17T11:01:00Z"/>
          <w:rFonts w:ascii="Arial" w:hAnsi="Arial" w:cs="Arial"/>
          <w:sz w:val="20"/>
          <w:szCs w:val="20"/>
        </w:rPr>
      </w:pPr>
      <w:del w:id="115" w:author="ercot" w:date="2011-02-17T11:01:00Z">
        <w:r w:rsidRPr="008177C9" w:rsidDel="0029720F">
          <w:rPr>
            <w:rFonts w:ascii="Arial" w:hAnsi="Arial" w:cs="Arial"/>
            <w:sz w:val="20"/>
            <w:szCs w:val="20"/>
          </w:rPr>
          <w:delText>MarkeTrak issue is assigned to the state of “</w:delText>
        </w:r>
        <w:r w:rsidDel="0029720F">
          <w:rPr>
            <w:rFonts w:ascii="Arial" w:hAnsi="Arial" w:cs="Arial"/>
            <w:sz w:val="20"/>
            <w:szCs w:val="20"/>
          </w:rPr>
          <w:delText>In Progress</w:delText>
        </w:r>
        <w:r w:rsidRPr="008177C9" w:rsidDel="0029720F">
          <w:rPr>
            <w:rFonts w:ascii="Arial" w:hAnsi="Arial" w:cs="Arial"/>
            <w:sz w:val="20"/>
            <w:szCs w:val="20"/>
          </w:rPr>
          <w:delText xml:space="preserve"> (</w:delText>
        </w:r>
        <w:r w:rsidDel="0029720F">
          <w:rPr>
            <w:rFonts w:ascii="Arial" w:hAnsi="Arial" w:cs="Arial"/>
            <w:sz w:val="20"/>
            <w:szCs w:val="20"/>
          </w:rPr>
          <w:delText>Gaining</w:delText>
        </w:r>
        <w:r w:rsidRPr="008177C9" w:rsidDel="0029720F">
          <w:rPr>
            <w:rFonts w:ascii="Arial" w:hAnsi="Arial" w:cs="Arial"/>
            <w:sz w:val="20"/>
            <w:szCs w:val="20"/>
          </w:rPr>
          <w:delText xml:space="preserve"> CR)” with the </w:delText>
        </w:r>
        <w:r w:rsidDel="0029720F">
          <w:rPr>
            <w:rFonts w:ascii="Arial" w:hAnsi="Arial" w:cs="Arial"/>
            <w:sz w:val="20"/>
            <w:szCs w:val="20"/>
          </w:rPr>
          <w:delText>Gaining</w:delText>
        </w:r>
        <w:r w:rsidRPr="008177C9" w:rsidDel="0029720F">
          <w:rPr>
            <w:rFonts w:ascii="Arial" w:hAnsi="Arial" w:cs="Arial"/>
            <w:sz w:val="20"/>
            <w:szCs w:val="20"/>
          </w:rPr>
          <w:delText xml:space="preserve"> CR as the Responsible Party</w:delText>
        </w:r>
      </w:del>
    </w:p>
    <w:p w:rsidR="008F2EAD" w:rsidDel="0029720F" w:rsidRDefault="008F2EAD" w:rsidP="008F2EAD">
      <w:pPr>
        <w:pStyle w:val="NoSpacing"/>
        <w:numPr>
          <w:ilvl w:val="1"/>
          <w:numId w:val="4"/>
        </w:numPr>
        <w:rPr>
          <w:del w:id="116" w:author="ercot" w:date="2011-02-17T11:01:00Z"/>
          <w:rFonts w:ascii="Arial" w:hAnsi="Arial" w:cs="Arial"/>
          <w:sz w:val="20"/>
          <w:szCs w:val="20"/>
        </w:rPr>
      </w:pPr>
      <w:del w:id="117" w:author="ercot" w:date="2011-02-17T11:01:00Z">
        <w:r w:rsidDel="0029720F">
          <w:rPr>
            <w:rFonts w:ascii="Arial" w:hAnsi="Arial" w:cs="Arial"/>
            <w:sz w:val="20"/>
            <w:szCs w:val="20"/>
          </w:rPr>
          <w:delText>Gaining CR selects “Agree”</w:delText>
        </w:r>
      </w:del>
    </w:p>
    <w:p w:rsidR="008F2EAD" w:rsidDel="0029720F" w:rsidRDefault="008F2EAD" w:rsidP="008F2EAD">
      <w:pPr>
        <w:pStyle w:val="NoSpacing"/>
        <w:numPr>
          <w:ilvl w:val="1"/>
          <w:numId w:val="4"/>
        </w:numPr>
        <w:rPr>
          <w:del w:id="118" w:author="ercot" w:date="2011-02-17T11:01:00Z"/>
          <w:rFonts w:ascii="Arial" w:hAnsi="Arial" w:cs="Arial"/>
          <w:sz w:val="20"/>
          <w:szCs w:val="20"/>
        </w:rPr>
      </w:pPr>
      <w:del w:id="119" w:author="ercot" w:date="2011-02-17T11:01:00Z">
        <w:r w:rsidDel="0029720F">
          <w:rPr>
            <w:rFonts w:ascii="Arial" w:hAnsi="Arial" w:cs="Arial"/>
            <w:sz w:val="20"/>
            <w:szCs w:val="20"/>
          </w:rPr>
          <w:delText>The issue is in a state of “New (TDSP)” with the TDSP as Responsible MP</w:delText>
        </w:r>
      </w:del>
    </w:p>
    <w:p w:rsidR="008F2EAD" w:rsidDel="0029720F" w:rsidRDefault="008F2EAD" w:rsidP="008F2EAD">
      <w:pPr>
        <w:pStyle w:val="NoSpacing"/>
        <w:numPr>
          <w:ilvl w:val="1"/>
          <w:numId w:val="4"/>
        </w:numPr>
        <w:rPr>
          <w:del w:id="120" w:author="ercot" w:date="2011-02-17T11:01:00Z"/>
          <w:rFonts w:ascii="Arial" w:hAnsi="Arial" w:cs="Arial"/>
          <w:sz w:val="20"/>
          <w:szCs w:val="20"/>
        </w:rPr>
      </w:pPr>
      <w:del w:id="121" w:author="ercot" w:date="2011-02-17T11:01:00Z">
        <w:r w:rsidDel="0029720F">
          <w:rPr>
            <w:rFonts w:ascii="Arial" w:hAnsi="Arial" w:cs="Arial"/>
            <w:sz w:val="20"/>
            <w:szCs w:val="20"/>
          </w:rPr>
          <w:delText>The TDSP selects “Begin Working”</w:delText>
        </w:r>
      </w:del>
    </w:p>
    <w:p w:rsidR="008F2EAD" w:rsidDel="0029720F" w:rsidRDefault="008F2EAD" w:rsidP="008F2EAD">
      <w:pPr>
        <w:pStyle w:val="NoSpacing"/>
        <w:numPr>
          <w:ilvl w:val="1"/>
          <w:numId w:val="4"/>
        </w:numPr>
        <w:rPr>
          <w:del w:id="122" w:author="ercot" w:date="2011-02-17T11:01:00Z"/>
          <w:rFonts w:ascii="Arial" w:hAnsi="Arial" w:cs="Arial"/>
          <w:sz w:val="20"/>
          <w:szCs w:val="20"/>
        </w:rPr>
      </w:pPr>
      <w:del w:id="123" w:author="ercot" w:date="2011-02-17T11:01:00Z">
        <w:r w:rsidDel="0029720F">
          <w:rPr>
            <w:rFonts w:ascii="Arial" w:hAnsi="Arial" w:cs="Arial"/>
            <w:sz w:val="20"/>
            <w:szCs w:val="20"/>
          </w:rPr>
          <w:delText>The issue is now in a state of “In Progress (TDSP)” with the TDSP as Responsible MP</w:delText>
        </w:r>
      </w:del>
    </w:p>
    <w:p w:rsidR="008F2EAD" w:rsidDel="0029720F" w:rsidRDefault="008F2EAD" w:rsidP="008F2EAD">
      <w:pPr>
        <w:pStyle w:val="NoSpacing"/>
        <w:numPr>
          <w:ilvl w:val="1"/>
          <w:numId w:val="4"/>
        </w:numPr>
        <w:rPr>
          <w:del w:id="124" w:author="ercot" w:date="2011-02-17T11:01:00Z"/>
          <w:rFonts w:ascii="Arial" w:hAnsi="Arial" w:cs="Arial"/>
          <w:sz w:val="20"/>
          <w:szCs w:val="20"/>
        </w:rPr>
      </w:pPr>
      <w:del w:id="125" w:author="ercot" w:date="2011-02-17T11:01:00Z">
        <w:r w:rsidDel="0029720F">
          <w:rPr>
            <w:rFonts w:ascii="Arial" w:hAnsi="Arial" w:cs="Arial"/>
            <w:sz w:val="20"/>
            <w:szCs w:val="20"/>
          </w:rPr>
          <w:delText>The TDSP selects “Send to Losing CR”</w:delText>
        </w:r>
      </w:del>
    </w:p>
    <w:p w:rsidR="008F2EAD" w:rsidDel="0029720F" w:rsidRDefault="008F2EAD" w:rsidP="008F2EAD">
      <w:pPr>
        <w:pStyle w:val="NoSpacing"/>
        <w:numPr>
          <w:ilvl w:val="1"/>
          <w:numId w:val="4"/>
        </w:numPr>
        <w:rPr>
          <w:del w:id="126" w:author="ercot" w:date="2011-02-17T11:01:00Z"/>
          <w:rFonts w:ascii="Arial" w:hAnsi="Arial" w:cs="Arial"/>
          <w:sz w:val="20"/>
          <w:szCs w:val="20"/>
        </w:rPr>
      </w:pPr>
      <w:del w:id="127" w:author="ercot" w:date="2011-02-17T11:01:00Z">
        <w:r w:rsidDel="0029720F">
          <w:rPr>
            <w:rFonts w:ascii="Arial" w:hAnsi="Arial" w:cs="Arial"/>
            <w:sz w:val="20"/>
            <w:szCs w:val="20"/>
          </w:rPr>
          <w:delText>Issue is in a state of “New (Losing CR)” with the Losing CR as Responsible MP</w:delText>
        </w:r>
      </w:del>
    </w:p>
    <w:p w:rsidR="008F2EAD" w:rsidDel="0029720F" w:rsidRDefault="008F2EAD" w:rsidP="008F2EAD">
      <w:pPr>
        <w:pStyle w:val="NoSpacing"/>
        <w:numPr>
          <w:ilvl w:val="1"/>
          <w:numId w:val="4"/>
        </w:numPr>
        <w:rPr>
          <w:del w:id="128" w:author="ercot" w:date="2011-02-17T11:01:00Z"/>
          <w:rFonts w:ascii="Arial" w:hAnsi="Arial" w:cs="Arial"/>
          <w:sz w:val="20"/>
          <w:szCs w:val="20"/>
        </w:rPr>
      </w:pPr>
      <w:del w:id="129" w:author="ercot" w:date="2011-02-17T11:01:00Z">
        <w:r w:rsidDel="0029720F">
          <w:rPr>
            <w:rFonts w:ascii="Arial" w:hAnsi="Arial" w:cs="Arial"/>
            <w:sz w:val="20"/>
            <w:szCs w:val="20"/>
          </w:rPr>
          <w:delText>Losing CR selects “Begin Working”</w:delText>
        </w:r>
      </w:del>
    </w:p>
    <w:p w:rsidR="008F2EAD" w:rsidDel="0029720F" w:rsidRDefault="008F2EAD" w:rsidP="008F2EAD">
      <w:pPr>
        <w:pStyle w:val="NoSpacing"/>
        <w:numPr>
          <w:ilvl w:val="1"/>
          <w:numId w:val="4"/>
        </w:numPr>
        <w:rPr>
          <w:del w:id="130" w:author="ercot" w:date="2011-02-17T11:01:00Z"/>
          <w:rFonts w:ascii="Arial" w:hAnsi="Arial" w:cs="Arial"/>
          <w:sz w:val="20"/>
          <w:szCs w:val="20"/>
        </w:rPr>
      </w:pPr>
      <w:del w:id="131" w:author="ercot" w:date="2011-02-17T11:01:00Z">
        <w:r w:rsidDel="0029720F">
          <w:rPr>
            <w:rFonts w:ascii="Arial" w:hAnsi="Arial" w:cs="Arial"/>
            <w:sz w:val="20"/>
            <w:szCs w:val="20"/>
          </w:rPr>
          <w:delText>Issue is in a state of “In Progress (Losing CR)” with the Losing CR as Responsible MP</w:delText>
        </w:r>
      </w:del>
    </w:p>
    <w:p w:rsidR="008F2EAD" w:rsidDel="0029720F" w:rsidRDefault="008F2EAD" w:rsidP="008F2EAD">
      <w:pPr>
        <w:pStyle w:val="NoSpacing"/>
        <w:numPr>
          <w:ilvl w:val="1"/>
          <w:numId w:val="4"/>
        </w:numPr>
        <w:rPr>
          <w:del w:id="132" w:author="ercot" w:date="2011-02-17T11:01:00Z"/>
          <w:rFonts w:ascii="Arial" w:hAnsi="Arial" w:cs="Arial"/>
          <w:sz w:val="20"/>
          <w:szCs w:val="20"/>
        </w:rPr>
      </w:pPr>
      <w:del w:id="133" w:author="ercot" w:date="2011-02-17T11:01:00Z">
        <w:r w:rsidRPr="008F2EAD" w:rsidDel="0029720F">
          <w:rPr>
            <w:rFonts w:ascii="Arial" w:hAnsi="Arial" w:cs="Arial"/>
            <w:sz w:val="20"/>
            <w:szCs w:val="20"/>
          </w:rPr>
          <w:delText>Losing CR selects</w:delText>
        </w:r>
        <w:r w:rsidDel="0029720F">
          <w:rPr>
            <w:rFonts w:ascii="Arial" w:hAnsi="Arial" w:cs="Arial"/>
            <w:sz w:val="20"/>
            <w:szCs w:val="20"/>
          </w:rPr>
          <w:delText xml:space="preserve"> “Send to TDSP”</w:delText>
        </w:r>
      </w:del>
    </w:p>
    <w:p w:rsidR="008F2EAD" w:rsidDel="0029720F" w:rsidRDefault="008F2EAD" w:rsidP="008F2EAD">
      <w:pPr>
        <w:pStyle w:val="NoSpacing"/>
        <w:numPr>
          <w:ilvl w:val="1"/>
          <w:numId w:val="4"/>
        </w:numPr>
        <w:rPr>
          <w:del w:id="134" w:author="ercot" w:date="2011-02-17T11:01:00Z"/>
          <w:rFonts w:ascii="Arial" w:hAnsi="Arial" w:cs="Arial"/>
          <w:sz w:val="20"/>
          <w:szCs w:val="20"/>
        </w:rPr>
      </w:pPr>
      <w:del w:id="135" w:author="ercot" w:date="2011-02-17T11:01:00Z">
        <w:r w:rsidDel="0029720F">
          <w:rPr>
            <w:rFonts w:ascii="Arial" w:hAnsi="Arial" w:cs="Arial"/>
            <w:sz w:val="20"/>
            <w:szCs w:val="20"/>
          </w:rPr>
          <w:delText>The issue is in a state of “New (TDSP)” with the TDSP as Responsible MP</w:delText>
        </w:r>
      </w:del>
    </w:p>
    <w:p w:rsidR="008F2EAD" w:rsidDel="0029720F" w:rsidRDefault="008F2EAD" w:rsidP="008F2EAD">
      <w:pPr>
        <w:pStyle w:val="NoSpacing"/>
        <w:numPr>
          <w:ilvl w:val="1"/>
          <w:numId w:val="4"/>
        </w:numPr>
        <w:rPr>
          <w:del w:id="136" w:author="ercot" w:date="2011-02-17T11:01:00Z"/>
          <w:rFonts w:ascii="Arial" w:hAnsi="Arial" w:cs="Arial"/>
          <w:sz w:val="20"/>
          <w:szCs w:val="20"/>
        </w:rPr>
      </w:pPr>
      <w:del w:id="137" w:author="ercot" w:date="2011-02-17T11:01:00Z">
        <w:r w:rsidDel="0029720F">
          <w:rPr>
            <w:rFonts w:ascii="Arial" w:hAnsi="Arial" w:cs="Arial"/>
            <w:sz w:val="20"/>
            <w:szCs w:val="20"/>
          </w:rPr>
          <w:delText>The TDSP selects “Begin Working”</w:delText>
        </w:r>
      </w:del>
    </w:p>
    <w:p w:rsidR="008F2EAD" w:rsidDel="0029720F" w:rsidRDefault="008F2EAD" w:rsidP="008F2EAD">
      <w:pPr>
        <w:pStyle w:val="NoSpacing"/>
        <w:numPr>
          <w:ilvl w:val="1"/>
          <w:numId w:val="4"/>
        </w:numPr>
        <w:rPr>
          <w:del w:id="138" w:author="ercot" w:date="2011-02-17T11:01:00Z"/>
          <w:rFonts w:ascii="Arial" w:hAnsi="Arial" w:cs="Arial"/>
          <w:sz w:val="20"/>
          <w:szCs w:val="20"/>
        </w:rPr>
      </w:pPr>
      <w:del w:id="139" w:author="ercot" w:date="2011-02-17T11:01:00Z">
        <w:r w:rsidDel="0029720F">
          <w:rPr>
            <w:rFonts w:ascii="Arial" w:hAnsi="Arial" w:cs="Arial"/>
            <w:sz w:val="20"/>
            <w:szCs w:val="20"/>
          </w:rPr>
          <w:delText>The issue is now in a state of “In Progress (TDSP)” with the TDSP as Responsible MP</w:delText>
        </w:r>
      </w:del>
    </w:p>
    <w:p w:rsidR="008F2EAD" w:rsidDel="0029720F" w:rsidRDefault="008F2EAD" w:rsidP="008F2EAD">
      <w:pPr>
        <w:pStyle w:val="NoSpacing"/>
        <w:numPr>
          <w:ilvl w:val="1"/>
          <w:numId w:val="4"/>
        </w:numPr>
        <w:rPr>
          <w:del w:id="140" w:author="ercot" w:date="2011-02-17T11:01:00Z"/>
          <w:rFonts w:ascii="Arial" w:hAnsi="Arial" w:cs="Arial"/>
          <w:sz w:val="20"/>
          <w:szCs w:val="20"/>
        </w:rPr>
      </w:pPr>
      <w:del w:id="141" w:author="ercot" w:date="2011-02-17T11:01:00Z">
        <w:r w:rsidDel="0029720F">
          <w:rPr>
            <w:rFonts w:ascii="Arial" w:hAnsi="Arial" w:cs="Arial"/>
            <w:sz w:val="20"/>
            <w:szCs w:val="20"/>
          </w:rPr>
          <w:delText>The TDSP selects “Fees Reversed”</w:delText>
        </w:r>
      </w:del>
    </w:p>
    <w:p w:rsidR="008F2EAD" w:rsidDel="0029720F" w:rsidRDefault="008F2EAD" w:rsidP="008F2EAD">
      <w:pPr>
        <w:pStyle w:val="NoSpacing"/>
        <w:numPr>
          <w:ilvl w:val="1"/>
          <w:numId w:val="4"/>
        </w:numPr>
        <w:rPr>
          <w:del w:id="142" w:author="ercot" w:date="2011-02-17T11:01:00Z"/>
          <w:rFonts w:ascii="Arial" w:hAnsi="Arial" w:cs="Arial"/>
          <w:sz w:val="20"/>
          <w:szCs w:val="20"/>
        </w:rPr>
      </w:pPr>
      <w:del w:id="143" w:author="ercot" w:date="2011-02-17T11:01:00Z">
        <w:r w:rsidDel="0029720F">
          <w:rPr>
            <w:rFonts w:ascii="Arial" w:hAnsi="Arial" w:cs="Arial"/>
            <w:sz w:val="20"/>
            <w:szCs w:val="20"/>
          </w:rPr>
          <w:delText>Issue is in a state of “Regaining Transaction Submitted (PC)” with the Losing CR as Responsible MP</w:delText>
        </w:r>
      </w:del>
    </w:p>
    <w:p w:rsidR="008F2EAD" w:rsidRPr="00FB3E7F" w:rsidDel="0029720F" w:rsidRDefault="008F2EAD" w:rsidP="008F2EAD">
      <w:pPr>
        <w:pStyle w:val="NoSpacing"/>
        <w:numPr>
          <w:ilvl w:val="2"/>
          <w:numId w:val="4"/>
        </w:numPr>
        <w:rPr>
          <w:del w:id="144" w:author="ercot" w:date="2011-02-17T11:01:00Z"/>
          <w:rFonts w:ascii="Arial" w:hAnsi="Arial" w:cs="Arial"/>
          <w:sz w:val="20"/>
          <w:szCs w:val="20"/>
        </w:rPr>
      </w:pPr>
      <w:del w:id="145" w:author="ercot" w:date="2011-02-17T11:01:00Z">
        <w:r w:rsidRPr="008F431B" w:rsidDel="0029720F">
          <w:rPr>
            <w:rFonts w:ascii="Arial" w:hAnsi="Arial" w:cs="Arial"/>
            <w:color w:val="000000"/>
            <w:sz w:val="20"/>
            <w:szCs w:val="20"/>
          </w:rPr>
          <w:delText>Siebel will automatically:</w:delText>
        </w:r>
      </w:del>
    </w:p>
    <w:p w:rsidR="008F2EAD" w:rsidRPr="00FB3E7F" w:rsidDel="0029720F" w:rsidRDefault="008F2EAD" w:rsidP="008F2EAD">
      <w:pPr>
        <w:pStyle w:val="NoSpacing"/>
        <w:numPr>
          <w:ilvl w:val="3"/>
          <w:numId w:val="4"/>
        </w:numPr>
        <w:rPr>
          <w:del w:id="146" w:author="ercot" w:date="2011-02-17T11:01:00Z"/>
          <w:rFonts w:ascii="Arial" w:hAnsi="Arial" w:cs="Arial"/>
          <w:sz w:val="20"/>
          <w:szCs w:val="20"/>
        </w:rPr>
      </w:pPr>
      <w:del w:id="147" w:author="ercot" w:date="2011-02-17T11:01:00Z">
        <w:r w:rsidRPr="008739EC" w:rsidDel="0029720F">
          <w:rPr>
            <w:rFonts w:ascii="Arial" w:hAnsi="Arial" w:cs="Arial"/>
            <w:color w:val="000000"/>
            <w:sz w:val="20"/>
            <w:szCs w:val="20"/>
          </w:rPr>
          <w:delText>Check Regaining Transaction Siebel Status</w:delText>
        </w:r>
        <w:r w:rsidDel="0029720F">
          <w:rPr>
            <w:rFonts w:ascii="Arial" w:hAnsi="Arial" w:cs="Arial"/>
            <w:color w:val="000000"/>
            <w:sz w:val="20"/>
            <w:szCs w:val="20"/>
          </w:rPr>
          <w:delText xml:space="preserve"> every 30 minutes using the BGN </w:delText>
        </w:r>
        <w:r w:rsidRPr="008739EC" w:rsidDel="0029720F">
          <w:rPr>
            <w:rFonts w:ascii="Arial" w:hAnsi="Arial" w:cs="Arial"/>
            <w:color w:val="000000"/>
            <w:sz w:val="20"/>
            <w:szCs w:val="20"/>
          </w:rPr>
          <w:delText>02 from the new initiating transaction</w:delText>
        </w:r>
      </w:del>
    </w:p>
    <w:p w:rsidR="008F2EAD" w:rsidDel="0029720F" w:rsidRDefault="008F2EAD" w:rsidP="008F2EAD">
      <w:pPr>
        <w:pStyle w:val="NoSpacing"/>
        <w:numPr>
          <w:ilvl w:val="3"/>
          <w:numId w:val="4"/>
        </w:numPr>
        <w:rPr>
          <w:del w:id="148" w:author="ercot" w:date="2011-02-17T11:01:00Z"/>
          <w:rFonts w:ascii="Arial" w:hAnsi="Arial" w:cs="Arial"/>
          <w:sz w:val="20"/>
          <w:szCs w:val="20"/>
        </w:rPr>
      </w:pPr>
      <w:del w:id="149" w:author="ercot" w:date="2011-02-17T11:01:00Z">
        <w:r w:rsidRPr="008739EC" w:rsidDel="0029720F">
          <w:rPr>
            <w:rFonts w:ascii="Arial" w:hAnsi="Arial" w:cs="Arial"/>
            <w:color w:val="000000"/>
            <w:sz w:val="20"/>
            <w:szCs w:val="20"/>
          </w:rPr>
          <w:delText>Update the issue with the current Regaining Transaction Siebel Status</w:delText>
        </w:r>
      </w:del>
    </w:p>
    <w:p w:rsidR="008F2EAD" w:rsidRPr="008F2EAD" w:rsidRDefault="008F2EAD" w:rsidP="008F2EAD">
      <w:pPr>
        <w:pStyle w:val="NoSpacing"/>
        <w:numPr>
          <w:ilvl w:val="3"/>
          <w:numId w:val="4"/>
        </w:numPr>
        <w:rPr>
          <w:rFonts w:ascii="Arial" w:hAnsi="Arial" w:cs="Arial"/>
          <w:sz w:val="20"/>
          <w:szCs w:val="20"/>
        </w:rPr>
      </w:pPr>
      <w:del w:id="150" w:author="ercot" w:date="2011-02-17T11:01:00Z">
        <w:r w:rsidRPr="008F2EAD" w:rsidDel="0029720F">
          <w:rPr>
            <w:rFonts w:ascii="Arial" w:hAnsi="Arial" w:cs="Arial"/>
            <w:color w:val="000000"/>
            <w:sz w:val="20"/>
            <w:szCs w:val="20"/>
          </w:rPr>
          <w:delText>Assign the state of “Complete” with the Submitting MP as the Responsible Party once the Regaining Transaction Siebel Status is Complete.</w:delText>
        </w:r>
      </w:del>
    </w:p>
    <w:sectPr w:rsidR="008F2EAD" w:rsidRPr="008F2EAD" w:rsidSect="000D457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7" w:author="jonathan.landry" w:date="2011-02-14T19:22:00Z" w:initials="j">
    <w:p w:rsidR="00F71363" w:rsidRDefault="00F71363">
      <w:pPr>
        <w:pStyle w:val="CommentText"/>
      </w:pPr>
      <w:r>
        <w:rPr>
          <w:rStyle w:val="CommentReference"/>
        </w:rPr>
        <w:annotationRef/>
      </w:r>
      <w:r>
        <w:t>Need further input</w:t>
      </w:r>
    </w:p>
  </w:comment>
  <w:comment w:id="68" w:author="jonathan.landry" w:date="2011-02-14T20:00:00Z" w:initials="j">
    <w:p w:rsidR="001A0EA6" w:rsidRDefault="001A0EA6">
      <w:pPr>
        <w:pStyle w:val="CommentText"/>
      </w:pPr>
      <w:r>
        <w:rPr>
          <w:rStyle w:val="CommentReference"/>
        </w:rPr>
        <w:annotationRef/>
      </w:r>
      <w:r>
        <w:t>As opposed to “Unexecutable”, in response to 3</w:t>
      </w:r>
      <w:r w:rsidRPr="001A0EA6">
        <w:rPr>
          <w:vertAlign w:val="superscript"/>
        </w:rPr>
        <w:t>rd</w:t>
      </w:r>
      <w:r>
        <w:t xml:space="preserve"> party situation, or other unforeseen circumstance.</w:t>
      </w:r>
      <w:r w:rsidR="00AF26A8">
        <w:t xml:space="preserve"> </w:t>
      </w:r>
    </w:p>
  </w:comment>
  <w:comment w:id="87" w:author="jonathan.landry" w:date="2011-02-14T19:52:00Z" w:initials="j">
    <w:p w:rsidR="008F2EAD" w:rsidRDefault="008F2EAD" w:rsidP="008F2EAD">
      <w:pPr>
        <w:pStyle w:val="CommentText"/>
      </w:pPr>
      <w:r>
        <w:rPr>
          <w:rStyle w:val="CommentReference"/>
        </w:rPr>
        <w:annotationRef/>
      </w:r>
      <w:r>
        <w:t>As opposed to “Unexecutable”, in response to 3</w:t>
      </w:r>
      <w:r w:rsidRPr="001A0EA6">
        <w:rPr>
          <w:vertAlign w:val="superscript"/>
        </w:rPr>
        <w:t>rd</w:t>
      </w:r>
      <w:r>
        <w:t xml:space="preserve"> party situation, or other unforeseen circumstance.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153E3"/>
    <w:multiLevelType w:val="hybridMultilevel"/>
    <w:tmpl w:val="27348238"/>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56A4E5E"/>
    <w:multiLevelType w:val="hybridMultilevel"/>
    <w:tmpl w:val="139ED7CA"/>
    <w:lvl w:ilvl="0" w:tplc="FDF67362">
      <w:start w:val="1"/>
      <w:numFmt w:val="bullet"/>
      <w:lvlText w:val="-"/>
      <w:lvlJc w:val="left"/>
      <w:pPr>
        <w:ind w:left="1800" w:hanging="360"/>
      </w:pPr>
      <w:rPr>
        <w:rFonts w:ascii="Arial" w:eastAsiaTheme="minorHAns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D8E2AEB"/>
    <w:multiLevelType w:val="hybridMultilevel"/>
    <w:tmpl w:val="F7D67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0D1FA6"/>
    <w:rsid w:val="00082B80"/>
    <w:rsid w:val="000D1FA6"/>
    <w:rsid w:val="000D4575"/>
    <w:rsid w:val="001A0EA6"/>
    <w:rsid w:val="002144B0"/>
    <w:rsid w:val="0029720F"/>
    <w:rsid w:val="002C262B"/>
    <w:rsid w:val="002D3FC0"/>
    <w:rsid w:val="004C1CEB"/>
    <w:rsid w:val="00886617"/>
    <w:rsid w:val="008E48AE"/>
    <w:rsid w:val="008F2EAD"/>
    <w:rsid w:val="009A423E"/>
    <w:rsid w:val="009F0ED3"/>
    <w:rsid w:val="00AA6925"/>
    <w:rsid w:val="00AF26A8"/>
    <w:rsid w:val="00B640F5"/>
    <w:rsid w:val="00D60E6D"/>
    <w:rsid w:val="00D74866"/>
    <w:rsid w:val="00F71363"/>
    <w:rsid w:val="00FB3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1FA6"/>
    <w:pPr>
      <w:spacing w:after="0" w:line="240" w:lineRule="auto"/>
    </w:pPr>
  </w:style>
  <w:style w:type="paragraph" w:styleId="ListParagraph">
    <w:name w:val="List Paragraph"/>
    <w:basedOn w:val="Normal"/>
    <w:uiPriority w:val="34"/>
    <w:qFormat/>
    <w:rsid w:val="000D1FA6"/>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0D1FA6"/>
    <w:rPr>
      <w:sz w:val="16"/>
      <w:szCs w:val="16"/>
    </w:rPr>
  </w:style>
  <w:style w:type="paragraph" w:styleId="CommentText">
    <w:name w:val="annotation text"/>
    <w:basedOn w:val="Normal"/>
    <w:link w:val="CommentTextChar"/>
    <w:uiPriority w:val="99"/>
    <w:semiHidden/>
    <w:unhideWhenUsed/>
    <w:rsid w:val="000D1FA6"/>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D1FA6"/>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D1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FA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B3E7F"/>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B3E7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12715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ercot</cp:lastModifiedBy>
  <cp:revision>2</cp:revision>
  <dcterms:created xsi:type="dcterms:W3CDTF">2011-02-17T17:14:00Z</dcterms:created>
  <dcterms:modified xsi:type="dcterms:W3CDTF">2011-02-17T17:14:00Z</dcterms:modified>
</cp:coreProperties>
</file>