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295" w:rsidRPr="00A940B5" w:rsidRDefault="00DA7295" w:rsidP="00DA7295">
      <w:pPr>
        <w:pStyle w:val="NoSpacing"/>
        <w:rPr>
          <w:rFonts w:ascii="Arial" w:hAnsi="Arial" w:cs="Arial"/>
          <w:sz w:val="20"/>
          <w:szCs w:val="20"/>
        </w:rPr>
      </w:pPr>
      <w:r w:rsidRPr="00A940B5">
        <w:rPr>
          <w:rFonts w:ascii="Arial" w:hAnsi="Arial" w:cs="Arial"/>
          <w:sz w:val="20"/>
          <w:szCs w:val="20"/>
        </w:rPr>
        <w:t>Use Case- Subtype for removal of switch hold between two CRs and TDSP</w:t>
      </w:r>
      <w:r w:rsidR="00863C2A">
        <w:rPr>
          <w:rFonts w:ascii="Arial" w:hAnsi="Arial" w:cs="Arial"/>
          <w:sz w:val="20"/>
          <w:szCs w:val="20"/>
        </w:rPr>
        <w:t xml:space="preserve"> (Four hour process)</w:t>
      </w:r>
    </w:p>
    <w:p w:rsidR="00DA7295" w:rsidRDefault="00DA7295" w:rsidP="00DA7295">
      <w:pPr>
        <w:pStyle w:val="NoSpacing"/>
        <w:rPr>
          <w:rFonts w:ascii="Arial" w:hAnsi="Arial" w:cs="Arial"/>
          <w:sz w:val="20"/>
          <w:szCs w:val="20"/>
        </w:rPr>
      </w:pPr>
    </w:p>
    <w:p w:rsidR="00DA7295" w:rsidRDefault="00DA7295" w:rsidP="00DA7295">
      <w:pPr>
        <w:pStyle w:val="NoSpacing"/>
        <w:numPr>
          <w:ilvl w:val="0"/>
          <w:numId w:val="10"/>
        </w:numPr>
        <w:rPr>
          <w:rFonts w:ascii="Arial" w:hAnsi="Arial" w:cs="Arial"/>
          <w:sz w:val="20"/>
          <w:szCs w:val="20"/>
        </w:rPr>
      </w:pPr>
      <w:r>
        <w:rPr>
          <w:rFonts w:ascii="Arial" w:hAnsi="Arial" w:cs="Arial"/>
          <w:sz w:val="20"/>
          <w:szCs w:val="20"/>
        </w:rPr>
        <w:t>Description:</w:t>
      </w:r>
    </w:p>
    <w:p w:rsidR="00DA7295" w:rsidRDefault="00DA7295" w:rsidP="00DA7295">
      <w:pPr>
        <w:pStyle w:val="NoSpacing"/>
        <w:numPr>
          <w:ilvl w:val="0"/>
          <w:numId w:val="11"/>
        </w:numPr>
        <w:rPr>
          <w:rFonts w:ascii="Arial" w:hAnsi="Arial" w:cs="Arial"/>
          <w:sz w:val="20"/>
          <w:szCs w:val="20"/>
        </w:rPr>
      </w:pPr>
      <w:r>
        <w:rPr>
          <w:rFonts w:ascii="Arial" w:hAnsi="Arial" w:cs="Arial"/>
          <w:sz w:val="20"/>
          <w:szCs w:val="20"/>
        </w:rPr>
        <w:t xml:space="preserve">Background: </w:t>
      </w:r>
    </w:p>
    <w:p w:rsidR="00237702" w:rsidRDefault="00DA7295" w:rsidP="00237702">
      <w:pPr>
        <w:pStyle w:val="NoSpacing"/>
        <w:numPr>
          <w:ilvl w:val="1"/>
          <w:numId w:val="11"/>
        </w:numPr>
        <w:rPr>
          <w:rFonts w:ascii="Arial" w:hAnsi="Arial" w:cs="Arial"/>
          <w:sz w:val="20"/>
          <w:szCs w:val="20"/>
        </w:rPr>
      </w:pPr>
      <w:r w:rsidRPr="00DA7295">
        <w:rPr>
          <w:rFonts w:ascii="Arial" w:hAnsi="Arial" w:cs="Arial"/>
          <w:sz w:val="20"/>
          <w:szCs w:val="20"/>
        </w:rPr>
        <w:t xml:space="preserve">To </w:t>
      </w:r>
      <w:r w:rsidR="00BC28FE">
        <w:rPr>
          <w:rFonts w:ascii="Arial" w:hAnsi="Arial" w:cs="Arial"/>
          <w:sz w:val="20"/>
          <w:szCs w:val="20"/>
        </w:rPr>
        <w:t>meet</w:t>
      </w:r>
      <w:r w:rsidRPr="00DA7295">
        <w:rPr>
          <w:rFonts w:ascii="Arial" w:hAnsi="Arial" w:cs="Arial"/>
          <w:sz w:val="20"/>
          <w:szCs w:val="20"/>
        </w:rPr>
        <w:t xml:space="preserve"> requirements for</w:t>
      </w:r>
      <w:r w:rsidR="00CA116D">
        <w:rPr>
          <w:rFonts w:ascii="Arial" w:hAnsi="Arial" w:cs="Arial"/>
          <w:sz w:val="20"/>
          <w:szCs w:val="20"/>
        </w:rPr>
        <w:t xml:space="preserve"> the</w:t>
      </w:r>
      <w:r w:rsidRPr="00DA7295">
        <w:rPr>
          <w:rFonts w:ascii="Arial" w:hAnsi="Arial" w:cs="Arial"/>
          <w:sz w:val="20"/>
          <w:szCs w:val="20"/>
        </w:rPr>
        <w:t xml:space="preserve"> switch hold removal</w:t>
      </w:r>
      <w:r w:rsidR="00CA116D">
        <w:rPr>
          <w:rFonts w:ascii="Arial" w:hAnsi="Arial" w:cs="Arial"/>
          <w:sz w:val="20"/>
          <w:szCs w:val="20"/>
        </w:rPr>
        <w:t xml:space="preserve"> process</w:t>
      </w:r>
      <w:r w:rsidRPr="00DA7295">
        <w:rPr>
          <w:rFonts w:ascii="Arial" w:hAnsi="Arial" w:cs="Arial"/>
          <w:sz w:val="20"/>
          <w:szCs w:val="20"/>
        </w:rPr>
        <w:t xml:space="preserve"> </w:t>
      </w:r>
      <w:r w:rsidR="00CA116D">
        <w:rPr>
          <w:rFonts w:ascii="Arial" w:hAnsi="Arial" w:cs="Arial"/>
          <w:sz w:val="20"/>
          <w:szCs w:val="20"/>
        </w:rPr>
        <w:t>described</w:t>
      </w:r>
      <w:r w:rsidRPr="00DA7295">
        <w:rPr>
          <w:rFonts w:ascii="Arial" w:hAnsi="Arial" w:cs="Arial"/>
          <w:sz w:val="20"/>
          <w:szCs w:val="20"/>
        </w:rPr>
        <w:t xml:space="preserve"> in PUCT </w:t>
      </w:r>
      <w:r>
        <w:rPr>
          <w:rFonts w:ascii="Arial" w:hAnsi="Arial" w:cs="Arial"/>
          <w:sz w:val="20"/>
          <w:szCs w:val="20"/>
        </w:rPr>
        <w:t>Subst. R</w:t>
      </w:r>
      <w:r w:rsidR="00DA1789">
        <w:rPr>
          <w:rFonts w:ascii="Arial" w:hAnsi="Arial" w:cs="Arial"/>
          <w:sz w:val="20"/>
          <w:szCs w:val="20"/>
        </w:rPr>
        <w:t xml:space="preserve">ule 25.126(h)(5), </w:t>
      </w:r>
      <w:r>
        <w:rPr>
          <w:rFonts w:ascii="Arial" w:hAnsi="Arial" w:cs="Arial"/>
          <w:sz w:val="20"/>
          <w:szCs w:val="20"/>
        </w:rPr>
        <w:t xml:space="preserve">the </w:t>
      </w:r>
      <w:r w:rsidRPr="00DA7295">
        <w:rPr>
          <w:rFonts w:ascii="Arial" w:hAnsi="Arial" w:cs="Arial"/>
          <w:sz w:val="20"/>
          <w:szCs w:val="20"/>
        </w:rPr>
        <w:t xml:space="preserve">Meter Tampering Task Force </w:t>
      </w:r>
      <w:r>
        <w:rPr>
          <w:rFonts w:ascii="Arial" w:hAnsi="Arial" w:cs="Arial"/>
          <w:sz w:val="20"/>
          <w:szCs w:val="20"/>
        </w:rPr>
        <w:t>developed</w:t>
      </w:r>
      <w:r w:rsidRPr="00DA7295">
        <w:rPr>
          <w:rFonts w:ascii="Arial" w:hAnsi="Arial" w:cs="Arial"/>
          <w:sz w:val="20"/>
          <w:szCs w:val="20"/>
        </w:rPr>
        <w:t xml:space="preserve"> an i</w:t>
      </w:r>
      <w:r>
        <w:rPr>
          <w:rFonts w:ascii="Arial" w:hAnsi="Arial" w:cs="Arial"/>
          <w:sz w:val="20"/>
          <w:szCs w:val="20"/>
        </w:rPr>
        <w:t xml:space="preserve">nterim process within MarkeTrak </w:t>
      </w:r>
      <w:r w:rsidRPr="00DA7295">
        <w:rPr>
          <w:rFonts w:ascii="Arial" w:hAnsi="Arial" w:cs="Arial"/>
          <w:sz w:val="20"/>
          <w:szCs w:val="20"/>
        </w:rPr>
        <w:t xml:space="preserve">using the </w:t>
      </w:r>
      <w:r w:rsidRPr="00DA7295">
        <w:rPr>
          <w:rFonts w:ascii="Arial" w:hAnsi="Arial" w:cs="Arial"/>
          <w:i/>
          <w:sz w:val="20"/>
          <w:szCs w:val="20"/>
        </w:rPr>
        <w:t>Other</w:t>
      </w:r>
      <w:r w:rsidRPr="00DA7295">
        <w:rPr>
          <w:rFonts w:ascii="Arial" w:hAnsi="Arial" w:cs="Arial"/>
          <w:sz w:val="20"/>
          <w:szCs w:val="20"/>
        </w:rPr>
        <w:t xml:space="preserve"> subtype</w:t>
      </w:r>
      <w:r>
        <w:rPr>
          <w:rFonts w:ascii="Arial" w:hAnsi="Arial" w:cs="Arial"/>
          <w:sz w:val="20"/>
          <w:szCs w:val="20"/>
        </w:rPr>
        <w:t>.</w:t>
      </w:r>
    </w:p>
    <w:p w:rsidR="00237702" w:rsidRPr="00237702" w:rsidRDefault="00237702" w:rsidP="00237702">
      <w:pPr>
        <w:pStyle w:val="NoSpacing"/>
        <w:numPr>
          <w:ilvl w:val="1"/>
          <w:numId w:val="11"/>
        </w:numPr>
        <w:rPr>
          <w:rFonts w:ascii="Arial" w:hAnsi="Arial" w:cs="Arial"/>
          <w:sz w:val="20"/>
          <w:szCs w:val="20"/>
        </w:rPr>
      </w:pPr>
      <w:r>
        <w:rPr>
          <w:rFonts w:ascii="Arial" w:hAnsi="Arial" w:cs="Arial"/>
          <w:sz w:val="20"/>
          <w:szCs w:val="20"/>
        </w:rPr>
        <w:t xml:space="preserve">Effective June 1, 2011, use of the switch hold process will </w:t>
      </w:r>
      <w:r w:rsidR="0076103A">
        <w:rPr>
          <w:rFonts w:ascii="Arial" w:hAnsi="Arial" w:cs="Arial"/>
          <w:sz w:val="20"/>
          <w:szCs w:val="20"/>
        </w:rPr>
        <w:t>expand</w:t>
      </w:r>
      <w:r>
        <w:rPr>
          <w:rFonts w:ascii="Arial" w:hAnsi="Arial" w:cs="Arial"/>
          <w:sz w:val="20"/>
          <w:szCs w:val="20"/>
        </w:rPr>
        <w:t xml:space="preserve"> to include </w:t>
      </w:r>
      <w:r w:rsidR="001951D8">
        <w:rPr>
          <w:rFonts w:ascii="Arial" w:hAnsi="Arial" w:cs="Arial"/>
          <w:sz w:val="20"/>
          <w:szCs w:val="20"/>
        </w:rPr>
        <w:t xml:space="preserve">ESIIDs of </w:t>
      </w:r>
      <w:r>
        <w:rPr>
          <w:rFonts w:ascii="Arial" w:hAnsi="Arial" w:cs="Arial"/>
          <w:sz w:val="20"/>
          <w:szCs w:val="20"/>
        </w:rPr>
        <w:t xml:space="preserve">customers who have entered into deferred payment plans, with the REP of Record </w:t>
      </w:r>
      <w:r w:rsidR="00B85107">
        <w:rPr>
          <w:rFonts w:ascii="Arial" w:hAnsi="Arial" w:cs="Arial"/>
          <w:sz w:val="20"/>
          <w:szCs w:val="20"/>
        </w:rPr>
        <w:t>becoming</w:t>
      </w:r>
      <w:r>
        <w:rPr>
          <w:rFonts w:ascii="Arial" w:hAnsi="Arial" w:cs="Arial"/>
          <w:sz w:val="20"/>
          <w:szCs w:val="20"/>
        </w:rPr>
        <w:t xml:space="preserve"> the party who initiates the switch hold.  The number of MarkeTrak issues which will need to be filed for switch hold removal could increase significantly.</w:t>
      </w:r>
    </w:p>
    <w:p w:rsidR="00DA7295" w:rsidRDefault="00DA7295" w:rsidP="00DA7295">
      <w:pPr>
        <w:pStyle w:val="NoSpacing"/>
        <w:numPr>
          <w:ilvl w:val="1"/>
          <w:numId w:val="11"/>
        </w:numPr>
        <w:rPr>
          <w:rFonts w:ascii="Arial" w:hAnsi="Arial" w:cs="Arial"/>
          <w:sz w:val="20"/>
          <w:szCs w:val="20"/>
        </w:rPr>
      </w:pPr>
      <w:r>
        <w:rPr>
          <w:rFonts w:ascii="Arial" w:hAnsi="Arial" w:cs="Arial"/>
          <w:sz w:val="20"/>
          <w:szCs w:val="20"/>
        </w:rPr>
        <w:t xml:space="preserve">A new subtype </w:t>
      </w:r>
      <w:r w:rsidR="00CA116D">
        <w:rPr>
          <w:rFonts w:ascii="Arial" w:hAnsi="Arial" w:cs="Arial"/>
          <w:sz w:val="20"/>
          <w:szCs w:val="20"/>
        </w:rPr>
        <w:t xml:space="preserve">specifically for this </w:t>
      </w:r>
      <w:r w:rsidR="00F80BD2">
        <w:rPr>
          <w:rFonts w:ascii="Arial" w:hAnsi="Arial" w:cs="Arial"/>
          <w:sz w:val="20"/>
          <w:szCs w:val="20"/>
        </w:rPr>
        <w:t>purpose</w:t>
      </w:r>
      <w:r w:rsidR="00CA116D">
        <w:rPr>
          <w:rFonts w:ascii="Arial" w:hAnsi="Arial" w:cs="Arial"/>
          <w:sz w:val="20"/>
          <w:szCs w:val="20"/>
        </w:rPr>
        <w:t xml:space="preserve"> </w:t>
      </w:r>
      <w:r>
        <w:rPr>
          <w:rFonts w:ascii="Arial" w:hAnsi="Arial" w:cs="Arial"/>
          <w:sz w:val="20"/>
          <w:szCs w:val="20"/>
        </w:rPr>
        <w:t xml:space="preserve">would </w:t>
      </w:r>
      <w:r w:rsidR="002866A6">
        <w:rPr>
          <w:rFonts w:ascii="Arial" w:hAnsi="Arial" w:cs="Arial"/>
          <w:sz w:val="20"/>
          <w:szCs w:val="20"/>
        </w:rPr>
        <w:t>feature improvements in several areas, when compared to the current workflow.</w:t>
      </w:r>
    </w:p>
    <w:p w:rsidR="00DA7295" w:rsidRDefault="00DA7295" w:rsidP="00DA7295">
      <w:pPr>
        <w:pStyle w:val="NoSpacing"/>
        <w:numPr>
          <w:ilvl w:val="0"/>
          <w:numId w:val="11"/>
        </w:numPr>
        <w:rPr>
          <w:rFonts w:ascii="Arial" w:hAnsi="Arial" w:cs="Arial"/>
          <w:sz w:val="20"/>
          <w:szCs w:val="20"/>
        </w:rPr>
      </w:pPr>
      <w:r>
        <w:rPr>
          <w:rFonts w:ascii="Arial" w:hAnsi="Arial" w:cs="Arial"/>
          <w:sz w:val="20"/>
          <w:szCs w:val="20"/>
        </w:rPr>
        <w:t>Problems with Current Workflow/Process</w:t>
      </w:r>
    </w:p>
    <w:p w:rsidR="00DA7295" w:rsidRDefault="00DA7295" w:rsidP="00DA7295">
      <w:pPr>
        <w:pStyle w:val="NoSpacing"/>
        <w:numPr>
          <w:ilvl w:val="1"/>
          <w:numId w:val="11"/>
        </w:numPr>
        <w:rPr>
          <w:rFonts w:ascii="Arial" w:hAnsi="Arial" w:cs="Arial"/>
          <w:sz w:val="20"/>
          <w:szCs w:val="20"/>
        </w:rPr>
      </w:pPr>
      <w:r>
        <w:rPr>
          <w:rFonts w:ascii="Arial" w:hAnsi="Arial" w:cs="Arial"/>
          <w:sz w:val="20"/>
          <w:szCs w:val="20"/>
        </w:rPr>
        <w:t xml:space="preserve">The </w:t>
      </w:r>
      <w:r>
        <w:rPr>
          <w:rFonts w:ascii="Arial" w:hAnsi="Arial" w:cs="Arial"/>
          <w:i/>
          <w:sz w:val="20"/>
          <w:szCs w:val="20"/>
        </w:rPr>
        <w:t>Other</w:t>
      </w:r>
      <w:r>
        <w:rPr>
          <w:rFonts w:ascii="Arial" w:hAnsi="Arial" w:cs="Arial"/>
          <w:sz w:val="20"/>
          <w:szCs w:val="20"/>
        </w:rPr>
        <w:t xml:space="preserve"> workflow requires the submitting CR (who is requesting the </w:t>
      </w:r>
      <w:r w:rsidR="00CA116D">
        <w:rPr>
          <w:rFonts w:ascii="Arial" w:hAnsi="Arial" w:cs="Arial"/>
          <w:sz w:val="20"/>
          <w:szCs w:val="20"/>
        </w:rPr>
        <w:t>switch hold removal</w:t>
      </w:r>
      <w:r>
        <w:rPr>
          <w:rFonts w:ascii="Arial" w:hAnsi="Arial" w:cs="Arial"/>
          <w:sz w:val="20"/>
          <w:szCs w:val="20"/>
        </w:rPr>
        <w:t xml:space="preserve">) to </w:t>
      </w:r>
      <w:r w:rsidR="008478E0">
        <w:rPr>
          <w:rFonts w:ascii="Arial" w:hAnsi="Arial" w:cs="Arial"/>
          <w:sz w:val="20"/>
          <w:szCs w:val="20"/>
        </w:rPr>
        <w:t xml:space="preserve">continuously </w:t>
      </w:r>
      <w:r>
        <w:rPr>
          <w:rFonts w:ascii="Arial" w:hAnsi="Arial" w:cs="Arial"/>
          <w:sz w:val="20"/>
          <w:szCs w:val="20"/>
        </w:rPr>
        <w:t xml:space="preserve">monitor the issue and assign parties </w:t>
      </w:r>
      <w:r w:rsidR="0056139B">
        <w:rPr>
          <w:rFonts w:ascii="Arial" w:hAnsi="Arial" w:cs="Arial"/>
          <w:sz w:val="20"/>
          <w:szCs w:val="20"/>
        </w:rPr>
        <w:t>for</w:t>
      </w:r>
      <w:r>
        <w:rPr>
          <w:rFonts w:ascii="Arial" w:hAnsi="Arial" w:cs="Arial"/>
          <w:sz w:val="20"/>
          <w:szCs w:val="20"/>
        </w:rPr>
        <w:t xml:space="preserve"> </w:t>
      </w:r>
      <w:r w:rsidR="004402BD">
        <w:rPr>
          <w:rFonts w:ascii="Arial" w:hAnsi="Arial" w:cs="Arial"/>
          <w:sz w:val="20"/>
          <w:szCs w:val="20"/>
        </w:rPr>
        <w:t>the issue’s</w:t>
      </w:r>
      <w:r>
        <w:rPr>
          <w:rFonts w:ascii="Arial" w:hAnsi="Arial" w:cs="Arial"/>
          <w:sz w:val="20"/>
          <w:szCs w:val="20"/>
        </w:rPr>
        <w:t xml:space="preserve"> entire duration.</w:t>
      </w:r>
    </w:p>
    <w:p w:rsidR="00DA7295" w:rsidRDefault="00DA7295" w:rsidP="00DA7295">
      <w:pPr>
        <w:pStyle w:val="NoSpacing"/>
        <w:numPr>
          <w:ilvl w:val="2"/>
          <w:numId w:val="11"/>
        </w:numPr>
        <w:rPr>
          <w:rFonts w:ascii="Arial" w:hAnsi="Arial" w:cs="Arial"/>
          <w:sz w:val="20"/>
          <w:szCs w:val="20"/>
        </w:rPr>
      </w:pPr>
      <w:r>
        <w:rPr>
          <w:rFonts w:ascii="Arial" w:hAnsi="Arial" w:cs="Arial"/>
          <w:sz w:val="20"/>
          <w:szCs w:val="20"/>
        </w:rPr>
        <w:t xml:space="preserve">Failure to do so </w:t>
      </w:r>
      <w:r w:rsidR="00957A8B">
        <w:rPr>
          <w:rFonts w:ascii="Arial" w:hAnsi="Arial" w:cs="Arial"/>
          <w:sz w:val="20"/>
          <w:szCs w:val="20"/>
        </w:rPr>
        <w:t>by</w:t>
      </w:r>
      <w:r>
        <w:rPr>
          <w:rFonts w:ascii="Arial" w:hAnsi="Arial" w:cs="Arial"/>
          <w:sz w:val="20"/>
          <w:szCs w:val="20"/>
        </w:rPr>
        <w:t xml:space="preserve"> the submitting CR means </w:t>
      </w:r>
      <w:r w:rsidR="00DF11A1">
        <w:rPr>
          <w:rFonts w:ascii="Arial" w:hAnsi="Arial" w:cs="Arial"/>
          <w:sz w:val="20"/>
          <w:szCs w:val="20"/>
        </w:rPr>
        <w:t xml:space="preserve">that </w:t>
      </w:r>
      <w:r>
        <w:rPr>
          <w:rFonts w:ascii="Arial" w:hAnsi="Arial" w:cs="Arial"/>
          <w:sz w:val="20"/>
          <w:szCs w:val="20"/>
        </w:rPr>
        <w:t xml:space="preserve">one or more MPs may not receive the proper time to review the issue as </w:t>
      </w:r>
      <w:r w:rsidR="00076075">
        <w:rPr>
          <w:rFonts w:ascii="Arial" w:hAnsi="Arial" w:cs="Arial"/>
          <w:sz w:val="20"/>
          <w:szCs w:val="20"/>
        </w:rPr>
        <w:t>required</w:t>
      </w:r>
      <w:r>
        <w:rPr>
          <w:rFonts w:ascii="Arial" w:hAnsi="Arial" w:cs="Arial"/>
          <w:sz w:val="20"/>
          <w:szCs w:val="20"/>
        </w:rPr>
        <w:t xml:space="preserve"> by the RMG</w:t>
      </w:r>
      <w:r w:rsidR="00600679">
        <w:rPr>
          <w:rFonts w:ascii="Arial" w:hAnsi="Arial" w:cs="Arial"/>
          <w:sz w:val="20"/>
          <w:szCs w:val="20"/>
        </w:rPr>
        <w:t>.</w:t>
      </w:r>
    </w:p>
    <w:p w:rsidR="00DA7295" w:rsidRDefault="00B85107" w:rsidP="00DA7295">
      <w:pPr>
        <w:pStyle w:val="NoSpacing"/>
        <w:numPr>
          <w:ilvl w:val="1"/>
          <w:numId w:val="11"/>
        </w:numPr>
        <w:rPr>
          <w:rFonts w:ascii="Arial" w:hAnsi="Arial" w:cs="Arial"/>
          <w:sz w:val="20"/>
          <w:szCs w:val="20"/>
        </w:rPr>
      </w:pPr>
      <w:r>
        <w:rPr>
          <w:rFonts w:ascii="Arial" w:hAnsi="Arial" w:cs="Arial"/>
          <w:sz w:val="20"/>
          <w:szCs w:val="20"/>
        </w:rPr>
        <w:t>Without</w:t>
      </w:r>
      <w:r w:rsidR="00DA7295">
        <w:rPr>
          <w:rFonts w:ascii="Arial" w:hAnsi="Arial" w:cs="Arial"/>
          <w:sz w:val="20"/>
          <w:szCs w:val="20"/>
        </w:rPr>
        <w:t xml:space="preserve"> </w:t>
      </w:r>
      <w:r>
        <w:rPr>
          <w:rFonts w:ascii="Arial" w:hAnsi="Arial" w:cs="Arial"/>
          <w:sz w:val="20"/>
          <w:szCs w:val="20"/>
        </w:rPr>
        <w:t>certain</w:t>
      </w:r>
      <w:r w:rsidR="00DA7295">
        <w:rPr>
          <w:rFonts w:ascii="Arial" w:hAnsi="Arial" w:cs="Arial"/>
          <w:sz w:val="20"/>
          <w:szCs w:val="20"/>
        </w:rPr>
        <w:t xml:space="preserve"> transitions, issue</w:t>
      </w:r>
      <w:r w:rsidR="009C4DFB">
        <w:rPr>
          <w:rFonts w:ascii="Arial" w:hAnsi="Arial" w:cs="Arial"/>
          <w:sz w:val="20"/>
          <w:szCs w:val="20"/>
        </w:rPr>
        <w:t>s often</w:t>
      </w:r>
      <w:r w:rsidR="00DA7295">
        <w:rPr>
          <w:rFonts w:ascii="Arial" w:hAnsi="Arial" w:cs="Arial"/>
          <w:sz w:val="20"/>
          <w:szCs w:val="20"/>
        </w:rPr>
        <w:t xml:space="preserve"> </w:t>
      </w:r>
      <w:r w:rsidR="00DE3836">
        <w:rPr>
          <w:rFonts w:ascii="Arial" w:hAnsi="Arial" w:cs="Arial"/>
          <w:sz w:val="20"/>
          <w:szCs w:val="20"/>
        </w:rPr>
        <w:t>rely on comments</w:t>
      </w:r>
      <w:r w:rsidR="00DA7295">
        <w:rPr>
          <w:rFonts w:ascii="Arial" w:hAnsi="Arial" w:cs="Arial"/>
          <w:sz w:val="20"/>
          <w:szCs w:val="20"/>
        </w:rPr>
        <w:t xml:space="preserve">, leading to </w:t>
      </w:r>
      <w:r w:rsidR="004B763F">
        <w:rPr>
          <w:rFonts w:ascii="Arial" w:hAnsi="Arial" w:cs="Arial"/>
          <w:sz w:val="20"/>
          <w:szCs w:val="20"/>
        </w:rPr>
        <w:t>delayed resolution</w:t>
      </w:r>
      <w:r w:rsidR="00DA7295">
        <w:rPr>
          <w:rFonts w:ascii="Arial" w:hAnsi="Arial" w:cs="Arial"/>
          <w:sz w:val="20"/>
          <w:szCs w:val="20"/>
        </w:rPr>
        <w:t>.</w:t>
      </w:r>
    </w:p>
    <w:p w:rsidR="00CA116D" w:rsidRDefault="00CA116D" w:rsidP="00CA116D">
      <w:pPr>
        <w:pStyle w:val="NoSpacing"/>
        <w:numPr>
          <w:ilvl w:val="2"/>
          <w:numId w:val="11"/>
        </w:numPr>
        <w:rPr>
          <w:rFonts w:ascii="Arial" w:hAnsi="Arial" w:cs="Arial"/>
          <w:sz w:val="20"/>
          <w:szCs w:val="20"/>
        </w:rPr>
      </w:pPr>
      <w:r>
        <w:rPr>
          <w:rFonts w:ascii="Arial" w:hAnsi="Arial" w:cs="Arial"/>
          <w:sz w:val="20"/>
          <w:szCs w:val="20"/>
        </w:rPr>
        <w:t xml:space="preserve">This also prevents effective reporting of </w:t>
      </w:r>
      <w:r w:rsidR="002C2727">
        <w:rPr>
          <w:rFonts w:ascii="Arial" w:hAnsi="Arial" w:cs="Arial"/>
          <w:sz w:val="20"/>
          <w:szCs w:val="20"/>
        </w:rPr>
        <w:t>some</w:t>
      </w:r>
      <w:r>
        <w:rPr>
          <w:rFonts w:ascii="Arial" w:hAnsi="Arial" w:cs="Arial"/>
          <w:sz w:val="20"/>
          <w:szCs w:val="20"/>
        </w:rPr>
        <w:t xml:space="preserve"> statistics.</w:t>
      </w:r>
    </w:p>
    <w:p w:rsidR="00DA7295" w:rsidRDefault="00DA7295" w:rsidP="00DA7295">
      <w:pPr>
        <w:pStyle w:val="NoSpacing"/>
        <w:numPr>
          <w:ilvl w:val="1"/>
          <w:numId w:val="11"/>
        </w:numPr>
        <w:rPr>
          <w:rFonts w:ascii="Arial" w:hAnsi="Arial" w:cs="Arial"/>
          <w:sz w:val="20"/>
          <w:szCs w:val="20"/>
        </w:rPr>
      </w:pPr>
      <w:r>
        <w:rPr>
          <w:rFonts w:ascii="Arial" w:hAnsi="Arial" w:cs="Arial"/>
          <w:sz w:val="20"/>
          <w:szCs w:val="20"/>
        </w:rPr>
        <w:t xml:space="preserve">Accidental use of the “Return to Submitter” transition can </w:t>
      </w:r>
      <w:r w:rsidR="00CA116D">
        <w:rPr>
          <w:rFonts w:ascii="Arial" w:hAnsi="Arial" w:cs="Arial"/>
          <w:sz w:val="20"/>
          <w:szCs w:val="20"/>
        </w:rPr>
        <w:t>prevent</w:t>
      </w:r>
      <w:r>
        <w:rPr>
          <w:rFonts w:ascii="Arial" w:hAnsi="Arial" w:cs="Arial"/>
          <w:sz w:val="20"/>
          <w:szCs w:val="20"/>
        </w:rPr>
        <w:t xml:space="preserve"> issues from being worked to completion.</w:t>
      </w:r>
    </w:p>
    <w:p w:rsidR="0099096E" w:rsidRDefault="0099096E" w:rsidP="00DA7295">
      <w:pPr>
        <w:pStyle w:val="NoSpacing"/>
        <w:numPr>
          <w:ilvl w:val="1"/>
          <w:numId w:val="11"/>
        </w:numPr>
        <w:rPr>
          <w:rFonts w:ascii="Arial" w:hAnsi="Arial" w:cs="Arial"/>
          <w:sz w:val="20"/>
          <w:szCs w:val="20"/>
        </w:rPr>
      </w:pPr>
      <w:r>
        <w:rPr>
          <w:rFonts w:ascii="Arial" w:hAnsi="Arial" w:cs="Arial"/>
          <w:sz w:val="20"/>
          <w:szCs w:val="20"/>
        </w:rPr>
        <w:t>One hour (two separate 30 minute periods) of the total</w:t>
      </w:r>
      <w:r w:rsidR="007326F4" w:rsidRPr="007326F4">
        <w:rPr>
          <w:rFonts w:ascii="Arial" w:hAnsi="Arial" w:cs="Arial"/>
          <w:sz w:val="20"/>
          <w:szCs w:val="20"/>
        </w:rPr>
        <w:t xml:space="preserve"> </w:t>
      </w:r>
      <w:r w:rsidR="007326F4">
        <w:rPr>
          <w:rFonts w:ascii="Arial" w:hAnsi="Arial" w:cs="Arial"/>
          <w:sz w:val="20"/>
          <w:szCs w:val="20"/>
        </w:rPr>
        <w:t>four</w:t>
      </w:r>
      <w:r>
        <w:rPr>
          <w:rFonts w:ascii="Arial" w:hAnsi="Arial" w:cs="Arial"/>
          <w:sz w:val="20"/>
          <w:szCs w:val="20"/>
        </w:rPr>
        <w:t xml:space="preserve"> hours is set aside for the Requesting CR to use the Re-Assign transition.</w:t>
      </w:r>
    </w:p>
    <w:p w:rsidR="00CA116D" w:rsidRDefault="00CA116D" w:rsidP="00CA116D">
      <w:pPr>
        <w:pStyle w:val="NoSpacing"/>
        <w:numPr>
          <w:ilvl w:val="0"/>
          <w:numId w:val="11"/>
        </w:numPr>
        <w:rPr>
          <w:rFonts w:ascii="Arial" w:hAnsi="Arial" w:cs="Arial"/>
          <w:sz w:val="20"/>
          <w:szCs w:val="20"/>
        </w:rPr>
      </w:pPr>
      <w:r>
        <w:rPr>
          <w:rFonts w:ascii="Arial" w:hAnsi="Arial" w:cs="Arial"/>
          <w:sz w:val="20"/>
          <w:szCs w:val="20"/>
        </w:rPr>
        <w:t>New Functionality</w:t>
      </w:r>
    </w:p>
    <w:p w:rsidR="00CA116D" w:rsidRDefault="00D64039" w:rsidP="00CA116D">
      <w:pPr>
        <w:pStyle w:val="NoSpacing"/>
        <w:numPr>
          <w:ilvl w:val="1"/>
          <w:numId w:val="11"/>
        </w:numPr>
        <w:rPr>
          <w:rFonts w:ascii="Arial" w:hAnsi="Arial" w:cs="Arial"/>
          <w:sz w:val="20"/>
          <w:szCs w:val="20"/>
        </w:rPr>
      </w:pPr>
      <w:r>
        <w:rPr>
          <w:rFonts w:ascii="Arial" w:hAnsi="Arial" w:cs="Arial"/>
          <w:sz w:val="20"/>
          <w:szCs w:val="20"/>
        </w:rPr>
        <w:t>Upon</w:t>
      </w:r>
      <w:r w:rsidR="00CA116D">
        <w:rPr>
          <w:rFonts w:ascii="Arial" w:hAnsi="Arial" w:cs="Arial"/>
          <w:sz w:val="20"/>
          <w:szCs w:val="20"/>
        </w:rPr>
        <w:t xml:space="preserve"> </w:t>
      </w:r>
      <w:r w:rsidR="00B070DC">
        <w:rPr>
          <w:rFonts w:ascii="Arial" w:hAnsi="Arial" w:cs="Arial"/>
          <w:sz w:val="20"/>
          <w:szCs w:val="20"/>
        </w:rPr>
        <w:t>creation of the issue</w:t>
      </w:r>
      <w:r w:rsidR="00CA116D">
        <w:rPr>
          <w:rFonts w:ascii="Arial" w:hAnsi="Arial" w:cs="Arial"/>
          <w:sz w:val="20"/>
          <w:szCs w:val="20"/>
        </w:rPr>
        <w:t>, it would transition directly from the submitting CR to TDSP to REP of Record</w:t>
      </w:r>
      <w:r w:rsidR="00D37A4A">
        <w:rPr>
          <w:rFonts w:ascii="Arial" w:hAnsi="Arial" w:cs="Arial"/>
          <w:sz w:val="20"/>
          <w:szCs w:val="20"/>
        </w:rPr>
        <w:t xml:space="preserve"> (</w:t>
      </w:r>
      <w:r w:rsidR="00FD0500">
        <w:rPr>
          <w:rFonts w:ascii="Arial" w:hAnsi="Arial" w:cs="Arial"/>
          <w:sz w:val="20"/>
          <w:szCs w:val="20"/>
        </w:rPr>
        <w:t>except when</w:t>
      </w:r>
      <w:r w:rsidR="00D37A4A">
        <w:rPr>
          <w:rFonts w:ascii="Arial" w:hAnsi="Arial" w:cs="Arial"/>
          <w:sz w:val="20"/>
          <w:szCs w:val="20"/>
        </w:rPr>
        <w:t xml:space="preserve"> unexecuted</w:t>
      </w:r>
      <w:r w:rsidR="00FD0500">
        <w:rPr>
          <w:rFonts w:ascii="Arial" w:hAnsi="Arial" w:cs="Arial"/>
          <w:sz w:val="20"/>
          <w:szCs w:val="20"/>
        </w:rPr>
        <w:t xml:space="preserve"> by the TDSP</w:t>
      </w:r>
      <w:r w:rsidR="00D37A4A">
        <w:rPr>
          <w:rFonts w:ascii="Arial" w:hAnsi="Arial" w:cs="Arial"/>
          <w:sz w:val="20"/>
          <w:szCs w:val="20"/>
        </w:rPr>
        <w:t>)</w:t>
      </w:r>
      <w:r w:rsidR="00CA116D">
        <w:rPr>
          <w:rFonts w:ascii="Arial" w:hAnsi="Arial" w:cs="Arial"/>
          <w:sz w:val="20"/>
          <w:szCs w:val="20"/>
        </w:rPr>
        <w:t xml:space="preserve">.  </w:t>
      </w:r>
      <w:r w:rsidR="005877E2">
        <w:rPr>
          <w:rFonts w:ascii="Arial" w:hAnsi="Arial" w:cs="Arial"/>
          <w:sz w:val="20"/>
          <w:szCs w:val="20"/>
        </w:rPr>
        <w:t>For</w:t>
      </w:r>
      <w:r w:rsidR="00CA116D">
        <w:rPr>
          <w:rFonts w:ascii="Arial" w:hAnsi="Arial" w:cs="Arial"/>
          <w:sz w:val="20"/>
          <w:szCs w:val="20"/>
        </w:rPr>
        <w:t xml:space="preserve"> the interim process, one half-hour of the total four hours </w:t>
      </w:r>
      <w:del w:id="0" w:author="ercot" w:date="2011-01-18T13:19:00Z">
        <w:r w:rsidR="00CA116D" w:rsidDel="00ED5DBB">
          <w:rPr>
            <w:rFonts w:ascii="Arial" w:hAnsi="Arial" w:cs="Arial"/>
            <w:sz w:val="20"/>
            <w:szCs w:val="20"/>
          </w:rPr>
          <w:delText xml:space="preserve">are </w:delText>
        </w:r>
      </w:del>
      <w:ins w:id="1" w:author="ercot" w:date="2011-01-18T13:19:00Z">
        <w:r w:rsidR="00ED5DBB">
          <w:rPr>
            <w:rFonts w:ascii="Arial" w:hAnsi="Arial" w:cs="Arial"/>
            <w:sz w:val="20"/>
            <w:szCs w:val="20"/>
          </w:rPr>
          <w:t xml:space="preserve">is </w:t>
        </w:r>
      </w:ins>
      <w:r w:rsidR="00CA116D">
        <w:rPr>
          <w:rFonts w:ascii="Arial" w:hAnsi="Arial" w:cs="Arial"/>
          <w:sz w:val="20"/>
          <w:szCs w:val="20"/>
        </w:rPr>
        <w:t xml:space="preserve">used for the submitting CR to </w:t>
      </w:r>
      <w:r w:rsidR="00237702">
        <w:rPr>
          <w:rFonts w:ascii="Arial" w:hAnsi="Arial" w:cs="Arial"/>
          <w:sz w:val="20"/>
          <w:szCs w:val="20"/>
        </w:rPr>
        <w:t>re-assign the issue</w:t>
      </w:r>
      <w:r w:rsidR="00CA116D">
        <w:rPr>
          <w:rFonts w:ascii="Arial" w:hAnsi="Arial" w:cs="Arial"/>
          <w:sz w:val="20"/>
          <w:szCs w:val="20"/>
        </w:rPr>
        <w:t xml:space="preserve"> to the REP of Record.  This time can now be </w:t>
      </w:r>
      <w:r w:rsidR="00037F6C">
        <w:rPr>
          <w:rFonts w:ascii="Arial" w:hAnsi="Arial" w:cs="Arial"/>
          <w:sz w:val="20"/>
          <w:szCs w:val="20"/>
        </w:rPr>
        <w:t>used elsewhere</w:t>
      </w:r>
      <w:r w:rsidR="00CA116D">
        <w:rPr>
          <w:rFonts w:ascii="Arial" w:hAnsi="Arial" w:cs="Arial"/>
          <w:sz w:val="20"/>
          <w:szCs w:val="20"/>
        </w:rPr>
        <w:t>.</w:t>
      </w:r>
    </w:p>
    <w:p w:rsidR="00DA7295" w:rsidRDefault="00CA116D" w:rsidP="00CA116D">
      <w:pPr>
        <w:pStyle w:val="NoSpacing"/>
        <w:numPr>
          <w:ilvl w:val="1"/>
          <w:numId w:val="11"/>
        </w:numPr>
        <w:rPr>
          <w:rFonts w:ascii="Arial" w:hAnsi="Arial" w:cs="Arial"/>
          <w:sz w:val="20"/>
          <w:szCs w:val="20"/>
        </w:rPr>
      </w:pPr>
      <w:r>
        <w:rPr>
          <w:rFonts w:ascii="Arial" w:hAnsi="Arial" w:cs="Arial"/>
          <w:sz w:val="20"/>
          <w:szCs w:val="20"/>
        </w:rPr>
        <w:t xml:space="preserve">Following agreement or disagreement by the REP of Record, the issue is transitioned directly to the TDSP.  </w:t>
      </w:r>
      <w:r w:rsidR="005877E2">
        <w:rPr>
          <w:rFonts w:ascii="Arial" w:hAnsi="Arial" w:cs="Arial"/>
          <w:sz w:val="20"/>
          <w:szCs w:val="20"/>
        </w:rPr>
        <w:t>For</w:t>
      </w:r>
      <w:r>
        <w:rPr>
          <w:rFonts w:ascii="Arial" w:hAnsi="Arial" w:cs="Arial"/>
          <w:sz w:val="20"/>
          <w:szCs w:val="20"/>
        </w:rPr>
        <w:t xml:space="preserve"> the interim process, one half-hour of the total four hours </w:t>
      </w:r>
      <w:del w:id="2" w:author="ercot" w:date="2011-01-18T13:20:00Z">
        <w:r w:rsidDel="00ED5DBB">
          <w:rPr>
            <w:rFonts w:ascii="Arial" w:hAnsi="Arial" w:cs="Arial"/>
            <w:sz w:val="20"/>
            <w:szCs w:val="20"/>
          </w:rPr>
          <w:delText xml:space="preserve">are </w:delText>
        </w:r>
      </w:del>
      <w:ins w:id="3" w:author="ercot" w:date="2011-01-18T13:20:00Z">
        <w:r w:rsidR="00ED5DBB">
          <w:rPr>
            <w:rFonts w:ascii="Arial" w:hAnsi="Arial" w:cs="Arial"/>
            <w:sz w:val="20"/>
            <w:szCs w:val="20"/>
          </w:rPr>
          <w:t xml:space="preserve">is </w:t>
        </w:r>
      </w:ins>
      <w:r>
        <w:rPr>
          <w:rFonts w:ascii="Arial" w:hAnsi="Arial" w:cs="Arial"/>
          <w:sz w:val="20"/>
          <w:szCs w:val="20"/>
        </w:rPr>
        <w:t xml:space="preserve">used for the submitting CR to </w:t>
      </w:r>
      <w:r w:rsidR="00237702">
        <w:rPr>
          <w:rFonts w:ascii="Arial" w:hAnsi="Arial" w:cs="Arial"/>
          <w:sz w:val="20"/>
          <w:szCs w:val="20"/>
        </w:rPr>
        <w:t>re-assign the issue</w:t>
      </w:r>
      <w:r>
        <w:rPr>
          <w:rFonts w:ascii="Arial" w:hAnsi="Arial" w:cs="Arial"/>
          <w:sz w:val="20"/>
          <w:szCs w:val="20"/>
        </w:rPr>
        <w:t xml:space="preserve"> to the TDSP after this step.</w:t>
      </w:r>
      <w:r w:rsidRPr="00CA116D">
        <w:rPr>
          <w:rFonts w:ascii="Arial" w:hAnsi="Arial" w:cs="Arial"/>
          <w:sz w:val="20"/>
          <w:szCs w:val="20"/>
        </w:rPr>
        <w:t xml:space="preserve"> </w:t>
      </w:r>
      <w:r>
        <w:rPr>
          <w:rFonts w:ascii="Arial" w:hAnsi="Arial" w:cs="Arial"/>
          <w:sz w:val="20"/>
          <w:szCs w:val="20"/>
        </w:rPr>
        <w:t xml:space="preserve">This time can now be </w:t>
      </w:r>
      <w:r w:rsidR="00037F6C">
        <w:rPr>
          <w:rFonts w:ascii="Arial" w:hAnsi="Arial" w:cs="Arial"/>
          <w:sz w:val="20"/>
          <w:szCs w:val="20"/>
        </w:rPr>
        <w:t>used elsewhere</w:t>
      </w:r>
      <w:r>
        <w:rPr>
          <w:rFonts w:ascii="Arial" w:hAnsi="Arial" w:cs="Arial"/>
          <w:sz w:val="20"/>
          <w:szCs w:val="20"/>
        </w:rPr>
        <w:t>.</w:t>
      </w:r>
    </w:p>
    <w:p w:rsidR="001633AE" w:rsidRDefault="001633AE" w:rsidP="00666DCE">
      <w:pPr>
        <w:pStyle w:val="NoSpacing"/>
        <w:numPr>
          <w:ilvl w:val="1"/>
          <w:numId w:val="11"/>
        </w:numPr>
        <w:rPr>
          <w:rFonts w:ascii="Arial" w:hAnsi="Arial" w:cs="Arial"/>
          <w:sz w:val="20"/>
          <w:szCs w:val="20"/>
        </w:rPr>
      </w:pPr>
      <w:r>
        <w:rPr>
          <w:rFonts w:ascii="Arial" w:hAnsi="Arial" w:cs="Arial"/>
          <w:sz w:val="20"/>
          <w:szCs w:val="20"/>
        </w:rPr>
        <w:t xml:space="preserve">There will be </w:t>
      </w:r>
      <w:r w:rsidR="00666DCE">
        <w:rPr>
          <w:rFonts w:ascii="Arial" w:hAnsi="Arial" w:cs="Arial"/>
          <w:sz w:val="20"/>
          <w:szCs w:val="20"/>
        </w:rPr>
        <w:t>a new state</w:t>
      </w:r>
      <w:r>
        <w:rPr>
          <w:rFonts w:ascii="Arial" w:hAnsi="Arial" w:cs="Arial"/>
          <w:sz w:val="20"/>
          <w:szCs w:val="20"/>
        </w:rPr>
        <w:t xml:space="preserve"> </w:t>
      </w:r>
      <w:r w:rsidR="00666DCE">
        <w:rPr>
          <w:rFonts w:ascii="Arial" w:hAnsi="Arial" w:cs="Arial"/>
          <w:sz w:val="20"/>
          <w:szCs w:val="20"/>
        </w:rPr>
        <w:t>(</w:t>
      </w:r>
      <w:r w:rsidR="0092546F">
        <w:rPr>
          <w:rFonts w:ascii="Arial" w:hAnsi="Arial" w:cs="Arial"/>
          <w:sz w:val="20"/>
          <w:szCs w:val="20"/>
        </w:rPr>
        <w:t>“</w:t>
      </w:r>
      <w:r w:rsidR="00666DCE">
        <w:rPr>
          <w:rFonts w:ascii="Arial" w:hAnsi="Arial" w:cs="Arial"/>
          <w:sz w:val="20"/>
          <w:szCs w:val="20"/>
        </w:rPr>
        <w:t>In Progress (TDSP)</w:t>
      </w:r>
      <w:r w:rsidR="00A42AC6">
        <w:rPr>
          <w:rFonts w:ascii="Arial" w:hAnsi="Arial" w:cs="Arial"/>
          <w:sz w:val="20"/>
          <w:szCs w:val="20"/>
        </w:rPr>
        <w:t xml:space="preserve"> </w:t>
      </w:r>
      <w:r w:rsidR="00666DCE">
        <w:rPr>
          <w:rFonts w:ascii="Arial" w:hAnsi="Arial" w:cs="Arial"/>
          <w:sz w:val="20"/>
          <w:szCs w:val="20"/>
        </w:rPr>
        <w:t>- Final Review</w:t>
      </w:r>
      <w:r w:rsidR="0092546F">
        <w:rPr>
          <w:rFonts w:ascii="Arial" w:hAnsi="Arial" w:cs="Arial"/>
          <w:sz w:val="20"/>
          <w:szCs w:val="20"/>
        </w:rPr>
        <w:t>”</w:t>
      </w:r>
      <w:r w:rsidR="00666DCE">
        <w:rPr>
          <w:rFonts w:ascii="Arial" w:hAnsi="Arial" w:cs="Arial"/>
          <w:sz w:val="20"/>
          <w:szCs w:val="20"/>
        </w:rPr>
        <w:t xml:space="preserve">) </w:t>
      </w:r>
      <w:r>
        <w:rPr>
          <w:rFonts w:ascii="Arial" w:hAnsi="Arial" w:cs="Arial"/>
          <w:sz w:val="20"/>
          <w:szCs w:val="20"/>
        </w:rPr>
        <w:t xml:space="preserve">to reflect the TDSP’s final evaluation of the </w:t>
      </w:r>
      <w:r w:rsidR="00B96C15">
        <w:rPr>
          <w:rFonts w:ascii="Arial" w:hAnsi="Arial" w:cs="Arial"/>
          <w:sz w:val="20"/>
          <w:szCs w:val="20"/>
        </w:rPr>
        <w:t>switch hold removal request</w:t>
      </w:r>
      <w:r w:rsidR="00EB2F0D">
        <w:rPr>
          <w:rFonts w:ascii="Arial" w:hAnsi="Arial" w:cs="Arial"/>
          <w:sz w:val="20"/>
          <w:szCs w:val="20"/>
        </w:rPr>
        <w:t>.</w:t>
      </w:r>
    </w:p>
    <w:p w:rsidR="00666DCE" w:rsidRDefault="00666DCE" w:rsidP="00666DCE">
      <w:pPr>
        <w:pStyle w:val="NoSpacing"/>
        <w:numPr>
          <w:ilvl w:val="1"/>
          <w:numId w:val="11"/>
        </w:numPr>
        <w:rPr>
          <w:rFonts w:ascii="Arial" w:hAnsi="Arial" w:cs="Arial"/>
          <w:sz w:val="20"/>
          <w:szCs w:val="20"/>
        </w:rPr>
      </w:pPr>
      <w:r>
        <w:rPr>
          <w:rFonts w:ascii="Arial" w:hAnsi="Arial" w:cs="Arial"/>
          <w:sz w:val="20"/>
          <w:szCs w:val="20"/>
        </w:rPr>
        <w:t>There will be new dropdowns added for TDSP Unexecutable reasons upon first review</w:t>
      </w:r>
      <w:r w:rsidR="00CA5C4E">
        <w:rPr>
          <w:rFonts w:ascii="Arial" w:hAnsi="Arial" w:cs="Arial"/>
          <w:sz w:val="20"/>
          <w:szCs w:val="20"/>
        </w:rPr>
        <w:t>.</w:t>
      </w:r>
    </w:p>
    <w:p w:rsidR="00CA5C4E" w:rsidRDefault="00CA5C4E" w:rsidP="00CA5C4E">
      <w:pPr>
        <w:pStyle w:val="NoSpacing"/>
        <w:numPr>
          <w:ilvl w:val="0"/>
          <w:numId w:val="10"/>
        </w:numPr>
        <w:rPr>
          <w:rFonts w:ascii="Arial" w:hAnsi="Arial" w:cs="Arial"/>
          <w:sz w:val="20"/>
          <w:szCs w:val="20"/>
        </w:rPr>
      </w:pPr>
      <w:r>
        <w:rPr>
          <w:rFonts w:ascii="Arial" w:hAnsi="Arial" w:cs="Arial"/>
          <w:sz w:val="20"/>
          <w:szCs w:val="20"/>
        </w:rPr>
        <w:t>New Fields:</w:t>
      </w:r>
    </w:p>
    <w:p w:rsidR="00CA5C4E" w:rsidRDefault="00DC69F1" w:rsidP="00DC69F1">
      <w:pPr>
        <w:pStyle w:val="NoSpacing"/>
        <w:numPr>
          <w:ilvl w:val="0"/>
          <w:numId w:val="11"/>
        </w:numPr>
        <w:rPr>
          <w:ins w:id="4" w:author="ercot" w:date="2011-01-18T13:38:00Z"/>
          <w:rFonts w:ascii="Arial" w:hAnsi="Arial" w:cs="Arial"/>
          <w:sz w:val="20"/>
          <w:szCs w:val="20"/>
        </w:rPr>
      </w:pPr>
      <w:r>
        <w:rPr>
          <w:rFonts w:ascii="Arial" w:hAnsi="Arial" w:cs="Arial"/>
          <w:sz w:val="20"/>
          <w:szCs w:val="20"/>
        </w:rPr>
        <w:t>GUI:</w:t>
      </w:r>
    </w:p>
    <w:p w:rsidR="00000000" w:rsidRDefault="00A33FD1">
      <w:pPr>
        <w:pStyle w:val="NoSpacing"/>
        <w:numPr>
          <w:ilvl w:val="1"/>
          <w:numId w:val="11"/>
        </w:numPr>
        <w:rPr>
          <w:ins w:id="5" w:author="ercot" w:date="2011-01-18T13:38:00Z"/>
          <w:rFonts w:ascii="Arial" w:hAnsi="Arial" w:cs="Arial"/>
          <w:sz w:val="20"/>
          <w:szCs w:val="20"/>
        </w:rPr>
        <w:pPrChange w:id="6" w:author="ercot" w:date="2011-01-18T13:38:00Z">
          <w:pPr>
            <w:pStyle w:val="NoSpacing"/>
            <w:numPr>
              <w:numId w:val="11"/>
            </w:numPr>
            <w:ind w:left="1800" w:hanging="360"/>
          </w:pPr>
        </w:pPrChange>
      </w:pPr>
      <w:ins w:id="7" w:author="ercot" w:date="2011-01-18T13:38:00Z">
        <w:r>
          <w:rPr>
            <w:rFonts w:ascii="Arial" w:hAnsi="Arial" w:cs="Arial"/>
            <w:sz w:val="20"/>
            <w:szCs w:val="20"/>
          </w:rPr>
          <w:t>Required fields upon “Submit” transition</w:t>
        </w:r>
      </w:ins>
    </w:p>
    <w:p w:rsidR="00000000" w:rsidRDefault="00A33FD1">
      <w:pPr>
        <w:pStyle w:val="NoSpacing"/>
        <w:numPr>
          <w:ilvl w:val="2"/>
          <w:numId w:val="11"/>
        </w:numPr>
        <w:rPr>
          <w:ins w:id="8" w:author="ercot" w:date="2011-01-18T13:38:00Z"/>
          <w:rFonts w:ascii="Arial" w:hAnsi="Arial" w:cs="Arial"/>
          <w:sz w:val="20"/>
          <w:szCs w:val="20"/>
        </w:rPr>
        <w:pPrChange w:id="9" w:author="ercot" w:date="2011-01-18T13:38:00Z">
          <w:pPr>
            <w:pStyle w:val="NoSpacing"/>
            <w:numPr>
              <w:numId w:val="11"/>
            </w:numPr>
            <w:ind w:left="1800" w:hanging="360"/>
          </w:pPr>
        </w:pPrChange>
      </w:pPr>
      <w:ins w:id="10" w:author="ercot" w:date="2011-01-18T13:38:00Z">
        <w:r>
          <w:rPr>
            <w:rFonts w:ascii="Arial" w:hAnsi="Arial" w:cs="Arial"/>
            <w:sz w:val="20"/>
            <w:szCs w:val="20"/>
          </w:rPr>
          <w:t>ESIID</w:t>
        </w:r>
      </w:ins>
    </w:p>
    <w:p w:rsidR="00000000" w:rsidRDefault="00A33FD1">
      <w:pPr>
        <w:pStyle w:val="NoSpacing"/>
        <w:numPr>
          <w:ilvl w:val="2"/>
          <w:numId w:val="11"/>
        </w:numPr>
        <w:rPr>
          <w:ins w:id="11" w:author="ercot" w:date="2011-01-18T13:38:00Z"/>
          <w:rFonts w:ascii="Arial" w:hAnsi="Arial" w:cs="Arial"/>
          <w:sz w:val="20"/>
          <w:szCs w:val="20"/>
        </w:rPr>
        <w:pPrChange w:id="12" w:author="ercot" w:date="2011-01-18T13:38:00Z">
          <w:pPr>
            <w:pStyle w:val="NoSpacing"/>
            <w:numPr>
              <w:numId w:val="11"/>
            </w:numPr>
            <w:ind w:left="1800" w:hanging="360"/>
          </w:pPr>
        </w:pPrChange>
      </w:pPr>
      <w:ins w:id="13" w:author="ercot" w:date="2011-01-18T13:38:00Z">
        <w:r>
          <w:rPr>
            <w:rFonts w:ascii="Arial" w:hAnsi="Arial" w:cs="Arial"/>
            <w:sz w:val="20"/>
            <w:szCs w:val="20"/>
          </w:rPr>
          <w:t>Assignee</w:t>
        </w:r>
      </w:ins>
    </w:p>
    <w:p w:rsidR="00000000" w:rsidRDefault="00A33FD1">
      <w:pPr>
        <w:pStyle w:val="NoSpacing"/>
        <w:numPr>
          <w:ilvl w:val="2"/>
          <w:numId w:val="11"/>
        </w:numPr>
        <w:rPr>
          <w:ins w:id="14" w:author="ercot" w:date="2011-01-18T13:38:00Z"/>
          <w:rFonts w:ascii="Arial" w:hAnsi="Arial" w:cs="Arial"/>
          <w:sz w:val="20"/>
          <w:szCs w:val="20"/>
        </w:rPr>
        <w:pPrChange w:id="15" w:author="ercot" w:date="2011-01-18T13:38:00Z">
          <w:pPr>
            <w:pStyle w:val="NoSpacing"/>
            <w:numPr>
              <w:numId w:val="11"/>
            </w:numPr>
            <w:ind w:left="1800" w:hanging="360"/>
          </w:pPr>
        </w:pPrChange>
      </w:pPr>
      <w:ins w:id="16" w:author="ercot" w:date="2011-01-18T13:38:00Z">
        <w:r>
          <w:rPr>
            <w:rFonts w:ascii="Arial" w:hAnsi="Arial" w:cs="Arial"/>
            <w:sz w:val="20"/>
            <w:szCs w:val="20"/>
          </w:rPr>
          <w:t>Add file</w:t>
        </w:r>
      </w:ins>
    </w:p>
    <w:p w:rsidR="00000000" w:rsidRDefault="00A33FD1">
      <w:pPr>
        <w:pStyle w:val="NoSpacing"/>
        <w:numPr>
          <w:ilvl w:val="3"/>
          <w:numId w:val="11"/>
        </w:numPr>
        <w:rPr>
          <w:ins w:id="17" w:author="ercot" w:date="2011-01-18T13:45:00Z"/>
          <w:rFonts w:ascii="Arial" w:hAnsi="Arial" w:cs="Arial"/>
          <w:sz w:val="20"/>
          <w:szCs w:val="20"/>
        </w:rPr>
        <w:pPrChange w:id="18" w:author="ercot" w:date="2011-01-18T13:41:00Z">
          <w:pPr>
            <w:pStyle w:val="NoSpacing"/>
            <w:numPr>
              <w:numId w:val="11"/>
            </w:numPr>
            <w:ind w:left="1800" w:hanging="360"/>
          </w:pPr>
        </w:pPrChange>
      </w:pPr>
      <w:ins w:id="19" w:author="ercot" w:date="2011-01-18T13:38:00Z">
        <w:r>
          <w:rPr>
            <w:rFonts w:ascii="Arial" w:hAnsi="Arial" w:cs="Arial"/>
            <w:sz w:val="20"/>
            <w:szCs w:val="20"/>
          </w:rPr>
          <w:t>User must a</w:t>
        </w:r>
      </w:ins>
      <w:ins w:id="20" w:author="ercot" w:date="2011-01-18T13:39:00Z">
        <w:r>
          <w:rPr>
            <w:rFonts w:ascii="Arial" w:hAnsi="Arial" w:cs="Arial"/>
            <w:sz w:val="20"/>
            <w:szCs w:val="20"/>
          </w:rPr>
          <w:t>ttach supporting documents</w:t>
        </w:r>
      </w:ins>
    </w:p>
    <w:p w:rsidR="00000000" w:rsidRDefault="004D117E">
      <w:pPr>
        <w:pStyle w:val="NoSpacing"/>
        <w:numPr>
          <w:ilvl w:val="3"/>
          <w:numId w:val="11"/>
        </w:numPr>
        <w:rPr>
          <w:ins w:id="21" w:author="ercot" w:date="2011-01-18T13:45:00Z"/>
          <w:rFonts w:ascii="Arial" w:hAnsi="Arial" w:cs="Arial"/>
          <w:sz w:val="20"/>
          <w:szCs w:val="20"/>
        </w:rPr>
        <w:pPrChange w:id="22" w:author="ercot" w:date="2011-01-18T13:41:00Z">
          <w:pPr>
            <w:pStyle w:val="NoSpacing"/>
            <w:numPr>
              <w:numId w:val="11"/>
            </w:numPr>
            <w:ind w:left="1800" w:hanging="360"/>
          </w:pPr>
        </w:pPrChange>
      </w:pPr>
      <w:ins w:id="23" w:author="ercot" w:date="2011-01-18T13:45:00Z">
        <w:r>
          <w:rPr>
            <w:rFonts w:ascii="Arial" w:hAnsi="Arial" w:cs="Arial"/>
            <w:sz w:val="20"/>
            <w:szCs w:val="20"/>
          </w:rPr>
          <w:t>Ability to limit file types?</w:t>
        </w:r>
      </w:ins>
    </w:p>
    <w:p w:rsidR="00000000" w:rsidRDefault="004D117E">
      <w:pPr>
        <w:pStyle w:val="NoSpacing"/>
        <w:numPr>
          <w:ilvl w:val="4"/>
          <w:numId w:val="11"/>
        </w:numPr>
        <w:rPr>
          <w:ins w:id="24" w:author="ercot" w:date="2011-01-18T13:41:00Z"/>
          <w:rFonts w:ascii="Arial" w:hAnsi="Arial" w:cs="Arial"/>
          <w:sz w:val="20"/>
          <w:szCs w:val="20"/>
        </w:rPr>
        <w:pPrChange w:id="25" w:author="ercot" w:date="2011-01-18T13:46:00Z">
          <w:pPr>
            <w:pStyle w:val="NoSpacing"/>
            <w:numPr>
              <w:numId w:val="11"/>
            </w:numPr>
            <w:ind w:left="1800" w:hanging="360"/>
          </w:pPr>
        </w:pPrChange>
      </w:pPr>
      <w:ins w:id="26" w:author="ercot" w:date="2011-01-18T13:46:00Z">
        <w:r>
          <w:rPr>
            <w:rFonts w:ascii="Arial" w:hAnsi="Arial" w:cs="Arial"/>
            <w:sz w:val="20"/>
            <w:szCs w:val="20"/>
          </w:rPr>
          <w:t>.doc, .docx, .xls, .xls, jpg, pdf</w:t>
        </w:r>
      </w:ins>
    </w:p>
    <w:p w:rsidR="00000000" w:rsidRDefault="004D117E">
      <w:pPr>
        <w:pStyle w:val="NoSpacing"/>
        <w:numPr>
          <w:ilvl w:val="2"/>
          <w:numId w:val="11"/>
        </w:numPr>
        <w:rPr>
          <w:ins w:id="27" w:author="ercot" w:date="2011-01-18T13:43:00Z"/>
          <w:rFonts w:ascii="Arial" w:hAnsi="Arial" w:cs="Arial"/>
          <w:sz w:val="20"/>
          <w:szCs w:val="20"/>
        </w:rPr>
        <w:pPrChange w:id="28" w:author="ercot" w:date="2011-01-18T13:41:00Z">
          <w:pPr>
            <w:pStyle w:val="NoSpacing"/>
            <w:numPr>
              <w:numId w:val="11"/>
            </w:numPr>
            <w:ind w:left="1800" w:hanging="360"/>
          </w:pPr>
        </w:pPrChange>
      </w:pPr>
      <w:ins w:id="29" w:author="ercot" w:date="2011-01-18T13:41:00Z">
        <w:r>
          <w:rPr>
            <w:rFonts w:ascii="Arial" w:hAnsi="Arial" w:cs="Arial"/>
            <w:sz w:val="20"/>
            <w:szCs w:val="20"/>
          </w:rPr>
          <w:t>Comments</w:t>
        </w:r>
      </w:ins>
    </w:p>
    <w:p w:rsidR="00000000" w:rsidRDefault="004D117E">
      <w:pPr>
        <w:pStyle w:val="NoSpacing"/>
        <w:numPr>
          <w:ilvl w:val="3"/>
          <w:numId w:val="11"/>
        </w:numPr>
        <w:rPr>
          <w:rFonts w:ascii="Arial" w:hAnsi="Arial" w:cs="Arial"/>
          <w:sz w:val="20"/>
          <w:szCs w:val="20"/>
        </w:rPr>
        <w:pPrChange w:id="30" w:author="ercot" w:date="2011-01-18T13:43:00Z">
          <w:pPr>
            <w:pStyle w:val="NoSpacing"/>
            <w:numPr>
              <w:numId w:val="11"/>
            </w:numPr>
            <w:ind w:left="1800" w:hanging="360"/>
          </w:pPr>
        </w:pPrChange>
      </w:pPr>
      <w:ins w:id="31" w:author="ercot" w:date="2011-01-18T13:43:00Z">
        <w:r>
          <w:rPr>
            <w:rFonts w:ascii="Arial" w:hAnsi="Arial" w:cs="Arial"/>
            <w:sz w:val="20"/>
            <w:szCs w:val="20"/>
          </w:rPr>
          <w:t>General text</w:t>
        </w:r>
      </w:ins>
    </w:p>
    <w:p w:rsidR="00DC69F1" w:rsidRDefault="00DC69F1" w:rsidP="00DC69F1">
      <w:pPr>
        <w:pStyle w:val="NoSpacing"/>
        <w:numPr>
          <w:ilvl w:val="1"/>
          <w:numId w:val="11"/>
        </w:numPr>
        <w:rPr>
          <w:rFonts w:ascii="Arial" w:hAnsi="Arial" w:cs="Arial"/>
          <w:sz w:val="20"/>
          <w:szCs w:val="20"/>
        </w:rPr>
      </w:pPr>
      <w:r>
        <w:rPr>
          <w:rFonts w:ascii="Arial" w:hAnsi="Arial" w:cs="Arial"/>
          <w:sz w:val="20"/>
          <w:szCs w:val="20"/>
        </w:rPr>
        <w:t>New dropdown for “Unexecutable” reason if chosen during first TDSP review</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Min/max length – character count of selected option</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Type- List</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lastRenderedPageBreak/>
        <w:t>Permitted Values &amp; Defs</w:t>
      </w:r>
    </w:p>
    <w:p w:rsidR="00DC69F1" w:rsidRDefault="00DC69F1" w:rsidP="00DC69F1">
      <w:pPr>
        <w:pStyle w:val="NoSpacing"/>
        <w:numPr>
          <w:ilvl w:val="3"/>
          <w:numId w:val="11"/>
        </w:numPr>
        <w:rPr>
          <w:rFonts w:ascii="Arial" w:hAnsi="Arial" w:cs="Arial"/>
          <w:sz w:val="20"/>
          <w:szCs w:val="20"/>
        </w:rPr>
      </w:pPr>
      <w:r>
        <w:rPr>
          <w:rFonts w:ascii="Arial" w:hAnsi="Arial" w:cs="Arial"/>
          <w:sz w:val="20"/>
          <w:szCs w:val="20"/>
        </w:rPr>
        <w:t>Documentation Invalid/Incomplete</w:t>
      </w:r>
    </w:p>
    <w:p w:rsidR="00DC69F1" w:rsidDel="005A1953" w:rsidRDefault="00DC69F1" w:rsidP="00DC69F1">
      <w:pPr>
        <w:pStyle w:val="NoSpacing"/>
        <w:numPr>
          <w:ilvl w:val="3"/>
          <w:numId w:val="11"/>
        </w:numPr>
        <w:rPr>
          <w:del w:id="32" w:author="ercot" w:date="2011-01-18T14:48:00Z"/>
          <w:rFonts w:ascii="Arial" w:hAnsi="Arial" w:cs="Arial"/>
          <w:sz w:val="20"/>
          <w:szCs w:val="20"/>
        </w:rPr>
      </w:pPr>
      <w:del w:id="33" w:author="ercot" w:date="2011-01-18T14:48:00Z">
        <w:r w:rsidDel="005A1953">
          <w:rPr>
            <w:rFonts w:ascii="Arial" w:hAnsi="Arial" w:cs="Arial"/>
            <w:sz w:val="20"/>
            <w:szCs w:val="20"/>
          </w:rPr>
          <w:delText>No Documentation Attached</w:delText>
        </w:r>
      </w:del>
    </w:p>
    <w:p w:rsidR="00DC69F1" w:rsidRDefault="00DC69F1" w:rsidP="00DC69F1">
      <w:pPr>
        <w:pStyle w:val="NoSpacing"/>
        <w:numPr>
          <w:ilvl w:val="3"/>
          <w:numId w:val="11"/>
        </w:numPr>
        <w:rPr>
          <w:ins w:id="34" w:author="ercot" w:date="2011-01-18T13:25:00Z"/>
          <w:rFonts w:ascii="Arial" w:hAnsi="Arial" w:cs="Arial"/>
          <w:sz w:val="20"/>
          <w:szCs w:val="20"/>
        </w:rPr>
      </w:pPr>
      <w:r>
        <w:rPr>
          <w:rFonts w:ascii="Arial" w:hAnsi="Arial" w:cs="Arial"/>
          <w:sz w:val="20"/>
          <w:szCs w:val="20"/>
        </w:rPr>
        <w:t>No Switch Hold Pending on this ESIID</w:t>
      </w:r>
    </w:p>
    <w:p w:rsidR="00ED5DBB" w:rsidRDefault="00ED5DBB" w:rsidP="00DC69F1">
      <w:pPr>
        <w:pStyle w:val="NoSpacing"/>
        <w:numPr>
          <w:ilvl w:val="3"/>
          <w:numId w:val="11"/>
        </w:numPr>
        <w:rPr>
          <w:ins w:id="35" w:author="ercot" w:date="2011-01-18T13:31:00Z"/>
          <w:rFonts w:ascii="Arial" w:hAnsi="Arial" w:cs="Arial"/>
          <w:sz w:val="20"/>
          <w:szCs w:val="20"/>
        </w:rPr>
      </w:pPr>
      <w:ins w:id="36" w:author="ercot" w:date="2011-01-18T13:25:00Z">
        <w:r>
          <w:rPr>
            <w:rFonts w:ascii="Arial" w:hAnsi="Arial" w:cs="Arial"/>
            <w:sz w:val="20"/>
            <w:szCs w:val="20"/>
          </w:rPr>
          <w:t>Customer Associated with Current Occupant</w:t>
        </w:r>
      </w:ins>
    </w:p>
    <w:p w:rsidR="00A33FD1" w:rsidRDefault="00A33FD1" w:rsidP="00DC69F1">
      <w:pPr>
        <w:pStyle w:val="NoSpacing"/>
        <w:numPr>
          <w:ilvl w:val="3"/>
          <w:numId w:val="11"/>
        </w:numPr>
        <w:rPr>
          <w:rFonts w:ascii="Arial" w:hAnsi="Arial" w:cs="Arial"/>
          <w:sz w:val="20"/>
          <w:szCs w:val="20"/>
        </w:rPr>
      </w:pPr>
      <w:ins w:id="37" w:author="ercot" w:date="2011-01-18T13:31:00Z">
        <w:r>
          <w:rPr>
            <w:rFonts w:ascii="Arial" w:hAnsi="Arial" w:cs="Arial"/>
            <w:sz w:val="20"/>
            <w:szCs w:val="20"/>
          </w:rPr>
          <w:t>Issue Should not be Submitted by REP of Record</w:t>
        </w:r>
      </w:ins>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Default Value- Blank</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Screen Location- Issue</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Read Only (Y,N)- No</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 xml:space="preserve">Updateable- Yes, by TDSP </w:t>
      </w:r>
      <w:r w:rsidR="00AE0392">
        <w:rPr>
          <w:rFonts w:ascii="Arial" w:hAnsi="Arial" w:cs="Arial"/>
          <w:sz w:val="20"/>
          <w:szCs w:val="20"/>
        </w:rPr>
        <w:t>(</w:t>
      </w:r>
      <w:r>
        <w:rPr>
          <w:rFonts w:ascii="Arial" w:hAnsi="Arial" w:cs="Arial"/>
          <w:sz w:val="20"/>
          <w:szCs w:val="20"/>
        </w:rPr>
        <w:t>during first review</w:t>
      </w:r>
      <w:r w:rsidR="00AE0392">
        <w:rPr>
          <w:rFonts w:ascii="Arial" w:hAnsi="Arial" w:cs="Arial"/>
          <w:sz w:val="20"/>
          <w:szCs w:val="20"/>
        </w:rPr>
        <w:t xml:space="preserve"> only)</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Automatically Populated (Y,N)- No</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Proprietary- visible to all MPs</w:t>
      </w:r>
    </w:p>
    <w:p w:rsidR="00DC69F1" w:rsidRDefault="00371026" w:rsidP="00DC69F1">
      <w:pPr>
        <w:pStyle w:val="NoSpacing"/>
        <w:numPr>
          <w:ilvl w:val="2"/>
          <w:numId w:val="11"/>
        </w:numPr>
        <w:rPr>
          <w:rFonts w:ascii="Arial" w:hAnsi="Arial" w:cs="Arial"/>
          <w:sz w:val="20"/>
          <w:szCs w:val="20"/>
        </w:rPr>
      </w:pPr>
      <w:r>
        <w:rPr>
          <w:rFonts w:ascii="Arial" w:hAnsi="Arial" w:cs="Arial"/>
          <w:sz w:val="20"/>
          <w:szCs w:val="20"/>
        </w:rPr>
        <w:t>Field Screen Title- TDSP Reject Reason</w:t>
      </w:r>
    </w:p>
    <w:p w:rsidR="00371026" w:rsidRDefault="00371026" w:rsidP="00DC69F1">
      <w:pPr>
        <w:pStyle w:val="NoSpacing"/>
        <w:numPr>
          <w:ilvl w:val="2"/>
          <w:numId w:val="11"/>
        </w:numPr>
        <w:rPr>
          <w:rFonts w:ascii="Arial" w:hAnsi="Arial" w:cs="Arial"/>
          <w:sz w:val="20"/>
          <w:szCs w:val="20"/>
        </w:rPr>
      </w:pPr>
      <w:r>
        <w:rPr>
          <w:rFonts w:ascii="Arial" w:hAnsi="Arial" w:cs="Arial"/>
          <w:sz w:val="20"/>
          <w:szCs w:val="20"/>
        </w:rPr>
        <w:t>Transition(s) enabled:  Unexecutable (only by TSDP, only during first review)</w:t>
      </w:r>
    </w:p>
    <w:p w:rsidR="00371026" w:rsidRDefault="00371026" w:rsidP="00DC69F1">
      <w:pPr>
        <w:pStyle w:val="NoSpacing"/>
        <w:numPr>
          <w:ilvl w:val="2"/>
          <w:numId w:val="11"/>
        </w:numPr>
        <w:rPr>
          <w:rFonts w:ascii="Arial" w:hAnsi="Arial" w:cs="Arial"/>
          <w:sz w:val="20"/>
          <w:szCs w:val="20"/>
        </w:rPr>
      </w:pPr>
      <w:r>
        <w:rPr>
          <w:rFonts w:ascii="Arial" w:hAnsi="Arial" w:cs="Arial"/>
          <w:sz w:val="20"/>
          <w:szCs w:val="20"/>
        </w:rPr>
        <w:t>Workflow</w:t>
      </w:r>
      <w:r w:rsidR="0075449B">
        <w:rPr>
          <w:rFonts w:ascii="Arial" w:hAnsi="Arial" w:cs="Arial"/>
          <w:sz w:val="20"/>
          <w:szCs w:val="20"/>
        </w:rPr>
        <w:t>(s) Involved: Switch Hold Removal</w:t>
      </w:r>
    </w:p>
    <w:p w:rsidR="00371026" w:rsidRDefault="00371026" w:rsidP="00371026">
      <w:pPr>
        <w:pStyle w:val="NoSpacing"/>
        <w:numPr>
          <w:ilvl w:val="1"/>
          <w:numId w:val="11"/>
        </w:numPr>
        <w:rPr>
          <w:rFonts w:ascii="Arial" w:hAnsi="Arial" w:cs="Arial"/>
          <w:sz w:val="20"/>
          <w:szCs w:val="20"/>
        </w:rPr>
      </w:pPr>
      <w:r>
        <w:rPr>
          <w:rFonts w:ascii="Arial" w:hAnsi="Arial" w:cs="Arial"/>
          <w:sz w:val="20"/>
          <w:szCs w:val="20"/>
        </w:rPr>
        <w:t>New Transitions</w:t>
      </w:r>
    </w:p>
    <w:p w:rsidR="00F7613B" w:rsidRDefault="00371026" w:rsidP="00F7613B">
      <w:pPr>
        <w:pStyle w:val="NoSpacing"/>
        <w:numPr>
          <w:ilvl w:val="2"/>
          <w:numId w:val="11"/>
        </w:numPr>
        <w:rPr>
          <w:ins w:id="38" w:author="ercot" w:date="2011-01-18T13:49:00Z"/>
          <w:rFonts w:ascii="Arial" w:hAnsi="Arial" w:cs="Arial"/>
          <w:sz w:val="20"/>
          <w:szCs w:val="20"/>
        </w:rPr>
      </w:pPr>
      <w:r>
        <w:rPr>
          <w:rFonts w:ascii="Arial" w:hAnsi="Arial" w:cs="Arial"/>
          <w:sz w:val="20"/>
          <w:szCs w:val="20"/>
        </w:rPr>
        <w:t>“Agree”</w:t>
      </w:r>
    </w:p>
    <w:p w:rsidR="00000000" w:rsidRDefault="004D117E">
      <w:pPr>
        <w:pStyle w:val="NoSpacing"/>
        <w:numPr>
          <w:ilvl w:val="3"/>
          <w:numId w:val="11"/>
        </w:numPr>
        <w:rPr>
          <w:ins w:id="39" w:author="ercot" w:date="2011-01-18T13:48:00Z"/>
          <w:rFonts w:ascii="Arial" w:hAnsi="Arial" w:cs="Arial"/>
          <w:sz w:val="20"/>
          <w:szCs w:val="20"/>
        </w:rPr>
        <w:pPrChange w:id="40" w:author="ercot" w:date="2011-01-18T13:49:00Z">
          <w:pPr>
            <w:pStyle w:val="NoSpacing"/>
            <w:numPr>
              <w:ilvl w:val="2"/>
              <w:numId w:val="11"/>
            </w:numPr>
            <w:ind w:left="3240" w:hanging="360"/>
          </w:pPr>
        </w:pPrChange>
      </w:pPr>
      <w:ins w:id="41" w:author="ercot" w:date="2011-01-18T13:49:00Z">
        <w:r>
          <w:rPr>
            <w:rFonts w:ascii="Arial" w:hAnsi="Arial" w:cs="Arial"/>
            <w:color w:val="000000"/>
            <w:sz w:val="20"/>
            <w:szCs w:val="20"/>
          </w:rPr>
          <w:t>Available during “In Progress (Assignee)” state</w:t>
        </w:r>
      </w:ins>
    </w:p>
    <w:p w:rsidR="004D117E" w:rsidRPr="004D117E" w:rsidRDefault="004D117E" w:rsidP="00F7613B">
      <w:pPr>
        <w:pStyle w:val="NoSpacing"/>
        <w:numPr>
          <w:ilvl w:val="2"/>
          <w:numId w:val="11"/>
        </w:numPr>
        <w:rPr>
          <w:ins w:id="42" w:author="ercot" w:date="2011-01-18T13:48:00Z"/>
          <w:rFonts w:ascii="Arial" w:hAnsi="Arial" w:cs="Arial"/>
          <w:sz w:val="20"/>
          <w:szCs w:val="20"/>
          <w:rPrChange w:id="43" w:author="ercot" w:date="2011-01-18T13:48:00Z">
            <w:rPr>
              <w:ins w:id="44" w:author="ercot" w:date="2011-01-18T13:48:00Z"/>
              <w:rFonts w:ascii="Arial" w:hAnsi="Arial" w:cs="Arial"/>
              <w:color w:val="000000"/>
              <w:sz w:val="20"/>
              <w:szCs w:val="20"/>
            </w:rPr>
          </w:rPrChange>
        </w:rPr>
      </w:pPr>
      <w:ins w:id="45" w:author="ercot" w:date="2011-01-18T13:48:00Z">
        <w:r>
          <w:rPr>
            <w:rFonts w:ascii="Arial" w:hAnsi="Arial" w:cs="Arial"/>
            <w:color w:val="000000"/>
            <w:sz w:val="20"/>
            <w:szCs w:val="20"/>
          </w:rPr>
          <w:t>“Disagree”</w:t>
        </w:r>
      </w:ins>
    </w:p>
    <w:p w:rsidR="00000000" w:rsidRDefault="004D117E">
      <w:pPr>
        <w:pStyle w:val="NoSpacing"/>
        <w:numPr>
          <w:ilvl w:val="3"/>
          <w:numId w:val="11"/>
        </w:numPr>
        <w:rPr>
          <w:rFonts w:ascii="Arial" w:hAnsi="Arial" w:cs="Arial"/>
          <w:sz w:val="20"/>
          <w:szCs w:val="20"/>
        </w:rPr>
        <w:pPrChange w:id="46" w:author="ercot" w:date="2011-01-18T13:48:00Z">
          <w:pPr>
            <w:pStyle w:val="NoSpacing"/>
            <w:numPr>
              <w:ilvl w:val="2"/>
              <w:numId w:val="11"/>
            </w:numPr>
            <w:ind w:left="3240" w:hanging="360"/>
          </w:pPr>
        </w:pPrChange>
      </w:pPr>
      <w:ins w:id="47" w:author="ercot" w:date="2011-01-18T13:48:00Z">
        <w:r>
          <w:rPr>
            <w:rFonts w:ascii="Arial" w:hAnsi="Arial" w:cs="Arial"/>
            <w:color w:val="000000"/>
            <w:sz w:val="20"/>
            <w:szCs w:val="20"/>
          </w:rPr>
          <w:t>Available during “In Progress (Assignee)</w:t>
        </w:r>
      </w:ins>
      <w:ins w:id="48" w:author="ercot" w:date="2011-01-18T13:49:00Z">
        <w:r>
          <w:rPr>
            <w:rFonts w:ascii="Arial" w:hAnsi="Arial" w:cs="Arial"/>
            <w:color w:val="000000"/>
            <w:sz w:val="20"/>
            <w:szCs w:val="20"/>
          </w:rPr>
          <w:t>” state</w:t>
        </w:r>
      </w:ins>
    </w:p>
    <w:p w:rsidR="00AE0392" w:rsidRDefault="00AE0392" w:rsidP="00F7613B">
      <w:pPr>
        <w:pStyle w:val="NoSpacing"/>
        <w:numPr>
          <w:ilvl w:val="2"/>
          <w:numId w:val="11"/>
        </w:numPr>
        <w:rPr>
          <w:ins w:id="49" w:author="ercot" w:date="2011-01-18T13:49:00Z"/>
          <w:rFonts w:ascii="Arial" w:hAnsi="Arial" w:cs="Arial"/>
          <w:sz w:val="20"/>
          <w:szCs w:val="20"/>
        </w:rPr>
      </w:pPr>
      <w:commentRangeStart w:id="50"/>
      <w:r>
        <w:rPr>
          <w:rFonts w:ascii="Arial" w:hAnsi="Arial" w:cs="Arial"/>
          <w:sz w:val="20"/>
          <w:szCs w:val="20"/>
        </w:rPr>
        <w:t>“Send to REP of Record”</w:t>
      </w:r>
      <w:commentRangeEnd w:id="50"/>
      <w:r w:rsidR="00DA69CD">
        <w:rPr>
          <w:rStyle w:val="CommentReference"/>
        </w:rPr>
        <w:commentReference w:id="50"/>
      </w:r>
    </w:p>
    <w:p w:rsidR="00000000" w:rsidRDefault="004D117E">
      <w:pPr>
        <w:pStyle w:val="NoSpacing"/>
        <w:numPr>
          <w:ilvl w:val="3"/>
          <w:numId w:val="11"/>
        </w:numPr>
        <w:rPr>
          <w:rFonts w:ascii="Arial" w:hAnsi="Arial" w:cs="Arial"/>
          <w:sz w:val="20"/>
          <w:szCs w:val="20"/>
        </w:rPr>
        <w:pPrChange w:id="51" w:author="ercot" w:date="2011-01-18T13:49:00Z">
          <w:pPr>
            <w:pStyle w:val="NoSpacing"/>
            <w:numPr>
              <w:ilvl w:val="2"/>
              <w:numId w:val="11"/>
            </w:numPr>
            <w:ind w:left="3240" w:hanging="360"/>
          </w:pPr>
        </w:pPrChange>
      </w:pPr>
      <w:ins w:id="52" w:author="ercot" w:date="2011-01-18T13:49:00Z">
        <w:r>
          <w:rPr>
            <w:rFonts w:ascii="Arial" w:hAnsi="Arial" w:cs="Arial"/>
            <w:color w:val="000000"/>
            <w:sz w:val="20"/>
            <w:szCs w:val="20"/>
          </w:rPr>
          <w:t>Available during “In Progress (TDSP)” state</w:t>
        </w:r>
      </w:ins>
    </w:p>
    <w:p w:rsidR="00F7613B" w:rsidRDefault="00F7613B" w:rsidP="00371026">
      <w:pPr>
        <w:pStyle w:val="NoSpacing"/>
        <w:numPr>
          <w:ilvl w:val="2"/>
          <w:numId w:val="11"/>
        </w:numPr>
        <w:rPr>
          <w:ins w:id="53" w:author="ercot" w:date="2011-01-18T13:49:00Z"/>
          <w:rFonts w:ascii="Arial" w:hAnsi="Arial" w:cs="Arial"/>
          <w:sz w:val="20"/>
          <w:szCs w:val="20"/>
        </w:rPr>
      </w:pPr>
      <w:r>
        <w:rPr>
          <w:rFonts w:ascii="Arial" w:hAnsi="Arial" w:cs="Arial"/>
          <w:sz w:val="20"/>
          <w:szCs w:val="20"/>
        </w:rPr>
        <w:t>“</w:t>
      </w:r>
      <w:r w:rsidR="00E672F5">
        <w:rPr>
          <w:rFonts w:ascii="Arial" w:hAnsi="Arial" w:cs="Arial"/>
          <w:sz w:val="20"/>
          <w:szCs w:val="20"/>
        </w:rPr>
        <w:t>Switch Hold Remove</w:t>
      </w:r>
      <w:r>
        <w:rPr>
          <w:rFonts w:ascii="Arial" w:hAnsi="Arial" w:cs="Arial"/>
          <w:sz w:val="20"/>
          <w:szCs w:val="20"/>
        </w:rPr>
        <w:t>d”</w:t>
      </w:r>
    </w:p>
    <w:p w:rsidR="00000000" w:rsidRDefault="00C008A0">
      <w:pPr>
        <w:pStyle w:val="NoSpacing"/>
        <w:numPr>
          <w:ilvl w:val="3"/>
          <w:numId w:val="11"/>
        </w:numPr>
        <w:rPr>
          <w:rFonts w:ascii="Arial" w:hAnsi="Arial" w:cs="Arial"/>
          <w:sz w:val="20"/>
          <w:szCs w:val="20"/>
        </w:rPr>
        <w:pPrChange w:id="54" w:author="ercot" w:date="2011-01-18T13:49:00Z">
          <w:pPr>
            <w:pStyle w:val="NoSpacing"/>
            <w:numPr>
              <w:ilvl w:val="2"/>
              <w:numId w:val="11"/>
            </w:numPr>
            <w:ind w:left="3240" w:hanging="360"/>
          </w:pPr>
        </w:pPrChange>
      </w:pPr>
      <w:ins w:id="55" w:author="ercot" w:date="2011-01-18T13:50:00Z">
        <w:r>
          <w:rPr>
            <w:rFonts w:ascii="Arial" w:hAnsi="Arial" w:cs="Arial"/>
            <w:color w:val="000000"/>
            <w:sz w:val="20"/>
            <w:szCs w:val="20"/>
          </w:rPr>
          <w:t>Available during “</w:t>
        </w:r>
        <w:r>
          <w:rPr>
            <w:rFonts w:ascii="Arial" w:hAnsi="Arial" w:cs="Arial"/>
            <w:sz w:val="20"/>
            <w:szCs w:val="20"/>
          </w:rPr>
          <w:t>In Progress (TDSP)- Final Review</w:t>
        </w:r>
        <w:r>
          <w:rPr>
            <w:rFonts w:ascii="Arial" w:hAnsi="Arial" w:cs="Arial"/>
            <w:color w:val="000000"/>
            <w:sz w:val="20"/>
            <w:szCs w:val="20"/>
          </w:rPr>
          <w:t>” state</w:t>
        </w:r>
      </w:ins>
    </w:p>
    <w:p w:rsidR="00F7613B" w:rsidRDefault="00F7613B" w:rsidP="00371026">
      <w:pPr>
        <w:pStyle w:val="NoSpacing"/>
        <w:numPr>
          <w:ilvl w:val="2"/>
          <w:numId w:val="11"/>
        </w:numPr>
        <w:rPr>
          <w:ins w:id="56" w:author="ercot" w:date="2011-01-18T13:50:00Z"/>
          <w:rFonts w:ascii="Arial" w:hAnsi="Arial" w:cs="Arial"/>
          <w:sz w:val="20"/>
          <w:szCs w:val="20"/>
        </w:rPr>
      </w:pPr>
      <w:r>
        <w:rPr>
          <w:rFonts w:ascii="Arial" w:hAnsi="Arial" w:cs="Arial"/>
          <w:sz w:val="20"/>
          <w:szCs w:val="20"/>
        </w:rPr>
        <w:t>“Switch Hold Not Removed”</w:t>
      </w:r>
    </w:p>
    <w:p w:rsidR="00C008A0" w:rsidRDefault="00C008A0" w:rsidP="00C008A0">
      <w:pPr>
        <w:pStyle w:val="NoSpacing"/>
        <w:numPr>
          <w:ilvl w:val="3"/>
          <w:numId w:val="11"/>
        </w:numPr>
        <w:rPr>
          <w:ins w:id="57" w:author="ercot" w:date="2011-01-18T13:50:00Z"/>
          <w:rFonts w:ascii="Arial" w:hAnsi="Arial" w:cs="Arial"/>
          <w:sz w:val="20"/>
          <w:szCs w:val="20"/>
        </w:rPr>
      </w:pPr>
      <w:ins w:id="58" w:author="ercot" w:date="2011-01-18T13:50:00Z">
        <w:r>
          <w:rPr>
            <w:rFonts w:ascii="Arial" w:hAnsi="Arial" w:cs="Arial"/>
            <w:color w:val="000000"/>
            <w:sz w:val="20"/>
            <w:szCs w:val="20"/>
          </w:rPr>
          <w:t>Available during “</w:t>
        </w:r>
        <w:r>
          <w:rPr>
            <w:rFonts w:ascii="Arial" w:hAnsi="Arial" w:cs="Arial"/>
            <w:sz w:val="20"/>
            <w:szCs w:val="20"/>
          </w:rPr>
          <w:t>In Progress (TDSP)- Final Review</w:t>
        </w:r>
        <w:r>
          <w:rPr>
            <w:rFonts w:ascii="Arial" w:hAnsi="Arial" w:cs="Arial"/>
            <w:color w:val="000000"/>
            <w:sz w:val="20"/>
            <w:szCs w:val="20"/>
          </w:rPr>
          <w:t>” state</w:t>
        </w:r>
      </w:ins>
    </w:p>
    <w:p w:rsidR="00000000" w:rsidRDefault="00A918F2">
      <w:pPr>
        <w:pStyle w:val="NoSpacing"/>
        <w:numPr>
          <w:ilvl w:val="3"/>
          <w:numId w:val="11"/>
        </w:numPr>
        <w:rPr>
          <w:del w:id="59" w:author="ercot" w:date="2011-01-18T13:50:00Z"/>
          <w:rFonts w:ascii="Arial" w:hAnsi="Arial" w:cs="Arial"/>
          <w:sz w:val="20"/>
          <w:szCs w:val="20"/>
        </w:rPr>
        <w:pPrChange w:id="60" w:author="ercot" w:date="2011-01-18T13:50:00Z">
          <w:pPr>
            <w:pStyle w:val="NoSpacing"/>
            <w:numPr>
              <w:ilvl w:val="2"/>
              <w:numId w:val="11"/>
            </w:numPr>
            <w:ind w:left="3240" w:hanging="360"/>
          </w:pPr>
        </w:pPrChange>
      </w:pPr>
    </w:p>
    <w:p w:rsidR="00F7613B" w:rsidRDefault="00F7613B" w:rsidP="00371026">
      <w:pPr>
        <w:pStyle w:val="NoSpacing"/>
        <w:numPr>
          <w:ilvl w:val="2"/>
          <w:numId w:val="11"/>
        </w:numPr>
        <w:rPr>
          <w:ins w:id="61" w:author="ercot" w:date="2011-01-19T10:11:00Z"/>
          <w:rFonts w:ascii="Arial" w:hAnsi="Arial" w:cs="Arial"/>
          <w:sz w:val="20"/>
          <w:szCs w:val="20"/>
        </w:rPr>
      </w:pPr>
      <w:commentRangeStart w:id="62"/>
      <w:r>
        <w:rPr>
          <w:rFonts w:ascii="Arial" w:hAnsi="Arial" w:cs="Arial"/>
          <w:sz w:val="20"/>
          <w:szCs w:val="20"/>
        </w:rPr>
        <w:t>“Time Limit Exceeded”</w:t>
      </w:r>
      <w:commentRangeEnd w:id="62"/>
      <w:r>
        <w:rPr>
          <w:rStyle w:val="CommentReference"/>
        </w:rPr>
        <w:commentReference w:id="62"/>
      </w:r>
    </w:p>
    <w:p w:rsidR="00783159" w:rsidRDefault="00783159" w:rsidP="00783159">
      <w:pPr>
        <w:pStyle w:val="NoSpacing"/>
        <w:numPr>
          <w:ilvl w:val="3"/>
          <w:numId w:val="11"/>
        </w:numPr>
        <w:rPr>
          <w:ins w:id="63" w:author="ercot" w:date="2011-01-19T10:12:00Z"/>
          <w:rFonts w:ascii="Arial" w:hAnsi="Arial" w:cs="Arial"/>
          <w:sz w:val="20"/>
          <w:szCs w:val="20"/>
        </w:rPr>
        <w:pPrChange w:id="64" w:author="ercot" w:date="2011-01-19T10:11:00Z">
          <w:pPr>
            <w:pStyle w:val="NoSpacing"/>
            <w:numPr>
              <w:ilvl w:val="2"/>
              <w:numId w:val="11"/>
            </w:numPr>
            <w:ind w:left="3240" w:hanging="360"/>
          </w:pPr>
        </w:pPrChange>
      </w:pPr>
      <w:ins w:id="65" w:author="ercot" w:date="2011-01-19T10:12:00Z">
        <w:r>
          <w:rPr>
            <w:rFonts w:ascii="Arial" w:hAnsi="Arial" w:cs="Arial"/>
            <w:sz w:val="20"/>
            <w:szCs w:val="20"/>
          </w:rPr>
          <w:t xml:space="preserve">Available during </w:t>
        </w:r>
        <w:r>
          <w:rPr>
            <w:rFonts w:ascii="Arial" w:hAnsi="Arial" w:cs="Arial"/>
            <w:sz w:val="20"/>
            <w:szCs w:val="20"/>
          </w:rPr>
          <w:t>“</w:t>
        </w:r>
        <w:r>
          <w:rPr>
            <w:rFonts w:ascii="Arial" w:hAnsi="Arial" w:cs="Arial"/>
            <w:sz w:val="20"/>
            <w:szCs w:val="20"/>
          </w:rPr>
          <w:t>New</w:t>
        </w:r>
        <w:r>
          <w:rPr>
            <w:rFonts w:ascii="Arial" w:hAnsi="Arial" w:cs="Arial"/>
            <w:sz w:val="20"/>
            <w:szCs w:val="20"/>
          </w:rPr>
          <w:t>”</w:t>
        </w:r>
        <w:r>
          <w:rPr>
            <w:rFonts w:ascii="Arial" w:hAnsi="Arial" w:cs="Arial"/>
            <w:sz w:val="20"/>
            <w:szCs w:val="20"/>
          </w:rPr>
          <w:t xml:space="preserve"> and </w:t>
        </w:r>
        <w:r>
          <w:rPr>
            <w:rFonts w:ascii="Arial" w:hAnsi="Arial" w:cs="Arial"/>
            <w:sz w:val="20"/>
            <w:szCs w:val="20"/>
          </w:rPr>
          <w:t>“</w:t>
        </w:r>
        <w:r>
          <w:rPr>
            <w:rFonts w:ascii="Arial" w:hAnsi="Arial" w:cs="Arial"/>
            <w:sz w:val="20"/>
            <w:szCs w:val="20"/>
          </w:rPr>
          <w:t>In Progress (Assignee)</w:t>
        </w:r>
        <w:r>
          <w:rPr>
            <w:rFonts w:ascii="Arial" w:hAnsi="Arial" w:cs="Arial"/>
            <w:sz w:val="20"/>
            <w:szCs w:val="20"/>
          </w:rPr>
          <w:t>”</w:t>
        </w:r>
      </w:ins>
    </w:p>
    <w:p w:rsidR="00783159" w:rsidRDefault="00783159" w:rsidP="00783159">
      <w:pPr>
        <w:pStyle w:val="NoSpacing"/>
        <w:numPr>
          <w:ilvl w:val="3"/>
          <w:numId w:val="11"/>
        </w:numPr>
        <w:rPr>
          <w:rFonts w:ascii="Arial" w:hAnsi="Arial" w:cs="Arial"/>
          <w:sz w:val="20"/>
          <w:szCs w:val="20"/>
        </w:rPr>
        <w:pPrChange w:id="66" w:author="ercot" w:date="2011-01-19T10:11:00Z">
          <w:pPr>
            <w:pStyle w:val="NoSpacing"/>
            <w:numPr>
              <w:ilvl w:val="2"/>
              <w:numId w:val="11"/>
            </w:numPr>
            <w:ind w:left="3240" w:hanging="360"/>
          </w:pPr>
        </w:pPrChange>
      </w:pPr>
      <w:ins w:id="67" w:author="ercot" w:date="2011-01-19T10:12:00Z">
        <w:r>
          <w:rPr>
            <w:rFonts w:ascii="Arial" w:hAnsi="Arial" w:cs="Arial"/>
            <w:sz w:val="20"/>
            <w:szCs w:val="20"/>
          </w:rPr>
          <w:t xml:space="preserve">This transition is only </w:t>
        </w:r>
      </w:ins>
      <w:ins w:id="68" w:author="ercot" w:date="2011-01-19T10:13:00Z">
        <w:r>
          <w:rPr>
            <w:rFonts w:ascii="Arial" w:hAnsi="Arial" w:cs="Arial"/>
            <w:sz w:val="20"/>
            <w:szCs w:val="20"/>
          </w:rPr>
          <w:t>available to the Submitting CR</w:t>
        </w:r>
      </w:ins>
    </w:p>
    <w:p w:rsidR="00371026" w:rsidRDefault="00371026" w:rsidP="00371026">
      <w:pPr>
        <w:pStyle w:val="NoSpacing"/>
        <w:numPr>
          <w:ilvl w:val="1"/>
          <w:numId w:val="11"/>
        </w:numPr>
        <w:rPr>
          <w:rFonts w:ascii="Arial" w:hAnsi="Arial" w:cs="Arial"/>
          <w:sz w:val="20"/>
          <w:szCs w:val="20"/>
        </w:rPr>
      </w:pPr>
      <w:r>
        <w:rPr>
          <w:rFonts w:ascii="Arial" w:hAnsi="Arial" w:cs="Arial"/>
          <w:sz w:val="20"/>
          <w:szCs w:val="20"/>
        </w:rPr>
        <w:t>New Issue States</w:t>
      </w:r>
    </w:p>
    <w:p w:rsidR="00B50558" w:rsidRDefault="00B50558" w:rsidP="00B50558">
      <w:pPr>
        <w:pStyle w:val="NoSpacing"/>
        <w:numPr>
          <w:ilvl w:val="2"/>
          <w:numId w:val="11"/>
        </w:numPr>
        <w:rPr>
          <w:rFonts w:ascii="Arial" w:hAnsi="Arial" w:cs="Arial"/>
          <w:sz w:val="20"/>
          <w:szCs w:val="20"/>
        </w:rPr>
      </w:pPr>
      <w:r>
        <w:rPr>
          <w:rFonts w:ascii="Arial" w:hAnsi="Arial" w:cs="Arial"/>
          <w:sz w:val="20"/>
          <w:szCs w:val="20"/>
        </w:rPr>
        <w:t>“New (TDSP)- Final Review”</w:t>
      </w:r>
    </w:p>
    <w:p w:rsidR="00B50558" w:rsidRPr="004D3730" w:rsidRDefault="00B50558" w:rsidP="00B50558">
      <w:pPr>
        <w:pStyle w:val="NoSpacing"/>
        <w:numPr>
          <w:ilvl w:val="3"/>
          <w:numId w:val="11"/>
        </w:numPr>
        <w:rPr>
          <w:rFonts w:ascii="Arial" w:hAnsi="Arial" w:cs="Arial"/>
          <w:sz w:val="20"/>
          <w:szCs w:val="20"/>
        </w:rPr>
      </w:pPr>
      <w:r>
        <w:rPr>
          <w:rFonts w:ascii="Arial" w:hAnsi="Arial" w:cs="Arial"/>
          <w:color w:val="000000"/>
          <w:sz w:val="20"/>
          <w:szCs w:val="20"/>
        </w:rPr>
        <w:t>The issue is in this state when the TDSP becomes Responsible MP for a second time during an issue, directly following the REP of Record transitioning the issue.</w:t>
      </w:r>
    </w:p>
    <w:p w:rsidR="00371026" w:rsidRPr="004D3730" w:rsidRDefault="004D3730" w:rsidP="00371026">
      <w:pPr>
        <w:pStyle w:val="NoSpacing"/>
        <w:numPr>
          <w:ilvl w:val="2"/>
          <w:numId w:val="11"/>
        </w:numPr>
        <w:rPr>
          <w:rFonts w:ascii="Arial" w:hAnsi="Arial" w:cs="Arial"/>
          <w:sz w:val="20"/>
          <w:szCs w:val="20"/>
        </w:rPr>
      </w:pPr>
      <w:r>
        <w:rPr>
          <w:rFonts w:ascii="Arial" w:hAnsi="Arial" w:cs="Arial"/>
          <w:color w:val="000000"/>
          <w:sz w:val="20"/>
          <w:szCs w:val="20"/>
        </w:rPr>
        <w:t>“</w:t>
      </w:r>
      <w:r>
        <w:rPr>
          <w:rFonts w:ascii="Arial" w:hAnsi="Arial" w:cs="Arial"/>
          <w:sz w:val="20"/>
          <w:szCs w:val="20"/>
        </w:rPr>
        <w:t>In Progress (TDSP)- Final Review</w:t>
      </w:r>
      <w:r>
        <w:rPr>
          <w:rFonts w:ascii="Arial" w:hAnsi="Arial" w:cs="Arial"/>
          <w:color w:val="000000"/>
          <w:sz w:val="20"/>
          <w:szCs w:val="20"/>
        </w:rPr>
        <w:t>”</w:t>
      </w:r>
    </w:p>
    <w:p w:rsidR="004D3730" w:rsidRPr="004D3730" w:rsidRDefault="004834E6" w:rsidP="004D3730">
      <w:pPr>
        <w:pStyle w:val="NoSpacing"/>
        <w:numPr>
          <w:ilvl w:val="3"/>
          <w:numId w:val="11"/>
        </w:numPr>
        <w:rPr>
          <w:rFonts w:ascii="Arial" w:hAnsi="Arial" w:cs="Arial"/>
          <w:sz w:val="20"/>
          <w:szCs w:val="20"/>
        </w:rPr>
      </w:pPr>
      <w:r>
        <w:rPr>
          <w:rFonts w:ascii="Arial" w:hAnsi="Arial" w:cs="Arial"/>
          <w:color w:val="000000"/>
          <w:sz w:val="20"/>
          <w:szCs w:val="20"/>
        </w:rPr>
        <w:t>The issue is in this state</w:t>
      </w:r>
      <w:r w:rsidR="004D3730">
        <w:rPr>
          <w:rFonts w:ascii="Arial" w:hAnsi="Arial" w:cs="Arial"/>
          <w:color w:val="000000"/>
          <w:sz w:val="20"/>
          <w:szCs w:val="20"/>
        </w:rPr>
        <w:t xml:space="preserve"> when the TDSP </w:t>
      </w:r>
      <w:r w:rsidR="00B50558">
        <w:rPr>
          <w:rFonts w:ascii="Arial" w:hAnsi="Arial" w:cs="Arial"/>
          <w:color w:val="000000"/>
          <w:sz w:val="20"/>
          <w:szCs w:val="20"/>
        </w:rPr>
        <w:t xml:space="preserve">clicks “Begin Working” while the issue is in the </w:t>
      </w:r>
      <w:r w:rsidR="00B50558" w:rsidRPr="00B50558">
        <w:rPr>
          <w:rFonts w:ascii="Arial" w:hAnsi="Arial" w:cs="Arial"/>
          <w:color w:val="000000"/>
          <w:sz w:val="20"/>
          <w:szCs w:val="20"/>
        </w:rPr>
        <w:t>“New (TDSP)- Final Review”</w:t>
      </w:r>
      <w:r w:rsidR="00B50558">
        <w:rPr>
          <w:rFonts w:ascii="Arial" w:hAnsi="Arial" w:cs="Arial"/>
          <w:color w:val="000000"/>
          <w:sz w:val="20"/>
          <w:szCs w:val="20"/>
        </w:rPr>
        <w:t xml:space="preserve"> state</w:t>
      </w:r>
    </w:p>
    <w:p w:rsidR="004D3730" w:rsidRDefault="004D3730" w:rsidP="004D3730">
      <w:pPr>
        <w:pStyle w:val="NoSpacing"/>
        <w:numPr>
          <w:ilvl w:val="0"/>
          <w:numId w:val="11"/>
        </w:numPr>
        <w:rPr>
          <w:rFonts w:ascii="Arial" w:hAnsi="Arial" w:cs="Arial"/>
          <w:sz w:val="20"/>
          <w:szCs w:val="20"/>
        </w:rPr>
      </w:pPr>
      <w:r>
        <w:rPr>
          <w:rFonts w:ascii="Arial" w:hAnsi="Arial" w:cs="Arial"/>
          <w:sz w:val="20"/>
          <w:szCs w:val="20"/>
        </w:rPr>
        <w:t>Mass Update</w:t>
      </w:r>
    </w:p>
    <w:p w:rsidR="00DA69CD" w:rsidRDefault="004D3730" w:rsidP="00DA69CD">
      <w:pPr>
        <w:pStyle w:val="NoSpacing"/>
        <w:numPr>
          <w:ilvl w:val="1"/>
          <w:numId w:val="11"/>
        </w:numPr>
        <w:rPr>
          <w:ins w:id="69" w:author="ercot" w:date="2011-01-18T13:52:00Z"/>
          <w:rFonts w:ascii="Arial" w:hAnsi="Arial" w:cs="Arial"/>
          <w:sz w:val="20"/>
          <w:szCs w:val="20"/>
        </w:rPr>
      </w:pPr>
      <w:r>
        <w:rPr>
          <w:rFonts w:ascii="Arial" w:hAnsi="Arial" w:cs="Arial"/>
          <w:sz w:val="20"/>
          <w:szCs w:val="20"/>
        </w:rPr>
        <w:t>“Agree”</w:t>
      </w:r>
    </w:p>
    <w:p w:rsidR="00C008A0" w:rsidRDefault="00C008A0" w:rsidP="00DA69CD">
      <w:pPr>
        <w:pStyle w:val="NoSpacing"/>
        <w:numPr>
          <w:ilvl w:val="1"/>
          <w:numId w:val="11"/>
        </w:numPr>
        <w:rPr>
          <w:rFonts w:ascii="Arial" w:hAnsi="Arial" w:cs="Arial"/>
          <w:sz w:val="20"/>
          <w:szCs w:val="20"/>
        </w:rPr>
      </w:pPr>
      <w:ins w:id="70" w:author="ercot" w:date="2011-01-18T13:52:00Z">
        <w:r>
          <w:rPr>
            <w:rFonts w:ascii="Arial" w:hAnsi="Arial" w:cs="Arial"/>
            <w:sz w:val="20"/>
            <w:szCs w:val="20"/>
          </w:rPr>
          <w:t>“Disagree</w:t>
        </w:r>
      </w:ins>
      <w:ins w:id="71" w:author="ercot" w:date="2011-01-18T13:53:00Z">
        <w:r>
          <w:rPr>
            <w:rFonts w:ascii="Arial" w:hAnsi="Arial" w:cs="Arial"/>
            <w:sz w:val="20"/>
            <w:szCs w:val="20"/>
          </w:rPr>
          <w:t>”</w:t>
        </w:r>
      </w:ins>
    </w:p>
    <w:p w:rsidR="004D3730" w:rsidRDefault="00DA69CD" w:rsidP="00DA69CD">
      <w:pPr>
        <w:pStyle w:val="NoSpacing"/>
        <w:numPr>
          <w:ilvl w:val="1"/>
          <w:numId w:val="11"/>
        </w:numPr>
        <w:rPr>
          <w:rFonts w:ascii="Arial" w:hAnsi="Arial" w:cs="Arial"/>
          <w:sz w:val="20"/>
          <w:szCs w:val="20"/>
        </w:rPr>
      </w:pPr>
      <w:r>
        <w:rPr>
          <w:rFonts w:ascii="Arial" w:hAnsi="Arial" w:cs="Arial"/>
          <w:sz w:val="20"/>
          <w:szCs w:val="20"/>
        </w:rPr>
        <w:t xml:space="preserve">“Send to REP of Record” </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w:t>
      </w:r>
      <w:r w:rsidR="007E2C37">
        <w:rPr>
          <w:rFonts w:ascii="Arial" w:hAnsi="Arial" w:cs="Arial"/>
          <w:sz w:val="20"/>
          <w:szCs w:val="20"/>
        </w:rPr>
        <w:t>Switch Hold Remov</w:t>
      </w:r>
      <w:r w:rsidR="00E672F5">
        <w:rPr>
          <w:rFonts w:ascii="Arial" w:hAnsi="Arial" w:cs="Arial"/>
          <w:sz w:val="20"/>
          <w:szCs w:val="20"/>
        </w:rPr>
        <w:t>e</w:t>
      </w:r>
      <w:r>
        <w:rPr>
          <w:rFonts w:ascii="Arial" w:hAnsi="Arial" w:cs="Arial"/>
          <w:sz w:val="20"/>
          <w:szCs w:val="20"/>
        </w:rPr>
        <w:t>d”</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“Switch Hold Not Removed”</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“Time Limit Exceeded”</w:t>
      </w:r>
    </w:p>
    <w:p w:rsidR="00DA69CD" w:rsidRDefault="0075449B" w:rsidP="00DA69CD">
      <w:pPr>
        <w:pStyle w:val="NoSpacing"/>
        <w:numPr>
          <w:ilvl w:val="1"/>
          <w:numId w:val="11"/>
        </w:numPr>
        <w:rPr>
          <w:rFonts w:ascii="Arial" w:hAnsi="Arial" w:cs="Arial"/>
          <w:sz w:val="20"/>
          <w:szCs w:val="20"/>
        </w:rPr>
      </w:pPr>
      <w:r>
        <w:rPr>
          <w:rFonts w:ascii="Arial" w:hAnsi="Arial" w:cs="Arial"/>
          <w:sz w:val="20"/>
          <w:szCs w:val="20"/>
        </w:rPr>
        <w:t>“</w:t>
      </w:r>
      <w:r w:rsidR="00DA69CD">
        <w:rPr>
          <w:rFonts w:ascii="Arial" w:hAnsi="Arial" w:cs="Arial"/>
          <w:sz w:val="20"/>
          <w:szCs w:val="20"/>
        </w:rPr>
        <w:t>Unexecutable”</w:t>
      </w:r>
    </w:p>
    <w:p w:rsidR="00DA69CD" w:rsidRDefault="00DA69CD" w:rsidP="00DA69CD">
      <w:pPr>
        <w:pStyle w:val="NoSpacing"/>
        <w:numPr>
          <w:ilvl w:val="2"/>
          <w:numId w:val="11"/>
        </w:numPr>
        <w:rPr>
          <w:rFonts w:ascii="Arial" w:hAnsi="Arial" w:cs="Arial"/>
          <w:sz w:val="20"/>
          <w:szCs w:val="20"/>
        </w:rPr>
      </w:pPr>
      <w:del w:id="72" w:author="ercot" w:date="2011-01-18T13:53:00Z">
        <w:r w:rsidDel="00C008A0">
          <w:rPr>
            <w:rFonts w:ascii="Arial" w:hAnsi="Arial" w:cs="Arial"/>
            <w:sz w:val="20"/>
            <w:szCs w:val="20"/>
          </w:rPr>
          <w:delText>By REP of Record; or</w:delText>
        </w:r>
      </w:del>
    </w:p>
    <w:p w:rsidR="00DA69CD" w:rsidRPr="00CF2087" w:rsidRDefault="00DA69CD" w:rsidP="00CF2087">
      <w:pPr>
        <w:pStyle w:val="NoSpacing"/>
        <w:numPr>
          <w:ilvl w:val="2"/>
          <w:numId w:val="11"/>
        </w:numPr>
        <w:rPr>
          <w:rFonts w:ascii="Arial" w:hAnsi="Arial" w:cs="Arial"/>
          <w:sz w:val="20"/>
          <w:szCs w:val="20"/>
        </w:rPr>
      </w:pPr>
      <w:commentRangeStart w:id="73"/>
      <w:r>
        <w:rPr>
          <w:rFonts w:ascii="Arial" w:hAnsi="Arial" w:cs="Arial"/>
          <w:sz w:val="20"/>
          <w:szCs w:val="20"/>
        </w:rPr>
        <w:t>TDSP upon first review</w:t>
      </w:r>
      <w:commentRangeEnd w:id="73"/>
      <w:r>
        <w:rPr>
          <w:rStyle w:val="CommentReference"/>
        </w:rPr>
        <w:commentReference w:id="73"/>
      </w:r>
    </w:p>
    <w:p w:rsidR="001701EE" w:rsidRDefault="001701EE" w:rsidP="001701EE">
      <w:pPr>
        <w:pStyle w:val="NoSpacing"/>
        <w:numPr>
          <w:ilvl w:val="0"/>
          <w:numId w:val="11"/>
        </w:numPr>
        <w:rPr>
          <w:rFonts w:ascii="Arial" w:hAnsi="Arial" w:cs="Arial"/>
          <w:sz w:val="20"/>
          <w:szCs w:val="20"/>
        </w:rPr>
      </w:pPr>
      <w:r>
        <w:rPr>
          <w:rFonts w:ascii="Arial" w:hAnsi="Arial" w:cs="Arial"/>
          <w:sz w:val="20"/>
          <w:szCs w:val="20"/>
        </w:rPr>
        <w:t>Bulk Insert</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 xml:space="preserve">No changes to the Bulk spreadsheet should be added for this subtype.  </w:t>
      </w:r>
      <w:r w:rsidR="00600679">
        <w:rPr>
          <w:rFonts w:ascii="Arial" w:hAnsi="Arial" w:cs="Arial"/>
          <w:sz w:val="20"/>
          <w:szCs w:val="20"/>
        </w:rPr>
        <w:t>T</w:t>
      </w:r>
      <w:r>
        <w:rPr>
          <w:rFonts w:ascii="Arial" w:hAnsi="Arial" w:cs="Arial"/>
          <w:sz w:val="20"/>
          <w:szCs w:val="20"/>
        </w:rPr>
        <w:t xml:space="preserve">he attachment of files to individual issues prior to submission is required for an issue to be valid, and </w:t>
      </w:r>
      <w:r w:rsidR="00600679">
        <w:rPr>
          <w:rFonts w:ascii="Arial" w:hAnsi="Arial" w:cs="Arial"/>
          <w:sz w:val="20"/>
          <w:szCs w:val="20"/>
        </w:rPr>
        <w:t xml:space="preserve">the Bulk feature cannot accommodate this.  </w:t>
      </w:r>
    </w:p>
    <w:p w:rsidR="00354657" w:rsidRDefault="00354657" w:rsidP="00354657">
      <w:pPr>
        <w:pStyle w:val="NoSpacing"/>
        <w:numPr>
          <w:ilvl w:val="0"/>
          <w:numId w:val="11"/>
        </w:numPr>
        <w:rPr>
          <w:rFonts w:ascii="Arial" w:hAnsi="Arial" w:cs="Arial"/>
          <w:sz w:val="20"/>
          <w:szCs w:val="20"/>
        </w:rPr>
      </w:pPr>
      <w:r>
        <w:rPr>
          <w:rFonts w:ascii="Arial" w:hAnsi="Arial" w:cs="Arial"/>
          <w:sz w:val="20"/>
          <w:szCs w:val="20"/>
        </w:rPr>
        <w:t>API</w:t>
      </w:r>
    </w:p>
    <w:p w:rsidR="00354657" w:rsidRDefault="00354657" w:rsidP="00354657">
      <w:pPr>
        <w:pStyle w:val="NoSpacing"/>
        <w:numPr>
          <w:ilvl w:val="1"/>
          <w:numId w:val="11"/>
        </w:numPr>
        <w:rPr>
          <w:rFonts w:ascii="Arial" w:hAnsi="Arial" w:cs="Arial"/>
          <w:sz w:val="20"/>
          <w:szCs w:val="20"/>
        </w:rPr>
      </w:pPr>
      <w:r>
        <w:rPr>
          <w:rFonts w:ascii="Arial" w:hAnsi="Arial" w:cs="Arial"/>
          <w:sz w:val="20"/>
          <w:szCs w:val="20"/>
        </w:rPr>
        <w:lastRenderedPageBreak/>
        <w:t>Need further input</w:t>
      </w:r>
    </w:p>
    <w:p w:rsidR="00354657" w:rsidRDefault="00354657" w:rsidP="00354657">
      <w:pPr>
        <w:pStyle w:val="NoSpacing"/>
        <w:numPr>
          <w:ilvl w:val="0"/>
          <w:numId w:val="10"/>
        </w:numPr>
        <w:rPr>
          <w:rFonts w:ascii="Arial" w:hAnsi="Arial" w:cs="Arial"/>
          <w:sz w:val="20"/>
          <w:szCs w:val="20"/>
        </w:rPr>
      </w:pPr>
      <w:r>
        <w:rPr>
          <w:rFonts w:ascii="Arial" w:hAnsi="Arial" w:cs="Arial"/>
          <w:sz w:val="20"/>
          <w:szCs w:val="20"/>
        </w:rPr>
        <w:t>Preconditions:</w:t>
      </w:r>
    </w:p>
    <w:p w:rsidR="00354657" w:rsidRDefault="00354657" w:rsidP="00354657">
      <w:pPr>
        <w:pStyle w:val="NoSpacing"/>
        <w:numPr>
          <w:ilvl w:val="0"/>
          <w:numId w:val="11"/>
        </w:numPr>
        <w:rPr>
          <w:rFonts w:ascii="Arial" w:hAnsi="Arial" w:cs="Arial"/>
          <w:sz w:val="20"/>
          <w:szCs w:val="20"/>
        </w:rPr>
      </w:pPr>
      <w:r>
        <w:rPr>
          <w:rFonts w:ascii="Arial" w:hAnsi="Arial" w:cs="Arial"/>
          <w:sz w:val="20"/>
          <w:szCs w:val="20"/>
        </w:rPr>
        <w:t>MarkeTrak system is available, processing issues, and able to accept file attachments.</w:t>
      </w:r>
    </w:p>
    <w:p w:rsidR="00354657" w:rsidRDefault="00354657" w:rsidP="00354657">
      <w:pPr>
        <w:pStyle w:val="NoSpacing"/>
        <w:numPr>
          <w:ilvl w:val="0"/>
          <w:numId w:val="10"/>
        </w:numPr>
        <w:rPr>
          <w:rFonts w:ascii="Arial" w:hAnsi="Arial" w:cs="Arial"/>
          <w:sz w:val="20"/>
          <w:szCs w:val="20"/>
        </w:rPr>
      </w:pPr>
      <w:r>
        <w:rPr>
          <w:rFonts w:ascii="Arial" w:hAnsi="Arial" w:cs="Arial"/>
          <w:sz w:val="20"/>
          <w:szCs w:val="20"/>
        </w:rPr>
        <w:t>Success Guarantee:</w:t>
      </w:r>
    </w:p>
    <w:p w:rsidR="00354657" w:rsidRPr="00371026" w:rsidRDefault="00354657" w:rsidP="00354657">
      <w:pPr>
        <w:pStyle w:val="NoSpacing"/>
        <w:numPr>
          <w:ilvl w:val="0"/>
          <w:numId w:val="11"/>
        </w:numPr>
        <w:rPr>
          <w:rFonts w:ascii="Arial" w:hAnsi="Arial" w:cs="Arial"/>
          <w:sz w:val="20"/>
          <w:szCs w:val="20"/>
        </w:rPr>
      </w:pPr>
      <w:r>
        <w:rPr>
          <w:rFonts w:ascii="Arial" w:hAnsi="Arial" w:cs="Arial"/>
          <w:sz w:val="20"/>
          <w:szCs w:val="20"/>
        </w:rPr>
        <w:t>Issue is successfully created and able to be transitioned to a resolution.</w:t>
      </w:r>
    </w:p>
    <w:p w:rsidR="008E7BE0" w:rsidRDefault="008E7BE0" w:rsidP="000E7E4A">
      <w:pPr>
        <w:rPr>
          <w:rFonts w:ascii="Arial" w:hAnsi="Arial" w:cs="Arial"/>
          <w:sz w:val="20"/>
          <w:szCs w:val="20"/>
        </w:rPr>
      </w:pPr>
    </w:p>
    <w:p w:rsidR="000E7E4A" w:rsidRPr="00354657" w:rsidRDefault="000E7E4A" w:rsidP="00354657">
      <w:pPr>
        <w:pStyle w:val="ListParagraph"/>
        <w:numPr>
          <w:ilvl w:val="0"/>
          <w:numId w:val="10"/>
        </w:numPr>
        <w:rPr>
          <w:rFonts w:ascii="Arial" w:hAnsi="Arial" w:cs="Arial"/>
          <w:sz w:val="20"/>
          <w:szCs w:val="20"/>
        </w:rPr>
      </w:pPr>
      <w:r w:rsidRPr="00354657">
        <w:rPr>
          <w:rFonts w:ascii="Arial" w:hAnsi="Arial" w:cs="Arial"/>
          <w:sz w:val="20"/>
          <w:szCs w:val="20"/>
        </w:rPr>
        <w:t>Non-Automated Scenarios</w:t>
      </w:r>
    </w:p>
    <w:p w:rsidR="000E7E4A" w:rsidRDefault="000E7E4A" w:rsidP="000E7E4A">
      <w:pPr>
        <w:pStyle w:val="ListParagraph"/>
        <w:rPr>
          <w:rFonts w:ascii="Arial" w:hAnsi="Arial" w:cs="Arial"/>
          <w:sz w:val="20"/>
          <w:szCs w:val="20"/>
        </w:rPr>
      </w:pPr>
    </w:p>
    <w:p w:rsidR="000E7E4A" w:rsidRPr="00FD0093" w:rsidRDefault="000E7E4A" w:rsidP="00354657">
      <w:pPr>
        <w:pStyle w:val="ListParagraph"/>
        <w:numPr>
          <w:ilvl w:val="1"/>
          <w:numId w:val="12"/>
        </w:numPr>
        <w:rPr>
          <w:rFonts w:ascii="Arial" w:hAnsi="Arial" w:cs="Arial"/>
          <w:sz w:val="20"/>
          <w:szCs w:val="20"/>
        </w:rPr>
      </w:pPr>
      <w:r w:rsidRPr="00FD0093">
        <w:rPr>
          <w:rFonts w:ascii="Arial" w:hAnsi="Arial" w:cs="Arial"/>
          <w:sz w:val="20"/>
          <w:szCs w:val="20"/>
        </w:rPr>
        <w:t xml:space="preserve">Main Success Scenario:  </w:t>
      </w:r>
      <w:r>
        <w:rPr>
          <w:rFonts w:ascii="Arial" w:hAnsi="Arial" w:cs="Arial"/>
          <w:sz w:val="20"/>
          <w:szCs w:val="20"/>
        </w:rPr>
        <w:t>Requesting CR submits issue, TDSP does initial evaluation, REP of Record agrees to release switch hold, TDSP evaluates information and confirms removal of switch hold</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 xml:space="preserve">Requesting CR </w:t>
      </w:r>
      <w:ins w:id="74" w:author="ercot" w:date="2011-01-18T13:55:00Z">
        <w:r w:rsidR="00FD11C7">
          <w:rPr>
            <w:rFonts w:ascii="Arial" w:hAnsi="Arial" w:cs="Arial"/>
            <w:sz w:val="20"/>
            <w:szCs w:val="20"/>
          </w:rPr>
          <w:t xml:space="preserve">enters all required information, </w:t>
        </w:r>
      </w:ins>
      <w:r>
        <w:rPr>
          <w:rFonts w:ascii="Arial" w:hAnsi="Arial" w:cs="Arial"/>
          <w:sz w:val="20"/>
          <w:szCs w:val="20"/>
        </w:rPr>
        <w:t>attaches all necessary documentation and chooses the “Submit” transition</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The issue is now in the state of “New (TDSP)” with the TDSP as Responsible MP</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TDSP clicks “Begin Working”</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The issue is now in a state of “In Progress (TDSP)</w:t>
      </w:r>
    </w:p>
    <w:p w:rsidR="00291273" w:rsidRPr="00291273" w:rsidRDefault="000E7E4A" w:rsidP="00291273">
      <w:pPr>
        <w:pStyle w:val="ListParagraph"/>
        <w:numPr>
          <w:ilvl w:val="0"/>
          <w:numId w:val="1"/>
        </w:numPr>
        <w:rPr>
          <w:ins w:id="75" w:author="ercot" w:date="2010-12-09T14:36:00Z"/>
          <w:rFonts w:ascii="Arial" w:hAnsi="Arial" w:cs="Arial"/>
          <w:color w:val="000000"/>
          <w:sz w:val="20"/>
          <w:szCs w:val="20"/>
          <w:rPrChange w:id="76" w:author="ercot" w:date="2010-12-09T14:36:00Z">
            <w:rPr>
              <w:ins w:id="77" w:author="ercot" w:date="2010-12-09T14:36:00Z"/>
              <w:rFonts w:ascii="Arial" w:hAnsi="Arial" w:cs="Arial"/>
              <w:sz w:val="20"/>
              <w:szCs w:val="20"/>
            </w:rPr>
          </w:rPrChange>
        </w:rPr>
      </w:pPr>
      <w:r>
        <w:rPr>
          <w:rFonts w:ascii="Arial" w:hAnsi="Arial" w:cs="Arial"/>
          <w:sz w:val="20"/>
          <w:szCs w:val="20"/>
        </w:rPr>
        <w:t>TDSP clicks “Send to REP of Record”</w:t>
      </w:r>
    </w:p>
    <w:p w:rsidR="00000000" w:rsidRDefault="00291273">
      <w:pPr>
        <w:pStyle w:val="ListParagraph"/>
        <w:numPr>
          <w:ilvl w:val="1"/>
          <w:numId w:val="1"/>
        </w:numPr>
        <w:rPr>
          <w:rFonts w:ascii="Arial" w:hAnsi="Arial" w:cs="Arial"/>
          <w:color w:val="000000"/>
          <w:sz w:val="20"/>
          <w:szCs w:val="20"/>
        </w:rPr>
        <w:pPrChange w:id="78" w:author="ercot" w:date="2010-12-09T14:36:00Z">
          <w:pPr>
            <w:pStyle w:val="ListParagraph"/>
            <w:numPr>
              <w:numId w:val="1"/>
            </w:numPr>
            <w:ind w:left="1080" w:hanging="360"/>
          </w:pPr>
        </w:pPrChange>
      </w:pPr>
      <w:ins w:id="79" w:author="ercot" w:date="2010-12-09T14:36:00Z">
        <w:r>
          <w:rPr>
            <w:rFonts w:ascii="Arial" w:hAnsi="Arial" w:cs="Arial"/>
            <w:sz w:val="20"/>
            <w:szCs w:val="20"/>
          </w:rPr>
          <w:t>Enters DUNS/company name via dropdown</w:t>
        </w:r>
      </w:ins>
    </w:p>
    <w:p w:rsidR="000E7E4A" w:rsidRPr="00FD11C7" w:rsidRDefault="000E7E4A" w:rsidP="000E7E4A">
      <w:pPr>
        <w:pStyle w:val="ListParagraph"/>
        <w:numPr>
          <w:ilvl w:val="0"/>
          <w:numId w:val="1"/>
        </w:numPr>
        <w:rPr>
          <w:ins w:id="80" w:author="ercot" w:date="2011-01-18T13:57:00Z"/>
          <w:rFonts w:ascii="Arial" w:hAnsi="Arial" w:cs="Arial"/>
          <w:color w:val="000000"/>
          <w:sz w:val="20"/>
          <w:szCs w:val="20"/>
          <w:rPrChange w:id="81" w:author="ercot" w:date="2011-01-18T13:57:00Z">
            <w:rPr>
              <w:ins w:id="82" w:author="ercot" w:date="2011-01-18T13:57:00Z"/>
              <w:rFonts w:ascii="Arial" w:hAnsi="Arial" w:cs="Arial"/>
              <w:sz w:val="20"/>
              <w:szCs w:val="20"/>
            </w:rPr>
          </w:rPrChange>
        </w:rPr>
      </w:pPr>
      <w:r>
        <w:rPr>
          <w:rFonts w:ascii="Arial" w:hAnsi="Arial" w:cs="Arial"/>
          <w:sz w:val="20"/>
          <w:szCs w:val="20"/>
        </w:rPr>
        <w:t>The issue is now in a state of “New” with the REP of Record as Responsible MP</w:t>
      </w:r>
    </w:p>
    <w:p w:rsidR="00FD11C7" w:rsidRPr="00FD11C7" w:rsidRDefault="00FD11C7" w:rsidP="000E7E4A">
      <w:pPr>
        <w:pStyle w:val="ListParagraph"/>
        <w:numPr>
          <w:ilvl w:val="0"/>
          <w:numId w:val="1"/>
        </w:numPr>
        <w:rPr>
          <w:ins w:id="83" w:author="ercot" w:date="2011-01-18T13:57:00Z"/>
          <w:rFonts w:ascii="Arial" w:hAnsi="Arial" w:cs="Arial"/>
          <w:color w:val="000000"/>
          <w:sz w:val="20"/>
          <w:szCs w:val="20"/>
          <w:rPrChange w:id="84" w:author="ercot" w:date="2011-01-18T13:57:00Z">
            <w:rPr>
              <w:ins w:id="85" w:author="ercot" w:date="2011-01-18T13:57:00Z"/>
              <w:rFonts w:ascii="Arial" w:hAnsi="Arial" w:cs="Arial"/>
              <w:sz w:val="20"/>
              <w:szCs w:val="20"/>
            </w:rPr>
          </w:rPrChange>
        </w:rPr>
      </w:pPr>
      <w:ins w:id="86" w:author="ercot" w:date="2011-01-18T13:57:00Z">
        <w:r>
          <w:rPr>
            <w:rFonts w:ascii="Arial" w:hAnsi="Arial" w:cs="Arial"/>
            <w:sz w:val="20"/>
            <w:szCs w:val="20"/>
          </w:rPr>
          <w:t>REP of Record clicks “Begin Working”</w:t>
        </w:r>
      </w:ins>
    </w:p>
    <w:p w:rsidR="00FD11C7" w:rsidRPr="00EB6628" w:rsidRDefault="00FD11C7" w:rsidP="000E7E4A">
      <w:pPr>
        <w:pStyle w:val="ListParagraph"/>
        <w:numPr>
          <w:ilvl w:val="0"/>
          <w:numId w:val="1"/>
        </w:numPr>
        <w:rPr>
          <w:rFonts w:ascii="Arial" w:hAnsi="Arial" w:cs="Arial"/>
          <w:color w:val="000000"/>
          <w:sz w:val="20"/>
          <w:szCs w:val="20"/>
        </w:rPr>
      </w:pPr>
      <w:ins w:id="87" w:author="ercot" w:date="2011-01-18T13:57:00Z">
        <w:r>
          <w:rPr>
            <w:rFonts w:ascii="Arial" w:hAnsi="Arial" w:cs="Arial"/>
            <w:sz w:val="20"/>
            <w:szCs w:val="20"/>
          </w:rPr>
          <w:t>Issue is now in a state of “In Progress (Assignee)”</w:t>
        </w:r>
      </w:ins>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REP of Record clicks “Agree”</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 xml:space="preserve">Issue is now in a state of </w:t>
      </w:r>
      <w:r w:rsidR="007E7220">
        <w:rPr>
          <w:rFonts w:ascii="Arial" w:hAnsi="Arial" w:cs="Arial"/>
          <w:color w:val="000000"/>
          <w:sz w:val="20"/>
          <w:szCs w:val="20"/>
        </w:rPr>
        <w:t>“New (TDSP) - Final Review</w:t>
      </w:r>
      <w:r w:rsidR="00666DCE">
        <w:rPr>
          <w:rFonts w:ascii="Arial" w:hAnsi="Arial" w:cs="Arial"/>
          <w:color w:val="000000"/>
          <w:sz w:val="20"/>
          <w:szCs w:val="20"/>
        </w:rPr>
        <w:t>”</w:t>
      </w:r>
      <w:r>
        <w:rPr>
          <w:rFonts w:ascii="Arial" w:hAnsi="Arial" w:cs="Arial"/>
          <w:color w:val="000000"/>
          <w:sz w:val="20"/>
          <w:szCs w:val="20"/>
        </w:rPr>
        <w:t xml:space="preserve"> with the TDSP as Responsible MP</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TDSP clicks “Begin Working”</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Issue is now in a state of “Pending Complete” with Requesting CR as Responsible MP</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Requesting CR selects “Complete”, and issue is closed.</w:t>
      </w:r>
    </w:p>
    <w:p w:rsidR="000E7E4A" w:rsidRDefault="000E7E4A" w:rsidP="000E7E4A">
      <w:pPr>
        <w:pStyle w:val="ListParagraph"/>
        <w:ind w:left="1080"/>
        <w:rPr>
          <w:rFonts w:ascii="Arial" w:hAnsi="Arial" w:cs="Arial"/>
          <w:color w:val="000000"/>
          <w:sz w:val="20"/>
          <w:szCs w:val="20"/>
        </w:rPr>
      </w:pPr>
    </w:p>
    <w:p w:rsidR="000E7E4A" w:rsidRPr="00354657" w:rsidRDefault="000E7E4A" w:rsidP="00354657">
      <w:pPr>
        <w:pStyle w:val="ListParagraph"/>
        <w:numPr>
          <w:ilvl w:val="1"/>
          <w:numId w:val="12"/>
        </w:numPr>
        <w:rPr>
          <w:rFonts w:ascii="Arial" w:hAnsi="Arial" w:cs="Arial"/>
          <w:sz w:val="20"/>
          <w:szCs w:val="20"/>
        </w:rPr>
      </w:pPr>
      <w:r w:rsidRPr="002738AC">
        <w:rPr>
          <w:rFonts w:ascii="Arial" w:hAnsi="Arial" w:cs="Arial"/>
          <w:color w:val="000000"/>
          <w:sz w:val="20"/>
          <w:szCs w:val="20"/>
        </w:rPr>
        <w:t xml:space="preserve">Main Success Scenario: </w:t>
      </w:r>
      <w:r w:rsidRPr="002738AC">
        <w:rPr>
          <w:rFonts w:ascii="Arial" w:hAnsi="Arial" w:cs="Arial"/>
          <w:sz w:val="20"/>
          <w:szCs w:val="20"/>
        </w:rPr>
        <w:t>Requesting CR submits issue, TDSP confirms no REP of Record and</w:t>
      </w:r>
      <w:r w:rsidR="00354657">
        <w:rPr>
          <w:rFonts w:ascii="Arial" w:hAnsi="Arial" w:cs="Arial"/>
          <w:sz w:val="20"/>
          <w:szCs w:val="20"/>
        </w:rPr>
        <w:t xml:space="preserve"> </w:t>
      </w:r>
      <w:r w:rsidRPr="00354657">
        <w:rPr>
          <w:rFonts w:ascii="Arial" w:hAnsi="Arial" w:cs="Arial"/>
          <w:color w:val="000000"/>
          <w:sz w:val="20"/>
          <w:szCs w:val="20"/>
        </w:rPr>
        <w:t>removes switch hold</w:t>
      </w:r>
    </w:p>
    <w:p w:rsidR="000E7E4A" w:rsidRPr="0081637C" w:rsidRDefault="000E7E4A" w:rsidP="000E7E4A">
      <w:pPr>
        <w:pStyle w:val="ListParagraph"/>
        <w:numPr>
          <w:ilvl w:val="0"/>
          <w:numId w:val="3"/>
        </w:numPr>
        <w:rPr>
          <w:rFonts w:ascii="Arial" w:hAnsi="Arial" w:cs="Arial"/>
          <w:color w:val="000000"/>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Pr="00291273" w:rsidRDefault="000E7E4A" w:rsidP="000E7E4A">
      <w:pPr>
        <w:pStyle w:val="ListParagraph"/>
        <w:numPr>
          <w:ilvl w:val="0"/>
          <w:numId w:val="3"/>
        </w:numPr>
        <w:rPr>
          <w:ins w:id="88" w:author="ercot" w:date="2010-12-09T14:43:00Z"/>
          <w:rFonts w:ascii="Arial" w:hAnsi="Arial" w:cs="Arial"/>
          <w:color w:val="000000"/>
          <w:sz w:val="20"/>
          <w:szCs w:val="20"/>
          <w:rPrChange w:id="89" w:author="ercot" w:date="2010-12-09T14:43:00Z">
            <w:rPr>
              <w:ins w:id="90" w:author="ercot" w:date="2010-12-09T14:43:00Z"/>
              <w:rFonts w:ascii="Arial" w:hAnsi="Arial" w:cs="Arial"/>
              <w:sz w:val="20"/>
              <w:szCs w:val="20"/>
            </w:rPr>
          </w:rPrChange>
        </w:rPr>
      </w:pPr>
      <w:r>
        <w:rPr>
          <w:rFonts w:ascii="Arial" w:hAnsi="Arial" w:cs="Arial"/>
          <w:sz w:val="20"/>
          <w:szCs w:val="20"/>
        </w:rPr>
        <w:t xml:space="preserve">Requesting CR </w:t>
      </w:r>
      <w:ins w:id="91" w:author="ercot" w:date="2011-01-18T13:58:00Z">
        <w:r w:rsidR="00FD11C7">
          <w:rPr>
            <w:rFonts w:ascii="Arial" w:hAnsi="Arial" w:cs="Arial"/>
            <w:sz w:val="20"/>
            <w:szCs w:val="20"/>
          </w:rPr>
          <w:t xml:space="preserve">enters all required information, </w:t>
        </w:r>
      </w:ins>
      <w:r>
        <w:rPr>
          <w:rFonts w:ascii="Arial" w:hAnsi="Arial" w:cs="Arial"/>
          <w:sz w:val="20"/>
          <w:szCs w:val="20"/>
        </w:rPr>
        <w:t>attaches all necessary documentation and chooses the “Submit” transition</w:t>
      </w:r>
    </w:p>
    <w:p w:rsidR="00291273" w:rsidRPr="00291273" w:rsidRDefault="00291273" w:rsidP="000E7E4A">
      <w:pPr>
        <w:pStyle w:val="ListParagraph"/>
        <w:numPr>
          <w:ilvl w:val="0"/>
          <w:numId w:val="3"/>
        </w:numPr>
        <w:rPr>
          <w:ins w:id="92" w:author="ercot" w:date="2010-12-09T14:43:00Z"/>
          <w:rFonts w:ascii="Arial" w:hAnsi="Arial" w:cs="Arial"/>
          <w:color w:val="000000"/>
          <w:sz w:val="20"/>
          <w:szCs w:val="20"/>
          <w:rPrChange w:id="93" w:author="ercot" w:date="2010-12-09T14:43:00Z">
            <w:rPr>
              <w:ins w:id="94" w:author="ercot" w:date="2010-12-09T14:43:00Z"/>
              <w:rFonts w:ascii="Arial" w:hAnsi="Arial" w:cs="Arial"/>
              <w:sz w:val="20"/>
              <w:szCs w:val="20"/>
            </w:rPr>
          </w:rPrChange>
        </w:rPr>
      </w:pPr>
      <w:ins w:id="95" w:author="ercot" w:date="2010-12-09T14:43:00Z">
        <w:r>
          <w:rPr>
            <w:rFonts w:ascii="Arial" w:hAnsi="Arial" w:cs="Arial"/>
            <w:sz w:val="20"/>
            <w:szCs w:val="20"/>
          </w:rPr>
          <w:t>The issue is now in the state of “New (TDSP)” with the TDSP as Responsible MP</w:t>
        </w:r>
      </w:ins>
    </w:p>
    <w:p w:rsidR="00291273" w:rsidRPr="00291273" w:rsidRDefault="00291273" w:rsidP="000E7E4A">
      <w:pPr>
        <w:pStyle w:val="ListParagraph"/>
        <w:numPr>
          <w:ilvl w:val="0"/>
          <w:numId w:val="3"/>
        </w:numPr>
        <w:rPr>
          <w:ins w:id="96" w:author="ercot" w:date="2010-12-09T14:43:00Z"/>
          <w:rFonts w:ascii="Arial" w:hAnsi="Arial" w:cs="Arial"/>
          <w:color w:val="000000"/>
          <w:sz w:val="20"/>
          <w:szCs w:val="20"/>
          <w:rPrChange w:id="97" w:author="ercot" w:date="2010-12-09T14:43:00Z">
            <w:rPr>
              <w:ins w:id="98" w:author="ercot" w:date="2010-12-09T14:43:00Z"/>
              <w:rFonts w:ascii="Arial" w:hAnsi="Arial" w:cs="Arial"/>
              <w:sz w:val="20"/>
              <w:szCs w:val="20"/>
            </w:rPr>
          </w:rPrChange>
        </w:rPr>
      </w:pPr>
      <w:ins w:id="99" w:author="ercot" w:date="2010-12-09T14:43:00Z">
        <w:r>
          <w:rPr>
            <w:rFonts w:ascii="Arial" w:hAnsi="Arial" w:cs="Arial"/>
            <w:sz w:val="20"/>
            <w:szCs w:val="20"/>
          </w:rPr>
          <w:t>TDSP clicks “Begin Working”</w:t>
        </w:r>
      </w:ins>
    </w:p>
    <w:p w:rsidR="00291273" w:rsidRPr="00291273" w:rsidRDefault="00291273" w:rsidP="000E7E4A">
      <w:pPr>
        <w:pStyle w:val="ListParagraph"/>
        <w:numPr>
          <w:ilvl w:val="0"/>
          <w:numId w:val="3"/>
        </w:numPr>
        <w:rPr>
          <w:ins w:id="100" w:author="ercot" w:date="2010-12-09T14:44:00Z"/>
          <w:rFonts w:ascii="Arial" w:hAnsi="Arial" w:cs="Arial"/>
          <w:color w:val="000000"/>
          <w:sz w:val="20"/>
          <w:szCs w:val="20"/>
          <w:rPrChange w:id="101" w:author="ercot" w:date="2010-12-09T14:44:00Z">
            <w:rPr>
              <w:ins w:id="102" w:author="ercot" w:date="2010-12-09T14:44:00Z"/>
              <w:rFonts w:ascii="Arial" w:hAnsi="Arial" w:cs="Arial"/>
              <w:sz w:val="20"/>
              <w:szCs w:val="20"/>
            </w:rPr>
          </w:rPrChange>
        </w:rPr>
      </w:pPr>
      <w:ins w:id="103" w:author="ercot" w:date="2010-12-09T14:43:00Z">
        <w:r>
          <w:rPr>
            <w:rFonts w:ascii="Arial" w:hAnsi="Arial" w:cs="Arial"/>
            <w:sz w:val="20"/>
            <w:szCs w:val="20"/>
          </w:rPr>
          <w:t>The issue is now in a state of “In Progress (TDSP)</w:t>
        </w:r>
      </w:ins>
      <w:ins w:id="104" w:author="ercot" w:date="2010-12-09T14:44:00Z">
        <w:r>
          <w:rPr>
            <w:rFonts w:ascii="Arial" w:hAnsi="Arial" w:cs="Arial"/>
            <w:sz w:val="20"/>
            <w:szCs w:val="20"/>
          </w:rPr>
          <w:t>”</w:t>
        </w:r>
      </w:ins>
    </w:p>
    <w:p w:rsidR="00B31C2A" w:rsidRPr="00B31C2A" w:rsidRDefault="00B31C2A" w:rsidP="0098260A">
      <w:pPr>
        <w:pStyle w:val="ListParagraph"/>
        <w:numPr>
          <w:ilvl w:val="0"/>
          <w:numId w:val="3"/>
        </w:numPr>
        <w:rPr>
          <w:rFonts w:ascii="Arial" w:hAnsi="Arial" w:cs="Arial"/>
          <w:color w:val="000000"/>
          <w:sz w:val="20"/>
          <w:szCs w:val="20"/>
        </w:rPr>
      </w:pPr>
      <w:ins w:id="105" w:author="ercot" w:date="2010-12-09T15:00:00Z">
        <w:r>
          <w:rPr>
            <w:rFonts w:ascii="Arial" w:hAnsi="Arial" w:cs="Arial"/>
            <w:sz w:val="20"/>
            <w:szCs w:val="20"/>
          </w:rPr>
          <w:t>TDSP clicks “</w:t>
        </w:r>
      </w:ins>
      <w:ins w:id="106" w:author="ercot" w:date="2011-01-18T14:04:00Z">
        <w:r w:rsidR="0098260A">
          <w:rPr>
            <w:rFonts w:ascii="Arial" w:hAnsi="Arial" w:cs="Arial"/>
            <w:sz w:val="20"/>
            <w:szCs w:val="20"/>
          </w:rPr>
          <w:t>No</w:t>
        </w:r>
      </w:ins>
      <w:ins w:id="107" w:author="ercot" w:date="2010-12-09T15:00:00Z">
        <w:r>
          <w:rPr>
            <w:rFonts w:ascii="Arial" w:hAnsi="Arial" w:cs="Arial"/>
            <w:sz w:val="20"/>
            <w:szCs w:val="20"/>
          </w:rPr>
          <w:t xml:space="preserve"> REP of Record”</w:t>
        </w:r>
      </w:ins>
    </w:p>
    <w:p w:rsidR="000E7E4A" w:rsidRPr="0081637C" w:rsidDel="0098260A" w:rsidRDefault="000E7E4A" w:rsidP="000E7E4A">
      <w:pPr>
        <w:pStyle w:val="ListParagraph"/>
        <w:numPr>
          <w:ilvl w:val="0"/>
          <w:numId w:val="3"/>
        </w:numPr>
        <w:rPr>
          <w:del w:id="108" w:author="ercot" w:date="2011-01-18T14:07:00Z"/>
          <w:rFonts w:ascii="Arial" w:hAnsi="Arial" w:cs="Arial"/>
          <w:color w:val="000000"/>
          <w:sz w:val="20"/>
          <w:szCs w:val="20"/>
        </w:rPr>
      </w:pPr>
      <w:del w:id="109" w:author="ercot" w:date="2011-01-18T14:07:00Z">
        <w:r w:rsidDel="0098260A">
          <w:rPr>
            <w:rFonts w:ascii="Arial" w:hAnsi="Arial" w:cs="Arial"/>
            <w:sz w:val="20"/>
            <w:szCs w:val="20"/>
          </w:rPr>
          <w:delText xml:space="preserve">The issue is now in the state of </w:delText>
        </w:r>
        <w:r w:rsidR="008407A4" w:rsidDel="0098260A">
          <w:rPr>
            <w:rFonts w:ascii="Arial" w:hAnsi="Arial" w:cs="Arial"/>
            <w:color w:val="000000"/>
            <w:sz w:val="20"/>
            <w:szCs w:val="20"/>
          </w:rPr>
          <w:delText>“New (TDSP) - Final Review”</w:delText>
        </w:r>
        <w:r w:rsidDel="0098260A">
          <w:rPr>
            <w:rFonts w:ascii="Arial" w:hAnsi="Arial" w:cs="Arial"/>
            <w:sz w:val="20"/>
            <w:szCs w:val="20"/>
          </w:rPr>
          <w:delText xml:space="preserve"> with the TDSP as Responsible MP</w:delText>
        </w:r>
      </w:del>
    </w:p>
    <w:p w:rsidR="000E7E4A" w:rsidRPr="0081637C" w:rsidDel="00B31C2A" w:rsidRDefault="000E7E4A" w:rsidP="00B31C2A">
      <w:pPr>
        <w:pStyle w:val="ListParagraph"/>
        <w:numPr>
          <w:ilvl w:val="0"/>
          <w:numId w:val="3"/>
        </w:numPr>
        <w:rPr>
          <w:del w:id="110" w:author="ercot" w:date="2010-12-09T15:03:00Z"/>
          <w:rFonts w:ascii="Arial" w:hAnsi="Arial" w:cs="Arial"/>
          <w:color w:val="000000"/>
          <w:sz w:val="20"/>
          <w:szCs w:val="20"/>
        </w:rPr>
      </w:pPr>
      <w:del w:id="111" w:author="ercot" w:date="2011-01-18T14:07:00Z">
        <w:r w:rsidDel="0098260A">
          <w:rPr>
            <w:rFonts w:ascii="Arial" w:hAnsi="Arial" w:cs="Arial"/>
            <w:sz w:val="20"/>
            <w:szCs w:val="20"/>
          </w:rPr>
          <w:delText>TDSP clicks “Begin Working”</w:delText>
        </w:r>
      </w:del>
    </w:p>
    <w:p w:rsidR="000E7E4A" w:rsidRPr="0081637C" w:rsidDel="00B31C2A" w:rsidRDefault="000E7E4A" w:rsidP="00B31C2A">
      <w:pPr>
        <w:pStyle w:val="ListParagraph"/>
        <w:numPr>
          <w:ilvl w:val="0"/>
          <w:numId w:val="3"/>
        </w:numPr>
        <w:rPr>
          <w:del w:id="112" w:author="ercot" w:date="2010-12-09T15:03:00Z"/>
          <w:rFonts w:ascii="Arial" w:hAnsi="Arial" w:cs="Arial"/>
          <w:color w:val="000000"/>
          <w:sz w:val="20"/>
          <w:szCs w:val="20"/>
        </w:rPr>
      </w:pPr>
      <w:del w:id="113" w:author="ercot" w:date="2010-12-09T15:03:00Z">
        <w:r w:rsidDel="00B31C2A">
          <w:rPr>
            <w:rFonts w:ascii="Arial" w:hAnsi="Arial" w:cs="Arial"/>
            <w:sz w:val="20"/>
            <w:szCs w:val="20"/>
          </w:rPr>
          <w:delText>The issue is now in a state of “In Progress (TDSP)</w:delText>
        </w:r>
      </w:del>
    </w:p>
    <w:p w:rsidR="000E7E4A" w:rsidRDefault="000E7E4A" w:rsidP="00B31C2A">
      <w:pPr>
        <w:pStyle w:val="ListParagraph"/>
        <w:numPr>
          <w:ilvl w:val="0"/>
          <w:numId w:val="3"/>
        </w:numPr>
        <w:rPr>
          <w:rFonts w:ascii="Arial" w:hAnsi="Arial" w:cs="Arial"/>
          <w:color w:val="000000"/>
          <w:sz w:val="20"/>
          <w:szCs w:val="20"/>
        </w:rPr>
      </w:pPr>
      <w:del w:id="114" w:author="ercot" w:date="2010-12-09T15:03:00Z">
        <w:r w:rsidDel="00B31C2A">
          <w:rPr>
            <w:rFonts w:ascii="Arial" w:hAnsi="Arial" w:cs="Arial"/>
            <w:color w:val="000000"/>
            <w:sz w:val="20"/>
            <w:szCs w:val="20"/>
          </w:rPr>
          <w:delText>TDSP selects “No REP of Record”</w:delText>
        </w:r>
      </w:del>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lastRenderedPageBreak/>
        <w:t>Issue is now in a state of “Pending Complete” with Requesting CR as Responsible MP</w:t>
      </w: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t>Requesting CR selects “Complete”, and issue is closed.</w:t>
      </w:r>
    </w:p>
    <w:p w:rsidR="000E7E4A" w:rsidRPr="0081637C" w:rsidRDefault="000E7E4A" w:rsidP="000E7E4A">
      <w:pPr>
        <w:pStyle w:val="ListParagraph"/>
        <w:ind w:left="1080"/>
        <w:rPr>
          <w:rFonts w:ascii="Arial" w:hAnsi="Arial" w:cs="Arial"/>
          <w:color w:val="000000"/>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color w:val="000000"/>
          <w:sz w:val="20"/>
          <w:szCs w:val="20"/>
        </w:rPr>
        <w:t xml:space="preserve">Extension Scenario:  Requesting </w:t>
      </w:r>
      <w:r w:rsidRPr="00354657">
        <w:rPr>
          <w:rFonts w:ascii="Arial" w:hAnsi="Arial" w:cs="Arial"/>
          <w:sz w:val="20"/>
          <w:szCs w:val="20"/>
        </w:rPr>
        <w:t>CR submits issue, TDSP does initial evaluation, REP of Record disagrees with release of switch hold, TDSP does final evaluation and confirms removal of switch hold</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 xml:space="preserve">Requesting CR </w:t>
      </w:r>
      <w:ins w:id="115" w:author="ercot" w:date="2011-01-18T14:11:00Z">
        <w:r w:rsidR="007259B1">
          <w:rPr>
            <w:rFonts w:ascii="Arial" w:hAnsi="Arial" w:cs="Arial"/>
            <w:sz w:val="20"/>
            <w:szCs w:val="20"/>
          </w:rPr>
          <w:t xml:space="preserve">enters all required information, </w:t>
        </w:r>
      </w:ins>
      <w:r>
        <w:rPr>
          <w:rFonts w:ascii="Arial" w:hAnsi="Arial" w:cs="Arial"/>
          <w:sz w:val="20"/>
          <w:szCs w:val="20"/>
        </w:rPr>
        <w:t>attaches all necessary documentation and chooses the “Submit” transition</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4"/>
        </w:numPr>
        <w:rPr>
          <w:ins w:id="116" w:author="ercot" w:date="2010-12-09T15:04:00Z"/>
          <w:rFonts w:ascii="Arial" w:hAnsi="Arial" w:cs="Arial"/>
          <w:sz w:val="20"/>
          <w:szCs w:val="20"/>
        </w:rPr>
      </w:pPr>
      <w:r>
        <w:rPr>
          <w:rFonts w:ascii="Arial" w:hAnsi="Arial" w:cs="Arial"/>
          <w:sz w:val="20"/>
          <w:szCs w:val="20"/>
        </w:rPr>
        <w:t>TDSP clicks “Send to REP of Record”</w:t>
      </w:r>
    </w:p>
    <w:p w:rsidR="00000000" w:rsidRDefault="00B31C2A">
      <w:pPr>
        <w:pStyle w:val="ListParagraph"/>
        <w:numPr>
          <w:ilvl w:val="1"/>
          <w:numId w:val="4"/>
        </w:numPr>
        <w:rPr>
          <w:rFonts w:ascii="Arial" w:hAnsi="Arial" w:cs="Arial"/>
          <w:color w:val="000000"/>
          <w:sz w:val="20"/>
          <w:szCs w:val="20"/>
          <w:rPrChange w:id="117" w:author="ercot" w:date="2010-12-09T15:04:00Z">
            <w:rPr>
              <w:rFonts w:ascii="Arial" w:hAnsi="Arial" w:cs="Arial"/>
              <w:sz w:val="20"/>
              <w:szCs w:val="20"/>
            </w:rPr>
          </w:rPrChange>
        </w:rPr>
        <w:pPrChange w:id="118" w:author="ercot" w:date="2010-12-09T15:04:00Z">
          <w:pPr>
            <w:pStyle w:val="ListParagraph"/>
            <w:numPr>
              <w:numId w:val="4"/>
            </w:numPr>
            <w:ind w:left="1080" w:hanging="360"/>
          </w:pPr>
        </w:pPrChange>
      </w:pPr>
      <w:ins w:id="119" w:author="ercot" w:date="2010-12-09T15:04:00Z">
        <w:r>
          <w:rPr>
            <w:rFonts w:ascii="Arial" w:hAnsi="Arial" w:cs="Arial"/>
            <w:sz w:val="20"/>
            <w:szCs w:val="20"/>
          </w:rPr>
          <w:t>Enters DUNS/company name via dropdown</w:t>
        </w:r>
      </w:ins>
    </w:p>
    <w:p w:rsidR="000E7E4A" w:rsidRDefault="000E7E4A" w:rsidP="000E7E4A">
      <w:pPr>
        <w:pStyle w:val="ListParagraph"/>
        <w:numPr>
          <w:ilvl w:val="0"/>
          <w:numId w:val="4"/>
        </w:numPr>
        <w:rPr>
          <w:ins w:id="120" w:author="ercot" w:date="2011-01-18T14:11:00Z"/>
          <w:rFonts w:ascii="Arial" w:hAnsi="Arial" w:cs="Arial"/>
          <w:sz w:val="20"/>
          <w:szCs w:val="20"/>
        </w:rPr>
      </w:pPr>
      <w:r>
        <w:rPr>
          <w:rFonts w:ascii="Arial" w:hAnsi="Arial" w:cs="Arial"/>
          <w:sz w:val="20"/>
          <w:szCs w:val="20"/>
        </w:rPr>
        <w:t>The issue is now in a state of “New” with the REP of Record as Responsible MP</w:t>
      </w:r>
    </w:p>
    <w:p w:rsidR="007259B1" w:rsidRDefault="007259B1" w:rsidP="000E7E4A">
      <w:pPr>
        <w:pStyle w:val="ListParagraph"/>
        <w:numPr>
          <w:ilvl w:val="0"/>
          <w:numId w:val="4"/>
        </w:numPr>
        <w:rPr>
          <w:ins w:id="121" w:author="ercot" w:date="2011-01-18T14:12:00Z"/>
          <w:rFonts w:ascii="Arial" w:hAnsi="Arial" w:cs="Arial"/>
          <w:sz w:val="20"/>
          <w:szCs w:val="20"/>
        </w:rPr>
      </w:pPr>
      <w:ins w:id="122" w:author="ercot" w:date="2011-01-18T14:12:00Z">
        <w:r>
          <w:rPr>
            <w:rFonts w:ascii="Arial" w:hAnsi="Arial" w:cs="Arial"/>
            <w:sz w:val="20"/>
            <w:szCs w:val="20"/>
          </w:rPr>
          <w:t>REP of Record clicks “Begin Working”</w:t>
        </w:r>
      </w:ins>
    </w:p>
    <w:p w:rsidR="007259B1" w:rsidRDefault="007259B1" w:rsidP="000E7E4A">
      <w:pPr>
        <w:pStyle w:val="ListParagraph"/>
        <w:numPr>
          <w:ilvl w:val="0"/>
          <w:numId w:val="4"/>
        </w:numPr>
        <w:rPr>
          <w:rFonts w:ascii="Arial" w:hAnsi="Arial" w:cs="Arial"/>
          <w:sz w:val="20"/>
          <w:szCs w:val="20"/>
        </w:rPr>
      </w:pPr>
      <w:ins w:id="123" w:author="ercot" w:date="2011-01-18T14:12:00Z">
        <w:r>
          <w:rPr>
            <w:rFonts w:ascii="Arial" w:hAnsi="Arial" w:cs="Arial"/>
            <w:sz w:val="20"/>
            <w:szCs w:val="20"/>
          </w:rPr>
          <w:t>Issue is now in a state of “In Progress (Assignee)”</w:t>
        </w:r>
      </w:ins>
    </w:p>
    <w:p w:rsidR="000E7E4A" w:rsidRPr="00B31C2A" w:rsidRDefault="000E7E4A" w:rsidP="000E7E4A">
      <w:pPr>
        <w:pStyle w:val="ListParagraph"/>
        <w:numPr>
          <w:ilvl w:val="0"/>
          <w:numId w:val="4"/>
        </w:numPr>
        <w:rPr>
          <w:ins w:id="124" w:author="ercot" w:date="2010-12-09T15:05:00Z"/>
          <w:rFonts w:ascii="Arial" w:hAnsi="Arial" w:cs="Arial"/>
          <w:sz w:val="20"/>
          <w:szCs w:val="20"/>
          <w:rPrChange w:id="125" w:author="ercot" w:date="2010-12-09T15:05:00Z">
            <w:rPr>
              <w:ins w:id="126" w:author="ercot" w:date="2010-12-09T15:05:00Z"/>
              <w:rFonts w:ascii="Arial" w:hAnsi="Arial" w:cs="Arial"/>
              <w:color w:val="000000"/>
              <w:sz w:val="20"/>
              <w:szCs w:val="20"/>
            </w:rPr>
          </w:rPrChange>
        </w:rPr>
      </w:pPr>
      <w:r>
        <w:rPr>
          <w:rFonts w:ascii="Arial" w:hAnsi="Arial" w:cs="Arial"/>
          <w:color w:val="000000"/>
          <w:sz w:val="20"/>
          <w:szCs w:val="20"/>
        </w:rPr>
        <w:t>REP of Record clicks “</w:t>
      </w:r>
      <w:del w:id="127" w:author="ercot" w:date="2010-12-09T15:09:00Z">
        <w:r w:rsidDel="00B31C2A">
          <w:rPr>
            <w:rFonts w:ascii="Arial" w:hAnsi="Arial" w:cs="Arial"/>
            <w:color w:val="000000"/>
            <w:sz w:val="20"/>
            <w:szCs w:val="20"/>
          </w:rPr>
          <w:delText>Unexecutable</w:delText>
        </w:r>
      </w:del>
      <w:ins w:id="128" w:author="ercot" w:date="2010-12-09T15:09:00Z">
        <w:r w:rsidR="00B31C2A">
          <w:rPr>
            <w:rFonts w:ascii="Arial" w:hAnsi="Arial" w:cs="Arial"/>
            <w:color w:val="000000"/>
            <w:sz w:val="20"/>
            <w:szCs w:val="20"/>
          </w:rPr>
          <w:t>Disagree</w:t>
        </w:r>
      </w:ins>
      <w:r>
        <w:rPr>
          <w:rFonts w:ascii="Arial" w:hAnsi="Arial" w:cs="Arial"/>
          <w:color w:val="000000"/>
          <w:sz w:val="20"/>
          <w:szCs w:val="20"/>
        </w:rPr>
        <w:t>”</w:t>
      </w:r>
    </w:p>
    <w:p w:rsidR="00000000" w:rsidRDefault="00B31C2A">
      <w:pPr>
        <w:pStyle w:val="ListParagraph"/>
        <w:numPr>
          <w:ilvl w:val="1"/>
          <w:numId w:val="4"/>
        </w:numPr>
        <w:rPr>
          <w:rFonts w:ascii="Arial" w:hAnsi="Arial" w:cs="Arial"/>
          <w:sz w:val="20"/>
          <w:szCs w:val="20"/>
        </w:rPr>
        <w:pPrChange w:id="129" w:author="ercot" w:date="2010-12-09T15:05:00Z">
          <w:pPr>
            <w:pStyle w:val="ListParagraph"/>
            <w:numPr>
              <w:numId w:val="4"/>
            </w:numPr>
            <w:ind w:left="1080" w:hanging="360"/>
          </w:pPr>
        </w:pPrChange>
      </w:pPr>
      <w:ins w:id="130" w:author="ercot" w:date="2010-12-09T15:05:00Z">
        <w:r>
          <w:rPr>
            <w:rFonts w:ascii="Arial" w:hAnsi="Arial" w:cs="Arial"/>
            <w:color w:val="000000"/>
            <w:sz w:val="20"/>
            <w:szCs w:val="20"/>
          </w:rPr>
          <w:t>Comments required</w:t>
        </w:r>
      </w:ins>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 xml:space="preserve">Issue is now in a state of </w:t>
      </w:r>
      <w:r w:rsidR="008407A4">
        <w:rPr>
          <w:rFonts w:ascii="Arial" w:hAnsi="Arial" w:cs="Arial"/>
          <w:color w:val="000000"/>
          <w:sz w:val="20"/>
          <w:szCs w:val="20"/>
        </w:rPr>
        <w:t>“New (TDSP) - Final Review”</w:t>
      </w:r>
      <w:r>
        <w:rPr>
          <w:rFonts w:ascii="Arial" w:hAnsi="Arial" w:cs="Arial"/>
          <w:color w:val="000000"/>
          <w:sz w:val="20"/>
          <w:szCs w:val="20"/>
        </w:rPr>
        <w:t xml:space="preserve"> with the TDSP as Responsible MP</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TDSP clicks “Begin Working”</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Requesting CR selects “Complete”, and issue is closed.</w:t>
      </w:r>
    </w:p>
    <w:p w:rsidR="000E7E4A" w:rsidRPr="00A95C5F"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color w:val="000000"/>
          <w:sz w:val="20"/>
          <w:szCs w:val="20"/>
        </w:rPr>
        <w:t xml:space="preserve">Extension Scenario:  Requesting </w:t>
      </w:r>
      <w:r w:rsidRPr="00354657">
        <w:rPr>
          <w:rFonts w:ascii="Arial" w:hAnsi="Arial" w:cs="Arial"/>
          <w:sz w:val="20"/>
          <w:szCs w:val="20"/>
        </w:rPr>
        <w:t>CR submits issue, TDSP does initial evaluation, REP of Record disagrees with release of switch hold, TDSP does final evaluation and denies removal of switch hold</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Requesting CR</w:t>
      </w:r>
      <w:ins w:id="131" w:author="ercot" w:date="2011-01-18T14:13:00Z">
        <w:r w:rsidR="007259B1" w:rsidRPr="007259B1">
          <w:rPr>
            <w:rFonts w:ascii="Arial" w:hAnsi="Arial" w:cs="Arial"/>
            <w:sz w:val="20"/>
            <w:szCs w:val="20"/>
          </w:rPr>
          <w:t xml:space="preserve"> </w:t>
        </w:r>
        <w:r w:rsidR="007259B1">
          <w:rPr>
            <w:rFonts w:ascii="Arial" w:hAnsi="Arial" w:cs="Arial"/>
            <w:sz w:val="20"/>
            <w:szCs w:val="20"/>
          </w:rPr>
          <w:t>enters all required information,</w:t>
        </w:r>
      </w:ins>
      <w:r>
        <w:rPr>
          <w:rFonts w:ascii="Arial" w:hAnsi="Arial" w:cs="Arial"/>
          <w:sz w:val="20"/>
          <w:szCs w:val="20"/>
        </w:rPr>
        <w:t xml:space="preserve"> attaches all necessary documentation and chooses the “Submit” transition</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5"/>
        </w:numPr>
        <w:rPr>
          <w:ins w:id="132" w:author="ercot" w:date="2010-12-09T15:06:00Z"/>
          <w:rFonts w:ascii="Arial" w:hAnsi="Arial" w:cs="Arial"/>
          <w:sz w:val="20"/>
          <w:szCs w:val="20"/>
        </w:rPr>
      </w:pPr>
      <w:r>
        <w:rPr>
          <w:rFonts w:ascii="Arial" w:hAnsi="Arial" w:cs="Arial"/>
          <w:sz w:val="20"/>
          <w:szCs w:val="20"/>
        </w:rPr>
        <w:t>TDSP clicks “Send to REP of Record”</w:t>
      </w:r>
    </w:p>
    <w:p w:rsidR="00000000" w:rsidRDefault="00B31C2A">
      <w:pPr>
        <w:pStyle w:val="ListParagraph"/>
        <w:numPr>
          <w:ilvl w:val="1"/>
          <w:numId w:val="5"/>
        </w:numPr>
        <w:rPr>
          <w:rFonts w:ascii="Arial" w:hAnsi="Arial" w:cs="Arial"/>
          <w:sz w:val="20"/>
          <w:szCs w:val="20"/>
        </w:rPr>
        <w:pPrChange w:id="133" w:author="ercot" w:date="2010-12-09T15:06:00Z">
          <w:pPr>
            <w:pStyle w:val="ListParagraph"/>
            <w:numPr>
              <w:numId w:val="5"/>
            </w:numPr>
            <w:ind w:left="1080" w:hanging="360"/>
          </w:pPr>
        </w:pPrChange>
      </w:pPr>
      <w:ins w:id="134" w:author="ercot" w:date="2010-12-09T15:06:00Z">
        <w:r>
          <w:rPr>
            <w:rFonts w:ascii="Arial" w:hAnsi="Arial" w:cs="Arial"/>
            <w:sz w:val="20"/>
            <w:szCs w:val="20"/>
          </w:rPr>
          <w:t>Enters DUNS/company name via dropdown</w:t>
        </w:r>
      </w:ins>
    </w:p>
    <w:p w:rsidR="000E7E4A" w:rsidRDefault="000E7E4A" w:rsidP="000E7E4A">
      <w:pPr>
        <w:pStyle w:val="ListParagraph"/>
        <w:numPr>
          <w:ilvl w:val="0"/>
          <w:numId w:val="5"/>
        </w:numPr>
        <w:rPr>
          <w:ins w:id="135" w:author="ercot" w:date="2011-01-18T14:13:00Z"/>
          <w:rFonts w:ascii="Arial" w:hAnsi="Arial" w:cs="Arial"/>
          <w:sz w:val="20"/>
          <w:szCs w:val="20"/>
        </w:rPr>
      </w:pPr>
      <w:r>
        <w:rPr>
          <w:rFonts w:ascii="Arial" w:hAnsi="Arial" w:cs="Arial"/>
          <w:sz w:val="20"/>
          <w:szCs w:val="20"/>
        </w:rPr>
        <w:t>The issue is now in a state of “New” with the REP of Record as Responsible MP</w:t>
      </w:r>
    </w:p>
    <w:p w:rsidR="007259B1" w:rsidRDefault="007259B1" w:rsidP="000E7E4A">
      <w:pPr>
        <w:pStyle w:val="ListParagraph"/>
        <w:numPr>
          <w:ilvl w:val="0"/>
          <w:numId w:val="5"/>
        </w:numPr>
        <w:rPr>
          <w:ins w:id="136" w:author="ercot" w:date="2011-01-18T14:13:00Z"/>
          <w:rFonts w:ascii="Arial" w:hAnsi="Arial" w:cs="Arial"/>
          <w:sz w:val="20"/>
          <w:szCs w:val="20"/>
        </w:rPr>
      </w:pPr>
      <w:ins w:id="137" w:author="ercot" w:date="2011-01-18T14:13:00Z">
        <w:r>
          <w:rPr>
            <w:rFonts w:ascii="Arial" w:hAnsi="Arial" w:cs="Arial"/>
            <w:sz w:val="20"/>
            <w:szCs w:val="20"/>
          </w:rPr>
          <w:t>REP of Record clicks “Begin Working”</w:t>
        </w:r>
      </w:ins>
    </w:p>
    <w:p w:rsidR="007259B1" w:rsidRDefault="007259B1" w:rsidP="000E7E4A">
      <w:pPr>
        <w:pStyle w:val="ListParagraph"/>
        <w:numPr>
          <w:ilvl w:val="0"/>
          <w:numId w:val="5"/>
        </w:numPr>
        <w:rPr>
          <w:rFonts w:ascii="Arial" w:hAnsi="Arial" w:cs="Arial"/>
          <w:sz w:val="20"/>
          <w:szCs w:val="20"/>
        </w:rPr>
      </w:pPr>
      <w:ins w:id="138" w:author="ercot" w:date="2011-01-18T14:13:00Z">
        <w:r>
          <w:rPr>
            <w:rFonts w:ascii="Arial" w:hAnsi="Arial" w:cs="Arial"/>
            <w:sz w:val="20"/>
            <w:szCs w:val="20"/>
          </w:rPr>
          <w:t>Issue is now in a state of “In Progress (Assignee)”</w:t>
        </w:r>
      </w:ins>
    </w:p>
    <w:p w:rsidR="000E7E4A" w:rsidRPr="00B31C2A" w:rsidRDefault="000E7E4A" w:rsidP="000E7E4A">
      <w:pPr>
        <w:pStyle w:val="ListParagraph"/>
        <w:numPr>
          <w:ilvl w:val="0"/>
          <w:numId w:val="5"/>
        </w:numPr>
        <w:rPr>
          <w:ins w:id="139" w:author="ercot" w:date="2010-12-09T15:06:00Z"/>
          <w:rFonts w:ascii="Arial" w:hAnsi="Arial" w:cs="Arial"/>
          <w:sz w:val="20"/>
          <w:szCs w:val="20"/>
          <w:rPrChange w:id="140" w:author="ercot" w:date="2010-12-09T15:06:00Z">
            <w:rPr>
              <w:ins w:id="141" w:author="ercot" w:date="2010-12-09T15:06:00Z"/>
              <w:rFonts w:ascii="Arial" w:hAnsi="Arial" w:cs="Arial"/>
              <w:color w:val="000000"/>
              <w:sz w:val="20"/>
              <w:szCs w:val="20"/>
            </w:rPr>
          </w:rPrChange>
        </w:rPr>
      </w:pPr>
      <w:r>
        <w:rPr>
          <w:rFonts w:ascii="Arial" w:hAnsi="Arial" w:cs="Arial"/>
          <w:color w:val="000000"/>
          <w:sz w:val="20"/>
          <w:szCs w:val="20"/>
        </w:rPr>
        <w:t>REP of Record clicks “</w:t>
      </w:r>
      <w:del w:id="142" w:author="ercot" w:date="2010-12-09T15:09:00Z">
        <w:r w:rsidDel="00B31C2A">
          <w:rPr>
            <w:rFonts w:ascii="Arial" w:hAnsi="Arial" w:cs="Arial"/>
            <w:color w:val="000000"/>
            <w:sz w:val="20"/>
            <w:szCs w:val="20"/>
          </w:rPr>
          <w:delText>Unexecutable</w:delText>
        </w:r>
      </w:del>
      <w:ins w:id="143" w:author="ercot" w:date="2010-12-09T15:09:00Z">
        <w:r w:rsidR="00B31C2A">
          <w:rPr>
            <w:rFonts w:ascii="Arial" w:hAnsi="Arial" w:cs="Arial"/>
            <w:color w:val="000000"/>
            <w:sz w:val="20"/>
            <w:szCs w:val="20"/>
          </w:rPr>
          <w:t>Disagree</w:t>
        </w:r>
      </w:ins>
      <w:r>
        <w:rPr>
          <w:rFonts w:ascii="Arial" w:hAnsi="Arial" w:cs="Arial"/>
          <w:color w:val="000000"/>
          <w:sz w:val="20"/>
          <w:szCs w:val="20"/>
        </w:rPr>
        <w:t>”</w:t>
      </w:r>
    </w:p>
    <w:p w:rsidR="00000000" w:rsidRDefault="00B31C2A">
      <w:pPr>
        <w:pStyle w:val="ListParagraph"/>
        <w:numPr>
          <w:ilvl w:val="1"/>
          <w:numId w:val="5"/>
        </w:numPr>
        <w:rPr>
          <w:rFonts w:ascii="Arial" w:hAnsi="Arial" w:cs="Arial"/>
          <w:sz w:val="20"/>
          <w:szCs w:val="20"/>
        </w:rPr>
        <w:pPrChange w:id="144" w:author="ercot" w:date="2010-12-09T15:06:00Z">
          <w:pPr>
            <w:pStyle w:val="ListParagraph"/>
            <w:numPr>
              <w:numId w:val="5"/>
            </w:numPr>
            <w:ind w:left="1080" w:hanging="360"/>
          </w:pPr>
        </w:pPrChange>
      </w:pPr>
      <w:ins w:id="145" w:author="ercot" w:date="2010-12-09T15:06:00Z">
        <w:r>
          <w:rPr>
            <w:rFonts w:ascii="Arial" w:hAnsi="Arial" w:cs="Arial"/>
            <w:color w:val="000000"/>
            <w:sz w:val="20"/>
            <w:szCs w:val="20"/>
          </w:rPr>
          <w:t>Comments required</w:t>
        </w:r>
      </w:ins>
    </w:p>
    <w:p w:rsidR="000E7E4A" w:rsidRPr="00A95C5F"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 xml:space="preserve">Issue is now in a state of </w:t>
      </w:r>
      <w:r w:rsidR="008407A4">
        <w:rPr>
          <w:rFonts w:ascii="Arial" w:hAnsi="Arial" w:cs="Arial"/>
          <w:color w:val="000000"/>
          <w:sz w:val="20"/>
          <w:szCs w:val="20"/>
        </w:rPr>
        <w:t xml:space="preserve">“New (TDSP) - Final Review” </w:t>
      </w:r>
      <w:r>
        <w:rPr>
          <w:rFonts w:ascii="Arial" w:hAnsi="Arial" w:cs="Arial"/>
          <w:color w:val="000000"/>
          <w:sz w:val="20"/>
          <w:szCs w:val="20"/>
        </w:rPr>
        <w:t>with the TDSP as Responsible MP</w:t>
      </w:r>
    </w:p>
    <w:p w:rsidR="000E7E4A" w:rsidRPr="00A95C5F"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TDSP clicks “Begin Working”</w:t>
      </w:r>
    </w:p>
    <w:p w:rsidR="000E7E4A" w:rsidRPr="00A10D41"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B31C2A" w:rsidRDefault="000E7E4A" w:rsidP="000E7E4A">
      <w:pPr>
        <w:pStyle w:val="ListParagraph"/>
        <w:numPr>
          <w:ilvl w:val="0"/>
          <w:numId w:val="5"/>
        </w:numPr>
        <w:rPr>
          <w:ins w:id="146" w:author="ercot" w:date="2010-12-09T15:10:00Z"/>
          <w:rFonts w:ascii="Arial" w:hAnsi="Arial" w:cs="Arial"/>
          <w:sz w:val="20"/>
          <w:szCs w:val="20"/>
          <w:rPrChange w:id="147" w:author="ercot" w:date="2010-12-09T15:10:00Z">
            <w:rPr>
              <w:ins w:id="148" w:author="ercot" w:date="2010-12-09T15:10:00Z"/>
              <w:rFonts w:ascii="Arial" w:hAnsi="Arial" w:cs="Arial"/>
              <w:color w:val="000000"/>
              <w:sz w:val="20"/>
              <w:szCs w:val="20"/>
            </w:rPr>
          </w:rPrChange>
        </w:rPr>
      </w:pPr>
      <w:r>
        <w:rPr>
          <w:rFonts w:ascii="Arial" w:hAnsi="Arial" w:cs="Arial"/>
          <w:color w:val="000000"/>
          <w:sz w:val="20"/>
          <w:szCs w:val="20"/>
        </w:rPr>
        <w:t>TDSP clicks the “Switch Hold Not Removed” transition</w:t>
      </w:r>
    </w:p>
    <w:p w:rsidR="00000000" w:rsidRDefault="00B31C2A">
      <w:pPr>
        <w:pStyle w:val="ListParagraph"/>
        <w:numPr>
          <w:ilvl w:val="1"/>
          <w:numId w:val="5"/>
        </w:numPr>
        <w:rPr>
          <w:rFonts w:ascii="Arial" w:hAnsi="Arial" w:cs="Arial"/>
          <w:sz w:val="20"/>
          <w:szCs w:val="20"/>
        </w:rPr>
        <w:pPrChange w:id="149" w:author="ercot" w:date="2010-12-09T15:10:00Z">
          <w:pPr>
            <w:pStyle w:val="ListParagraph"/>
            <w:numPr>
              <w:numId w:val="5"/>
            </w:numPr>
            <w:ind w:left="1080" w:hanging="360"/>
          </w:pPr>
        </w:pPrChange>
      </w:pPr>
      <w:ins w:id="150" w:author="ercot" w:date="2010-12-09T15:10:00Z">
        <w:r>
          <w:rPr>
            <w:rFonts w:ascii="Arial" w:hAnsi="Arial" w:cs="Arial"/>
            <w:color w:val="000000"/>
            <w:sz w:val="20"/>
            <w:szCs w:val="20"/>
          </w:rPr>
          <w:lastRenderedPageBreak/>
          <w:t>Comments required</w:t>
        </w:r>
      </w:ins>
    </w:p>
    <w:p w:rsidR="000E7E4A" w:rsidRPr="00A10D41"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Issue is now in a state of “Unexecutable (PC)” with Requesting CR as Responsible MP</w:t>
      </w:r>
    </w:p>
    <w:p w:rsidR="000E7E4A" w:rsidRPr="00A10D41"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Requesting CR clicks “Accept” and issue is closed</w:t>
      </w:r>
    </w:p>
    <w:p w:rsidR="000E7E4A" w:rsidRPr="00A10D41"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 xml:space="preserve">Extension Scenario:  </w:t>
      </w:r>
      <w:r w:rsidRPr="00354657">
        <w:rPr>
          <w:rFonts w:ascii="Arial" w:hAnsi="Arial" w:cs="Arial"/>
          <w:color w:val="000000"/>
          <w:sz w:val="20"/>
          <w:szCs w:val="20"/>
        </w:rPr>
        <w:t xml:space="preserve">Requesting </w:t>
      </w:r>
      <w:r w:rsidRPr="00354657">
        <w:rPr>
          <w:rFonts w:ascii="Arial" w:hAnsi="Arial" w:cs="Arial"/>
          <w:sz w:val="20"/>
          <w:szCs w:val="20"/>
        </w:rPr>
        <w:t xml:space="preserve">CR submits issue, TDSP does initial evaluation, </w:t>
      </w:r>
      <w:del w:id="151" w:author="ercot" w:date="2010-12-09T15:12:00Z">
        <w:r w:rsidRPr="00354657" w:rsidDel="00517FB9">
          <w:rPr>
            <w:rFonts w:ascii="Arial" w:hAnsi="Arial" w:cs="Arial"/>
            <w:sz w:val="20"/>
            <w:szCs w:val="20"/>
          </w:rPr>
          <w:delText xml:space="preserve">closes </w:delText>
        </w:r>
      </w:del>
      <w:ins w:id="152" w:author="ercot" w:date="2010-12-09T15:12:00Z">
        <w:r w:rsidR="00517FB9">
          <w:rPr>
            <w:rFonts w:ascii="Arial" w:hAnsi="Arial" w:cs="Arial"/>
            <w:sz w:val="20"/>
            <w:szCs w:val="20"/>
          </w:rPr>
          <w:t>unexecutes</w:t>
        </w:r>
        <w:r w:rsidR="00517FB9" w:rsidRPr="00354657">
          <w:rPr>
            <w:rFonts w:ascii="Arial" w:hAnsi="Arial" w:cs="Arial"/>
            <w:sz w:val="20"/>
            <w:szCs w:val="20"/>
          </w:rPr>
          <w:t xml:space="preserve"> </w:t>
        </w:r>
      </w:ins>
      <w:r w:rsidRPr="00354657">
        <w:rPr>
          <w:rFonts w:ascii="Arial" w:hAnsi="Arial" w:cs="Arial"/>
          <w:sz w:val="20"/>
          <w:szCs w:val="20"/>
        </w:rPr>
        <w:t xml:space="preserve">issue </w:t>
      </w:r>
      <w:r w:rsidR="00C6254E" w:rsidRPr="00354657">
        <w:rPr>
          <w:rFonts w:ascii="Arial" w:hAnsi="Arial" w:cs="Arial"/>
          <w:sz w:val="20"/>
          <w:szCs w:val="20"/>
        </w:rPr>
        <w:t>for reason</w:t>
      </w:r>
      <w:r w:rsidRPr="00354657">
        <w:rPr>
          <w:rFonts w:ascii="Arial" w:hAnsi="Arial" w:cs="Arial"/>
          <w:sz w:val="20"/>
          <w:szCs w:val="20"/>
        </w:rPr>
        <w:t xml:space="preserve"> of incomplete or incorrect documentation</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TDSP selects “Unexecutable”</w:t>
      </w:r>
      <w:r w:rsidR="002700AD">
        <w:rPr>
          <w:rFonts w:ascii="Arial" w:hAnsi="Arial" w:cs="Arial"/>
          <w:sz w:val="20"/>
          <w:szCs w:val="20"/>
        </w:rPr>
        <w:t>, and is prompted to choose Unexecutable reason from dropdown</w:t>
      </w:r>
      <w:ins w:id="153" w:author="ercot" w:date="2010-12-09T15:16:00Z">
        <w:r w:rsidR="00517FB9">
          <w:rPr>
            <w:rFonts w:ascii="Arial" w:hAnsi="Arial" w:cs="Arial"/>
            <w:sz w:val="20"/>
            <w:szCs w:val="20"/>
          </w:rPr>
          <w:t xml:space="preserve"> (comments required)</w:t>
        </w:r>
      </w:ins>
    </w:p>
    <w:p w:rsidR="002700AD" w:rsidRDefault="002700AD" w:rsidP="002700AD">
      <w:pPr>
        <w:pStyle w:val="ListParagraph"/>
        <w:numPr>
          <w:ilvl w:val="1"/>
          <w:numId w:val="6"/>
        </w:numPr>
        <w:rPr>
          <w:rFonts w:ascii="Arial" w:hAnsi="Arial" w:cs="Arial"/>
          <w:sz w:val="20"/>
          <w:szCs w:val="20"/>
        </w:rPr>
      </w:pPr>
      <w:r>
        <w:rPr>
          <w:rFonts w:ascii="Arial" w:hAnsi="Arial" w:cs="Arial"/>
          <w:sz w:val="20"/>
          <w:szCs w:val="20"/>
        </w:rPr>
        <w:t>Documentation Invalid/Incomplete</w:t>
      </w:r>
    </w:p>
    <w:p w:rsidR="002700AD" w:rsidRDefault="002700AD" w:rsidP="002700AD">
      <w:pPr>
        <w:pStyle w:val="ListParagraph"/>
        <w:numPr>
          <w:ilvl w:val="1"/>
          <w:numId w:val="6"/>
        </w:numPr>
        <w:rPr>
          <w:rFonts w:ascii="Arial" w:hAnsi="Arial" w:cs="Arial"/>
          <w:sz w:val="20"/>
          <w:szCs w:val="20"/>
        </w:rPr>
      </w:pPr>
      <w:del w:id="154" w:author="ercot" w:date="2011-01-18T14:47:00Z">
        <w:r w:rsidDel="005A1953">
          <w:rPr>
            <w:rFonts w:ascii="Arial" w:hAnsi="Arial" w:cs="Arial"/>
            <w:sz w:val="20"/>
            <w:szCs w:val="20"/>
          </w:rPr>
          <w:delText>No Documentation Attached</w:delText>
        </w:r>
      </w:del>
    </w:p>
    <w:p w:rsidR="002700AD" w:rsidRDefault="002700AD" w:rsidP="002700AD">
      <w:pPr>
        <w:pStyle w:val="ListParagraph"/>
        <w:numPr>
          <w:ilvl w:val="1"/>
          <w:numId w:val="6"/>
        </w:numPr>
        <w:rPr>
          <w:ins w:id="155" w:author="ercot" w:date="2010-12-09T15:15:00Z"/>
          <w:rFonts w:ascii="Arial" w:hAnsi="Arial" w:cs="Arial"/>
          <w:sz w:val="20"/>
          <w:szCs w:val="20"/>
        </w:rPr>
      </w:pPr>
      <w:r>
        <w:rPr>
          <w:rFonts w:ascii="Arial" w:hAnsi="Arial" w:cs="Arial"/>
          <w:sz w:val="20"/>
          <w:szCs w:val="20"/>
        </w:rPr>
        <w:t>No Switch Hold Pending</w:t>
      </w:r>
      <w:r w:rsidR="00561423">
        <w:rPr>
          <w:rFonts w:ascii="Arial" w:hAnsi="Arial" w:cs="Arial"/>
          <w:sz w:val="20"/>
          <w:szCs w:val="20"/>
        </w:rPr>
        <w:t xml:space="preserve"> on this ESIID</w:t>
      </w:r>
    </w:p>
    <w:p w:rsidR="00517FB9" w:rsidRDefault="00517FB9" w:rsidP="002700AD">
      <w:pPr>
        <w:pStyle w:val="ListParagraph"/>
        <w:numPr>
          <w:ilvl w:val="1"/>
          <w:numId w:val="6"/>
        </w:numPr>
        <w:rPr>
          <w:ins w:id="156" w:author="ercot" w:date="2011-01-18T14:48:00Z"/>
          <w:rFonts w:ascii="Arial" w:hAnsi="Arial" w:cs="Arial"/>
          <w:sz w:val="20"/>
          <w:szCs w:val="20"/>
        </w:rPr>
      </w:pPr>
      <w:ins w:id="157" w:author="ercot" w:date="2010-12-09T15:15:00Z">
        <w:r>
          <w:rPr>
            <w:rFonts w:ascii="Arial" w:hAnsi="Arial" w:cs="Arial"/>
            <w:sz w:val="20"/>
            <w:szCs w:val="20"/>
          </w:rPr>
          <w:t xml:space="preserve"> Customer Associated with Current </w:t>
        </w:r>
      </w:ins>
      <w:ins w:id="158" w:author="ercot" w:date="2010-12-09T15:16:00Z">
        <w:r>
          <w:rPr>
            <w:rFonts w:ascii="Arial" w:hAnsi="Arial" w:cs="Arial"/>
            <w:sz w:val="20"/>
            <w:szCs w:val="20"/>
          </w:rPr>
          <w:t>O</w:t>
        </w:r>
      </w:ins>
      <w:ins w:id="159" w:author="ercot" w:date="2010-12-09T15:15:00Z">
        <w:r>
          <w:rPr>
            <w:rFonts w:ascii="Arial" w:hAnsi="Arial" w:cs="Arial"/>
            <w:sz w:val="20"/>
            <w:szCs w:val="20"/>
          </w:rPr>
          <w:t>ccupant</w:t>
        </w:r>
      </w:ins>
    </w:p>
    <w:p w:rsidR="005A1953" w:rsidRDefault="005A1953" w:rsidP="002700AD">
      <w:pPr>
        <w:pStyle w:val="ListParagraph"/>
        <w:numPr>
          <w:ilvl w:val="1"/>
          <w:numId w:val="6"/>
        </w:numPr>
        <w:rPr>
          <w:rFonts w:ascii="Arial" w:hAnsi="Arial" w:cs="Arial"/>
          <w:sz w:val="20"/>
          <w:szCs w:val="20"/>
        </w:rPr>
      </w:pPr>
      <w:ins w:id="160" w:author="ercot" w:date="2011-01-18T14:48:00Z">
        <w:r>
          <w:rPr>
            <w:rFonts w:ascii="Arial" w:hAnsi="Arial" w:cs="Arial"/>
            <w:sz w:val="20"/>
            <w:szCs w:val="20"/>
          </w:rPr>
          <w:t>Issue Should not be Submitted by REP of Record</w:t>
        </w:r>
      </w:ins>
    </w:p>
    <w:p w:rsidR="000E7E4A" w:rsidRPr="00A10D41" w:rsidRDefault="000E7E4A" w:rsidP="000E7E4A">
      <w:pPr>
        <w:pStyle w:val="ListParagraph"/>
        <w:numPr>
          <w:ilvl w:val="0"/>
          <w:numId w:val="6"/>
        </w:numPr>
        <w:rPr>
          <w:rFonts w:ascii="Arial" w:hAnsi="Arial" w:cs="Arial"/>
          <w:sz w:val="20"/>
          <w:szCs w:val="20"/>
        </w:rPr>
      </w:pPr>
      <w:r>
        <w:rPr>
          <w:rFonts w:ascii="Arial" w:hAnsi="Arial" w:cs="Arial"/>
          <w:sz w:val="20"/>
          <w:szCs w:val="20"/>
        </w:rPr>
        <w:t xml:space="preserve">Issue is in a state of “Unexecutable (PC)” </w:t>
      </w:r>
      <w:r>
        <w:rPr>
          <w:rFonts w:ascii="Arial" w:hAnsi="Arial" w:cs="Arial"/>
          <w:color w:val="000000"/>
          <w:sz w:val="20"/>
          <w:szCs w:val="20"/>
        </w:rPr>
        <w:t>with Requesting CR as Responsible MP</w:t>
      </w:r>
    </w:p>
    <w:p w:rsidR="000E7E4A" w:rsidRPr="00E9532A" w:rsidRDefault="000E7E4A" w:rsidP="000E7E4A">
      <w:pPr>
        <w:pStyle w:val="ListParagraph"/>
        <w:numPr>
          <w:ilvl w:val="0"/>
          <w:numId w:val="6"/>
        </w:numPr>
        <w:rPr>
          <w:rFonts w:ascii="Arial" w:hAnsi="Arial" w:cs="Arial"/>
          <w:sz w:val="20"/>
          <w:szCs w:val="20"/>
        </w:rPr>
      </w:pPr>
      <w:r>
        <w:rPr>
          <w:rFonts w:ascii="Arial" w:hAnsi="Arial" w:cs="Arial"/>
          <w:color w:val="000000"/>
          <w:sz w:val="20"/>
          <w:szCs w:val="20"/>
        </w:rPr>
        <w:t>Requesting CR clicks “Accept” and issue is closed</w:t>
      </w:r>
    </w:p>
    <w:p w:rsidR="000E7E4A" w:rsidRPr="00E9532A"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does not “Begin Working” and exceeds time limit, Requesting CR notifies TDSP, TDSP removes switch hold</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TDSP clicks “Send to REP of Record</w:t>
      </w:r>
    </w:p>
    <w:p w:rsidR="005A1953" w:rsidRPr="005A1953" w:rsidRDefault="000E7E4A" w:rsidP="005A1953">
      <w:pPr>
        <w:pStyle w:val="ListParagraph"/>
        <w:numPr>
          <w:ilvl w:val="0"/>
          <w:numId w:val="7"/>
        </w:numPr>
        <w:rPr>
          <w:rFonts w:ascii="Arial" w:hAnsi="Arial" w:cs="Arial"/>
          <w:sz w:val="20"/>
          <w:szCs w:val="20"/>
        </w:rPr>
      </w:pPr>
      <w:r>
        <w:rPr>
          <w:rFonts w:ascii="Arial" w:hAnsi="Arial" w:cs="Arial"/>
          <w:sz w:val="20"/>
          <w:szCs w:val="20"/>
        </w:rPr>
        <w:t>The issue is now in a state of “New” with the REP of Record as Responsible MP</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Requesting CR chooses “Time Limit Exceeded” transition</w:t>
      </w:r>
    </w:p>
    <w:p w:rsidR="000E7E4A" w:rsidRPr="00E9532A" w:rsidRDefault="000E7E4A" w:rsidP="000E7E4A">
      <w:pPr>
        <w:pStyle w:val="ListParagraph"/>
        <w:numPr>
          <w:ilvl w:val="0"/>
          <w:numId w:val="7"/>
        </w:numPr>
        <w:rPr>
          <w:rFonts w:ascii="Arial" w:hAnsi="Arial" w:cs="Arial"/>
          <w:sz w:val="20"/>
          <w:szCs w:val="20"/>
        </w:rPr>
      </w:pPr>
      <w:r w:rsidRPr="00E9532A">
        <w:rPr>
          <w:rFonts w:ascii="Arial" w:hAnsi="Arial" w:cs="Arial"/>
          <w:color w:val="000000"/>
          <w:sz w:val="20"/>
          <w:szCs w:val="20"/>
        </w:rPr>
        <w:t xml:space="preserve">Issue is now in a state of </w:t>
      </w:r>
      <w:r w:rsidR="008407A4">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TDSP clicks “Begin Working”</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E7E4A" w:rsidRPr="009F56D8"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Requesting CR selects “Complete”, and issue is closed.</w:t>
      </w:r>
    </w:p>
    <w:p w:rsidR="000E7E4A" w:rsidRPr="009F56D8"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chooses “Begin Working”, but does not transition issue and exceeds time limit, Requesting CR notifies TDSP, TDSP removes switch hold</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TDSP clicks “Send to REP of Record</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lastRenderedPageBreak/>
        <w:t>The issue is now in a state of “New” with the REP of Record as Responsible MP</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REP of Record selects “Begin Working”</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Issue is in a state of “In Progress (Assignee)”</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Requesting CR chooses “Time Limit Exceeded” transition</w:t>
      </w:r>
    </w:p>
    <w:p w:rsidR="000E7E4A" w:rsidRPr="009F56D8" w:rsidRDefault="000E7E4A" w:rsidP="000E7E4A">
      <w:pPr>
        <w:pStyle w:val="ListParagraph"/>
        <w:numPr>
          <w:ilvl w:val="0"/>
          <w:numId w:val="8"/>
        </w:numPr>
        <w:rPr>
          <w:rFonts w:ascii="Arial" w:hAnsi="Arial" w:cs="Arial"/>
          <w:sz w:val="20"/>
          <w:szCs w:val="20"/>
        </w:rPr>
      </w:pPr>
      <w:r w:rsidRPr="00E9532A">
        <w:rPr>
          <w:rFonts w:ascii="Arial" w:hAnsi="Arial" w:cs="Arial"/>
          <w:color w:val="000000"/>
          <w:sz w:val="20"/>
          <w:szCs w:val="20"/>
        </w:rPr>
        <w:t xml:space="preserve">Issue is now in a state of </w:t>
      </w:r>
      <w:r w:rsidR="008407A4">
        <w:rPr>
          <w:rFonts w:ascii="Arial" w:hAnsi="Arial" w:cs="Arial"/>
          <w:color w:val="000000"/>
          <w:sz w:val="20"/>
          <w:szCs w:val="20"/>
        </w:rPr>
        <w:t>“New (TDSP) - Final Review”</w:t>
      </w:r>
      <w:r w:rsidRPr="00E9532A">
        <w:rPr>
          <w:rFonts w:ascii="Arial" w:hAnsi="Arial" w:cs="Arial"/>
          <w:color w:val="000000"/>
          <w:sz w:val="20"/>
          <w:szCs w:val="20"/>
        </w:rPr>
        <w:t xml:space="preserve"> with the TDSP as Responsible MP</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TDSP clicks “Begin Working”</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E7E4A" w:rsidRPr="00463485" w:rsidRDefault="000E7E4A" w:rsidP="000E7E4A">
      <w:pPr>
        <w:pStyle w:val="ListParagraph"/>
        <w:numPr>
          <w:ilvl w:val="0"/>
          <w:numId w:val="8"/>
        </w:numPr>
        <w:rPr>
          <w:ins w:id="161" w:author="ercot" w:date="2011-01-18T15:05:00Z"/>
          <w:rFonts w:ascii="Arial" w:hAnsi="Arial" w:cs="Arial"/>
          <w:sz w:val="20"/>
          <w:szCs w:val="20"/>
          <w:rPrChange w:id="162" w:author="ercot" w:date="2011-01-18T15:05:00Z">
            <w:rPr>
              <w:ins w:id="163" w:author="ercot" w:date="2011-01-18T15:05:00Z"/>
              <w:rFonts w:ascii="Arial" w:hAnsi="Arial" w:cs="Arial"/>
              <w:color w:val="000000"/>
              <w:sz w:val="20"/>
              <w:szCs w:val="20"/>
            </w:rPr>
          </w:rPrChange>
        </w:rPr>
      </w:pPr>
      <w:r>
        <w:rPr>
          <w:rFonts w:ascii="Arial" w:hAnsi="Arial" w:cs="Arial"/>
          <w:color w:val="000000"/>
          <w:sz w:val="20"/>
          <w:szCs w:val="20"/>
        </w:rPr>
        <w:t>Requesting CR selects “Complete”, and issue is closed.</w:t>
      </w:r>
    </w:p>
    <w:p w:rsidR="00000000" w:rsidRDefault="00A918F2">
      <w:pPr>
        <w:pStyle w:val="ListParagraph"/>
        <w:ind w:left="0"/>
        <w:rPr>
          <w:ins w:id="164" w:author="ercot" w:date="2011-01-18T15:05:00Z"/>
          <w:rFonts w:ascii="Arial" w:hAnsi="Arial" w:cs="Arial"/>
          <w:color w:val="000000"/>
          <w:sz w:val="20"/>
          <w:szCs w:val="20"/>
        </w:rPr>
        <w:pPrChange w:id="165" w:author="ercot" w:date="2011-01-18T15:05:00Z">
          <w:pPr>
            <w:pStyle w:val="ListParagraph"/>
            <w:numPr>
              <w:numId w:val="8"/>
            </w:numPr>
            <w:ind w:left="1080" w:hanging="360"/>
          </w:pPr>
        </w:pPrChange>
      </w:pPr>
    </w:p>
    <w:p w:rsidR="00463485" w:rsidRPr="00354657" w:rsidRDefault="00463485" w:rsidP="00463485">
      <w:pPr>
        <w:pStyle w:val="ListParagraph"/>
        <w:numPr>
          <w:ilvl w:val="1"/>
          <w:numId w:val="12"/>
        </w:numPr>
        <w:rPr>
          <w:ins w:id="166" w:author="ercot" w:date="2011-01-18T15:05:00Z"/>
          <w:rFonts w:ascii="Arial" w:hAnsi="Arial" w:cs="Arial"/>
          <w:sz w:val="20"/>
          <w:szCs w:val="20"/>
        </w:rPr>
      </w:pPr>
      <w:ins w:id="167" w:author="ercot" w:date="2011-01-18T15:05:00Z">
        <w:r w:rsidRPr="00354657">
          <w:rPr>
            <w:rFonts w:ascii="Arial" w:hAnsi="Arial" w:cs="Arial"/>
            <w:sz w:val="20"/>
            <w:szCs w:val="20"/>
          </w:rPr>
          <w:t>Extension Scenario:  Requesting CR submits issue, TDSP does initial evaluation, REP of Record does not “Begin Working” and exceeds time limit, Requesting CR notifies TDSP</w:t>
        </w:r>
      </w:ins>
      <w:ins w:id="168" w:author="ercot" w:date="2011-01-18T15:06:00Z">
        <w:r>
          <w:rPr>
            <w:rFonts w:ascii="Arial" w:hAnsi="Arial" w:cs="Arial"/>
            <w:sz w:val="20"/>
            <w:szCs w:val="20"/>
          </w:rPr>
          <w:t xml:space="preserve"> using “Time Limit Exceeded” transition</w:t>
        </w:r>
      </w:ins>
      <w:ins w:id="169" w:author="ercot" w:date="2011-01-18T15:05:00Z">
        <w:r w:rsidRPr="00354657">
          <w:rPr>
            <w:rFonts w:ascii="Arial" w:hAnsi="Arial" w:cs="Arial"/>
            <w:sz w:val="20"/>
            <w:szCs w:val="20"/>
          </w:rPr>
          <w:t>, TDSP</w:t>
        </w:r>
      </w:ins>
      <w:ins w:id="170" w:author="ercot" w:date="2011-01-18T15:06:00Z">
        <w:r>
          <w:rPr>
            <w:rFonts w:ascii="Arial" w:hAnsi="Arial" w:cs="Arial"/>
            <w:sz w:val="20"/>
            <w:szCs w:val="20"/>
          </w:rPr>
          <w:t xml:space="preserve"> returns issue to REP of Record due to early use of “Time Limit Exceeded” transition, “Time Limit Exceeded</w:t>
        </w:r>
      </w:ins>
      <w:ins w:id="171" w:author="ercot" w:date="2011-01-18T15:07:00Z">
        <w:r>
          <w:rPr>
            <w:rFonts w:ascii="Arial" w:hAnsi="Arial" w:cs="Arial"/>
            <w:sz w:val="20"/>
            <w:szCs w:val="20"/>
          </w:rPr>
          <w:t>”</w:t>
        </w:r>
      </w:ins>
      <w:ins w:id="172" w:author="ercot" w:date="2011-01-18T15:06:00Z">
        <w:r>
          <w:rPr>
            <w:rFonts w:ascii="Arial" w:hAnsi="Arial" w:cs="Arial"/>
            <w:sz w:val="20"/>
            <w:szCs w:val="20"/>
          </w:rPr>
          <w:t xml:space="preserve"> transition is used correctly</w:t>
        </w:r>
      </w:ins>
      <w:ins w:id="173" w:author="ercot" w:date="2011-01-18T15:07:00Z">
        <w:r>
          <w:rPr>
            <w:rFonts w:ascii="Arial" w:hAnsi="Arial" w:cs="Arial"/>
            <w:sz w:val="20"/>
            <w:szCs w:val="20"/>
          </w:rPr>
          <w:t>, TDSP</w:t>
        </w:r>
      </w:ins>
      <w:ins w:id="174" w:author="ercot" w:date="2011-01-18T15:05:00Z">
        <w:r w:rsidRPr="00354657">
          <w:rPr>
            <w:rFonts w:ascii="Arial" w:hAnsi="Arial" w:cs="Arial"/>
            <w:sz w:val="20"/>
            <w:szCs w:val="20"/>
          </w:rPr>
          <w:t xml:space="preserve"> removes switch hold</w:t>
        </w:r>
      </w:ins>
    </w:p>
    <w:p w:rsidR="00000000" w:rsidRDefault="00463485">
      <w:pPr>
        <w:pStyle w:val="ListParagraph"/>
        <w:numPr>
          <w:ilvl w:val="0"/>
          <w:numId w:val="25"/>
        </w:numPr>
        <w:rPr>
          <w:ins w:id="175" w:author="ercot" w:date="2011-01-18T15:05:00Z"/>
          <w:rFonts w:ascii="Arial" w:hAnsi="Arial" w:cs="Arial"/>
          <w:sz w:val="20"/>
          <w:szCs w:val="20"/>
        </w:rPr>
        <w:pPrChange w:id="176" w:author="ercot" w:date="2011-01-18T15:05:00Z">
          <w:pPr>
            <w:pStyle w:val="ListParagraph"/>
            <w:numPr>
              <w:numId w:val="7"/>
            </w:numPr>
            <w:ind w:left="1080" w:hanging="360"/>
          </w:pPr>
        </w:pPrChange>
      </w:pPr>
      <w:ins w:id="177" w:author="ercot" w:date="2011-01-18T15:05:00Z">
        <w:r>
          <w:rPr>
            <w:rFonts w:ascii="Arial" w:hAnsi="Arial" w:cs="Arial"/>
            <w:sz w:val="20"/>
            <w:szCs w:val="20"/>
          </w:rPr>
          <w:t>Requesting CR selects “Switch Hold Removal” from Submit Tree</w:t>
        </w:r>
      </w:ins>
    </w:p>
    <w:p w:rsidR="00000000" w:rsidRDefault="00463485">
      <w:pPr>
        <w:pStyle w:val="ListParagraph"/>
        <w:numPr>
          <w:ilvl w:val="0"/>
          <w:numId w:val="25"/>
        </w:numPr>
        <w:rPr>
          <w:ins w:id="178" w:author="ercot" w:date="2011-01-18T15:05:00Z"/>
          <w:rFonts w:ascii="Arial" w:hAnsi="Arial" w:cs="Arial"/>
          <w:sz w:val="20"/>
          <w:szCs w:val="20"/>
        </w:rPr>
        <w:pPrChange w:id="179" w:author="ercot" w:date="2011-01-18T15:05:00Z">
          <w:pPr>
            <w:pStyle w:val="ListParagraph"/>
            <w:numPr>
              <w:numId w:val="7"/>
            </w:numPr>
            <w:ind w:left="1080" w:hanging="360"/>
          </w:pPr>
        </w:pPrChange>
      </w:pPr>
      <w:ins w:id="180" w:author="ercot" w:date="2011-01-18T15:05:00Z">
        <w:r>
          <w:rPr>
            <w:rFonts w:ascii="Arial" w:hAnsi="Arial" w:cs="Arial"/>
            <w:sz w:val="20"/>
            <w:szCs w:val="20"/>
          </w:rPr>
          <w:t>Requesting CR attaches all necessary documentation and chooses the “Submit” transition</w:t>
        </w:r>
      </w:ins>
    </w:p>
    <w:p w:rsidR="00000000" w:rsidRDefault="00463485">
      <w:pPr>
        <w:pStyle w:val="ListParagraph"/>
        <w:numPr>
          <w:ilvl w:val="0"/>
          <w:numId w:val="25"/>
        </w:numPr>
        <w:rPr>
          <w:ins w:id="181" w:author="ercot" w:date="2011-01-18T15:05:00Z"/>
          <w:rFonts w:ascii="Arial" w:hAnsi="Arial" w:cs="Arial"/>
          <w:sz w:val="20"/>
          <w:szCs w:val="20"/>
        </w:rPr>
        <w:pPrChange w:id="182" w:author="ercot" w:date="2011-01-18T15:05:00Z">
          <w:pPr>
            <w:pStyle w:val="ListParagraph"/>
            <w:numPr>
              <w:numId w:val="7"/>
            </w:numPr>
            <w:ind w:left="1080" w:hanging="360"/>
          </w:pPr>
        </w:pPrChange>
      </w:pPr>
      <w:ins w:id="183" w:author="ercot" w:date="2011-01-18T15:05:00Z">
        <w:r>
          <w:rPr>
            <w:rFonts w:ascii="Arial" w:hAnsi="Arial" w:cs="Arial"/>
            <w:sz w:val="20"/>
            <w:szCs w:val="20"/>
          </w:rPr>
          <w:t>The issue is now in the state of “New (TDSP)” with the TDSP as Responsible MP</w:t>
        </w:r>
      </w:ins>
    </w:p>
    <w:p w:rsidR="00000000" w:rsidRDefault="00463485">
      <w:pPr>
        <w:pStyle w:val="ListParagraph"/>
        <w:numPr>
          <w:ilvl w:val="0"/>
          <w:numId w:val="25"/>
        </w:numPr>
        <w:rPr>
          <w:ins w:id="184" w:author="ercot" w:date="2011-01-18T15:05:00Z"/>
          <w:rFonts w:ascii="Arial" w:hAnsi="Arial" w:cs="Arial"/>
          <w:sz w:val="20"/>
          <w:szCs w:val="20"/>
        </w:rPr>
        <w:pPrChange w:id="185" w:author="ercot" w:date="2011-01-18T15:05:00Z">
          <w:pPr>
            <w:pStyle w:val="ListParagraph"/>
            <w:numPr>
              <w:numId w:val="7"/>
            </w:numPr>
            <w:ind w:left="1080" w:hanging="360"/>
          </w:pPr>
        </w:pPrChange>
      </w:pPr>
      <w:ins w:id="186" w:author="ercot" w:date="2011-01-18T15:05:00Z">
        <w:r>
          <w:rPr>
            <w:rFonts w:ascii="Arial" w:hAnsi="Arial" w:cs="Arial"/>
            <w:sz w:val="20"/>
            <w:szCs w:val="20"/>
          </w:rPr>
          <w:t>TDSP clicks “Begin Working”</w:t>
        </w:r>
      </w:ins>
    </w:p>
    <w:p w:rsidR="00000000" w:rsidRDefault="00463485">
      <w:pPr>
        <w:pStyle w:val="ListParagraph"/>
        <w:numPr>
          <w:ilvl w:val="0"/>
          <w:numId w:val="25"/>
        </w:numPr>
        <w:rPr>
          <w:ins w:id="187" w:author="ercot" w:date="2011-01-18T15:05:00Z"/>
          <w:rFonts w:ascii="Arial" w:hAnsi="Arial" w:cs="Arial"/>
          <w:sz w:val="20"/>
          <w:szCs w:val="20"/>
        </w:rPr>
        <w:pPrChange w:id="188" w:author="ercot" w:date="2011-01-18T15:05:00Z">
          <w:pPr>
            <w:pStyle w:val="ListParagraph"/>
            <w:numPr>
              <w:numId w:val="7"/>
            </w:numPr>
            <w:ind w:left="1080" w:hanging="360"/>
          </w:pPr>
        </w:pPrChange>
      </w:pPr>
      <w:ins w:id="189" w:author="ercot" w:date="2011-01-18T15:05:00Z">
        <w:r>
          <w:rPr>
            <w:rFonts w:ascii="Arial" w:hAnsi="Arial" w:cs="Arial"/>
            <w:sz w:val="20"/>
            <w:szCs w:val="20"/>
          </w:rPr>
          <w:t>The issue is now in a state of “In Progress (TDSP)</w:t>
        </w:r>
      </w:ins>
    </w:p>
    <w:p w:rsidR="00000000" w:rsidRDefault="00463485">
      <w:pPr>
        <w:pStyle w:val="ListParagraph"/>
        <w:numPr>
          <w:ilvl w:val="0"/>
          <w:numId w:val="25"/>
        </w:numPr>
        <w:rPr>
          <w:ins w:id="190" w:author="ercot" w:date="2011-01-18T15:05:00Z"/>
          <w:rFonts w:ascii="Arial" w:hAnsi="Arial" w:cs="Arial"/>
          <w:sz w:val="20"/>
          <w:szCs w:val="20"/>
        </w:rPr>
        <w:pPrChange w:id="191" w:author="ercot" w:date="2011-01-18T15:05:00Z">
          <w:pPr>
            <w:pStyle w:val="ListParagraph"/>
            <w:numPr>
              <w:numId w:val="7"/>
            </w:numPr>
            <w:ind w:left="1080" w:hanging="360"/>
          </w:pPr>
        </w:pPrChange>
      </w:pPr>
      <w:ins w:id="192" w:author="ercot" w:date="2011-01-18T15:05:00Z">
        <w:r>
          <w:rPr>
            <w:rFonts w:ascii="Arial" w:hAnsi="Arial" w:cs="Arial"/>
            <w:sz w:val="20"/>
            <w:szCs w:val="20"/>
          </w:rPr>
          <w:t>TDSP clicks “Send to REP of Record</w:t>
        </w:r>
      </w:ins>
    </w:p>
    <w:p w:rsidR="00000000" w:rsidRDefault="00463485">
      <w:pPr>
        <w:pStyle w:val="ListParagraph"/>
        <w:numPr>
          <w:ilvl w:val="0"/>
          <w:numId w:val="25"/>
        </w:numPr>
        <w:rPr>
          <w:ins w:id="193" w:author="ercot" w:date="2011-01-18T15:05:00Z"/>
          <w:rFonts w:ascii="Arial" w:hAnsi="Arial" w:cs="Arial"/>
          <w:sz w:val="20"/>
          <w:szCs w:val="20"/>
        </w:rPr>
        <w:pPrChange w:id="194" w:author="ercot" w:date="2011-01-18T15:05:00Z">
          <w:pPr>
            <w:pStyle w:val="ListParagraph"/>
            <w:numPr>
              <w:numId w:val="7"/>
            </w:numPr>
            <w:ind w:left="1080" w:hanging="360"/>
          </w:pPr>
        </w:pPrChange>
      </w:pPr>
      <w:ins w:id="195" w:author="ercot" w:date="2011-01-18T15:05:00Z">
        <w:r>
          <w:rPr>
            <w:rFonts w:ascii="Arial" w:hAnsi="Arial" w:cs="Arial"/>
            <w:sz w:val="20"/>
            <w:szCs w:val="20"/>
          </w:rPr>
          <w:t>The issue is now in a state of “New” with the REP of Record as Responsible MP</w:t>
        </w:r>
      </w:ins>
    </w:p>
    <w:p w:rsidR="00000000" w:rsidRDefault="00463485">
      <w:pPr>
        <w:pStyle w:val="ListParagraph"/>
        <w:numPr>
          <w:ilvl w:val="0"/>
          <w:numId w:val="25"/>
        </w:numPr>
        <w:rPr>
          <w:ins w:id="196" w:author="ercot" w:date="2011-01-18T15:05:00Z"/>
          <w:rFonts w:ascii="Arial" w:hAnsi="Arial" w:cs="Arial"/>
          <w:sz w:val="20"/>
          <w:szCs w:val="20"/>
        </w:rPr>
        <w:pPrChange w:id="197" w:author="ercot" w:date="2011-01-18T15:05:00Z">
          <w:pPr>
            <w:pStyle w:val="ListParagraph"/>
            <w:numPr>
              <w:numId w:val="7"/>
            </w:numPr>
            <w:ind w:left="1080" w:hanging="360"/>
          </w:pPr>
        </w:pPrChange>
      </w:pPr>
      <w:ins w:id="198" w:author="ercot" w:date="2011-01-18T15:05:00Z">
        <w:r>
          <w:rPr>
            <w:rFonts w:ascii="Arial" w:hAnsi="Arial" w:cs="Arial"/>
            <w:color w:val="000000"/>
            <w:sz w:val="20"/>
            <w:szCs w:val="20"/>
          </w:rPr>
          <w:t>Requesting CR chooses “Time Limit Exceeded” transition</w:t>
        </w:r>
      </w:ins>
    </w:p>
    <w:p w:rsidR="00000000" w:rsidRDefault="00463485">
      <w:pPr>
        <w:pStyle w:val="ListParagraph"/>
        <w:numPr>
          <w:ilvl w:val="0"/>
          <w:numId w:val="25"/>
        </w:numPr>
        <w:rPr>
          <w:ins w:id="199" w:author="ercot" w:date="2011-01-18T15:05:00Z"/>
          <w:rFonts w:ascii="Arial" w:hAnsi="Arial" w:cs="Arial"/>
          <w:sz w:val="20"/>
          <w:szCs w:val="20"/>
        </w:rPr>
        <w:pPrChange w:id="200" w:author="ercot" w:date="2011-01-18T15:05:00Z">
          <w:pPr>
            <w:pStyle w:val="ListParagraph"/>
            <w:numPr>
              <w:numId w:val="7"/>
            </w:numPr>
            <w:ind w:left="1080" w:hanging="360"/>
          </w:pPr>
        </w:pPrChange>
      </w:pPr>
      <w:ins w:id="201" w:author="ercot" w:date="2011-01-18T15:05:00Z">
        <w:r w:rsidRPr="00E9532A">
          <w:rPr>
            <w:rFonts w:ascii="Arial" w:hAnsi="Arial" w:cs="Arial"/>
            <w:color w:val="000000"/>
            <w:sz w:val="20"/>
            <w:szCs w:val="20"/>
          </w:rPr>
          <w:t xml:space="preserve">Issue is now in a state of </w:t>
        </w:r>
        <w:r>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ins>
    </w:p>
    <w:p w:rsidR="00000000" w:rsidRDefault="00463485">
      <w:pPr>
        <w:pStyle w:val="ListParagraph"/>
        <w:numPr>
          <w:ilvl w:val="0"/>
          <w:numId w:val="25"/>
        </w:numPr>
        <w:rPr>
          <w:ins w:id="202" w:author="ercot" w:date="2011-01-18T15:05:00Z"/>
          <w:rFonts w:ascii="Arial" w:hAnsi="Arial" w:cs="Arial"/>
          <w:sz w:val="20"/>
          <w:szCs w:val="20"/>
        </w:rPr>
        <w:pPrChange w:id="203" w:author="ercot" w:date="2011-01-18T15:05:00Z">
          <w:pPr>
            <w:pStyle w:val="ListParagraph"/>
            <w:numPr>
              <w:numId w:val="7"/>
            </w:numPr>
            <w:ind w:left="1080" w:hanging="360"/>
          </w:pPr>
        </w:pPrChange>
      </w:pPr>
      <w:ins w:id="204" w:author="ercot" w:date="2011-01-18T15:05:00Z">
        <w:r>
          <w:rPr>
            <w:rFonts w:ascii="Arial" w:hAnsi="Arial" w:cs="Arial"/>
            <w:color w:val="000000"/>
            <w:sz w:val="20"/>
            <w:szCs w:val="20"/>
          </w:rPr>
          <w:t>TDSP clicks “Begin Working”</w:t>
        </w:r>
      </w:ins>
    </w:p>
    <w:p w:rsidR="00000000" w:rsidRDefault="00463485">
      <w:pPr>
        <w:pStyle w:val="ListParagraph"/>
        <w:numPr>
          <w:ilvl w:val="0"/>
          <w:numId w:val="25"/>
        </w:numPr>
        <w:rPr>
          <w:ins w:id="205" w:author="ercot" w:date="2011-01-18T15:07:00Z"/>
          <w:rFonts w:ascii="Arial" w:hAnsi="Arial" w:cs="Arial"/>
          <w:sz w:val="20"/>
          <w:szCs w:val="20"/>
          <w:rPrChange w:id="206" w:author="ercot" w:date="2011-01-18T15:07:00Z">
            <w:rPr>
              <w:ins w:id="207" w:author="ercot" w:date="2011-01-18T15:07:00Z"/>
              <w:rFonts w:ascii="Arial" w:hAnsi="Arial" w:cs="Arial"/>
              <w:color w:val="000000"/>
              <w:sz w:val="20"/>
              <w:szCs w:val="20"/>
            </w:rPr>
          </w:rPrChange>
        </w:rPr>
        <w:pPrChange w:id="208" w:author="ercot" w:date="2011-01-18T15:05:00Z">
          <w:pPr>
            <w:pStyle w:val="ListParagraph"/>
            <w:numPr>
              <w:numId w:val="7"/>
            </w:numPr>
            <w:ind w:left="1080" w:hanging="360"/>
          </w:pPr>
        </w:pPrChange>
      </w:pPr>
      <w:ins w:id="209" w:author="ercot" w:date="2011-01-18T15:05:00Z">
        <w:r>
          <w:rPr>
            <w:rFonts w:ascii="Arial" w:hAnsi="Arial" w:cs="Arial"/>
            <w:color w:val="000000"/>
            <w:sz w:val="20"/>
            <w:szCs w:val="20"/>
          </w:rPr>
          <w:t>Issue is now in a state of “</w:t>
        </w:r>
        <w:r>
          <w:rPr>
            <w:rFonts w:ascii="Arial" w:hAnsi="Arial" w:cs="Arial"/>
            <w:sz w:val="20"/>
            <w:szCs w:val="20"/>
          </w:rPr>
          <w:t>In Progress (TDSP)- Final Review</w:t>
        </w:r>
        <w:r>
          <w:rPr>
            <w:rFonts w:ascii="Arial" w:hAnsi="Arial" w:cs="Arial"/>
            <w:color w:val="000000"/>
            <w:sz w:val="20"/>
            <w:szCs w:val="20"/>
          </w:rPr>
          <w:t>” with the TDSP as Responsible MP</w:t>
        </w:r>
      </w:ins>
    </w:p>
    <w:p w:rsidR="00000000" w:rsidRDefault="00463485">
      <w:pPr>
        <w:pStyle w:val="ListParagraph"/>
        <w:numPr>
          <w:ilvl w:val="0"/>
          <w:numId w:val="25"/>
        </w:numPr>
        <w:rPr>
          <w:ins w:id="210" w:author="ercot" w:date="2011-01-18T15:07:00Z"/>
          <w:rFonts w:ascii="Arial" w:hAnsi="Arial" w:cs="Arial"/>
          <w:sz w:val="20"/>
          <w:szCs w:val="20"/>
          <w:rPrChange w:id="211" w:author="ercot" w:date="2011-01-18T15:07:00Z">
            <w:rPr>
              <w:ins w:id="212" w:author="ercot" w:date="2011-01-18T15:07:00Z"/>
              <w:rFonts w:ascii="Arial" w:hAnsi="Arial" w:cs="Arial"/>
              <w:color w:val="000000"/>
              <w:sz w:val="20"/>
              <w:szCs w:val="20"/>
            </w:rPr>
          </w:rPrChange>
        </w:rPr>
        <w:pPrChange w:id="213" w:author="ercot" w:date="2011-01-18T15:05:00Z">
          <w:pPr>
            <w:pStyle w:val="ListParagraph"/>
            <w:numPr>
              <w:numId w:val="7"/>
            </w:numPr>
            <w:ind w:left="1080" w:hanging="360"/>
          </w:pPr>
        </w:pPrChange>
      </w:pPr>
      <w:ins w:id="214" w:author="ercot" w:date="2011-01-18T15:07:00Z">
        <w:r>
          <w:rPr>
            <w:rFonts w:ascii="Arial" w:hAnsi="Arial" w:cs="Arial"/>
            <w:color w:val="000000"/>
            <w:sz w:val="20"/>
            <w:szCs w:val="20"/>
          </w:rPr>
          <w:t>TDSP chooses “Return to REP of Record” transition</w:t>
        </w:r>
      </w:ins>
    </w:p>
    <w:p w:rsidR="00000000" w:rsidRDefault="005614A2">
      <w:pPr>
        <w:pStyle w:val="ListParagraph"/>
        <w:numPr>
          <w:ilvl w:val="0"/>
          <w:numId w:val="25"/>
        </w:numPr>
        <w:rPr>
          <w:ins w:id="215" w:author="ercot" w:date="2011-01-18T15:08:00Z"/>
          <w:rFonts w:ascii="Arial" w:hAnsi="Arial" w:cs="Arial"/>
          <w:sz w:val="20"/>
          <w:szCs w:val="20"/>
        </w:rPr>
        <w:pPrChange w:id="216" w:author="ercot" w:date="2011-01-18T15:05:00Z">
          <w:pPr>
            <w:pStyle w:val="ListParagraph"/>
            <w:numPr>
              <w:numId w:val="7"/>
            </w:numPr>
            <w:ind w:left="1080" w:hanging="360"/>
          </w:pPr>
        </w:pPrChange>
      </w:pPr>
      <w:ins w:id="217" w:author="ercot" w:date="2011-01-18T15:08:00Z">
        <w:r>
          <w:rPr>
            <w:rFonts w:ascii="Arial" w:hAnsi="Arial" w:cs="Arial"/>
            <w:sz w:val="20"/>
            <w:szCs w:val="20"/>
          </w:rPr>
          <w:t>The issue is now in a state of “New” with the REP of Record as Responsible MP</w:t>
        </w:r>
      </w:ins>
    </w:p>
    <w:p w:rsidR="00000000" w:rsidRDefault="005614A2">
      <w:pPr>
        <w:pStyle w:val="ListParagraph"/>
        <w:numPr>
          <w:ilvl w:val="0"/>
          <w:numId w:val="25"/>
        </w:numPr>
        <w:rPr>
          <w:ins w:id="218" w:author="ercot" w:date="2011-01-18T15:08:00Z"/>
          <w:rFonts w:ascii="Arial" w:hAnsi="Arial" w:cs="Arial"/>
          <w:sz w:val="20"/>
          <w:szCs w:val="20"/>
          <w:rPrChange w:id="219" w:author="ercot" w:date="2011-01-18T15:08:00Z">
            <w:rPr>
              <w:ins w:id="220" w:author="ercot" w:date="2011-01-18T15:08:00Z"/>
              <w:rFonts w:ascii="Arial" w:hAnsi="Arial" w:cs="Arial"/>
              <w:color w:val="000000"/>
              <w:sz w:val="20"/>
              <w:szCs w:val="20"/>
            </w:rPr>
          </w:rPrChange>
        </w:rPr>
        <w:pPrChange w:id="221" w:author="ercot" w:date="2011-01-18T15:05:00Z">
          <w:pPr>
            <w:pStyle w:val="ListParagraph"/>
            <w:numPr>
              <w:numId w:val="7"/>
            </w:numPr>
            <w:ind w:left="1080" w:hanging="360"/>
          </w:pPr>
        </w:pPrChange>
      </w:pPr>
      <w:ins w:id="222" w:author="ercot" w:date="2011-01-18T15:08:00Z">
        <w:r>
          <w:rPr>
            <w:rFonts w:ascii="Arial" w:hAnsi="Arial" w:cs="Arial"/>
            <w:color w:val="000000"/>
            <w:sz w:val="20"/>
            <w:szCs w:val="20"/>
          </w:rPr>
          <w:t>Requesting CR chooses “Time Limit Exceeded” transition</w:t>
        </w:r>
      </w:ins>
    </w:p>
    <w:p w:rsidR="00000000" w:rsidRDefault="005614A2">
      <w:pPr>
        <w:pStyle w:val="ListParagraph"/>
        <w:numPr>
          <w:ilvl w:val="0"/>
          <w:numId w:val="25"/>
        </w:numPr>
        <w:rPr>
          <w:ins w:id="223" w:author="ercot" w:date="2011-01-18T15:08:00Z"/>
          <w:rFonts w:ascii="Arial" w:hAnsi="Arial" w:cs="Arial"/>
          <w:sz w:val="20"/>
          <w:szCs w:val="20"/>
          <w:rPrChange w:id="224" w:author="ercot" w:date="2011-01-18T15:08:00Z">
            <w:rPr>
              <w:ins w:id="225" w:author="ercot" w:date="2011-01-18T15:08:00Z"/>
              <w:rFonts w:ascii="Arial" w:hAnsi="Arial" w:cs="Arial"/>
              <w:color w:val="000000"/>
              <w:sz w:val="20"/>
              <w:szCs w:val="20"/>
            </w:rPr>
          </w:rPrChange>
        </w:rPr>
        <w:pPrChange w:id="226" w:author="ercot" w:date="2011-01-18T15:05:00Z">
          <w:pPr>
            <w:pStyle w:val="ListParagraph"/>
            <w:numPr>
              <w:numId w:val="7"/>
            </w:numPr>
            <w:ind w:left="1080" w:hanging="360"/>
          </w:pPr>
        </w:pPrChange>
      </w:pPr>
      <w:ins w:id="227" w:author="ercot" w:date="2011-01-18T15:08:00Z">
        <w:r w:rsidRPr="00E9532A">
          <w:rPr>
            <w:rFonts w:ascii="Arial" w:hAnsi="Arial" w:cs="Arial"/>
            <w:color w:val="000000"/>
            <w:sz w:val="20"/>
            <w:szCs w:val="20"/>
          </w:rPr>
          <w:t xml:space="preserve">Issue is now in a state of </w:t>
        </w:r>
        <w:r>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ins>
    </w:p>
    <w:p w:rsidR="00000000" w:rsidRDefault="005614A2">
      <w:pPr>
        <w:pStyle w:val="ListParagraph"/>
        <w:numPr>
          <w:ilvl w:val="0"/>
          <w:numId w:val="25"/>
        </w:numPr>
        <w:rPr>
          <w:ins w:id="228" w:author="ercot" w:date="2011-01-18T15:08:00Z"/>
          <w:rFonts w:ascii="Arial" w:hAnsi="Arial" w:cs="Arial"/>
          <w:sz w:val="20"/>
          <w:szCs w:val="20"/>
          <w:rPrChange w:id="229" w:author="ercot" w:date="2011-01-18T15:08:00Z">
            <w:rPr>
              <w:ins w:id="230" w:author="ercot" w:date="2011-01-18T15:08:00Z"/>
              <w:rFonts w:ascii="Arial" w:hAnsi="Arial" w:cs="Arial"/>
              <w:color w:val="000000"/>
              <w:sz w:val="20"/>
              <w:szCs w:val="20"/>
            </w:rPr>
          </w:rPrChange>
        </w:rPr>
        <w:pPrChange w:id="231" w:author="ercot" w:date="2011-01-18T15:05:00Z">
          <w:pPr>
            <w:pStyle w:val="ListParagraph"/>
            <w:numPr>
              <w:numId w:val="7"/>
            </w:numPr>
            <w:ind w:left="1080" w:hanging="360"/>
          </w:pPr>
        </w:pPrChange>
      </w:pPr>
      <w:ins w:id="232" w:author="ercot" w:date="2011-01-18T15:08:00Z">
        <w:r>
          <w:rPr>
            <w:rFonts w:ascii="Arial" w:hAnsi="Arial" w:cs="Arial"/>
            <w:color w:val="000000"/>
            <w:sz w:val="20"/>
            <w:szCs w:val="20"/>
          </w:rPr>
          <w:t>TDSP clicks “Begin Working”</w:t>
        </w:r>
      </w:ins>
    </w:p>
    <w:p w:rsidR="00000000" w:rsidRDefault="005614A2">
      <w:pPr>
        <w:pStyle w:val="ListParagraph"/>
        <w:numPr>
          <w:ilvl w:val="0"/>
          <w:numId w:val="25"/>
        </w:numPr>
        <w:rPr>
          <w:ins w:id="233" w:author="ercot" w:date="2011-01-18T15:05:00Z"/>
          <w:rFonts w:ascii="Arial" w:hAnsi="Arial" w:cs="Arial"/>
          <w:sz w:val="20"/>
          <w:szCs w:val="20"/>
        </w:rPr>
        <w:pPrChange w:id="234" w:author="ercot" w:date="2011-01-18T15:05:00Z">
          <w:pPr>
            <w:pStyle w:val="ListParagraph"/>
            <w:numPr>
              <w:numId w:val="7"/>
            </w:numPr>
            <w:ind w:left="1080" w:hanging="360"/>
          </w:pPr>
        </w:pPrChange>
      </w:pPr>
      <w:ins w:id="235" w:author="ercot" w:date="2011-01-18T15:08:00Z">
        <w:r>
          <w:rPr>
            <w:rFonts w:ascii="Arial" w:hAnsi="Arial" w:cs="Arial"/>
            <w:color w:val="000000"/>
            <w:sz w:val="20"/>
            <w:szCs w:val="20"/>
          </w:rPr>
          <w:t>Issue is now in a state of “</w:t>
        </w:r>
        <w:r>
          <w:rPr>
            <w:rFonts w:ascii="Arial" w:hAnsi="Arial" w:cs="Arial"/>
            <w:sz w:val="20"/>
            <w:szCs w:val="20"/>
          </w:rPr>
          <w:t>In Progress (TDSP)- Final Review</w:t>
        </w:r>
        <w:r>
          <w:rPr>
            <w:rFonts w:ascii="Arial" w:hAnsi="Arial" w:cs="Arial"/>
            <w:color w:val="000000"/>
            <w:sz w:val="20"/>
            <w:szCs w:val="20"/>
          </w:rPr>
          <w:t>” with the TDSP as Responsible MP</w:t>
        </w:r>
      </w:ins>
    </w:p>
    <w:p w:rsidR="00000000" w:rsidRDefault="00463485">
      <w:pPr>
        <w:pStyle w:val="ListParagraph"/>
        <w:numPr>
          <w:ilvl w:val="0"/>
          <w:numId w:val="25"/>
        </w:numPr>
        <w:rPr>
          <w:ins w:id="236" w:author="ercot" w:date="2011-01-18T15:05:00Z"/>
          <w:rFonts w:ascii="Arial" w:hAnsi="Arial" w:cs="Arial"/>
          <w:sz w:val="20"/>
          <w:szCs w:val="20"/>
        </w:rPr>
        <w:pPrChange w:id="237" w:author="ercot" w:date="2011-01-18T15:05:00Z">
          <w:pPr>
            <w:pStyle w:val="ListParagraph"/>
            <w:numPr>
              <w:numId w:val="7"/>
            </w:numPr>
            <w:ind w:left="1080" w:hanging="360"/>
          </w:pPr>
        </w:pPrChange>
      </w:pPr>
      <w:ins w:id="238" w:author="ercot" w:date="2011-01-18T15:05:00Z">
        <w:r>
          <w:rPr>
            <w:rFonts w:ascii="Arial" w:hAnsi="Arial" w:cs="Arial"/>
            <w:color w:val="000000"/>
            <w:sz w:val="20"/>
            <w:szCs w:val="20"/>
          </w:rPr>
          <w:t>TDSP clicks the “Switch Hold Removed” transition</w:t>
        </w:r>
      </w:ins>
    </w:p>
    <w:p w:rsidR="00000000" w:rsidRDefault="00463485">
      <w:pPr>
        <w:pStyle w:val="ListParagraph"/>
        <w:numPr>
          <w:ilvl w:val="0"/>
          <w:numId w:val="25"/>
        </w:numPr>
        <w:rPr>
          <w:ins w:id="239" w:author="ercot" w:date="2011-01-18T15:05:00Z"/>
          <w:rFonts w:ascii="Arial" w:hAnsi="Arial" w:cs="Arial"/>
          <w:sz w:val="20"/>
          <w:szCs w:val="20"/>
        </w:rPr>
        <w:pPrChange w:id="240" w:author="ercot" w:date="2011-01-18T15:05:00Z">
          <w:pPr>
            <w:pStyle w:val="ListParagraph"/>
            <w:numPr>
              <w:numId w:val="7"/>
            </w:numPr>
            <w:ind w:left="1080" w:hanging="360"/>
          </w:pPr>
        </w:pPrChange>
      </w:pPr>
      <w:ins w:id="241" w:author="ercot" w:date="2011-01-18T15:05:00Z">
        <w:r>
          <w:rPr>
            <w:rFonts w:ascii="Arial" w:hAnsi="Arial" w:cs="Arial"/>
            <w:color w:val="000000"/>
            <w:sz w:val="20"/>
            <w:szCs w:val="20"/>
          </w:rPr>
          <w:t>Issue is now in a state of “Pending Complete” with Requesting CR as Responsible MP</w:t>
        </w:r>
      </w:ins>
    </w:p>
    <w:p w:rsidR="00000000" w:rsidRDefault="00463485">
      <w:pPr>
        <w:pStyle w:val="ListParagraph"/>
        <w:numPr>
          <w:ilvl w:val="0"/>
          <w:numId w:val="25"/>
        </w:numPr>
        <w:rPr>
          <w:ins w:id="242" w:author="ercot" w:date="2011-01-18T15:05:00Z"/>
          <w:rFonts w:ascii="Arial" w:hAnsi="Arial" w:cs="Arial"/>
          <w:sz w:val="20"/>
          <w:szCs w:val="20"/>
        </w:rPr>
        <w:pPrChange w:id="243" w:author="ercot" w:date="2011-01-18T15:05:00Z">
          <w:pPr>
            <w:pStyle w:val="ListParagraph"/>
            <w:numPr>
              <w:numId w:val="7"/>
            </w:numPr>
            <w:ind w:left="1080" w:hanging="360"/>
          </w:pPr>
        </w:pPrChange>
      </w:pPr>
      <w:ins w:id="244" w:author="ercot" w:date="2011-01-18T15:05:00Z">
        <w:r>
          <w:rPr>
            <w:rFonts w:ascii="Arial" w:hAnsi="Arial" w:cs="Arial"/>
            <w:color w:val="000000"/>
            <w:sz w:val="20"/>
            <w:szCs w:val="20"/>
          </w:rPr>
          <w:t>Requesting CR selects “Complete”, and issue is closed.</w:t>
        </w:r>
      </w:ins>
    </w:p>
    <w:p w:rsidR="00000000" w:rsidRDefault="00A918F2">
      <w:pPr>
        <w:pStyle w:val="ListParagraph"/>
        <w:ind w:left="0"/>
        <w:rPr>
          <w:rFonts w:ascii="Arial" w:hAnsi="Arial" w:cs="Arial"/>
          <w:sz w:val="20"/>
          <w:szCs w:val="20"/>
        </w:rPr>
        <w:pPrChange w:id="245" w:author="ercot" w:date="2011-01-18T15:05:00Z">
          <w:pPr>
            <w:pStyle w:val="ListParagraph"/>
            <w:numPr>
              <w:numId w:val="8"/>
            </w:numPr>
            <w:ind w:left="1080" w:hanging="360"/>
          </w:pPr>
        </w:pPrChange>
      </w:pPr>
    </w:p>
    <w:p w:rsidR="007E2C37" w:rsidRPr="00D8449A" w:rsidRDefault="007E2C37" w:rsidP="007E2C37">
      <w:pPr>
        <w:pStyle w:val="ListParagraph"/>
        <w:ind w:left="1080"/>
        <w:rPr>
          <w:rFonts w:ascii="Arial" w:hAnsi="Arial" w:cs="Arial"/>
          <w:sz w:val="20"/>
          <w:szCs w:val="20"/>
        </w:rPr>
      </w:pPr>
    </w:p>
    <w:p w:rsidR="00D8449A" w:rsidDel="005614A2" w:rsidRDefault="00D8449A" w:rsidP="00D8449A">
      <w:pPr>
        <w:pStyle w:val="ListParagraph"/>
        <w:numPr>
          <w:ilvl w:val="1"/>
          <w:numId w:val="12"/>
        </w:numPr>
        <w:rPr>
          <w:del w:id="246" w:author="ercot" w:date="2011-01-18T15:09:00Z"/>
          <w:rFonts w:ascii="Arial" w:hAnsi="Arial" w:cs="Arial"/>
          <w:sz w:val="20"/>
          <w:szCs w:val="20"/>
        </w:rPr>
      </w:pPr>
      <w:del w:id="247" w:author="ercot" w:date="2011-01-18T15:09:00Z">
        <w:r w:rsidRPr="00D8449A" w:rsidDel="005614A2">
          <w:rPr>
            <w:rFonts w:ascii="Arial" w:hAnsi="Arial" w:cs="Arial"/>
            <w:sz w:val="20"/>
            <w:szCs w:val="20"/>
          </w:rPr>
          <w:delText xml:space="preserve">Extension Scenario: (Alternative </w:delText>
        </w:r>
        <w:r w:rsidR="00616833" w:rsidDel="005614A2">
          <w:rPr>
            <w:rFonts w:ascii="Arial" w:hAnsi="Arial" w:cs="Arial"/>
            <w:sz w:val="20"/>
            <w:szCs w:val="20"/>
          </w:rPr>
          <w:delText>to</w:delText>
        </w:r>
        <w:r w:rsidRPr="00D8449A" w:rsidDel="005614A2">
          <w:rPr>
            <w:rFonts w:ascii="Arial" w:hAnsi="Arial" w:cs="Arial"/>
            <w:sz w:val="20"/>
            <w:szCs w:val="20"/>
          </w:rPr>
          <w:delText xml:space="preserve"> 5.6 and 5.7) Requesting CR submits issue, TDSP does initial evaluation, REP of Record does not “Begin Working” and exceeds time limit, Requesting CR notifies TDSP via email, TDSP chooses “Time Limit Exceeded” transition to become Responsible MP and removes switch hold</w:delText>
        </w:r>
        <w:r w:rsidDel="005614A2">
          <w:rPr>
            <w:rFonts w:ascii="Arial" w:hAnsi="Arial" w:cs="Arial"/>
            <w:sz w:val="20"/>
            <w:szCs w:val="20"/>
          </w:rPr>
          <w:delText>.</w:delText>
        </w:r>
      </w:del>
    </w:p>
    <w:p w:rsidR="00D8449A" w:rsidDel="005614A2" w:rsidRDefault="00D8449A" w:rsidP="00D8449A">
      <w:pPr>
        <w:pStyle w:val="ListParagraph"/>
        <w:numPr>
          <w:ilvl w:val="0"/>
          <w:numId w:val="15"/>
        </w:numPr>
        <w:rPr>
          <w:del w:id="248" w:author="ercot" w:date="2011-01-18T15:09:00Z"/>
          <w:rFonts w:ascii="Arial" w:hAnsi="Arial" w:cs="Arial"/>
          <w:sz w:val="20"/>
          <w:szCs w:val="20"/>
        </w:rPr>
      </w:pPr>
      <w:del w:id="249" w:author="ercot" w:date="2011-01-18T15:09:00Z">
        <w:r w:rsidDel="005614A2">
          <w:rPr>
            <w:rFonts w:ascii="Arial" w:hAnsi="Arial" w:cs="Arial"/>
            <w:sz w:val="20"/>
            <w:szCs w:val="20"/>
          </w:rPr>
          <w:delText>Requesting CR selects “</w:delText>
        </w:r>
        <w:r w:rsidR="007E2C37" w:rsidDel="005614A2">
          <w:rPr>
            <w:rFonts w:ascii="Arial" w:hAnsi="Arial" w:cs="Arial"/>
            <w:sz w:val="20"/>
            <w:szCs w:val="20"/>
          </w:rPr>
          <w:delText>Switch Hold Removal</w:delText>
        </w:r>
        <w:r w:rsidDel="005614A2">
          <w:rPr>
            <w:rFonts w:ascii="Arial" w:hAnsi="Arial" w:cs="Arial"/>
            <w:sz w:val="20"/>
            <w:szCs w:val="20"/>
          </w:rPr>
          <w:delText>” from Submit Tree</w:delText>
        </w:r>
      </w:del>
    </w:p>
    <w:p w:rsidR="00D8449A" w:rsidDel="005614A2" w:rsidRDefault="00D8449A" w:rsidP="00D8449A">
      <w:pPr>
        <w:pStyle w:val="ListParagraph"/>
        <w:numPr>
          <w:ilvl w:val="0"/>
          <w:numId w:val="15"/>
        </w:numPr>
        <w:rPr>
          <w:del w:id="250" w:author="ercot" w:date="2011-01-18T15:09:00Z"/>
          <w:rFonts w:ascii="Arial" w:hAnsi="Arial" w:cs="Arial"/>
          <w:sz w:val="20"/>
          <w:szCs w:val="20"/>
        </w:rPr>
      </w:pPr>
      <w:del w:id="251" w:author="ercot" w:date="2011-01-18T15:09:00Z">
        <w:r w:rsidDel="005614A2">
          <w:rPr>
            <w:rFonts w:ascii="Arial" w:hAnsi="Arial" w:cs="Arial"/>
            <w:sz w:val="20"/>
            <w:szCs w:val="20"/>
          </w:rPr>
          <w:delText>Requesting CR attaches all necessary documentation and chooses the “Submit” transition</w:delText>
        </w:r>
      </w:del>
    </w:p>
    <w:p w:rsidR="00D8449A" w:rsidDel="005614A2" w:rsidRDefault="00D8449A" w:rsidP="00D8449A">
      <w:pPr>
        <w:pStyle w:val="ListParagraph"/>
        <w:numPr>
          <w:ilvl w:val="0"/>
          <w:numId w:val="15"/>
        </w:numPr>
        <w:rPr>
          <w:del w:id="252" w:author="ercot" w:date="2011-01-18T15:09:00Z"/>
          <w:rFonts w:ascii="Arial" w:hAnsi="Arial" w:cs="Arial"/>
          <w:sz w:val="20"/>
          <w:szCs w:val="20"/>
        </w:rPr>
      </w:pPr>
      <w:del w:id="253" w:author="ercot" w:date="2011-01-18T15:09:00Z">
        <w:r w:rsidDel="005614A2">
          <w:rPr>
            <w:rFonts w:ascii="Arial" w:hAnsi="Arial" w:cs="Arial"/>
            <w:sz w:val="20"/>
            <w:szCs w:val="20"/>
          </w:rPr>
          <w:delText>The issue is now in the state of “New (TDSP)” with the TDSP as Responsible MP</w:delText>
        </w:r>
      </w:del>
    </w:p>
    <w:p w:rsidR="00D8449A" w:rsidDel="005614A2" w:rsidRDefault="00D8449A" w:rsidP="00D8449A">
      <w:pPr>
        <w:pStyle w:val="ListParagraph"/>
        <w:numPr>
          <w:ilvl w:val="0"/>
          <w:numId w:val="15"/>
        </w:numPr>
        <w:rPr>
          <w:del w:id="254" w:author="ercot" w:date="2011-01-18T15:09:00Z"/>
          <w:rFonts w:ascii="Arial" w:hAnsi="Arial" w:cs="Arial"/>
          <w:sz w:val="20"/>
          <w:szCs w:val="20"/>
        </w:rPr>
      </w:pPr>
      <w:del w:id="255" w:author="ercot" w:date="2011-01-18T15:09:00Z">
        <w:r w:rsidDel="005614A2">
          <w:rPr>
            <w:rFonts w:ascii="Arial" w:hAnsi="Arial" w:cs="Arial"/>
            <w:sz w:val="20"/>
            <w:szCs w:val="20"/>
          </w:rPr>
          <w:delText>TDSP clicks “Begin Working”</w:delText>
        </w:r>
      </w:del>
    </w:p>
    <w:p w:rsidR="00D8449A" w:rsidDel="005614A2" w:rsidRDefault="00D8449A" w:rsidP="00D8449A">
      <w:pPr>
        <w:pStyle w:val="ListParagraph"/>
        <w:numPr>
          <w:ilvl w:val="0"/>
          <w:numId w:val="15"/>
        </w:numPr>
        <w:rPr>
          <w:del w:id="256" w:author="ercot" w:date="2011-01-18T15:09:00Z"/>
          <w:rFonts w:ascii="Arial" w:hAnsi="Arial" w:cs="Arial"/>
          <w:sz w:val="20"/>
          <w:szCs w:val="20"/>
        </w:rPr>
      </w:pPr>
      <w:del w:id="257" w:author="ercot" w:date="2011-01-18T15:09:00Z">
        <w:r w:rsidDel="005614A2">
          <w:rPr>
            <w:rFonts w:ascii="Arial" w:hAnsi="Arial" w:cs="Arial"/>
            <w:sz w:val="20"/>
            <w:szCs w:val="20"/>
          </w:rPr>
          <w:delText>The issue is now in a state of “In Progress (TDSP)</w:delText>
        </w:r>
      </w:del>
    </w:p>
    <w:p w:rsidR="007E2C37" w:rsidDel="005614A2" w:rsidRDefault="007E2C37" w:rsidP="00D8449A">
      <w:pPr>
        <w:pStyle w:val="ListParagraph"/>
        <w:numPr>
          <w:ilvl w:val="0"/>
          <w:numId w:val="15"/>
        </w:numPr>
        <w:rPr>
          <w:del w:id="258" w:author="ercot" w:date="2011-01-18T15:09:00Z"/>
          <w:rFonts w:ascii="Arial" w:hAnsi="Arial" w:cs="Arial"/>
          <w:sz w:val="20"/>
          <w:szCs w:val="20"/>
        </w:rPr>
      </w:pPr>
      <w:del w:id="259" w:author="ercot" w:date="2011-01-18T15:09:00Z">
        <w:r w:rsidDel="005614A2">
          <w:rPr>
            <w:rFonts w:ascii="Arial" w:hAnsi="Arial" w:cs="Arial"/>
            <w:sz w:val="20"/>
            <w:szCs w:val="20"/>
          </w:rPr>
          <w:lastRenderedPageBreak/>
          <w:delText>TDSP clicks “Send to REP of Record</w:delText>
        </w:r>
      </w:del>
    </w:p>
    <w:p w:rsidR="007E2C37" w:rsidDel="005614A2" w:rsidRDefault="007E2C37" w:rsidP="00D8449A">
      <w:pPr>
        <w:pStyle w:val="ListParagraph"/>
        <w:numPr>
          <w:ilvl w:val="0"/>
          <w:numId w:val="15"/>
        </w:numPr>
        <w:rPr>
          <w:del w:id="260" w:author="ercot" w:date="2011-01-18T15:09:00Z"/>
          <w:rFonts w:ascii="Arial" w:hAnsi="Arial" w:cs="Arial"/>
          <w:sz w:val="20"/>
          <w:szCs w:val="20"/>
        </w:rPr>
      </w:pPr>
      <w:del w:id="261" w:author="ercot" w:date="2011-01-18T15:09:00Z">
        <w:r w:rsidDel="005614A2">
          <w:rPr>
            <w:rFonts w:ascii="Arial" w:hAnsi="Arial" w:cs="Arial"/>
            <w:sz w:val="20"/>
            <w:szCs w:val="20"/>
          </w:rPr>
          <w:delText>The issue is now in a state of “New” with the REP of Record as Responsible MP</w:delText>
        </w:r>
      </w:del>
    </w:p>
    <w:p w:rsidR="007E2C37" w:rsidRPr="007E2C37" w:rsidDel="005614A2" w:rsidRDefault="007E2C37" w:rsidP="00D8449A">
      <w:pPr>
        <w:pStyle w:val="ListParagraph"/>
        <w:numPr>
          <w:ilvl w:val="0"/>
          <w:numId w:val="15"/>
        </w:numPr>
        <w:rPr>
          <w:del w:id="262" w:author="ercot" w:date="2011-01-18T15:09:00Z"/>
          <w:rFonts w:ascii="Arial" w:hAnsi="Arial" w:cs="Arial"/>
          <w:sz w:val="20"/>
          <w:szCs w:val="20"/>
        </w:rPr>
      </w:pPr>
      <w:del w:id="263" w:author="ercot" w:date="2011-01-18T15:09:00Z">
        <w:r w:rsidDel="005614A2">
          <w:rPr>
            <w:rFonts w:ascii="Arial" w:hAnsi="Arial" w:cs="Arial"/>
            <w:color w:val="000000"/>
            <w:sz w:val="20"/>
            <w:szCs w:val="20"/>
          </w:rPr>
          <w:delText>Requesting CR emails TDSP owner to notify them of expired time limit</w:delText>
        </w:r>
      </w:del>
    </w:p>
    <w:p w:rsidR="007E2C37" w:rsidRPr="007E2C37" w:rsidDel="005614A2" w:rsidRDefault="007E2C37" w:rsidP="00D8449A">
      <w:pPr>
        <w:pStyle w:val="ListParagraph"/>
        <w:numPr>
          <w:ilvl w:val="0"/>
          <w:numId w:val="15"/>
        </w:numPr>
        <w:rPr>
          <w:del w:id="264" w:author="ercot" w:date="2011-01-18T15:09:00Z"/>
          <w:rFonts w:ascii="Arial" w:hAnsi="Arial" w:cs="Arial"/>
          <w:sz w:val="20"/>
          <w:szCs w:val="20"/>
        </w:rPr>
      </w:pPr>
      <w:del w:id="265" w:author="ercot" w:date="2011-01-18T15:09:00Z">
        <w:r w:rsidDel="005614A2">
          <w:rPr>
            <w:rFonts w:ascii="Arial" w:hAnsi="Arial" w:cs="Arial"/>
            <w:color w:val="000000"/>
            <w:sz w:val="20"/>
            <w:szCs w:val="20"/>
          </w:rPr>
          <w:delText>TDSP clicks “Time Limit Exceeded”</w:delText>
        </w:r>
      </w:del>
    </w:p>
    <w:p w:rsidR="007E2C37" w:rsidRPr="007E2C37" w:rsidDel="005614A2" w:rsidRDefault="007E2C37" w:rsidP="00D8449A">
      <w:pPr>
        <w:pStyle w:val="ListParagraph"/>
        <w:numPr>
          <w:ilvl w:val="0"/>
          <w:numId w:val="15"/>
        </w:numPr>
        <w:rPr>
          <w:del w:id="266" w:author="ercot" w:date="2011-01-18T15:09:00Z"/>
          <w:rFonts w:ascii="Arial" w:hAnsi="Arial" w:cs="Arial"/>
          <w:sz w:val="20"/>
          <w:szCs w:val="20"/>
        </w:rPr>
      </w:pPr>
      <w:del w:id="267" w:author="ercot" w:date="2011-01-18T15:09:00Z">
        <w:r w:rsidRPr="00E9532A" w:rsidDel="005614A2">
          <w:rPr>
            <w:rFonts w:ascii="Arial" w:hAnsi="Arial" w:cs="Arial"/>
            <w:color w:val="000000"/>
            <w:sz w:val="20"/>
            <w:szCs w:val="20"/>
          </w:rPr>
          <w:delText xml:space="preserve">Issue is now in a state of </w:delText>
        </w:r>
        <w:r w:rsidR="008407A4" w:rsidDel="005614A2">
          <w:rPr>
            <w:rFonts w:ascii="Arial" w:hAnsi="Arial" w:cs="Arial"/>
            <w:color w:val="000000"/>
            <w:sz w:val="20"/>
            <w:szCs w:val="20"/>
          </w:rPr>
          <w:delText xml:space="preserve">“New (TDSP) - Final Review” </w:delText>
        </w:r>
        <w:r w:rsidRPr="00E9532A" w:rsidDel="005614A2">
          <w:rPr>
            <w:rFonts w:ascii="Arial" w:hAnsi="Arial" w:cs="Arial"/>
            <w:color w:val="000000"/>
            <w:sz w:val="20"/>
            <w:szCs w:val="20"/>
          </w:rPr>
          <w:delText>with the TDSP as Responsible MP</w:delText>
        </w:r>
      </w:del>
    </w:p>
    <w:p w:rsidR="007E2C37" w:rsidRPr="007E2C37" w:rsidDel="005614A2" w:rsidRDefault="007E2C37" w:rsidP="00D8449A">
      <w:pPr>
        <w:pStyle w:val="ListParagraph"/>
        <w:numPr>
          <w:ilvl w:val="0"/>
          <w:numId w:val="15"/>
        </w:numPr>
        <w:rPr>
          <w:del w:id="268" w:author="ercot" w:date="2011-01-18T15:09:00Z"/>
          <w:rFonts w:ascii="Arial" w:hAnsi="Arial" w:cs="Arial"/>
          <w:sz w:val="20"/>
          <w:szCs w:val="20"/>
        </w:rPr>
      </w:pPr>
      <w:del w:id="269" w:author="ercot" w:date="2011-01-18T15:09:00Z">
        <w:r w:rsidDel="005614A2">
          <w:rPr>
            <w:rFonts w:ascii="Arial" w:hAnsi="Arial" w:cs="Arial"/>
            <w:color w:val="000000"/>
            <w:sz w:val="20"/>
            <w:szCs w:val="20"/>
          </w:rPr>
          <w:delText>TDSP clicks “Begin Working”</w:delText>
        </w:r>
      </w:del>
    </w:p>
    <w:p w:rsidR="007E2C37" w:rsidRPr="007E2C37" w:rsidDel="005614A2" w:rsidRDefault="007E2C37" w:rsidP="00D8449A">
      <w:pPr>
        <w:pStyle w:val="ListParagraph"/>
        <w:numPr>
          <w:ilvl w:val="0"/>
          <w:numId w:val="15"/>
        </w:numPr>
        <w:rPr>
          <w:del w:id="270" w:author="ercot" w:date="2011-01-18T15:09:00Z"/>
          <w:rFonts w:ascii="Arial" w:hAnsi="Arial" w:cs="Arial"/>
          <w:sz w:val="20"/>
          <w:szCs w:val="20"/>
        </w:rPr>
      </w:pPr>
      <w:del w:id="271" w:author="ercot" w:date="2011-01-18T15:09:00Z">
        <w:r w:rsidDel="005614A2">
          <w:rPr>
            <w:rFonts w:ascii="Arial" w:hAnsi="Arial" w:cs="Arial"/>
            <w:color w:val="000000"/>
            <w:sz w:val="20"/>
            <w:szCs w:val="20"/>
          </w:rPr>
          <w:delText>Issue is now in a state of “</w:delText>
        </w:r>
        <w:r w:rsidDel="005614A2">
          <w:rPr>
            <w:rFonts w:ascii="Arial" w:hAnsi="Arial" w:cs="Arial"/>
            <w:sz w:val="20"/>
            <w:szCs w:val="20"/>
          </w:rPr>
          <w:delText>In Progress (TDSP)- Final Review</w:delText>
        </w:r>
        <w:r w:rsidDel="005614A2">
          <w:rPr>
            <w:rFonts w:ascii="Arial" w:hAnsi="Arial" w:cs="Arial"/>
            <w:color w:val="000000"/>
            <w:sz w:val="20"/>
            <w:szCs w:val="20"/>
          </w:rPr>
          <w:delText>” with the TDSP as Responsible MP</w:delText>
        </w:r>
      </w:del>
    </w:p>
    <w:p w:rsidR="007E2C37" w:rsidRPr="007E2C37" w:rsidDel="005614A2" w:rsidRDefault="007E2C37" w:rsidP="00D8449A">
      <w:pPr>
        <w:pStyle w:val="ListParagraph"/>
        <w:numPr>
          <w:ilvl w:val="0"/>
          <w:numId w:val="15"/>
        </w:numPr>
        <w:rPr>
          <w:del w:id="272" w:author="ercot" w:date="2011-01-18T15:09:00Z"/>
          <w:rFonts w:ascii="Arial" w:hAnsi="Arial" w:cs="Arial"/>
          <w:sz w:val="20"/>
          <w:szCs w:val="20"/>
        </w:rPr>
      </w:pPr>
      <w:del w:id="273" w:author="ercot" w:date="2011-01-18T15:09:00Z">
        <w:r w:rsidDel="005614A2">
          <w:rPr>
            <w:rFonts w:ascii="Arial" w:hAnsi="Arial" w:cs="Arial"/>
            <w:color w:val="000000"/>
            <w:sz w:val="20"/>
            <w:szCs w:val="20"/>
          </w:rPr>
          <w:delText xml:space="preserve">TDSP clicks the “Switch Hold </w:delText>
        </w:r>
        <w:r w:rsidR="00E672F5" w:rsidDel="005614A2">
          <w:rPr>
            <w:rFonts w:ascii="Arial" w:hAnsi="Arial" w:cs="Arial"/>
            <w:color w:val="000000"/>
            <w:sz w:val="20"/>
            <w:szCs w:val="20"/>
          </w:rPr>
          <w:delText>Removed</w:delText>
        </w:r>
        <w:r w:rsidDel="005614A2">
          <w:rPr>
            <w:rFonts w:ascii="Arial" w:hAnsi="Arial" w:cs="Arial"/>
            <w:color w:val="000000"/>
            <w:sz w:val="20"/>
            <w:szCs w:val="20"/>
          </w:rPr>
          <w:delText>” transition</w:delText>
        </w:r>
      </w:del>
    </w:p>
    <w:p w:rsidR="007E2C37" w:rsidRPr="007E2C37" w:rsidDel="005614A2" w:rsidRDefault="007E2C37" w:rsidP="00D8449A">
      <w:pPr>
        <w:pStyle w:val="ListParagraph"/>
        <w:numPr>
          <w:ilvl w:val="0"/>
          <w:numId w:val="15"/>
        </w:numPr>
        <w:rPr>
          <w:del w:id="274" w:author="ercot" w:date="2011-01-18T15:09:00Z"/>
          <w:rFonts w:ascii="Arial" w:hAnsi="Arial" w:cs="Arial"/>
          <w:sz w:val="20"/>
          <w:szCs w:val="20"/>
        </w:rPr>
      </w:pPr>
      <w:del w:id="275" w:author="ercot" w:date="2011-01-18T15:09:00Z">
        <w:r w:rsidDel="005614A2">
          <w:rPr>
            <w:rFonts w:ascii="Arial" w:hAnsi="Arial" w:cs="Arial"/>
            <w:color w:val="000000"/>
            <w:sz w:val="20"/>
            <w:szCs w:val="20"/>
          </w:rPr>
          <w:delText>Issue is now in a state of “Pending Complete” with Requesting CR as Responsible MP</w:delText>
        </w:r>
      </w:del>
    </w:p>
    <w:p w:rsidR="007E2C37" w:rsidRPr="00D8449A" w:rsidDel="005614A2" w:rsidRDefault="007E2C37" w:rsidP="00D8449A">
      <w:pPr>
        <w:pStyle w:val="ListParagraph"/>
        <w:numPr>
          <w:ilvl w:val="0"/>
          <w:numId w:val="15"/>
        </w:numPr>
        <w:rPr>
          <w:del w:id="276" w:author="ercot" w:date="2011-01-18T15:09:00Z"/>
          <w:rFonts w:ascii="Arial" w:hAnsi="Arial" w:cs="Arial"/>
          <w:sz w:val="20"/>
          <w:szCs w:val="20"/>
        </w:rPr>
      </w:pPr>
      <w:del w:id="277" w:author="ercot" w:date="2011-01-18T15:09:00Z">
        <w:r w:rsidDel="005614A2">
          <w:rPr>
            <w:rFonts w:ascii="Arial" w:hAnsi="Arial" w:cs="Arial"/>
            <w:color w:val="000000"/>
            <w:sz w:val="20"/>
            <w:szCs w:val="20"/>
          </w:rPr>
          <w:delText>Requesting CR selects “Complete”, and issue is closed.</w:delText>
        </w:r>
      </w:del>
    </w:p>
    <w:p w:rsidR="000E7E4A" w:rsidRPr="009F56D8"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does not “Begin Working” and exceeds time limit, Requesting CR notifies TDSP, TDSP still does not remove switch hold</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TDSP clicks “Send to REP of Record</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The issue is now in a state of “New” with the REP of Record as Responsible MP</w:t>
      </w:r>
    </w:p>
    <w:p w:rsidR="000E7E4A" w:rsidRPr="009F56D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Requesting CR chooses “Time Limit Exceeded” transition</w:t>
      </w:r>
    </w:p>
    <w:p w:rsidR="000E7E4A" w:rsidRPr="009F56D8" w:rsidRDefault="000E7E4A" w:rsidP="000E7E4A">
      <w:pPr>
        <w:pStyle w:val="ListParagraph"/>
        <w:numPr>
          <w:ilvl w:val="0"/>
          <w:numId w:val="9"/>
        </w:numPr>
        <w:rPr>
          <w:rFonts w:ascii="Arial" w:hAnsi="Arial" w:cs="Arial"/>
          <w:sz w:val="20"/>
          <w:szCs w:val="20"/>
        </w:rPr>
      </w:pPr>
      <w:r w:rsidRPr="00E9532A">
        <w:rPr>
          <w:rFonts w:ascii="Arial" w:hAnsi="Arial" w:cs="Arial"/>
          <w:color w:val="000000"/>
          <w:sz w:val="20"/>
          <w:szCs w:val="20"/>
        </w:rPr>
        <w:t xml:space="preserve">Issue is now in a state of </w:t>
      </w:r>
      <w:r w:rsidR="008407A4">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p>
    <w:p w:rsidR="000E7E4A" w:rsidRPr="009F56D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TDSP clicks “Begin Working”</w:t>
      </w:r>
    </w:p>
    <w:p w:rsidR="000E7E4A" w:rsidRPr="009F56D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1F3748" w:rsidRPr="001F374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TDSP clicks the “Switch Hold Not Removed” transition</w:t>
      </w:r>
    </w:p>
    <w:p w:rsidR="00D5056C" w:rsidRDefault="000E7E4A" w:rsidP="00D5056C">
      <w:pPr>
        <w:pStyle w:val="ListParagraph"/>
        <w:numPr>
          <w:ilvl w:val="0"/>
          <w:numId w:val="9"/>
        </w:numPr>
        <w:rPr>
          <w:rFonts w:ascii="Arial" w:hAnsi="Arial" w:cs="Arial"/>
          <w:sz w:val="20"/>
          <w:szCs w:val="20"/>
        </w:rPr>
      </w:pPr>
      <w:r w:rsidRPr="001F3748">
        <w:rPr>
          <w:rFonts w:ascii="Arial" w:hAnsi="Arial" w:cs="Arial"/>
          <w:color w:val="000000"/>
          <w:sz w:val="20"/>
          <w:szCs w:val="20"/>
        </w:rPr>
        <w:t>Issue is now in a state of “Unexecutable (PC)” with Requesting CR as Responsible MP Requesting CR selects “Complete”, and issue is closed.</w:t>
      </w:r>
      <w:r w:rsidR="00D5056C" w:rsidRPr="000043B5">
        <w:rPr>
          <w:rFonts w:ascii="Arial" w:hAnsi="Arial" w:cs="Arial"/>
          <w:sz w:val="20"/>
          <w:szCs w:val="20"/>
        </w:rPr>
        <w:t xml:space="preserve"> </w:t>
      </w:r>
    </w:p>
    <w:p w:rsidR="00D5056C" w:rsidRDefault="00D5056C" w:rsidP="00D5056C">
      <w:pPr>
        <w:pStyle w:val="ListParagraph"/>
        <w:ind w:left="1080"/>
        <w:rPr>
          <w:rFonts w:ascii="Arial" w:hAnsi="Arial" w:cs="Arial"/>
          <w:sz w:val="20"/>
          <w:szCs w:val="20"/>
        </w:rPr>
      </w:pPr>
    </w:p>
    <w:p w:rsidR="00D5056C" w:rsidRPr="00D5056C" w:rsidDel="005614A2" w:rsidRDefault="00D5056C" w:rsidP="00D5056C">
      <w:pPr>
        <w:pStyle w:val="ListParagraph"/>
        <w:numPr>
          <w:ilvl w:val="1"/>
          <w:numId w:val="12"/>
        </w:numPr>
        <w:rPr>
          <w:del w:id="278" w:author="ercot" w:date="2011-01-18T15:11:00Z"/>
          <w:rFonts w:ascii="Arial" w:hAnsi="Arial" w:cs="Arial"/>
          <w:sz w:val="20"/>
          <w:szCs w:val="20"/>
        </w:rPr>
      </w:pPr>
      <w:del w:id="279" w:author="ercot" w:date="2011-01-18T15:11:00Z">
        <w:r w:rsidRPr="00D5056C" w:rsidDel="005614A2">
          <w:rPr>
            <w:rFonts w:ascii="Arial" w:hAnsi="Arial" w:cs="Arial"/>
            <w:sz w:val="20"/>
            <w:szCs w:val="20"/>
          </w:rPr>
          <w:delText xml:space="preserve">Extension Scenario (Automated): Requesting CR submits issue, TDSP does initial evaluation, REP of Record does not “Begin Working” and exceeds time limit, TDSP automatically becomes Responsible MP, TDSP removes switch hold. </w:delText>
        </w:r>
      </w:del>
    </w:p>
    <w:p w:rsidR="00D5056C" w:rsidDel="005614A2" w:rsidRDefault="00D5056C" w:rsidP="00D5056C">
      <w:pPr>
        <w:pStyle w:val="ListParagraph"/>
        <w:numPr>
          <w:ilvl w:val="0"/>
          <w:numId w:val="20"/>
        </w:numPr>
        <w:rPr>
          <w:del w:id="280" w:author="ercot" w:date="2011-01-18T15:11:00Z"/>
          <w:rFonts w:ascii="Arial" w:hAnsi="Arial" w:cs="Arial"/>
          <w:sz w:val="20"/>
          <w:szCs w:val="20"/>
        </w:rPr>
      </w:pPr>
      <w:del w:id="281" w:author="ercot" w:date="2011-01-18T15:11:00Z">
        <w:r w:rsidDel="005614A2">
          <w:rPr>
            <w:rFonts w:ascii="Arial" w:hAnsi="Arial" w:cs="Arial"/>
            <w:sz w:val="20"/>
            <w:szCs w:val="20"/>
          </w:rPr>
          <w:delText>Requesting CR selects “Switch Hold Removal” from Submit Tree</w:delText>
        </w:r>
      </w:del>
    </w:p>
    <w:p w:rsidR="00D5056C" w:rsidDel="005614A2" w:rsidRDefault="00D5056C" w:rsidP="00D5056C">
      <w:pPr>
        <w:pStyle w:val="ListParagraph"/>
        <w:numPr>
          <w:ilvl w:val="0"/>
          <w:numId w:val="20"/>
        </w:numPr>
        <w:rPr>
          <w:del w:id="282" w:author="ercot" w:date="2011-01-18T15:11:00Z"/>
          <w:rFonts w:ascii="Arial" w:hAnsi="Arial" w:cs="Arial"/>
          <w:sz w:val="20"/>
          <w:szCs w:val="20"/>
        </w:rPr>
      </w:pPr>
      <w:del w:id="283" w:author="ercot" w:date="2011-01-18T15:11:00Z">
        <w:r w:rsidDel="005614A2">
          <w:rPr>
            <w:rFonts w:ascii="Arial" w:hAnsi="Arial" w:cs="Arial"/>
            <w:sz w:val="20"/>
            <w:szCs w:val="20"/>
          </w:rPr>
          <w:delText>Requesting CR attaches all necessary documentation and chooses the “Submit” transition</w:delText>
        </w:r>
      </w:del>
    </w:p>
    <w:p w:rsidR="00D5056C" w:rsidDel="005614A2" w:rsidRDefault="00D5056C" w:rsidP="00D5056C">
      <w:pPr>
        <w:pStyle w:val="ListParagraph"/>
        <w:numPr>
          <w:ilvl w:val="0"/>
          <w:numId w:val="20"/>
        </w:numPr>
        <w:rPr>
          <w:del w:id="284" w:author="ercot" w:date="2011-01-18T15:11:00Z"/>
          <w:rFonts w:ascii="Arial" w:hAnsi="Arial" w:cs="Arial"/>
          <w:sz w:val="20"/>
          <w:szCs w:val="20"/>
        </w:rPr>
      </w:pPr>
      <w:del w:id="285" w:author="ercot" w:date="2011-01-18T15:11:00Z">
        <w:r w:rsidDel="005614A2">
          <w:rPr>
            <w:rFonts w:ascii="Arial" w:hAnsi="Arial" w:cs="Arial"/>
            <w:sz w:val="20"/>
            <w:szCs w:val="20"/>
          </w:rPr>
          <w:delText>The issue is now in the state of “New (TDSP)” with the TDSP as Responsible MP</w:delText>
        </w:r>
      </w:del>
    </w:p>
    <w:p w:rsidR="00D5056C" w:rsidDel="005614A2" w:rsidRDefault="00D5056C" w:rsidP="00D5056C">
      <w:pPr>
        <w:pStyle w:val="ListParagraph"/>
        <w:numPr>
          <w:ilvl w:val="0"/>
          <w:numId w:val="20"/>
        </w:numPr>
        <w:rPr>
          <w:del w:id="286" w:author="ercot" w:date="2011-01-18T15:11:00Z"/>
          <w:rFonts w:ascii="Arial" w:hAnsi="Arial" w:cs="Arial"/>
          <w:sz w:val="20"/>
          <w:szCs w:val="20"/>
        </w:rPr>
      </w:pPr>
      <w:del w:id="287" w:author="ercot" w:date="2011-01-18T15:11:00Z">
        <w:r w:rsidDel="005614A2">
          <w:rPr>
            <w:rFonts w:ascii="Arial" w:hAnsi="Arial" w:cs="Arial"/>
            <w:sz w:val="20"/>
            <w:szCs w:val="20"/>
          </w:rPr>
          <w:delText>TDSP clicks “Begin Working”</w:delText>
        </w:r>
      </w:del>
    </w:p>
    <w:p w:rsidR="00D5056C" w:rsidDel="005614A2" w:rsidRDefault="00D5056C" w:rsidP="00D5056C">
      <w:pPr>
        <w:pStyle w:val="ListParagraph"/>
        <w:numPr>
          <w:ilvl w:val="0"/>
          <w:numId w:val="20"/>
        </w:numPr>
        <w:rPr>
          <w:del w:id="288" w:author="ercot" w:date="2011-01-18T15:11:00Z"/>
          <w:rFonts w:ascii="Arial" w:hAnsi="Arial" w:cs="Arial"/>
          <w:sz w:val="20"/>
          <w:szCs w:val="20"/>
        </w:rPr>
      </w:pPr>
      <w:del w:id="289" w:author="ercot" w:date="2011-01-18T15:11:00Z">
        <w:r w:rsidDel="005614A2">
          <w:rPr>
            <w:rFonts w:ascii="Arial" w:hAnsi="Arial" w:cs="Arial"/>
            <w:sz w:val="20"/>
            <w:szCs w:val="20"/>
          </w:rPr>
          <w:delText>The issue is now in a state of “In Progress (TDSP)</w:delText>
        </w:r>
      </w:del>
    </w:p>
    <w:p w:rsidR="00D5056C" w:rsidDel="005614A2" w:rsidRDefault="00D5056C" w:rsidP="00D5056C">
      <w:pPr>
        <w:pStyle w:val="ListParagraph"/>
        <w:numPr>
          <w:ilvl w:val="0"/>
          <w:numId w:val="20"/>
        </w:numPr>
        <w:rPr>
          <w:del w:id="290" w:author="ercot" w:date="2011-01-18T15:11:00Z"/>
          <w:rFonts w:ascii="Arial" w:hAnsi="Arial" w:cs="Arial"/>
          <w:sz w:val="20"/>
          <w:szCs w:val="20"/>
        </w:rPr>
      </w:pPr>
      <w:del w:id="291" w:author="ercot" w:date="2011-01-18T15:11:00Z">
        <w:r w:rsidDel="005614A2">
          <w:rPr>
            <w:rFonts w:ascii="Arial" w:hAnsi="Arial" w:cs="Arial"/>
            <w:sz w:val="20"/>
            <w:szCs w:val="20"/>
          </w:rPr>
          <w:delText>TDSP clicks “Send to REP of Record</w:delText>
        </w:r>
      </w:del>
    </w:p>
    <w:p w:rsidR="00D5056C" w:rsidRPr="00E9532A" w:rsidDel="005614A2" w:rsidRDefault="00D5056C" w:rsidP="00D5056C">
      <w:pPr>
        <w:pStyle w:val="ListParagraph"/>
        <w:numPr>
          <w:ilvl w:val="0"/>
          <w:numId w:val="20"/>
        </w:numPr>
        <w:rPr>
          <w:del w:id="292" w:author="ercot" w:date="2011-01-18T15:11:00Z"/>
          <w:rFonts w:ascii="Arial" w:hAnsi="Arial" w:cs="Arial"/>
          <w:sz w:val="20"/>
          <w:szCs w:val="20"/>
        </w:rPr>
      </w:pPr>
      <w:del w:id="293" w:author="ercot" w:date="2011-01-18T15:11:00Z">
        <w:r w:rsidDel="005614A2">
          <w:rPr>
            <w:rFonts w:ascii="Arial" w:hAnsi="Arial" w:cs="Arial"/>
            <w:sz w:val="20"/>
            <w:szCs w:val="20"/>
          </w:rPr>
          <w:delText>The issue is now in a state of “New” with the REP of Record as Responsible MP</w:delText>
        </w:r>
      </w:del>
    </w:p>
    <w:p w:rsidR="00D5056C" w:rsidRPr="00E9532A" w:rsidDel="005614A2" w:rsidRDefault="00D5056C" w:rsidP="00D5056C">
      <w:pPr>
        <w:pStyle w:val="ListParagraph"/>
        <w:numPr>
          <w:ilvl w:val="0"/>
          <w:numId w:val="20"/>
        </w:numPr>
        <w:rPr>
          <w:del w:id="294" w:author="ercot" w:date="2011-01-18T15:11:00Z"/>
          <w:rFonts w:ascii="Arial" w:hAnsi="Arial" w:cs="Arial"/>
          <w:sz w:val="20"/>
          <w:szCs w:val="20"/>
        </w:rPr>
      </w:pPr>
      <w:del w:id="295" w:author="ercot" w:date="2011-01-18T15:11:00Z">
        <w:r w:rsidDel="005614A2">
          <w:rPr>
            <w:rFonts w:ascii="Arial" w:hAnsi="Arial" w:cs="Arial"/>
            <w:color w:val="000000"/>
            <w:sz w:val="20"/>
            <w:szCs w:val="20"/>
          </w:rPr>
          <w:delText>Time limit expires, issue is automatically assigned to the TDSP</w:delText>
        </w:r>
      </w:del>
    </w:p>
    <w:p w:rsidR="00D5056C" w:rsidRPr="00E9532A" w:rsidDel="005614A2" w:rsidRDefault="00D5056C" w:rsidP="00D5056C">
      <w:pPr>
        <w:pStyle w:val="ListParagraph"/>
        <w:numPr>
          <w:ilvl w:val="0"/>
          <w:numId w:val="20"/>
        </w:numPr>
        <w:rPr>
          <w:del w:id="296" w:author="ercot" w:date="2011-01-18T15:11:00Z"/>
          <w:rFonts w:ascii="Arial" w:hAnsi="Arial" w:cs="Arial"/>
          <w:sz w:val="20"/>
          <w:szCs w:val="20"/>
        </w:rPr>
      </w:pPr>
      <w:del w:id="297" w:author="ercot" w:date="2011-01-18T15:11:00Z">
        <w:r w:rsidRPr="00E9532A" w:rsidDel="005614A2">
          <w:rPr>
            <w:rFonts w:ascii="Arial" w:hAnsi="Arial" w:cs="Arial"/>
            <w:color w:val="000000"/>
            <w:sz w:val="20"/>
            <w:szCs w:val="20"/>
          </w:rPr>
          <w:delText xml:space="preserve">Issue is now in a state of </w:delText>
        </w:r>
        <w:r w:rsidR="008407A4" w:rsidDel="005614A2">
          <w:rPr>
            <w:rFonts w:ascii="Arial" w:hAnsi="Arial" w:cs="Arial"/>
            <w:color w:val="000000"/>
            <w:sz w:val="20"/>
            <w:szCs w:val="20"/>
          </w:rPr>
          <w:delText xml:space="preserve">“New (TDSP) - Final Review” </w:delText>
        </w:r>
        <w:r w:rsidRPr="00E9532A" w:rsidDel="005614A2">
          <w:rPr>
            <w:rFonts w:ascii="Arial" w:hAnsi="Arial" w:cs="Arial"/>
            <w:color w:val="000000"/>
            <w:sz w:val="20"/>
            <w:szCs w:val="20"/>
          </w:rPr>
          <w:delText>with the TDSP as Responsible MP</w:delText>
        </w:r>
      </w:del>
    </w:p>
    <w:p w:rsidR="00D5056C" w:rsidRPr="00E9532A" w:rsidDel="005614A2" w:rsidRDefault="00D5056C" w:rsidP="00D5056C">
      <w:pPr>
        <w:pStyle w:val="ListParagraph"/>
        <w:numPr>
          <w:ilvl w:val="0"/>
          <w:numId w:val="20"/>
        </w:numPr>
        <w:rPr>
          <w:del w:id="298" w:author="ercot" w:date="2011-01-18T15:11:00Z"/>
          <w:rFonts w:ascii="Arial" w:hAnsi="Arial" w:cs="Arial"/>
          <w:sz w:val="20"/>
          <w:szCs w:val="20"/>
        </w:rPr>
      </w:pPr>
      <w:del w:id="299" w:author="ercot" w:date="2011-01-18T15:11:00Z">
        <w:r w:rsidDel="005614A2">
          <w:rPr>
            <w:rFonts w:ascii="Arial" w:hAnsi="Arial" w:cs="Arial"/>
            <w:color w:val="000000"/>
            <w:sz w:val="20"/>
            <w:szCs w:val="20"/>
          </w:rPr>
          <w:delText>TDSP clicks “Begin Working”</w:delText>
        </w:r>
      </w:del>
    </w:p>
    <w:p w:rsidR="00D5056C" w:rsidRPr="00E9532A" w:rsidDel="005614A2" w:rsidRDefault="00D5056C" w:rsidP="00D5056C">
      <w:pPr>
        <w:pStyle w:val="ListParagraph"/>
        <w:numPr>
          <w:ilvl w:val="0"/>
          <w:numId w:val="20"/>
        </w:numPr>
        <w:rPr>
          <w:del w:id="300" w:author="ercot" w:date="2011-01-18T15:11:00Z"/>
          <w:rFonts w:ascii="Arial" w:hAnsi="Arial" w:cs="Arial"/>
          <w:sz w:val="20"/>
          <w:szCs w:val="20"/>
        </w:rPr>
      </w:pPr>
      <w:del w:id="301" w:author="ercot" w:date="2011-01-18T15:11:00Z">
        <w:r w:rsidDel="005614A2">
          <w:rPr>
            <w:rFonts w:ascii="Arial" w:hAnsi="Arial" w:cs="Arial"/>
            <w:color w:val="000000"/>
            <w:sz w:val="20"/>
            <w:szCs w:val="20"/>
          </w:rPr>
          <w:delText>Issue is now in a state of “</w:delText>
        </w:r>
        <w:r w:rsidDel="005614A2">
          <w:rPr>
            <w:rFonts w:ascii="Arial" w:hAnsi="Arial" w:cs="Arial"/>
            <w:sz w:val="20"/>
            <w:szCs w:val="20"/>
          </w:rPr>
          <w:delText>In Progress (TDSP)- Final Review</w:delText>
        </w:r>
        <w:r w:rsidDel="005614A2">
          <w:rPr>
            <w:rFonts w:ascii="Arial" w:hAnsi="Arial" w:cs="Arial"/>
            <w:color w:val="000000"/>
            <w:sz w:val="20"/>
            <w:szCs w:val="20"/>
          </w:rPr>
          <w:delText>” with the TDSP as Responsible MP</w:delText>
        </w:r>
      </w:del>
    </w:p>
    <w:p w:rsidR="00D5056C" w:rsidRPr="00E9532A" w:rsidDel="005614A2" w:rsidRDefault="00D5056C" w:rsidP="00D5056C">
      <w:pPr>
        <w:pStyle w:val="ListParagraph"/>
        <w:numPr>
          <w:ilvl w:val="0"/>
          <w:numId w:val="20"/>
        </w:numPr>
        <w:rPr>
          <w:del w:id="302" w:author="ercot" w:date="2011-01-18T15:11:00Z"/>
          <w:rFonts w:ascii="Arial" w:hAnsi="Arial" w:cs="Arial"/>
          <w:sz w:val="20"/>
          <w:szCs w:val="20"/>
        </w:rPr>
      </w:pPr>
      <w:del w:id="303" w:author="ercot" w:date="2011-01-18T15:11:00Z">
        <w:r w:rsidDel="005614A2">
          <w:rPr>
            <w:rFonts w:ascii="Arial" w:hAnsi="Arial" w:cs="Arial"/>
            <w:color w:val="000000"/>
            <w:sz w:val="20"/>
            <w:szCs w:val="20"/>
          </w:rPr>
          <w:delText>TDSP clicks the “Switch Hold Removed” transition</w:delText>
        </w:r>
      </w:del>
    </w:p>
    <w:p w:rsidR="00D5056C" w:rsidRPr="00E9532A" w:rsidDel="005614A2" w:rsidRDefault="00D5056C" w:rsidP="00D5056C">
      <w:pPr>
        <w:pStyle w:val="ListParagraph"/>
        <w:numPr>
          <w:ilvl w:val="0"/>
          <w:numId w:val="20"/>
        </w:numPr>
        <w:rPr>
          <w:del w:id="304" w:author="ercot" w:date="2011-01-18T15:11:00Z"/>
          <w:rFonts w:ascii="Arial" w:hAnsi="Arial" w:cs="Arial"/>
          <w:sz w:val="20"/>
          <w:szCs w:val="20"/>
        </w:rPr>
      </w:pPr>
      <w:del w:id="305" w:author="ercot" w:date="2011-01-18T15:11:00Z">
        <w:r w:rsidDel="005614A2">
          <w:rPr>
            <w:rFonts w:ascii="Arial" w:hAnsi="Arial" w:cs="Arial"/>
            <w:color w:val="000000"/>
            <w:sz w:val="20"/>
            <w:szCs w:val="20"/>
          </w:rPr>
          <w:delText>Issue is now in a state of “Pending Complete” with Requesting CR as Responsible MP</w:delText>
        </w:r>
      </w:del>
    </w:p>
    <w:p w:rsidR="00D5056C" w:rsidRPr="00D5056C" w:rsidDel="005614A2" w:rsidRDefault="00D5056C" w:rsidP="00D5056C">
      <w:pPr>
        <w:pStyle w:val="ListParagraph"/>
        <w:numPr>
          <w:ilvl w:val="0"/>
          <w:numId w:val="20"/>
        </w:numPr>
        <w:rPr>
          <w:del w:id="306" w:author="ercot" w:date="2011-01-18T15:11:00Z"/>
          <w:rFonts w:ascii="Arial" w:hAnsi="Arial" w:cs="Arial"/>
          <w:sz w:val="20"/>
          <w:szCs w:val="20"/>
        </w:rPr>
      </w:pPr>
      <w:del w:id="307" w:author="ercot" w:date="2011-01-18T15:11:00Z">
        <w:r w:rsidDel="005614A2">
          <w:rPr>
            <w:rFonts w:ascii="Arial" w:hAnsi="Arial" w:cs="Arial"/>
            <w:color w:val="000000"/>
            <w:sz w:val="20"/>
            <w:szCs w:val="20"/>
          </w:rPr>
          <w:delText>Requesting CR selects “Complete”, and issue is closed.</w:delText>
        </w:r>
      </w:del>
    </w:p>
    <w:p w:rsidR="00D5056C" w:rsidRPr="00D5056C" w:rsidRDefault="00D5056C" w:rsidP="00D5056C">
      <w:pPr>
        <w:pStyle w:val="ListParagraph"/>
        <w:ind w:left="1170"/>
        <w:rPr>
          <w:rFonts w:ascii="Arial" w:hAnsi="Arial" w:cs="Arial"/>
          <w:sz w:val="20"/>
          <w:szCs w:val="20"/>
        </w:rPr>
      </w:pPr>
    </w:p>
    <w:p w:rsidR="00D5056C" w:rsidDel="005614A2" w:rsidRDefault="00D5056C" w:rsidP="00D5056C">
      <w:pPr>
        <w:pStyle w:val="ListParagraph"/>
        <w:numPr>
          <w:ilvl w:val="1"/>
          <w:numId w:val="12"/>
        </w:numPr>
        <w:rPr>
          <w:del w:id="308" w:author="ercot" w:date="2011-01-18T15:11:00Z"/>
          <w:rFonts w:ascii="Arial" w:hAnsi="Arial" w:cs="Arial"/>
          <w:sz w:val="20"/>
          <w:szCs w:val="20"/>
        </w:rPr>
      </w:pPr>
      <w:del w:id="309" w:author="ercot" w:date="2011-01-18T15:11:00Z">
        <w:r w:rsidRPr="00D5056C" w:rsidDel="005614A2">
          <w:rPr>
            <w:rFonts w:ascii="Arial" w:hAnsi="Arial" w:cs="Arial"/>
            <w:sz w:val="20"/>
            <w:szCs w:val="20"/>
          </w:rPr>
          <w:delText xml:space="preserve">Extension Scenario (Automated): Requesting CR submits issue, TDSP does initial evaluation, REP of Record does not “Begin Working” and exceeds time limit, </w:delText>
        </w:r>
        <w:r w:rsidDel="005614A2">
          <w:rPr>
            <w:rFonts w:ascii="Arial" w:hAnsi="Arial" w:cs="Arial"/>
            <w:sz w:val="20"/>
            <w:szCs w:val="20"/>
          </w:rPr>
          <w:delText>“Time Limit Exceeded” transition becomes available to Submitting CR</w:delText>
        </w:r>
        <w:r w:rsidR="00760300" w:rsidDel="005614A2">
          <w:rPr>
            <w:rFonts w:ascii="Arial" w:hAnsi="Arial" w:cs="Arial"/>
            <w:sz w:val="20"/>
            <w:szCs w:val="20"/>
          </w:rPr>
          <w:delText xml:space="preserve">, TDSP </w:delText>
        </w:r>
        <w:r w:rsidRPr="00D5056C" w:rsidDel="005614A2">
          <w:rPr>
            <w:rFonts w:ascii="Arial" w:hAnsi="Arial" w:cs="Arial"/>
            <w:sz w:val="20"/>
            <w:szCs w:val="20"/>
          </w:rPr>
          <w:delText>removes switch hold.</w:delText>
        </w:r>
      </w:del>
    </w:p>
    <w:p w:rsidR="00D5056C" w:rsidDel="005614A2" w:rsidRDefault="00D5056C" w:rsidP="00D5056C">
      <w:pPr>
        <w:pStyle w:val="ListParagraph"/>
        <w:numPr>
          <w:ilvl w:val="0"/>
          <w:numId w:val="24"/>
        </w:numPr>
        <w:rPr>
          <w:del w:id="310" w:author="ercot" w:date="2011-01-18T15:11:00Z"/>
          <w:rFonts w:ascii="Arial" w:hAnsi="Arial" w:cs="Arial"/>
          <w:sz w:val="20"/>
          <w:szCs w:val="20"/>
        </w:rPr>
      </w:pPr>
      <w:del w:id="311" w:author="ercot" w:date="2011-01-18T15:11:00Z">
        <w:r w:rsidDel="005614A2">
          <w:rPr>
            <w:rFonts w:ascii="Arial" w:hAnsi="Arial" w:cs="Arial"/>
            <w:sz w:val="20"/>
            <w:szCs w:val="20"/>
          </w:rPr>
          <w:delText>Requesting CR selects “Switch Hold Removal” from Submit Tree</w:delText>
        </w:r>
      </w:del>
    </w:p>
    <w:p w:rsidR="00D5056C" w:rsidDel="005614A2" w:rsidRDefault="00D5056C" w:rsidP="00D5056C">
      <w:pPr>
        <w:pStyle w:val="ListParagraph"/>
        <w:numPr>
          <w:ilvl w:val="0"/>
          <w:numId w:val="24"/>
        </w:numPr>
        <w:rPr>
          <w:del w:id="312" w:author="ercot" w:date="2011-01-18T15:11:00Z"/>
          <w:rFonts w:ascii="Arial" w:hAnsi="Arial" w:cs="Arial"/>
          <w:sz w:val="20"/>
          <w:szCs w:val="20"/>
        </w:rPr>
      </w:pPr>
      <w:del w:id="313" w:author="ercot" w:date="2011-01-18T15:11:00Z">
        <w:r w:rsidDel="005614A2">
          <w:rPr>
            <w:rFonts w:ascii="Arial" w:hAnsi="Arial" w:cs="Arial"/>
            <w:sz w:val="20"/>
            <w:szCs w:val="20"/>
          </w:rPr>
          <w:delText>Requesting CR attaches all necessary documentation and chooses the “Submit” transition</w:delText>
        </w:r>
      </w:del>
    </w:p>
    <w:p w:rsidR="00D5056C" w:rsidDel="005614A2" w:rsidRDefault="00D5056C" w:rsidP="00D5056C">
      <w:pPr>
        <w:pStyle w:val="ListParagraph"/>
        <w:numPr>
          <w:ilvl w:val="0"/>
          <w:numId w:val="24"/>
        </w:numPr>
        <w:rPr>
          <w:del w:id="314" w:author="ercot" w:date="2011-01-18T15:11:00Z"/>
          <w:rFonts w:ascii="Arial" w:hAnsi="Arial" w:cs="Arial"/>
          <w:sz w:val="20"/>
          <w:szCs w:val="20"/>
        </w:rPr>
      </w:pPr>
      <w:del w:id="315" w:author="ercot" w:date="2011-01-18T15:11:00Z">
        <w:r w:rsidDel="005614A2">
          <w:rPr>
            <w:rFonts w:ascii="Arial" w:hAnsi="Arial" w:cs="Arial"/>
            <w:sz w:val="20"/>
            <w:szCs w:val="20"/>
          </w:rPr>
          <w:delText>The issue is now in the state of “New (TDSP)” with the TDSP as Responsible MP</w:delText>
        </w:r>
      </w:del>
    </w:p>
    <w:p w:rsidR="00D5056C" w:rsidDel="005614A2" w:rsidRDefault="00D5056C" w:rsidP="00D5056C">
      <w:pPr>
        <w:pStyle w:val="ListParagraph"/>
        <w:numPr>
          <w:ilvl w:val="0"/>
          <w:numId w:val="24"/>
        </w:numPr>
        <w:rPr>
          <w:del w:id="316" w:author="ercot" w:date="2011-01-18T15:11:00Z"/>
          <w:rFonts w:ascii="Arial" w:hAnsi="Arial" w:cs="Arial"/>
          <w:sz w:val="20"/>
          <w:szCs w:val="20"/>
        </w:rPr>
      </w:pPr>
      <w:del w:id="317" w:author="ercot" w:date="2011-01-18T15:11:00Z">
        <w:r w:rsidDel="005614A2">
          <w:rPr>
            <w:rFonts w:ascii="Arial" w:hAnsi="Arial" w:cs="Arial"/>
            <w:sz w:val="20"/>
            <w:szCs w:val="20"/>
          </w:rPr>
          <w:delText>TDSP clicks “Begin Working”</w:delText>
        </w:r>
      </w:del>
    </w:p>
    <w:p w:rsidR="00D5056C" w:rsidDel="005614A2" w:rsidRDefault="00D5056C" w:rsidP="00D5056C">
      <w:pPr>
        <w:pStyle w:val="ListParagraph"/>
        <w:numPr>
          <w:ilvl w:val="0"/>
          <w:numId w:val="24"/>
        </w:numPr>
        <w:rPr>
          <w:del w:id="318" w:author="ercot" w:date="2011-01-18T15:11:00Z"/>
          <w:rFonts w:ascii="Arial" w:hAnsi="Arial" w:cs="Arial"/>
          <w:sz w:val="20"/>
          <w:szCs w:val="20"/>
        </w:rPr>
      </w:pPr>
      <w:del w:id="319" w:author="ercot" w:date="2011-01-18T15:11:00Z">
        <w:r w:rsidDel="005614A2">
          <w:rPr>
            <w:rFonts w:ascii="Arial" w:hAnsi="Arial" w:cs="Arial"/>
            <w:sz w:val="20"/>
            <w:szCs w:val="20"/>
          </w:rPr>
          <w:delText>The issue is now in a state of “In Progress (TDSP)</w:delText>
        </w:r>
      </w:del>
    </w:p>
    <w:p w:rsidR="00D5056C" w:rsidDel="005614A2" w:rsidRDefault="00D5056C" w:rsidP="00D5056C">
      <w:pPr>
        <w:pStyle w:val="ListParagraph"/>
        <w:numPr>
          <w:ilvl w:val="0"/>
          <w:numId w:val="24"/>
        </w:numPr>
        <w:rPr>
          <w:del w:id="320" w:author="ercot" w:date="2011-01-18T15:11:00Z"/>
          <w:rFonts w:ascii="Arial" w:hAnsi="Arial" w:cs="Arial"/>
          <w:sz w:val="20"/>
          <w:szCs w:val="20"/>
        </w:rPr>
      </w:pPr>
      <w:del w:id="321" w:author="ercot" w:date="2011-01-18T15:11:00Z">
        <w:r w:rsidDel="005614A2">
          <w:rPr>
            <w:rFonts w:ascii="Arial" w:hAnsi="Arial" w:cs="Arial"/>
            <w:sz w:val="20"/>
            <w:szCs w:val="20"/>
          </w:rPr>
          <w:delText>TDSP clicks “Send to REP of Record</w:delText>
        </w:r>
      </w:del>
    </w:p>
    <w:p w:rsidR="00D5056C" w:rsidRPr="00E9532A" w:rsidDel="005614A2" w:rsidRDefault="00D5056C" w:rsidP="00D5056C">
      <w:pPr>
        <w:pStyle w:val="ListParagraph"/>
        <w:numPr>
          <w:ilvl w:val="0"/>
          <w:numId w:val="24"/>
        </w:numPr>
        <w:rPr>
          <w:del w:id="322" w:author="ercot" w:date="2011-01-18T15:11:00Z"/>
          <w:rFonts w:ascii="Arial" w:hAnsi="Arial" w:cs="Arial"/>
          <w:sz w:val="20"/>
          <w:szCs w:val="20"/>
        </w:rPr>
      </w:pPr>
      <w:del w:id="323" w:author="ercot" w:date="2011-01-18T15:11:00Z">
        <w:r w:rsidDel="005614A2">
          <w:rPr>
            <w:rFonts w:ascii="Arial" w:hAnsi="Arial" w:cs="Arial"/>
            <w:sz w:val="20"/>
            <w:szCs w:val="20"/>
          </w:rPr>
          <w:delText>The issue is now in a state of “New” with the REP of Record as Responsible MP</w:delText>
        </w:r>
      </w:del>
    </w:p>
    <w:p w:rsidR="00D5056C" w:rsidRPr="004922E4" w:rsidDel="005614A2" w:rsidRDefault="00D5056C" w:rsidP="00D5056C">
      <w:pPr>
        <w:pStyle w:val="ListParagraph"/>
        <w:numPr>
          <w:ilvl w:val="0"/>
          <w:numId w:val="24"/>
        </w:numPr>
        <w:rPr>
          <w:del w:id="324" w:author="ercot" w:date="2011-01-18T15:11:00Z"/>
          <w:rFonts w:ascii="Arial" w:hAnsi="Arial" w:cs="Arial"/>
          <w:sz w:val="20"/>
          <w:szCs w:val="20"/>
        </w:rPr>
      </w:pPr>
      <w:del w:id="325" w:author="ercot" w:date="2011-01-18T15:11:00Z">
        <w:r w:rsidDel="005614A2">
          <w:rPr>
            <w:rFonts w:ascii="Arial" w:hAnsi="Arial" w:cs="Arial"/>
            <w:color w:val="000000"/>
            <w:sz w:val="20"/>
            <w:szCs w:val="20"/>
          </w:rPr>
          <w:delText xml:space="preserve">Time limit expires, </w:delText>
        </w:r>
        <w:r w:rsidR="004922E4" w:rsidDel="005614A2">
          <w:rPr>
            <w:rFonts w:ascii="Arial" w:hAnsi="Arial" w:cs="Arial"/>
            <w:color w:val="000000"/>
            <w:sz w:val="20"/>
            <w:szCs w:val="20"/>
          </w:rPr>
          <w:delText>“Time Limit Exceeded” transition is now available to Requesting CR.</w:delText>
        </w:r>
      </w:del>
    </w:p>
    <w:p w:rsidR="004922E4" w:rsidRPr="00E9532A" w:rsidDel="005614A2" w:rsidRDefault="004922E4" w:rsidP="00D5056C">
      <w:pPr>
        <w:pStyle w:val="ListParagraph"/>
        <w:numPr>
          <w:ilvl w:val="0"/>
          <w:numId w:val="24"/>
        </w:numPr>
        <w:rPr>
          <w:del w:id="326" w:author="ercot" w:date="2011-01-18T15:11:00Z"/>
          <w:rFonts w:ascii="Arial" w:hAnsi="Arial" w:cs="Arial"/>
          <w:sz w:val="20"/>
          <w:szCs w:val="20"/>
        </w:rPr>
      </w:pPr>
      <w:del w:id="327" w:author="ercot" w:date="2011-01-18T15:11:00Z">
        <w:r w:rsidDel="005614A2">
          <w:rPr>
            <w:rFonts w:ascii="Arial" w:hAnsi="Arial" w:cs="Arial"/>
            <w:color w:val="000000"/>
            <w:sz w:val="20"/>
            <w:szCs w:val="20"/>
          </w:rPr>
          <w:delText>Requesting CR chooses “Time Limit Exceeded” transition</w:delText>
        </w:r>
      </w:del>
    </w:p>
    <w:p w:rsidR="00D5056C" w:rsidRPr="00E9532A" w:rsidDel="005614A2" w:rsidRDefault="00D5056C" w:rsidP="00D5056C">
      <w:pPr>
        <w:pStyle w:val="ListParagraph"/>
        <w:numPr>
          <w:ilvl w:val="0"/>
          <w:numId w:val="24"/>
        </w:numPr>
        <w:rPr>
          <w:del w:id="328" w:author="ercot" w:date="2011-01-18T15:11:00Z"/>
          <w:rFonts w:ascii="Arial" w:hAnsi="Arial" w:cs="Arial"/>
          <w:sz w:val="20"/>
          <w:szCs w:val="20"/>
        </w:rPr>
      </w:pPr>
      <w:del w:id="329" w:author="ercot" w:date="2011-01-18T15:11:00Z">
        <w:r w:rsidRPr="00E9532A" w:rsidDel="005614A2">
          <w:rPr>
            <w:rFonts w:ascii="Arial" w:hAnsi="Arial" w:cs="Arial"/>
            <w:color w:val="000000"/>
            <w:sz w:val="20"/>
            <w:szCs w:val="20"/>
          </w:rPr>
          <w:delText xml:space="preserve">Issue is now in a state of </w:delText>
        </w:r>
        <w:r w:rsidR="008407A4" w:rsidDel="005614A2">
          <w:rPr>
            <w:rFonts w:ascii="Arial" w:hAnsi="Arial" w:cs="Arial"/>
            <w:color w:val="000000"/>
            <w:sz w:val="20"/>
            <w:szCs w:val="20"/>
          </w:rPr>
          <w:delText xml:space="preserve">“New (TDSP) - Final Review” </w:delText>
        </w:r>
        <w:r w:rsidRPr="00E9532A" w:rsidDel="005614A2">
          <w:rPr>
            <w:rFonts w:ascii="Arial" w:hAnsi="Arial" w:cs="Arial"/>
            <w:color w:val="000000"/>
            <w:sz w:val="20"/>
            <w:szCs w:val="20"/>
          </w:rPr>
          <w:delText>with the TDSP as Responsible MP</w:delText>
        </w:r>
      </w:del>
    </w:p>
    <w:p w:rsidR="00D5056C" w:rsidRPr="00E9532A" w:rsidDel="005614A2" w:rsidRDefault="00D5056C" w:rsidP="00D5056C">
      <w:pPr>
        <w:pStyle w:val="ListParagraph"/>
        <w:numPr>
          <w:ilvl w:val="0"/>
          <w:numId w:val="24"/>
        </w:numPr>
        <w:rPr>
          <w:del w:id="330" w:author="ercot" w:date="2011-01-18T15:11:00Z"/>
          <w:rFonts w:ascii="Arial" w:hAnsi="Arial" w:cs="Arial"/>
          <w:sz w:val="20"/>
          <w:szCs w:val="20"/>
        </w:rPr>
      </w:pPr>
      <w:del w:id="331" w:author="ercot" w:date="2011-01-18T15:11:00Z">
        <w:r w:rsidDel="005614A2">
          <w:rPr>
            <w:rFonts w:ascii="Arial" w:hAnsi="Arial" w:cs="Arial"/>
            <w:color w:val="000000"/>
            <w:sz w:val="20"/>
            <w:szCs w:val="20"/>
          </w:rPr>
          <w:delText>TDSP clicks “Begin Working”</w:delText>
        </w:r>
      </w:del>
    </w:p>
    <w:p w:rsidR="00D5056C" w:rsidRPr="00E9532A" w:rsidDel="005614A2" w:rsidRDefault="00D5056C" w:rsidP="00D5056C">
      <w:pPr>
        <w:pStyle w:val="ListParagraph"/>
        <w:numPr>
          <w:ilvl w:val="0"/>
          <w:numId w:val="24"/>
        </w:numPr>
        <w:rPr>
          <w:del w:id="332" w:author="ercot" w:date="2011-01-18T15:11:00Z"/>
          <w:rFonts w:ascii="Arial" w:hAnsi="Arial" w:cs="Arial"/>
          <w:sz w:val="20"/>
          <w:szCs w:val="20"/>
        </w:rPr>
      </w:pPr>
      <w:del w:id="333" w:author="ercot" w:date="2011-01-18T15:11:00Z">
        <w:r w:rsidDel="005614A2">
          <w:rPr>
            <w:rFonts w:ascii="Arial" w:hAnsi="Arial" w:cs="Arial"/>
            <w:color w:val="000000"/>
            <w:sz w:val="20"/>
            <w:szCs w:val="20"/>
          </w:rPr>
          <w:delText>Issue is now in a state of “</w:delText>
        </w:r>
        <w:r w:rsidDel="005614A2">
          <w:rPr>
            <w:rFonts w:ascii="Arial" w:hAnsi="Arial" w:cs="Arial"/>
            <w:sz w:val="20"/>
            <w:szCs w:val="20"/>
          </w:rPr>
          <w:delText>In Progress (TDSP)- Final Review</w:delText>
        </w:r>
        <w:r w:rsidDel="005614A2">
          <w:rPr>
            <w:rFonts w:ascii="Arial" w:hAnsi="Arial" w:cs="Arial"/>
            <w:color w:val="000000"/>
            <w:sz w:val="20"/>
            <w:szCs w:val="20"/>
          </w:rPr>
          <w:delText>” with the TDSP as Responsible MP</w:delText>
        </w:r>
      </w:del>
    </w:p>
    <w:p w:rsidR="00D5056C" w:rsidRPr="00E9532A" w:rsidDel="005614A2" w:rsidRDefault="00D5056C" w:rsidP="00D5056C">
      <w:pPr>
        <w:pStyle w:val="ListParagraph"/>
        <w:numPr>
          <w:ilvl w:val="0"/>
          <w:numId w:val="24"/>
        </w:numPr>
        <w:rPr>
          <w:del w:id="334" w:author="ercot" w:date="2011-01-18T15:11:00Z"/>
          <w:rFonts w:ascii="Arial" w:hAnsi="Arial" w:cs="Arial"/>
          <w:sz w:val="20"/>
          <w:szCs w:val="20"/>
        </w:rPr>
      </w:pPr>
      <w:del w:id="335" w:author="ercot" w:date="2011-01-18T15:11:00Z">
        <w:r w:rsidDel="005614A2">
          <w:rPr>
            <w:rFonts w:ascii="Arial" w:hAnsi="Arial" w:cs="Arial"/>
            <w:color w:val="000000"/>
            <w:sz w:val="20"/>
            <w:szCs w:val="20"/>
          </w:rPr>
          <w:delText>TDSP clicks the “Switch Hold Removed” transition</w:delText>
        </w:r>
      </w:del>
    </w:p>
    <w:p w:rsidR="00D5056C" w:rsidRPr="00E9532A" w:rsidDel="005614A2" w:rsidRDefault="00D5056C" w:rsidP="00D5056C">
      <w:pPr>
        <w:pStyle w:val="ListParagraph"/>
        <w:numPr>
          <w:ilvl w:val="0"/>
          <w:numId w:val="24"/>
        </w:numPr>
        <w:rPr>
          <w:del w:id="336" w:author="ercot" w:date="2011-01-18T15:11:00Z"/>
          <w:rFonts w:ascii="Arial" w:hAnsi="Arial" w:cs="Arial"/>
          <w:sz w:val="20"/>
          <w:szCs w:val="20"/>
        </w:rPr>
      </w:pPr>
      <w:del w:id="337" w:author="ercot" w:date="2011-01-18T15:11:00Z">
        <w:r w:rsidDel="005614A2">
          <w:rPr>
            <w:rFonts w:ascii="Arial" w:hAnsi="Arial" w:cs="Arial"/>
            <w:color w:val="000000"/>
            <w:sz w:val="20"/>
            <w:szCs w:val="20"/>
          </w:rPr>
          <w:delText>Issue is now in a state of “Pending Complete” with Requesting CR as Responsible MP</w:delText>
        </w:r>
      </w:del>
    </w:p>
    <w:p w:rsidR="00D5056C" w:rsidRPr="00D5056C" w:rsidDel="005614A2" w:rsidRDefault="00D5056C" w:rsidP="00D5056C">
      <w:pPr>
        <w:pStyle w:val="ListParagraph"/>
        <w:numPr>
          <w:ilvl w:val="0"/>
          <w:numId w:val="24"/>
        </w:numPr>
        <w:rPr>
          <w:del w:id="338" w:author="ercot" w:date="2011-01-18T15:11:00Z"/>
          <w:rFonts w:ascii="Arial" w:hAnsi="Arial" w:cs="Arial"/>
          <w:sz w:val="20"/>
          <w:szCs w:val="20"/>
        </w:rPr>
      </w:pPr>
      <w:del w:id="339" w:author="ercot" w:date="2011-01-18T15:11:00Z">
        <w:r w:rsidDel="005614A2">
          <w:rPr>
            <w:rFonts w:ascii="Arial" w:hAnsi="Arial" w:cs="Arial"/>
            <w:color w:val="000000"/>
            <w:sz w:val="20"/>
            <w:szCs w:val="20"/>
          </w:rPr>
          <w:delText>Requesting CR selects “Complete”, and issue is closed.</w:delText>
        </w:r>
      </w:del>
    </w:p>
    <w:p w:rsidR="00D5056C" w:rsidRPr="00D5056C" w:rsidRDefault="00D5056C" w:rsidP="00D5056C">
      <w:pPr>
        <w:pStyle w:val="ListParagraph"/>
        <w:rPr>
          <w:rFonts w:ascii="Arial" w:hAnsi="Arial" w:cs="Arial"/>
          <w:sz w:val="20"/>
          <w:szCs w:val="20"/>
        </w:rPr>
      </w:pPr>
    </w:p>
    <w:sectPr w:rsidR="00D5056C" w:rsidRPr="00D5056C" w:rsidSect="009441A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0" w:author="jonathan.landry" w:date="2010-11-16T16:56:00Z" w:initials="j">
    <w:p w:rsidR="006D64CD" w:rsidRDefault="006D64CD">
      <w:pPr>
        <w:pStyle w:val="CommentText"/>
      </w:pPr>
      <w:r>
        <w:rPr>
          <w:rStyle w:val="CommentReference"/>
        </w:rPr>
        <w:annotationRef/>
      </w:r>
      <w:r>
        <w:t>Ideally, TDSP would not have to assign this to a specific CR, as ERCOT would designate the ROR, similar to IAG?</w:t>
      </w:r>
    </w:p>
  </w:comment>
  <w:comment w:id="62" w:author="jonathan.landry" w:date="2010-11-16T15:45:00Z" w:initials="j">
    <w:p w:rsidR="006D64CD" w:rsidRDefault="006D64CD">
      <w:pPr>
        <w:pStyle w:val="CommentText"/>
      </w:pPr>
      <w:r>
        <w:rPr>
          <w:rStyle w:val="CommentReference"/>
        </w:rPr>
        <w:annotationRef/>
      </w:r>
      <w:r>
        <w:t>Do we need a workflow for when this is chosen prematurely?</w:t>
      </w:r>
    </w:p>
  </w:comment>
  <w:comment w:id="73" w:author="jonathan.landry" w:date="2010-12-07T18:41:00Z" w:initials="j">
    <w:p w:rsidR="006D64CD" w:rsidRDefault="006D64CD" w:rsidP="00DA69CD">
      <w:pPr>
        <w:pStyle w:val="CommentText"/>
      </w:pPr>
      <w:r>
        <w:rPr>
          <w:rStyle w:val="CommentReference"/>
        </w:rPr>
        <w:annotationRef/>
      </w:r>
      <w:r>
        <w:t xml:space="preserve">Is this possible since dropdown is required?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8F2" w:rsidRDefault="00A918F2" w:rsidP="00DE3836">
      <w:pPr>
        <w:spacing w:after="0" w:line="240" w:lineRule="auto"/>
      </w:pPr>
      <w:r>
        <w:separator/>
      </w:r>
    </w:p>
  </w:endnote>
  <w:endnote w:type="continuationSeparator" w:id="0">
    <w:p w:rsidR="00A918F2" w:rsidRDefault="00A918F2" w:rsidP="00DE3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8F2" w:rsidRDefault="00A918F2" w:rsidP="00DE3836">
      <w:pPr>
        <w:spacing w:after="0" w:line="240" w:lineRule="auto"/>
      </w:pPr>
      <w:r>
        <w:separator/>
      </w:r>
    </w:p>
  </w:footnote>
  <w:footnote w:type="continuationSeparator" w:id="0">
    <w:p w:rsidR="00A918F2" w:rsidRDefault="00A918F2" w:rsidP="00DE38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55CD"/>
    <w:multiLevelType w:val="hybridMultilevel"/>
    <w:tmpl w:val="348C5D02"/>
    <w:lvl w:ilvl="0" w:tplc="78700752">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
    <w:nsid w:val="0E143FA9"/>
    <w:multiLevelType w:val="hybridMultilevel"/>
    <w:tmpl w:val="21CA9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92496"/>
    <w:multiLevelType w:val="hybridMultilevel"/>
    <w:tmpl w:val="EDE030D6"/>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A70737"/>
    <w:multiLevelType w:val="hybridMultilevel"/>
    <w:tmpl w:val="BF1C10A4"/>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942FCF"/>
    <w:multiLevelType w:val="hybridMultilevel"/>
    <w:tmpl w:val="21ECDEB8"/>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29F5550D"/>
    <w:multiLevelType w:val="hybridMultilevel"/>
    <w:tmpl w:val="41408506"/>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594AEE"/>
    <w:multiLevelType w:val="multilevel"/>
    <w:tmpl w:val="3D70579C"/>
    <w:lvl w:ilvl="0">
      <w:start w:val="1"/>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53F3C6A"/>
    <w:multiLevelType w:val="multilevel"/>
    <w:tmpl w:val="64C450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2957FF"/>
    <w:multiLevelType w:val="hybridMultilevel"/>
    <w:tmpl w:val="AC9ECB7A"/>
    <w:lvl w:ilvl="0" w:tplc="612A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5B0081"/>
    <w:multiLevelType w:val="hybridMultilevel"/>
    <w:tmpl w:val="03C86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A64F6"/>
    <w:multiLevelType w:val="multilevel"/>
    <w:tmpl w:val="91C01492"/>
    <w:lvl w:ilvl="0">
      <w:start w:val="5"/>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D7D684D"/>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8531DD"/>
    <w:multiLevelType w:val="hybridMultilevel"/>
    <w:tmpl w:val="83E2D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923DF4"/>
    <w:multiLevelType w:val="hybridMultilevel"/>
    <w:tmpl w:val="7D94073E"/>
    <w:lvl w:ilvl="0" w:tplc="E90650BA">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17F3C0C"/>
    <w:multiLevelType w:val="hybridMultilevel"/>
    <w:tmpl w:val="4066E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DF0F8B"/>
    <w:multiLevelType w:val="hybridMultilevel"/>
    <w:tmpl w:val="AC9ECB7A"/>
    <w:lvl w:ilvl="0" w:tplc="612A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A762677"/>
    <w:multiLevelType w:val="hybridMultilevel"/>
    <w:tmpl w:val="BF5E158E"/>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62DC535D"/>
    <w:multiLevelType w:val="hybridMultilevel"/>
    <w:tmpl w:val="90129B6E"/>
    <w:lvl w:ilvl="0" w:tplc="9968D7FC">
      <w:start w:val="5"/>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EE0D74"/>
    <w:multiLevelType w:val="hybridMultilevel"/>
    <w:tmpl w:val="BB9CC90A"/>
    <w:lvl w:ilvl="0" w:tplc="612A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3D75E8"/>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6E3289"/>
    <w:multiLevelType w:val="multilevel"/>
    <w:tmpl w:val="91C01492"/>
    <w:lvl w:ilvl="0">
      <w:start w:val="5"/>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7A183AE6"/>
    <w:multiLevelType w:val="hybridMultilevel"/>
    <w:tmpl w:val="51B4E65E"/>
    <w:lvl w:ilvl="0" w:tplc="351282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A805C2"/>
    <w:multiLevelType w:val="multilevel"/>
    <w:tmpl w:val="409AB8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D8649D3"/>
    <w:multiLevelType w:val="hybridMultilevel"/>
    <w:tmpl w:val="4F7A8232"/>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F9546CF"/>
    <w:multiLevelType w:val="multilevel"/>
    <w:tmpl w:val="833E7806"/>
    <w:lvl w:ilvl="0">
      <w:start w:val="1"/>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9"/>
  </w:num>
  <w:num w:numId="2">
    <w:abstractNumId w:val="7"/>
  </w:num>
  <w:num w:numId="3">
    <w:abstractNumId w:val="11"/>
  </w:num>
  <w:num w:numId="4">
    <w:abstractNumId w:val="23"/>
  </w:num>
  <w:num w:numId="5">
    <w:abstractNumId w:val="2"/>
  </w:num>
  <w:num w:numId="6">
    <w:abstractNumId w:val="3"/>
  </w:num>
  <w:num w:numId="7">
    <w:abstractNumId w:val="8"/>
  </w:num>
  <w:num w:numId="8">
    <w:abstractNumId w:val="18"/>
  </w:num>
  <w:num w:numId="9">
    <w:abstractNumId w:val="5"/>
  </w:num>
  <w:num w:numId="10">
    <w:abstractNumId w:val="21"/>
  </w:num>
  <w:num w:numId="11">
    <w:abstractNumId w:val="13"/>
  </w:num>
  <w:num w:numId="12">
    <w:abstractNumId w:val="10"/>
  </w:num>
  <w:num w:numId="13">
    <w:abstractNumId w:val="17"/>
  </w:num>
  <w:num w:numId="14">
    <w:abstractNumId w:val="14"/>
  </w:num>
  <w:num w:numId="15">
    <w:abstractNumId w:val="0"/>
  </w:num>
  <w:num w:numId="16">
    <w:abstractNumId w:val="1"/>
  </w:num>
  <w:num w:numId="17">
    <w:abstractNumId w:val="16"/>
  </w:num>
  <w:num w:numId="18">
    <w:abstractNumId w:val="4"/>
  </w:num>
  <w:num w:numId="19">
    <w:abstractNumId w:val="20"/>
  </w:num>
  <w:num w:numId="20">
    <w:abstractNumId w:val="6"/>
  </w:num>
  <w:num w:numId="21">
    <w:abstractNumId w:val="22"/>
  </w:num>
  <w:num w:numId="22">
    <w:abstractNumId w:val="12"/>
  </w:num>
  <w:num w:numId="23">
    <w:abstractNumId w:val="9"/>
  </w:num>
  <w:num w:numId="24">
    <w:abstractNumId w:val="24"/>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rsids>
    <w:rsidRoot w:val="000E7E4A"/>
    <w:rsid w:val="000043B5"/>
    <w:rsid w:val="00037F6C"/>
    <w:rsid w:val="00062793"/>
    <w:rsid w:val="00076075"/>
    <w:rsid w:val="0008135C"/>
    <w:rsid w:val="000E7E4A"/>
    <w:rsid w:val="00116547"/>
    <w:rsid w:val="00144C36"/>
    <w:rsid w:val="00153D43"/>
    <w:rsid w:val="00156874"/>
    <w:rsid w:val="00162FFB"/>
    <w:rsid w:val="001633AE"/>
    <w:rsid w:val="001701EE"/>
    <w:rsid w:val="001862C5"/>
    <w:rsid w:val="001951D8"/>
    <w:rsid w:val="001B2D21"/>
    <w:rsid w:val="001F3748"/>
    <w:rsid w:val="00237702"/>
    <w:rsid w:val="00257248"/>
    <w:rsid w:val="00266D0E"/>
    <w:rsid w:val="002700AD"/>
    <w:rsid w:val="00282FA7"/>
    <w:rsid w:val="002866A6"/>
    <w:rsid w:val="00291273"/>
    <w:rsid w:val="002B0595"/>
    <w:rsid w:val="002C2727"/>
    <w:rsid w:val="002F1869"/>
    <w:rsid w:val="002F48A0"/>
    <w:rsid w:val="002F6F89"/>
    <w:rsid w:val="00327A26"/>
    <w:rsid w:val="00354657"/>
    <w:rsid w:val="00371026"/>
    <w:rsid w:val="0042117F"/>
    <w:rsid w:val="004226C4"/>
    <w:rsid w:val="004402BD"/>
    <w:rsid w:val="00463485"/>
    <w:rsid w:val="004740F9"/>
    <w:rsid w:val="004834E6"/>
    <w:rsid w:val="004922E4"/>
    <w:rsid w:val="00497EFE"/>
    <w:rsid w:val="004B18AD"/>
    <w:rsid w:val="004B763F"/>
    <w:rsid w:val="004D117E"/>
    <w:rsid w:val="004D3730"/>
    <w:rsid w:val="00517FB9"/>
    <w:rsid w:val="0056139B"/>
    <w:rsid w:val="00561423"/>
    <w:rsid w:val="005614A2"/>
    <w:rsid w:val="005877E2"/>
    <w:rsid w:val="00595619"/>
    <w:rsid w:val="0059771F"/>
    <w:rsid w:val="005A1953"/>
    <w:rsid w:val="005C2332"/>
    <w:rsid w:val="005F3439"/>
    <w:rsid w:val="00600679"/>
    <w:rsid w:val="00616833"/>
    <w:rsid w:val="006209E1"/>
    <w:rsid w:val="00666DCE"/>
    <w:rsid w:val="006720A5"/>
    <w:rsid w:val="00685963"/>
    <w:rsid w:val="006C3BB5"/>
    <w:rsid w:val="006C7C48"/>
    <w:rsid w:val="006D64CD"/>
    <w:rsid w:val="006F708E"/>
    <w:rsid w:val="007131A7"/>
    <w:rsid w:val="007259B1"/>
    <w:rsid w:val="007326F4"/>
    <w:rsid w:val="0075449B"/>
    <w:rsid w:val="00760300"/>
    <w:rsid w:val="0076103A"/>
    <w:rsid w:val="00767CFD"/>
    <w:rsid w:val="00783159"/>
    <w:rsid w:val="007B036D"/>
    <w:rsid w:val="007B7CDA"/>
    <w:rsid w:val="007E2C37"/>
    <w:rsid w:val="007E7220"/>
    <w:rsid w:val="007F4BE1"/>
    <w:rsid w:val="008204BB"/>
    <w:rsid w:val="008407A4"/>
    <w:rsid w:val="008478E0"/>
    <w:rsid w:val="008505BA"/>
    <w:rsid w:val="00863C2A"/>
    <w:rsid w:val="008747F0"/>
    <w:rsid w:val="008D3A81"/>
    <w:rsid w:val="008E7BE0"/>
    <w:rsid w:val="008F37B6"/>
    <w:rsid w:val="0092546F"/>
    <w:rsid w:val="00934628"/>
    <w:rsid w:val="009441AA"/>
    <w:rsid w:val="00957A8B"/>
    <w:rsid w:val="0098260A"/>
    <w:rsid w:val="009855E7"/>
    <w:rsid w:val="00985F2D"/>
    <w:rsid w:val="0099096E"/>
    <w:rsid w:val="00996C2E"/>
    <w:rsid w:val="009A2737"/>
    <w:rsid w:val="009C4DFB"/>
    <w:rsid w:val="009E18D3"/>
    <w:rsid w:val="00A33FD1"/>
    <w:rsid w:val="00A3495D"/>
    <w:rsid w:val="00A42AC6"/>
    <w:rsid w:val="00A63958"/>
    <w:rsid w:val="00A65099"/>
    <w:rsid w:val="00A857AF"/>
    <w:rsid w:val="00A918F2"/>
    <w:rsid w:val="00AC5D1F"/>
    <w:rsid w:val="00AD3114"/>
    <w:rsid w:val="00AE0392"/>
    <w:rsid w:val="00AE35F1"/>
    <w:rsid w:val="00AF0700"/>
    <w:rsid w:val="00AF3935"/>
    <w:rsid w:val="00B070DC"/>
    <w:rsid w:val="00B23D1C"/>
    <w:rsid w:val="00B23F65"/>
    <w:rsid w:val="00B31C2A"/>
    <w:rsid w:val="00B50558"/>
    <w:rsid w:val="00B85107"/>
    <w:rsid w:val="00B96C15"/>
    <w:rsid w:val="00BC28FE"/>
    <w:rsid w:val="00C008A0"/>
    <w:rsid w:val="00C14F2C"/>
    <w:rsid w:val="00C33E12"/>
    <w:rsid w:val="00C360F0"/>
    <w:rsid w:val="00C6254E"/>
    <w:rsid w:val="00C92629"/>
    <w:rsid w:val="00CA116D"/>
    <w:rsid w:val="00CA5C4E"/>
    <w:rsid w:val="00CB7F84"/>
    <w:rsid w:val="00CF0EF5"/>
    <w:rsid w:val="00CF2087"/>
    <w:rsid w:val="00D37A4A"/>
    <w:rsid w:val="00D5056C"/>
    <w:rsid w:val="00D51FCF"/>
    <w:rsid w:val="00D64039"/>
    <w:rsid w:val="00D8449A"/>
    <w:rsid w:val="00DA1789"/>
    <w:rsid w:val="00DA69CD"/>
    <w:rsid w:val="00DA7295"/>
    <w:rsid w:val="00DC69F1"/>
    <w:rsid w:val="00DE3836"/>
    <w:rsid w:val="00DF11A1"/>
    <w:rsid w:val="00E01EDE"/>
    <w:rsid w:val="00E22031"/>
    <w:rsid w:val="00E255B2"/>
    <w:rsid w:val="00E25998"/>
    <w:rsid w:val="00E476A8"/>
    <w:rsid w:val="00E526D1"/>
    <w:rsid w:val="00E672F5"/>
    <w:rsid w:val="00E9516D"/>
    <w:rsid w:val="00EB2F0D"/>
    <w:rsid w:val="00ED5DBB"/>
    <w:rsid w:val="00EE2D5B"/>
    <w:rsid w:val="00F7613B"/>
    <w:rsid w:val="00F80BD2"/>
    <w:rsid w:val="00FD0500"/>
    <w:rsid w:val="00FD11C7"/>
    <w:rsid w:val="00FD1E84"/>
    <w:rsid w:val="00FD4D88"/>
    <w:rsid w:val="00FF51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E4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E4A"/>
    <w:pPr>
      <w:ind w:left="720"/>
      <w:contextualSpacing/>
    </w:pPr>
  </w:style>
  <w:style w:type="character" w:styleId="CommentReference">
    <w:name w:val="annotation reference"/>
    <w:basedOn w:val="DefaultParagraphFont"/>
    <w:uiPriority w:val="99"/>
    <w:semiHidden/>
    <w:unhideWhenUsed/>
    <w:rsid w:val="000E7E4A"/>
    <w:rPr>
      <w:sz w:val="16"/>
      <w:szCs w:val="16"/>
    </w:rPr>
  </w:style>
  <w:style w:type="paragraph" w:styleId="CommentText">
    <w:name w:val="annotation text"/>
    <w:basedOn w:val="Normal"/>
    <w:link w:val="CommentTextChar"/>
    <w:uiPriority w:val="99"/>
    <w:semiHidden/>
    <w:unhideWhenUsed/>
    <w:rsid w:val="000E7E4A"/>
    <w:pPr>
      <w:spacing w:line="240" w:lineRule="auto"/>
    </w:pPr>
    <w:rPr>
      <w:sz w:val="20"/>
      <w:szCs w:val="20"/>
    </w:rPr>
  </w:style>
  <w:style w:type="character" w:customStyle="1" w:styleId="CommentTextChar">
    <w:name w:val="Comment Text Char"/>
    <w:basedOn w:val="DefaultParagraphFont"/>
    <w:link w:val="CommentText"/>
    <w:uiPriority w:val="99"/>
    <w:semiHidden/>
    <w:rsid w:val="000E7E4A"/>
    <w:rPr>
      <w:sz w:val="20"/>
      <w:szCs w:val="20"/>
    </w:rPr>
  </w:style>
  <w:style w:type="paragraph" w:styleId="BalloonText">
    <w:name w:val="Balloon Text"/>
    <w:basedOn w:val="Normal"/>
    <w:link w:val="BalloonTextChar"/>
    <w:uiPriority w:val="99"/>
    <w:semiHidden/>
    <w:unhideWhenUsed/>
    <w:rsid w:val="000E7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E4A"/>
    <w:rPr>
      <w:rFonts w:ascii="Tahoma" w:hAnsi="Tahoma" w:cs="Tahoma"/>
      <w:sz w:val="16"/>
      <w:szCs w:val="16"/>
    </w:rPr>
  </w:style>
  <w:style w:type="paragraph" w:styleId="NoSpacing">
    <w:name w:val="No Spacing"/>
    <w:uiPriority w:val="1"/>
    <w:qFormat/>
    <w:rsid w:val="00DA7295"/>
    <w:rPr>
      <w:sz w:val="22"/>
      <w:szCs w:val="22"/>
    </w:rPr>
  </w:style>
  <w:style w:type="paragraph" w:styleId="CommentSubject">
    <w:name w:val="annotation subject"/>
    <w:basedOn w:val="CommentText"/>
    <w:next w:val="CommentText"/>
    <w:link w:val="CommentSubjectChar"/>
    <w:uiPriority w:val="99"/>
    <w:semiHidden/>
    <w:unhideWhenUsed/>
    <w:rsid w:val="00666DCE"/>
    <w:rPr>
      <w:b/>
      <w:bCs/>
    </w:rPr>
  </w:style>
  <w:style w:type="character" w:customStyle="1" w:styleId="CommentSubjectChar">
    <w:name w:val="Comment Subject Char"/>
    <w:basedOn w:val="CommentTextChar"/>
    <w:link w:val="CommentSubject"/>
    <w:uiPriority w:val="99"/>
    <w:semiHidden/>
    <w:rsid w:val="00666DCE"/>
    <w:rPr>
      <w:b/>
      <w:bCs/>
    </w:rPr>
  </w:style>
  <w:style w:type="paragraph" w:styleId="Header">
    <w:name w:val="header"/>
    <w:basedOn w:val="Normal"/>
    <w:link w:val="HeaderChar"/>
    <w:uiPriority w:val="99"/>
    <w:semiHidden/>
    <w:unhideWhenUsed/>
    <w:rsid w:val="00DE38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836"/>
  </w:style>
  <w:style w:type="paragraph" w:styleId="Footer">
    <w:name w:val="footer"/>
    <w:basedOn w:val="Normal"/>
    <w:link w:val="FooterChar"/>
    <w:uiPriority w:val="99"/>
    <w:semiHidden/>
    <w:unhideWhenUsed/>
    <w:rsid w:val="00DE38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38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2811</Words>
  <Characters>16027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18801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ercot</cp:lastModifiedBy>
  <cp:revision>2</cp:revision>
  <cp:lastPrinted>2010-12-08T00:53:00Z</cp:lastPrinted>
  <dcterms:created xsi:type="dcterms:W3CDTF">2011-01-19T16:13:00Z</dcterms:created>
  <dcterms:modified xsi:type="dcterms:W3CDTF">2011-01-19T16:13:00Z</dcterms:modified>
</cp:coreProperties>
</file>