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0C" w:rsidRDefault="00A4190C" w:rsidP="0034624D">
      <w:pPr>
        <w:pStyle w:val="ListParagraph"/>
        <w:numPr>
          <w:ilvl w:val="0"/>
          <w:numId w:val="1"/>
        </w:numPr>
      </w:pPr>
      <w:r>
        <w:t>Current Year Flat Start Update</w:t>
      </w:r>
    </w:p>
    <w:p w:rsidR="00C037CD" w:rsidRDefault="00C037CD" w:rsidP="0034624D">
      <w:pPr>
        <w:pStyle w:val="ListParagraph"/>
        <w:numPr>
          <w:ilvl w:val="1"/>
          <w:numId w:val="1"/>
        </w:numPr>
      </w:pPr>
      <w:r>
        <w:t>Current Year Non-Wind Flat Start – Approved.</w:t>
      </w:r>
    </w:p>
    <w:p w:rsidR="00C037CD" w:rsidRDefault="00C037CD" w:rsidP="0034624D">
      <w:pPr>
        <w:pStyle w:val="ListParagraph"/>
        <w:numPr>
          <w:ilvl w:val="1"/>
          <w:numId w:val="1"/>
        </w:numPr>
      </w:pPr>
      <w:r>
        <w:t xml:space="preserve">Current Year Wind Flat Start – </w:t>
      </w:r>
      <w:r w:rsidR="00025EA4">
        <w:t>Approved</w:t>
      </w:r>
      <w:r>
        <w:t>.</w:t>
      </w:r>
    </w:p>
    <w:p w:rsidR="00A4190C" w:rsidRDefault="00C037CD" w:rsidP="00C037CD">
      <w:pPr>
        <w:pStyle w:val="ListParagraph"/>
        <w:numPr>
          <w:ilvl w:val="0"/>
          <w:numId w:val="1"/>
        </w:numPr>
      </w:pPr>
      <w:r>
        <w:t>2011 Stability Book</w:t>
      </w:r>
    </w:p>
    <w:p w:rsidR="00C037CD" w:rsidRDefault="00C037CD" w:rsidP="00C037CD">
      <w:pPr>
        <w:pStyle w:val="ListParagraph"/>
        <w:numPr>
          <w:ilvl w:val="1"/>
          <w:numId w:val="1"/>
        </w:numPr>
      </w:pPr>
      <w:r>
        <w:t>Non-Wind Flat Start – Draft Pending.</w:t>
      </w:r>
    </w:p>
    <w:p w:rsidR="00025EA4" w:rsidRDefault="00025EA4" w:rsidP="00C037CD">
      <w:pPr>
        <w:pStyle w:val="ListParagraph"/>
        <w:numPr>
          <w:ilvl w:val="1"/>
          <w:numId w:val="1"/>
        </w:numPr>
      </w:pPr>
      <w:r>
        <w:t>Wind Flat Start – Draft Pending.</w:t>
      </w:r>
    </w:p>
    <w:p w:rsidR="00C36102" w:rsidRDefault="00A96097" w:rsidP="00C36102">
      <w:pPr>
        <w:pStyle w:val="ListParagraph"/>
        <w:numPr>
          <w:ilvl w:val="0"/>
          <w:numId w:val="1"/>
        </w:numPr>
      </w:pPr>
      <w:r>
        <w:t>2011 Flat Start Schedule</w:t>
      </w:r>
      <w:r w:rsidR="00B06937">
        <w:t xml:space="preserve"> (Remaining)</w:t>
      </w:r>
      <w:r>
        <w:t>:</w:t>
      </w:r>
    </w:p>
    <w:p w:rsidR="006C3EB8" w:rsidRDefault="006C3EB8" w:rsidP="006C3EB8">
      <w:pPr>
        <w:pStyle w:val="Body"/>
        <w:spacing w:before="0" w:after="0"/>
        <w:ind w:left="360"/>
        <w:jc w:val="center"/>
      </w:pPr>
      <w:r>
        <w:rPr>
          <w:noProof/>
        </w:rPr>
        <w:drawing>
          <wp:inline distT="0" distB="0" distL="0" distR="0">
            <wp:extent cx="3303040" cy="1184564"/>
            <wp:effectExtent l="19050" t="0" r="0" b="0"/>
            <wp:docPr id="1" name="Picture 1" descr="time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9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040" cy="118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EB8" w:rsidRPr="0043343B" w:rsidRDefault="006C3EB8" w:rsidP="006C3EB8">
      <w:pPr>
        <w:pStyle w:val="Body"/>
        <w:spacing w:before="0" w:after="0"/>
        <w:ind w:left="360"/>
        <w:jc w:val="center"/>
        <w:rPr>
          <w:b/>
          <w:sz w:val="18"/>
          <w:szCs w:val="18"/>
        </w:rPr>
      </w:pPr>
      <w:r w:rsidRPr="0043343B">
        <w:rPr>
          <w:b/>
          <w:sz w:val="18"/>
          <w:szCs w:val="18"/>
        </w:rPr>
        <w:t>Proposed DWG Flat Start case building schedule</w:t>
      </w:r>
    </w:p>
    <w:p w:rsidR="00A96097" w:rsidRDefault="00A96097" w:rsidP="00C037CD">
      <w:pPr>
        <w:pStyle w:val="ListParagraph"/>
        <w:numPr>
          <w:ilvl w:val="0"/>
          <w:numId w:val="1"/>
        </w:numPr>
      </w:pPr>
      <w:r>
        <w:t>Transition to Version 32-</w:t>
      </w:r>
    </w:p>
    <w:p w:rsidR="00C037CD" w:rsidRDefault="00C037CD" w:rsidP="00C037CD">
      <w:pPr>
        <w:pStyle w:val="ListParagraph"/>
        <w:numPr>
          <w:ilvl w:val="1"/>
          <w:numId w:val="1"/>
        </w:numPr>
      </w:pPr>
      <w:r>
        <w:t>Non-Wind Flat Start successfully performed in Version 32.</w:t>
      </w:r>
    </w:p>
    <w:p w:rsidR="00A96097" w:rsidRPr="00B10E4D" w:rsidRDefault="00C037CD" w:rsidP="00A96097">
      <w:pPr>
        <w:pStyle w:val="ListParagraph"/>
        <w:numPr>
          <w:ilvl w:val="1"/>
          <w:numId w:val="1"/>
        </w:numPr>
      </w:pPr>
      <w:r w:rsidRPr="00B10E4D">
        <w:t>Wind Flat Start</w:t>
      </w:r>
    </w:p>
    <w:p w:rsidR="00A96097" w:rsidRPr="00B10E4D" w:rsidRDefault="00A96097" w:rsidP="00A96097">
      <w:pPr>
        <w:pStyle w:val="ListParagraph"/>
        <w:numPr>
          <w:ilvl w:val="2"/>
          <w:numId w:val="1"/>
        </w:numPr>
      </w:pPr>
      <w:r w:rsidRPr="00B10E4D">
        <w:t xml:space="preserve">One wind model not converted to v32. </w:t>
      </w:r>
      <w:r w:rsidR="00025EA4">
        <w:t>The manufacturer’s wind model will be replaced with a PSSE generic wind model.</w:t>
      </w:r>
    </w:p>
    <w:p w:rsidR="00A96097" w:rsidRDefault="00A96097" w:rsidP="000C7CB3">
      <w:pPr>
        <w:pStyle w:val="ListParagraph"/>
        <w:numPr>
          <w:ilvl w:val="0"/>
          <w:numId w:val="1"/>
        </w:numPr>
      </w:pPr>
      <w:r>
        <w:t>2011 Future Year Flat Start Update</w:t>
      </w:r>
      <w:r w:rsidR="00C037CD">
        <w:t xml:space="preserve"> – </w:t>
      </w:r>
      <w:r w:rsidR="00025EA4">
        <w:t>Starting this month</w:t>
      </w:r>
      <w:r w:rsidR="00C037CD">
        <w:t>.</w:t>
      </w:r>
      <w:r w:rsidR="00025EA4">
        <w:t xml:space="preserve"> The inclusion of wind models and PSSE version to be used will be reviewed at June DWG meeting. This Flat Start case will be based on the </w:t>
      </w:r>
      <w:r w:rsidR="00EF058A">
        <w:t>most recent 2015 Summer On-Peak case posted by SSWG.</w:t>
      </w:r>
    </w:p>
    <w:p w:rsidR="00D6394F" w:rsidRDefault="00DF7097" w:rsidP="00025EA4">
      <w:pPr>
        <w:pStyle w:val="ListParagraph"/>
      </w:pPr>
      <w:r>
        <w:t xml:space="preserve"> </w:t>
      </w:r>
    </w:p>
    <w:sectPr w:rsidR="00D6394F" w:rsidSect="006C3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D30" w:rsidRDefault="00987D30" w:rsidP="0034624D">
      <w:pPr>
        <w:spacing w:after="0" w:line="240" w:lineRule="auto"/>
      </w:pPr>
      <w:r>
        <w:separator/>
      </w:r>
    </w:p>
  </w:endnote>
  <w:endnote w:type="continuationSeparator" w:id="0">
    <w:p w:rsidR="00987D30" w:rsidRDefault="00987D30" w:rsidP="0034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8E9" w:rsidRDefault="00A628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81" w:rsidRDefault="009C7D1D">
    <w:pPr>
      <w:pStyle w:val="Footer"/>
    </w:pPr>
    <w:r>
      <w:t xml:space="preserve">Tuesday, </w:t>
    </w:r>
    <w:r w:rsidR="00DF7097">
      <w:t>May 02</w:t>
    </w:r>
    <w:r w:rsidR="00467951">
      <w:t>, 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8E9" w:rsidRDefault="00A628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D30" w:rsidRDefault="00987D30" w:rsidP="0034624D">
      <w:pPr>
        <w:spacing w:after="0" w:line="240" w:lineRule="auto"/>
      </w:pPr>
      <w:r>
        <w:separator/>
      </w:r>
    </w:p>
  </w:footnote>
  <w:footnote w:type="continuationSeparator" w:id="0">
    <w:p w:rsidR="00987D30" w:rsidRDefault="00987D30" w:rsidP="0034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8E9" w:rsidRDefault="00A628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D" w:rsidRPr="00457CEF" w:rsidRDefault="0034624D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eastAsia="Calibri" w:hAnsi="Calibri" w:cs="Times New Roman"/>
        <w:b/>
        <w:sz w:val="32"/>
        <w:szCs w:val="32"/>
      </w:rPr>
      <w:t>D</w:t>
    </w:r>
    <w:r w:rsidRPr="00457CEF">
      <w:rPr>
        <w:rFonts w:ascii="Calibri" w:eastAsia="Calibri" w:hAnsi="Calibri" w:cs="Times New Roman"/>
        <w:b/>
        <w:sz w:val="32"/>
        <w:szCs w:val="32"/>
      </w:rPr>
      <w:t>WG REPORT TO ROS</w:t>
    </w:r>
  </w:p>
  <w:p w:rsidR="0034624D" w:rsidRPr="00457CEF" w:rsidRDefault="00025EA4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hAnsi="Calibri"/>
        <w:b/>
        <w:sz w:val="32"/>
        <w:szCs w:val="32"/>
      </w:rPr>
      <w:t>June</w:t>
    </w:r>
    <w:r w:rsidR="0034624D">
      <w:rPr>
        <w:rFonts w:ascii="Calibri" w:eastAsia="Calibri" w:hAnsi="Calibri" w:cs="Times New Roman"/>
        <w:b/>
        <w:sz w:val="32"/>
        <w:szCs w:val="32"/>
      </w:rPr>
      <w:t xml:space="preserve"> </w:t>
    </w:r>
    <w:r w:rsidR="0034624D" w:rsidRPr="00457CEF">
      <w:rPr>
        <w:rFonts w:ascii="Calibri" w:eastAsia="Calibri" w:hAnsi="Calibri" w:cs="Times New Roman"/>
        <w:b/>
        <w:sz w:val="32"/>
        <w:szCs w:val="32"/>
      </w:rPr>
      <w:t>20</w:t>
    </w:r>
    <w:r w:rsidR="00C46459">
      <w:rPr>
        <w:rFonts w:ascii="Calibri" w:eastAsia="Calibri" w:hAnsi="Calibri" w:cs="Times New Roman"/>
        <w:b/>
        <w:sz w:val="32"/>
        <w:szCs w:val="32"/>
      </w:rPr>
      <w:t>11</w:t>
    </w:r>
  </w:p>
  <w:p w:rsidR="0034624D" w:rsidRDefault="003462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8E9" w:rsidRDefault="00A628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EE3"/>
    <w:multiLevelType w:val="hybridMultilevel"/>
    <w:tmpl w:val="50509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4624D"/>
    <w:rsid w:val="00004763"/>
    <w:rsid w:val="00025EA4"/>
    <w:rsid w:val="00083EF4"/>
    <w:rsid w:val="000917C1"/>
    <w:rsid w:val="000A3881"/>
    <w:rsid w:val="000C4A4B"/>
    <w:rsid w:val="000C7CB3"/>
    <w:rsid w:val="001648C6"/>
    <w:rsid w:val="002948D7"/>
    <w:rsid w:val="002D5170"/>
    <w:rsid w:val="00323CE2"/>
    <w:rsid w:val="0034624D"/>
    <w:rsid w:val="003705EC"/>
    <w:rsid w:val="00455431"/>
    <w:rsid w:val="00461C02"/>
    <w:rsid w:val="00467951"/>
    <w:rsid w:val="00530782"/>
    <w:rsid w:val="005C15BA"/>
    <w:rsid w:val="00615AF1"/>
    <w:rsid w:val="00671BC0"/>
    <w:rsid w:val="006C3EB8"/>
    <w:rsid w:val="006E7A70"/>
    <w:rsid w:val="00702F45"/>
    <w:rsid w:val="007241B1"/>
    <w:rsid w:val="00733A20"/>
    <w:rsid w:val="007A0100"/>
    <w:rsid w:val="007B4493"/>
    <w:rsid w:val="007C2FD1"/>
    <w:rsid w:val="007C35C2"/>
    <w:rsid w:val="007F4FF8"/>
    <w:rsid w:val="0080562A"/>
    <w:rsid w:val="008A51A9"/>
    <w:rsid w:val="009466E0"/>
    <w:rsid w:val="00952551"/>
    <w:rsid w:val="009532A7"/>
    <w:rsid w:val="00987D30"/>
    <w:rsid w:val="009C7D1D"/>
    <w:rsid w:val="009F3DE6"/>
    <w:rsid w:val="00A4190C"/>
    <w:rsid w:val="00A628E9"/>
    <w:rsid w:val="00A96097"/>
    <w:rsid w:val="00B06937"/>
    <w:rsid w:val="00B10E4D"/>
    <w:rsid w:val="00B70444"/>
    <w:rsid w:val="00C037CD"/>
    <w:rsid w:val="00C23D4E"/>
    <w:rsid w:val="00C36102"/>
    <w:rsid w:val="00C456D4"/>
    <w:rsid w:val="00C46459"/>
    <w:rsid w:val="00C46E5A"/>
    <w:rsid w:val="00C60F9A"/>
    <w:rsid w:val="00C65A2A"/>
    <w:rsid w:val="00D37324"/>
    <w:rsid w:val="00D6394F"/>
    <w:rsid w:val="00DF2499"/>
    <w:rsid w:val="00DF58D3"/>
    <w:rsid w:val="00DF7097"/>
    <w:rsid w:val="00E76B50"/>
    <w:rsid w:val="00EF058A"/>
    <w:rsid w:val="00EF0C6A"/>
    <w:rsid w:val="00EF6AF6"/>
    <w:rsid w:val="00F10A82"/>
    <w:rsid w:val="00F85484"/>
    <w:rsid w:val="00FC5275"/>
    <w:rsid w:val="00FD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4D"/>
  </w:style>
  <w:style w:type="paragraph" w:styleId="Footer">
    <w:name w:val="footer"/>
    <w:basedOn w:val="Normal"/>
    <w:link w:val="Foot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4D"/>
  </w:style>
  <w:style w:type="paragraph" w:styleId="ListParagraph">
    <w:name w:val="List Paragraph"/>
    <w:basedOn w:val="Normal"/>
    <w:uiPriority w:val="34"/>
    <w:qFormat/>
    <w:rsid w:val="0034624D"/>
    <w:pPr>
      <w:ind w:left="720"/>
      <w:contextualSpacing/>
    </w:pPr>
  </w:style>
  <w:style w:type="paragraph" w:customStyle="1" w:styleId="Body">
    <w:name w:val="Body"/>
    <w:basedOn w:val="Normal"/>
    <w:rsid w:val="006C3EB8"/>
    <w:pPr>
      <w:spacing w:before="60" w:after="120" w:line="240" w:lineRule="auto"/>
    </w:pPr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06B3F-8971-4865-A90C-3C0C25782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DeWitt</dc:creator>
  <cp:keywords/>
  <dc:description/>
  <cp:lastModifiedBy>Charles DeWitt</cp:lastModifiedBy>
  <cp:revision>15</cp:revision>
  <dcterms:created xsi:type="dcterms:W3CDTF">2011-03-29T18:47:00Z</dcterms:created>
  <dcterms:modified xsi:type="dcterms:W3CDTF">2011-06-13T13:28:00Z</dcterms:modified>
</cp:coreProperties>
</file>