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004403" w:rsidTr="00C062E5">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004403" w:rsidRDefault="00004403" w:rsidP="00C062E5">
            <w:pPr>
              <w:pStyle w:val="Header"/>
            </w:pPr>
            <w:r>
              <w:t>NPRR Number</w:t>
            </w:r>
          </w:p>
        </w:tc>
        <w:tc>
          <w:tcPr>
            <w:tcW w:w="1260" w:type="dxa"/>
            <w:tcBorders>
              <w:bottom w:val="single" w:sz="4" w:space="0" w:color="auto"/>
            </w:tcBorders>
            <w:vAlign w:val="center"/>
          </w:tcPr>
          <w:p w:rsidR="00004403" w:rsidRDefault="00B314E3" w:rsidP="00C062E5">
            <w:pPr>
              <w:pStyle w:val="Header"/>
            </w:pPr>
            <w:r>
              <w:t>3</w:t>
            </w:r>
            <w:r w:rsidR="005F7171">
              <w:t>48</w:t>
            </w:r>
          </w:p>
        </w:tc>
        <w:tc>
          <w:tcPr>
            <w:tcW w:w="900" w:type="dxa"/>
            <w:tcBorders>
              <w:bottom w:val="single" w:sz="4" w:space="0" w:color="auto"/>
            </w:tcBorders>
            <w:shd w:val="clear" w:color="auto" w:fill="FFFFFF"/>
            <w:vAlign w:val="center"/>
          </w:tcPr>
          <w:p w:rsidR="00004403" w:rsidRDefault="00004403" w:rsidP="00C062E5">
            <w:pPr>
              <w:pStyle w:val="Header"/>
            </w:pPr>
            <w:r>
              <w:t>NPRR Title</w:t>
            </w:r>
          </w:p>
        </w:tc>
        <w:tc>
          <w:tcPr>
            <w:tcW w:w="6660" w:type="dxa"/>
            <w:gridSpan w:val="2"/>
            <w:tcBorders>
              <w:bottom w:val="single" w:sz="4" w:space="0" w:color="auto"/>
            </w:tcBorders>
            <w:vAlign w:val="center"/>
          </w:tcPr>
          <w:p w:rsidR="00004403" w:rsidRDefault="005F7171" w:rsidP="00B314E3">
            <w:pPr>
              <w:pStyle w:val="Header"/>
            </w:pPr>
            <w:r>
              <w:t>Generation Resource Start-Up and Shut-Down Process</w:t>
            </w:r>
          </w:p>
        </w:tc>
      </w:tr>
      <w:tr w:rsidR="00004403" w:rsidTr="00C062E5">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004403" w:rsidRPr="00F573FE" w:rsidRDefault="00004403" w:rsidP="00C062E5">
            <w:pPr>
              <w:pStyle w:val="Header"/>
            </w:pPr>
            <w:r>
              <w:t>Timeline</w:t>
            </w:r>
          </w:p>
        </w:tc>
        <w:tc>
          <w:tcPr>
            <w:tcW w:w="1260" w:type="dxa"/>
            <w:tcBorders>
              <w:bottom w:val="single" w:sz="4" w:space="0" w:color="auto"/>
            </w:tcBorders>
            <w:vAlign w:val="center"/>
          </w:tcPr>
          <w:p w:rsidR="00004403" w:rsidRDefault="00004403" w:rsidP="00C062E5">
            <w:pPr>
              <w:pStyle w:val="Header"/>
              <w:rPr>
                <w:b w:val="0"/>
                <w:bCs w:val="0"/>
              </w:rPr>
            </w:pPr>
            <w:smartTag w:uri="urn:schemas-microsoft-com:office:smarttags" w:element="City">
              <w:smartTag w:uri="urn:schemas-microsoft-com:office:smarttags" w:element="place">
                <w:r>
                  <w:rPr>
                    <w:b w:val="0"/>
                    <w:bCs w:val="0"/>
                  </w:rPr>
                  <w:t>Normal</w:t>
                </w:r>
              </w:smartTag>
            </w:smartTag>
          </w:p>
        </w:tc>
        <w:tc>
          <w:tcPr>
            <w:tcW w:w="2880" w:type="dxa"/>
            <w:gridSpan w:val="2"/>
            <w:tcBorders>
              <w:bottom w:val="single" w:sz="4" w:space="0" w:color="auto"/>
            </w:tcBorders>
            <w:shd w:val="clear" w:color="auto" w:fill="FFFFFF"/>
            <w:vAlign w:val="center"/>
          </w:tcPr>
          <w:p w:rsidR="00004403" w:rsidRDefault="00004403" w:rsidP="00C062E5">
            <w:pPr>
              <w:pStyle w:val="Header"/>
            </w:pPr>
            <w:r>
              <w:t>Action</w:t>
            </w:r>
          </w:p>
        </w:tc>
        <w:tc>
          <w:tcPr>
            <w:tcW w:w="4680" w:type="dxa"/>
            <w:tcBorders>
              <w:bottom w:val="single" w:sz="4" w:space="0" w:color="auto"/>
            </w:tcBorders>
            <w:shd w:val="clear" w:color="auto" w:fill="FFFFFF"/>
            <w:vAlign w:val="center"/>
          </w:tcPr>
          <w:p w:rsidR="00004403" w:rsidRPr="00BD786A" w:rsidRDefault="00F008C0" w:rsidP="0044289C">
            <w:pPr>
              <w:pStyle w:val="Header"/>
              <w:rPr>
                <w:b w:val="0"/>
              </w:rPr>
            </w:pPr>
            <w:r>
              <w:rPr>
                <w:b w:val="0"/>
              </w:rPr>
              <w:t>Recommended Approval</w:t>
            </w:r>
          </w:p>
        </w:tc>
      </w:tr>
      <w:tr w:rsidR="00004403" w:rsidTr="00C062E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004403" w:rsidRDefault="00004403" w:rsidP="00C062E5">
            <w:pPr>
              <w:pStyle w:val="Header"/>
            </w:pPr>
            <w:r>
              <w:t>Date of Decision</w:t>
            </w:r>
          </w:p>
        </w:tc>
        <w:tc>
          <w:tcPr>
            <w:tcW w:w="7560" w:type="dxa"/>
            <w:gridSpan w:val="3"/>
            <w:tcBorders>
              <w:top w:val="single" w:sz="4" w:space="0" w:color="auto"/>
            </w:tcBorders>
            <w:vAlign w:val="center"/>
          </w:tcPr>
          <w:p w:rsidR="00004403" w:rsidRDefault="00F008C0" w:rsidP="00C062E5">
            <w:pPr>
              <w:pStyle w:val="NormalArial"/>
            </w:pPr>
            <w:r>
              <w:t>May 19, 2011</w:t>
            </w:r>
          </w:p>
        </w:tc>
      </w:tr>
      <w:tr w:rsidR="00004403" w:rsidTr="00C062E5">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004403" w:rsidRDefault="00004403" w:rsidP="00C062E5">
            <w:pPr>
              <w:pStyle w:val="Header"/>
            </w:pPr>
            <w:r>
              <w:t>Proposed Effective Date</w:t>
            </w:r>
          </w:p>
        </w:tc>
        <w:tc>
          <w:tcPr>
            <w:tcW w:w="7560" w:type="dxa"/>
            <w:gridSpan w:val="3"/>
            <w:vAlign w:val="center"/>
          </w:tcPr>
          <w:p w:rsidR="00B314E3" w:rsidRDefault="00B314E3" w:rsidP="00C062E5">
            <w:pPr>
              <w:pStyle w:val="NormalArial"/>
            </w:pPr>
            <w:r>
              <w:t xml:space="preserve">To be determined. </w:t>
            </w:r>
          </w:p>
        </w:tc>
      </w:tr>
      <w:tr w:rsidR="00004403" w:rsidTr="00C062E5">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004403" w:rsidRDefault="00004403" w:rsidP="00C062E5">
            <w:pPr>
              <w:pStyle w:val="Header"/>
            </w:pPr>
            <w:r>
              <w:t>Priority and Rank Assigned</w:t>
            </w:r>
          </w:p>
        </w:tc>
        <w:tc>
          <w:tcPr>
            <w:tcW w:w="7560" w:type="dxa"/>
            <w:gridSpan w:val="3"/>
            <w:vAlign w:val="center"/>
          </w:tcPr>
          <w:p w:rsidR="00004403" w:rsidRDefault="00B314E3" w:rsidP="003C0168">
            <w:pPr>
              <w:pStyle w:val="NormalArial"/>
            </w:pPr>
            <w:r>
              <w:t>To be determined.</w:t>
            </w:r>
          </w:p>
        </w:tc>
      </w:tr>
      <w:tr w:rsidR="00B314E3" w:rsidTr="00C062E5">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B314E3" w:rsidRDefault="00B314E3" w:rsidP="005F0857">
            <w:pPr>
              <w:pStyle w:val="Header"/>
            </w:pPr>
            <w:r>
              <w:t>Nodal Protocol Section</w:t>
            </w:r>
            <w:r w:rsidR="00AA4030">
              <w:t>s</w:t>
            </w:r>
            <w:r>
              <w:t xml:space="preserve"> Requiring Revision</w:t>
            </w:r>
          </w:p>
        </w:tc>
        <w:tc>
          <w:tcPr>
            <w:tcW w:w="7560" w:type="dxa"/>
            <w:gridSpan w:val="3"/>
            <w:tcBorders>
              <w:top w:val="single" w:sz="4" w:space="0" w:color="auto"/>
            </w:tcBorders>
            <w:vAlign w:val="center"/>
          </w:tcPr>
          <w:p w:rsidR="005F7171" w:rsidRDefault="005F7171" w:rsidP="005F7171">
            <w:pPr>
              <w:pStyle w:val="NormalArial"/>
            </w:pPr>
            <w:r>
              <w:t>3.9.1, Current Operating Plan (COP) Criteria</w:t>
            </w:r>
          </w:p>
          <w:p w:rsidR="005F7171" w:rsidRDefault="005F7171" w:rsidP="005F7171">
            <w:pPr>
              <w:pStyle w:val="NormalArial"/>
            </w:pPr>
            <w:r>
              <w:t>6.4.2.4, Output Schedule Validation</w:t>
            </w:r>
          </w:p>
          <w:p w:rsidR="005F7171" w:rsidRDefault="005F7171" w:rsidP="005F7171">
            <w:pPr>
              <w:pStyle w:val="NormalArial"/>
            </w:pPr>
            <w:r>
              <w:t>6.4.3, Energy Offer Curve</w:t>
            </w:r>
          </w:p>
          <w:p w:rsidR="005F7171" w:rsidRDefault="005F7171" w:rsidP="005F7171">
            <w:pPr>
              <w:pStyle w:val="NormalArial"/>
            </w:pPr>
            <w:r>
              <w:t>6.5.7.2, Resource Limit Calculator</w:t>
            </w:r>
          </w:p>
          <w:p w:rsidR="005F7171" w:rsidRDefault="005F7171" w:rsidP="005F7171">
            <w:pPr>
              <w:pStyle w:val="NormalArial"/>
            </w:pPr>
            <w:r>
              <w:t>6.5.7.8, Dispatch Procedures</w:t>
            </w:r>
          </w:p>
          <w:p w:rsidR="005F7171" w:rsidRDefault="005F7171" w:rsidP="005F7171">
            <w:pPr>
              <w:pStyle w:val="NormalArial"/>
            </w:pPr>
            <w:r>
              <w:t>6.6.5, Generation Resource Base Point Deviation Charge</w:t>
            </w:r>
          </w:p>
          <w:p w:rsidR="00B314E3" w:rsidRDefault="005F7171" w:rsidP="00F27A5C">
            <w:pPr>
              <w:pStyle w:val="NormalArial"/>
            </w:pPr>
            <w:r>
              <w:t>8.1.1.4.1, Regulation Service and Generation Resource/Controllable Load Resource Energy Deployment Performance</w:t>
            </w:r>
          </w:p>
        </w:tc>
      </w:tr>
      <w:tr w:rsidR="005F7171"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F7171" w:rsidRDefault="005F7171" w:rsidP="00C062E5">
            <w:pPr>
              <w:pStyle w:val="Header"/>
            </w:pPr>
            <w:r>
              <w:t>Revision Description</w:t>
            </w:r>
          </w:p>
        </w:tc>
        <w:tc>
          <w:tcPr>
            <w:tcW w:w="7560" w:type="dxa"/>
            <w:gridSpan w:val="3"/>
            <w:tcBorders>
              <w:bottom w:val="single" w:sz="4" w:space="0" w:color="auto"/>
            </w:tcBorders>
            <w:vAlign w:val="center"/>
          </w:tcPr>
          <w:p w:rsidR="005F7171" w:rsidRDefault="00A92C41" w:rsidP="005F7171">
            <w:pPr>
              <w:pStyle w:val="NormalArial"/>
            </w:pPr>
            <w:r>
              <w:t>This</w:t>
            </w:r>
            <w:r w:rsidR="005F7171">
              <w:t xml:space="preserve"> Nodal Protocol Revision Request (NPRR) </w:t>
            </w:r>
            <w:r>
              <w:t xml:space="preserve">removes </w:t>
            </w:r>
            <w:r w:rsidR="005F7171">
              <w:t xml:space="preserve">Protocol language concerning the use of the “ONTEST” Resource Status during </w:t>
            </w:r>
            <w:r w:rsidR="00067161">
              <w:t>s</w:t>
            </w:r>
            <w:r w:rsidR="005F7171">
              <w:t>tart-</w:t>
            </w:r>
            <w:r w:rsidR="00067161">
              <w:t>u</w:t>
            </w:r>
            <w:r w:rsidR="005F7171">
              <w:t xml:space="preserve">p and </w:t>
            </w:r>
            <w:r w:rsidR="00067161">
              <w:t>s</w:t>
            </w:r>
            <w:r w:rsidR="005F7171">
              <w:t>hut-</w:t>
            </w:r>
            <w:r w:rsidR="00067161">
              <w:t>d</w:t>
            </w:r>
            <w:r w:rsidR="005F7171">
              <w:t xml:space="preserve">own.  Language has been added to address the </w:t>
            </w:r>
            <w:r w:rsidR="00067161">
              <w:t>s</w:t>
            </w:r>
            <w:r w:rsidR="005F7171">
              <w:t>tart-</w:t>
            </w:r>
            <w:r w:rsidR="00067161">
              <w:t>u</w:t>
            </w:r>
            <w:r w:rsidR="005F7171">
              <w:t xml:space="preserve">p and </w:t>
            </w:r>
            <w:r w:rsidR="00067161">
              <w:t>s</w:t>
            </w:r>
            <w:r w:rsidR="005F7171">
              <w:t>hut-</w:t>
            </w:r>
            <w:r w:rsidR="00067161">
              <w:t>d</w:t>
            </w:r>
            <w:r w:rsidR="005F7171">
              <w:t>own processes.</w:t>
            </w:r>
          </w:p>
          <w:p w:rsidR="005F7171" w:rsidRDefault="005F7171" w:rsidP="005F7171">
            <w:pPr>
              <w:pStyle w:val="NormalArial"/>
            </w:pPr>
          </w:p>
          <w:p w:rsidR="005F7171" w:rsidRDefault="005F7171" w:rsidP="005F7171">
            <w:pPr>
              <w:pStyle w:val="NormalArial"/>
            </w:pPr>
            <w:r>
              <w:t xml:space="preserve">For </w:t>
            </w:r>
            <w:r w:rsidR="00067161">
              <w:t>s</w:t>
            </w:r>
            <w:r>
              <w:t>tart-</w:t>
            </w:r>
            <w:r w:rsidR="00067161">
              <w:t>u</w:t>
            </w:r>
            <w:r>
              <w:t>p, language is added so that Resources are exempt from Base-Point Deviation Charges and Generation Resource Energy Deployment Performance (GREDP) metrics when the Resource</w:t>
            </w:r>
            <w:r w:rsidR="00A92C41">
              <w:t>’</w:t>
            </w:r>
            <w:r>
              <w:t xml:space="preserve">s average </w:t>
            </w:r>
            <w:r w:rsidR="00A92C41">
              <w:t>B</w:t>
            </w:r>
            <w:r>
              <w:t>ase</w:t>
            </w:r>
            <w:r w:rsidR="00A92C41">
              <w:t xml:space="preserve"> P</w:t>
            </w:r>
            <w:r>
              <w:t xml:space="preserve">oint value is below the average telemetered Low </w:t>
            </w:r>
            <w:r w:rsidR="00A92C41">
              <w:t xml:space="preserve">Sustained </w:t>
            </w:r>
            <w:r>
              <w:t xml:space="preserve">Limit (LSL).  The expectation is that when a Resource is receiving </w:t>
            </w:r>
            <w:r w:rsidR="00A92C41">
              <w:t>B</w:t>
            </w:r>
            <w:r>
              <w:t>ase</w:t>
            </w:r>
            <w:r w:rsidR="00A92C41">
              <w:t xml:space="preserve"> P</w:t>
            </w:r>
            <w:r>
              <w:t>oints below its LSL, the Resource is starting up/shutting down and not necessarily responding to Security</w:t>
            </w:r>
            <w:r w:rsidR="00A92C41">
              <w:t>-</w:t>
            </w:r>
            <w:r>
              <w:t>Constrained Economic Dispatch (SCED) instructions.</w:t>
            </w:r>
          </w:p>
          <w:p w:rsidR="005F7171" w:rsidRDefault="005F7171" w:rsidP="005F7171">
            <w:pPr>
              <w:pStyle w:val="NormalArial"/>
            </w:pPr>
          </w:p>
          <w:p w:rsidR="005F7171" w:rsidRDefault="005F7171" w:rsidP="005F7171">
            <w:pPr>
              <w:pStyle w:val="NormalArial"/>
            </w:pPr>
            <w:r>
              <w:t xml:space="preserve">For </w:t>
            </w:r>
            <w:r w:rsidR="00067161">
              <w:t>s</w:t>
            </w:r>
            <w:r>
              <w:t>hut-</w:t>
            </w:r>
            <w:r w:rsidR="00067161">
              <w:t>d</w:t>
            </w:r>
            <w:r>
              <w:t xml:space="preserve">own, a new Resource Status is created called “SHUTDOWN”.  This </w:t>
            </w:r>
            <w:r w:rsidR="00A92C41">
              <w:t>Resource S</w:t>
            </w:r>
            <w:r>
              <w:t>tatus will be used by the Resource Limit Calculator to calculate dispatch limits for SCED</w:t>
            </w:r>
            <w:r w:rsidR="00A92C41">
              <w:t>,</w:t>
            </w:r>
            <w:r>
              <w:t xml:space="preserve"> which ramp a Resource down to 0 MW according to the Resource’s provided ramp rate.  Again, a Resource will be exempt from Base-Point Deviation Charges and GREDP metrics when the Resource’s average </w:t>
            </w:r>
            <w:r w:rsidR="00A92C41">
              <w:t>B</w:t>
            </w:r>
            <w:r>
              <w:t>as</w:t>
            </w:r>
            <w:r w:rsidR="00A92C41">
              <w:t>e P</w:t>
            </w:r>
            <w:r>
              <w:t>oint is below the average telemetered LSL.</w:t>
            </w:r>
          </w:p>
        </w:tc>
      </w:tr>
      <w:tr w:rsidR="005F7171"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F7171" w:rsidRDefault="005F7171" w:rsidP="00C062E5">
            <w:pPr>
              <w:pStyle w:val="Header"/>
            </w:pPr>
            <w:r>
              <w:t>Reason for Revision</w:t>
            </w:r>
          </w:p>
        </w:tc>
        <w:tc>
          <w:tcPr>
            <w:tcW w:w="7560" w:type="dxa"/>
            <w:gridSpan w:val="3"/>
            <w:tcBorders>
              <w:bottom w:val="single" w:sz="4" w:space="0" w:color="auto"/>
            </w:tcBorders>
            <w:vAlign w:val="center"/>
          </w:tcPr>
          <w:p w:rsidR="005F7171" w:rsidRDefault="005F7171" w:rsidP="005F7171">
            <w:pPr>
              <w:pStyle w:val="NormalArial"/>
            </w:pPr>
            <w:r>
              <w:t xml:space="preserve">Under the current Protocols, a Resource Status of “ONTEST” is telemetered for Resources that are either starting up or shutting down.  This potentially causes two problems for the ERCOT </w:t>
            </w:r>
            <w:r w:rsidR="00A92C41">
              <w:t>S</w:t>
            </w:r>
            <w:r>
              <w:t xml:space="preserve">ystem and the ERCOT Operators.  </w:t>
            </w:r>
          </w:p>
          <w:p w:rsidR="005F7171" w:rsidRDefault="005F7171" w:rsidP="005F7171">
            <w:pPr>
              <w:pStyle w:val="NormalArial"/>
            </w:pPr>
          </w:p>
          <w:p w:rsidR="005F7171" w:rsidRDefault="005F7171" w:rsidP="005F7171">
            <w:pPr>
              <w:pStyle w:val="NormalArial"/>
            </w:pPr>
            <w:r>
              <w:t xml:space="preserve">The first problem can occur when a Qualified Scheduling Entity (QSE) telemeters a Resource Status of “ONTEST” and SCED sends </w:t>
            </w:r>
            <w:r>
              <w:lastRenderedPageBreak/>
              <w:t xml:space="preserve">a Base Point to that Resource equal to its current telemetered output.  This results in ERCOT deploying Regulation </w:t>
            </w:r>
            <w:r w:rsidR="00067161">
              <w:t xml:space="preserve">Service </w:t>
            </w:r>
            <w:r>
              <w:t xml:space="preserve">to account for any movement by that Resource between SCED executions.  There have been periods when a number of Resources have started up or shut down quickly and simultaneously.  This can cause frequency issues and may result in ERCOT manually executing SCED and deploying additional Ancillary Services.  These concerns will be greatly reduced if Resources are required to follow SCED instructions when they are receiving </w:t>
            </w:r>
            <w:r w:rsidR="00A92C41">
              <w:t xml:space="preserve">Base Points </w:t>
            </w:r>
            <w:r>
              <w:t>at or above their LSL.  A new “SHUTDOWN” Resource Status will force SCED to Dispatch a Resource down to 0 MW according to its ramp rate.  This will ensure that when a Resource is intending to shut</w:t>
            </w:r>
            <w:r w:rsidR="00067161">
              <w:t xml:space="preserve"> </w:t>
            </w:r>
            <w:r>
              <w:t xml:space="preserve">down, SCED will only be ramping the Resource down and not changing ramp direction.  This logic will provide ERCOT visibility to where the Resource is planned to go in the next five minutes and will provide a method for a Resource to come </w:t>
            </w:r>
            <w:r w:rsidR="00AA4030">
              <w:t>O</w:t>
            </w:r>
            <w:r>
              <w:t>ff-</w:t>
            </w:r>
            <w:r w:rsidR="00AA4030">
              <w:t>L</w:t>
            </w:r>
            <w:r>
              <w:t>ine as required even if it is operating above its LSL.</w:t>
            </w:r>
          </w:p>
          <w:p w:rsidR="005F7171" w:rsidRDefault="005F7171" w:rsidP="005F7171">
            <w:pPr>
              <w:pStyle w:val="NormalArial"/>
            </w:pPr>
          </w:p>
          <w:p w:rsidR="005F7171" w:rsidRDefault="005F7171" w:rsidP="005F7171">
            <w:pPr>
              <w:pStyle w:val="NormalArial"/>
            </w:pPr>
            <w:r>
              <w:t>The second problem is that ERCOT Operators are not currently able to distinguish easily between periods when Generation Resources are performing testing and when they are starting up/shutting down.  Discontinuing the use of “ONTEST” during start-up/shut-down will address this concern.</w:t>
            </w:r>
          </w:p>
        </w:tc>
      </w:tr>
      <w:tr w:rsidR="005F7171"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F7171" w:rsidRDefault="005F7171" w:rsidP="00C062E5">
            <w:pPr>
              <w:pStyle w:val="Header"/>
            </w:pPr>
            <w:r>
              <w:lastRenderedPageBreak/>
              <w:t>Overall Market Benefit</w:t>
            </w:r>
          </w:p>
        </w:tc>
        <w:tc>
          <w:tcPr>
            <w:tcW w:w="7560" w:type="dxa"/>
            <w:gridSpan w:val="3"/>
            <w:tcBorders>
              <w:bottom w:val="single" w:sz="4" w:space="0" w:color="auto"/>
            </w:tcBorders>
            <w:vAlign w:val="center"/>
          </w:tcPr>
          <w:p w:rsidR="005F7171" w:rsidRDefault="005F7171" w:rsidP="005F7171">
            <w:pPr>
              <w:pStyle w:val="NormalArial"/>
            </w:pPr>
            <w:r>
              <w:t>This revision should improve ERCOT’s ability to control frequency during periods in which Generation Resources are starting up or shutting down.</w:t>
            </w:r>
          </w:p>
          <w:p w:rsidR="005F7171" w:rsidRDefault="005F7171" w:rsidP="005F7171">
            <w:pPr>
              <w:pStyle w:val="NormalArial"/>
            </w:pPr>
          </w:p>
          <w:p w:rsidR="005F7171" w:rsidRDefault="005F7171" w:rsidP="005F7171">
            <w:pPr>
              <w:pStyle w:val="NormalArial"/>
            </w:pPr>
            <w:r>
              <w:t xml:space="preserve">Ending the use of the ONTEST Resource Status for start-up and shut-down will also allow </w:t>
            </w:r>
            <w:r w:rsidR="00A92C41">
              <w:t>o</w:t>
            </w:r>
            <w:r>
              <w:t>perators to distinguish between these scenarios and actual periods of operations testing.</w:t>
            </w:r>
          </w:p>
        </w:tc>
      </w:tr>
      <w:tr w:rsidR="005F7171"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F7171" w:rsidRDefault="005F7171" w:rsidP="00C062E5">
            <w:pPr>
              <w:pStyle w:val="Header"/>
            </w:pPr>
            <w:r>
              <w:t>Overall Market Impact</w:t>
            </w:r>
          </w:p>
        </w:tc>
        <w:tc>
          <w:tcPr>
            <w:tcW w:w="7560" w:type="dxa"/>
            <w:gridSpan w:val="3"/>
            <w:tcBorders>
              <w:bottom w:val="single" w:sz="4" w:space="0" w:color="auto"/>
            </w:tcBorders>
            <w:vAlign w:val="center"/>
          </w:tcPr>
          <w:p w:rsidR="005F7171" w:rsidRDefault="005F7171" w:rsidP="005F7171">
            <w:pPr>
              <w:pStyle w:val="NormalArial"/>
            </w:pPr>
            <w:r>
              <w:t>Th</w:t>
            </w:r>
            <w:r w:rsidR="00A92C41">
              <w:t>is</w:t>
            </w:r>
            <w:r>
              <w:t xml:space="preserve"> revision will require a new Resource Status to be created and managed by ERCOT and QSE systems.</w:t>
            </w:r>
          </w:p>
        </w:tc>
      </w:tr>
      <w:tr w:rsidR="005F7171" w:rsidTr="00C062E5">
        <w:tblPrEx>
          <w:tblCellMar>
            <w:top w:w="0" w:type="dxa"/>
            <w:bottom w:w="0" w:type="dxa"/>
          </w:tblCellMar>
        </w:tblPrEx>
        <w:trPr>
          <w:trHeight w:val="512"/>
        </w:trPr>
        <w:tc>
          <w:tcPr>
            <w:tcW w:w="2880" w:type="dxa"/>
            <w:gridSpan w:val="2"/>
            <w:shd w:val="clear" w:color="auto" w:fill="FFFFFF"/>
            <w:vAlign w:val="center"/>
          </w:tcPr>
          <w:p w:rsidR="005F7171" w:rsidRDefault="005F7171" w:rsidP="00C062E5">
            <w:pPr>
              <w:pStyle w:val="Header"/>
            </w:pPr>
            <w:r>
              <w:t>Consumer Impact</w:t>
            </w:r>
          </w:p>
        </w:tc>
        <w:tc>
          <w:tcPr>
            <w:tcW w:w="7560" w:type="dxa"/>
            <w:gridSpan w:val="3"/>
            <w:vAlign w:val="center"/>
          </w:tcPr>
          <w:p w:rsidR="005F7171" w:rsidRDefault="005F7171" w:rsidP="005F7171">
            <w:pPr>
              <w:pStyle w:val="NormalArial"/>
            </w:pPr>
            <w:r>
              <w:t>Unknown</w:t>
            </w:r>
            <w:r w:rsidR="00A92C41">
              <w:t>.</w:t>
            </w:r>
          </w:p>
        </w:tc>
      </w:tr>
      <w:tr w:rsidR="005F7171" w:rsidTr="00C062E5">
        <w:tblPrEx>
          <w:tblCellMar>
            <w:top w:w="0" w:type="dxa"/>
            <w:bottom w:w="0" w:type="dxa"/>
          </w:tblCellMar>
        </w:tblPrEx>
        <w:trPr>
          <w:trHeight w:val="1160"/>
        </w:trPr>
        <w:tc>
          <w:tcPr>
            <w:tcW w:w="2880" w:type="dxa"/>
            <w:gridSpan w:val="2"/>
            <w:shd w:val="clear" w:color="auto" w:fill="FFFFFF"/>
            <w:vAlign w:val="center"/>
          </w:tcPr>
          <w:p w:rsidR="005F7171" w:rsidRDefault="005F7171" w:rsidP="00C062E5">
            <w:pPr>
              <w:pStyle w:val="Header"/>
            </w:pPr>
            <w:r>
              <w:t>Credit Impacts</w:t>
            </w:r>
          </w:p>
        </w:tc>
        <w:tc>
          <w:tcPr>
            <w:tcW w:w="7560" w:type="dxa"/>
            <w:gridSpan w:val="3"/>
            <w:vAlign w:val="center"/>
          </w:tcPr>
          <w:p w:rsidR="005F7171" w:rsidRDefault="005F7171" w:rsidP="005F7171">
            <w:pPr>
              <w:pStyle w:val="NormalArial"/>
            </w:pPr>
            <w:r>
              <w:t xml:space="preserve">To be determined. </w:t>
            </w:r>
          </w:p>
        </w:tc>
      </w:tr>
      <w:tr w:rsidR="005F7171" w:rsidTr="00C062E5">
        <w:tblPrEx>
          <w:tblCellMar>
            <w:top w:w="0" w:type="dxa"/>
            <w:bottom w:w="0" w:type="dxa"/>
          </w:tblCellMar>
        </w:tblPrEx>
        <w:trPr>
          <w:trHeight w:val="458"/>
        </w:trPr>
        <w:tc>
          <w:tcPr>
            <w:tcW w:w="2880" w:type="dxa"/>
            <w:gridSpan w:val="2"/>
            <w:shd w:val="clear" w:color="auto" w:fill="FFFFFF"/>
            <w:vAlign w:val="center"/>
          </w:tcPr>
          <w:p w:rsidR="005F7171" w:rsidRDefault="005F7171" w:rsidP="00C062E5">
            <w:pPr>
              <w:pStyle w:val="Header"/>
            </w:pPr>
            <w:r>
              <w:t>Procedural History</w:t>
            </w:r>
          </w:p>
        </w:tc>
        <w:tc>
          <w:tcPr>
            <w:tcW w:w="7560" w:type="dxa"/>
            <w:gridSpan w:val="3"/>
            <w:vAlign w:val="center"/>
          </w:tcPr>
          <w:p w:rsidR="005F7171" w:rsidRDefault="005F7171" w:rsidP="00B314E3">
            <w:pPr>
              <w:pStyle w:val="NormalArial"/>
              <w:numPr>
                <w:ilvl w:val="0"/>
                <w:numId w:val="18"/>
              </w:numPr>
              <w:tabs>
                <w:tab w:val="clear" w:pos="720"/>
                <w:tab w:val="num" w:pos="432"/>
              </w:tabs>
              <w:ind w:left="432"/>
            </w:pPr>
            <w:r>
              <w:t>On 4/6/11, NPRR348</w:t>
            </w:r>
            <w:r w:rsidR="00A92C41">
              <w:t xml:space="preserve">, </w:t>
            </w:r>
            <w:r>
              <w:t>the associated Impact Analysis and Cost Benefit Analysis were posted.</w:t>
            </w:r>
          </w:p>
          <w:p w:rsidR="005F7171" w:rsidRDefault="005F7171" w:rsidP="005F7171">
            <w:pPr>
              <w:pStyle w:val="NormalArial"/>
              <w:numPr>
                <w:ilvl w:val="0"/>
                <w:numId w:val="18"/>
              </w:numPr>
              <w:tabs>
                <w:tab w:val="clear" w:pos="720"/>
                <w:tab w:val="num" w:pos="432"/>
              </w:tabs>
              <w:ind w:left="432"/>
            </w:pPr>
            <w:r>
              <w:t>On 4/21/11, PRS considered NPRR348.</w:t>
            </w:r>
          </w:p>
          <w:p w:rsidR="00B662A0" w:rsidRDefault="00B662A0" w:rsidP="005F7171">
            <w:pPr>
              <w:pStyle w:val="NormalArial"/>
              <w:numPr>
                <w:ilvl w:val="0"/>
                <w:numId w:val="18"/>
              </w:numPr>
              <w:tabs>
                <w:tab w:val="clear" w:pos="720"/>
                <w:tab w:val="num" w:pos="432"/>
              </w:tabs>
              <w:ind w:left="432"/>
            </w:pPr>
            <w:r>
              <w:t xml:space="preserve">On 5/12/11, WMS comments were posted. </w:t>
            </w:r>
          </w:p>
          <w:p w:rsidR="00B662A0" w:rsidRDefault="00B662A0" w:rsidP="005F7171">
            <w:pPr>
              <w:pStyle w:val="NormalArial"/>
              <w:numPr>
                <w:ilvl w:val="0"/>
                <w:numId w:val="18"/>
              </w:numPr>
              <w:tabs>
                <w:tab w:val="clear" w:pos="720"/>
                <w:tab w:val="num" w:pos="432"/>
              </w:tabs>
              <w:ind w:left="432"/>
            </w:pPr>
            <w:r>
              <w:t xml:space="preserve">On 5/19/11, PRS again considered NPRR348. </w:t>
            </w:r>
          </w:p>
        </w:tc>
      </w:tr>
      <w:tr w:rsidR="005F7171" w:rsidTr="00C062E5">
        <w:tblPrEx>
          <w:tblCellMar>
            <w:top w:w="0" w:type="dxa"/>
            <w:bottom w:w="0" w:type="dxa"/>
          </w:tblCellMar>
        </w:tblPrEx>
        <w:trPr>
          <w:trHeight w:val="503"/>
        </w:trPr>
        <w:tc>
          <w:tcPr>
            <w:tcW w:w="2880" w:type="dxa"/>
            <w:gridSpan w:val="2"/>
            <w:shd w:val="clear" w:color="auto" w:fill="FFFFFF"/>
            <w:vAlign w:val="center"/>
          </w:tcPr>
          <w:p w:rsidR="005F7171" w:rsidRDefault="005F7171" w:rsidP="00C062E5">
            <w:pPr>
              <w:pStyle w:val="Header"/>
            </w:pPr>
            <w:smartTag w:uri="urn:schemas-microsoft-com:office:smarttags" w:element="PersonName">
              <w:smartTag w:uri="urn:schemas-microsoft-com:office:smarttags" w:element="place">
                <w:r>
                  <w:t>PRS</w:t>
                </w:r>
              </w:smartTag>
            </w:smartTag>
            <w:r>
              <w:t xml:space="preserve"> Decision </w:t>
            </w:r>
          </w:p>
        </w:tc>
        <w:tc>
          <w:tcPr>
            <w:tcW w:w="7560" w:type="dxa"/>
            <w:gridSpan w:val="3"/>
            <w:vAlign w:val="center"/>
          </w:tcPr>
          <w:p w:rsidR="005F7171" w:rsidRDefault="005F7171" w:rsidP="00604582">
            <w:pPr>
              <w:pStyle w:val="NormalArial"/>
            </w:pPr>
            <w:r>
              <w:t xml:space="preserve">On </w:t>
            </w:r>
            <w:r w:rsidR="00067161">
              <w:t>4/21</w:t>
            </w:r>
            <w:r>
              <w:t xml:space="preserve">/11, </w:t>
            </w:r>
            <w:smartTag w:uri="urn:schemas-microsoft-com:office:smarttags" w:element="PersonName">
              <w:r>
                <w:t>PRS</w:t>
              </w:r>
            </w:smartTag>
            <w:r>
              <w:t xml:space="preserve"> unanimously voted to table NPRR348 for one month.  All Market Segments were present for the vote.</w:t>
            </w:r>
          </w:p>
          <w:p w:rsidR="00B662A0" w:rsidRDefault="00B662A0" w:rsidP="00604582">
            <w:pPr>
              <w:pStyle w:val="NormalArial"/>
            </w:pPr>
          </w:p>
          <w:p w:rsidR="00B662A0" w:rsidRDefault="00B662A0" w:rsidP="00604582">
            <w:pPr>
              <w:pStyle w:val="NormalArial"/>
            </w:pPr>
            <w:r>
              <w:lastRenderedPageBreak/>
              <w:t>On 5/19/11, PRS unanimously voted to recommend approval of NPRR348 as submitted.  All Market Segments were present for the vote.</w:t>
            </w:r>
          </w:p>
        </w:tc>
      </w:tr>
      <w:tr w:rsidR="005F7171" w:rsidRPr="00224A73" w:rsidTr="00C062E5">
        <w:tblPrEx>
          <w:tblCellMar>
            <w:top w:w="0" w:type="dxa"/>
            <w:bottom w:w="0" w:type="dxa"/>
          </w:tblCellMar>
        </w:tblPrEx>
        <w:trPr>
          <w:trHeight w:val="557"/>
        </w:trPr>
        <w:tc>
          <w:tcPr>
            <w:tcW w:w="2880" w:type="dxa"/>
            <w:gridSpan w:val="2"/>
            <w:shd w:val="clear" w:color="auto" w:fill="FFFFFF"/>
            <w:vAlign w:val="center"/>
          </w:tcPr>
          <w:p w:rsidR="005F7171" w:rsidRPr="00224A73" w:rsidRDefault="005F7171" w:rsidP="00C062E5">
            <w:pPr>
              <w:pStyle w:val="Header"/>
              <w:rPr>
                <w:rFonts w:cs="Arial"/>
              </w:rPr>
            </w:pPr>
            <w:r w:rsidRPr="00224A73">
              <w:rPr>
                <w:rFonts w:cs="Arial"/>
              </w:rPr>
              <w:lastRenderedPageBreak/>
              <w:t xml:space="preserve">Summary of </w:t>
            </w:r>
            <w:smartTag w:uri="urn:schemas-microsoft-com:office:smarttags" w:element="PersonName">
              <w:smartTag w:uri="urn:schemas-microsoft-com:office:smarttags" w:element="place">
                <w:r w:rsidRPr="00224A73">
                  <w:rPr>
                    <w:rFonts w:cs="Arial"/>
                  </w:rPr>
                  <w:t>PRS</w:t>
                </w:r>
              </w:smartTag>
            </w:smartTag>
            <w:r w:rsidRPr="00224A73">
              <w:rPr>
                <w:rFonts w:cs="Arial"/>
              </w:rPr>
              <w:t xml:space="preserve"> Discussion</w:t>
            </w:r>
          </w:p>
        </w:tc>
        <w:tc>
          <w:tcPr>
            <w:tcW w:w="7560" w:type="dxa"/>
            <w:gridSpan w:val="3"/>
            <w:vAlign w:val="center"/>
          </w:tcPr>
          <w:p w:rsidR="005F7171" w:rsidRPr="00224A73" w:rsidRDefault="005F7171" w:rsidP="00A92C41">
            <w:pPr>
              <w:tabs>
                <w:tab w:val="left" w:pos="2160"/>
              </w:tabs>
              <w:rPr>
                <w:rFonts w:ascii="Arial" w:hAnsi="Arial" w:cs="Arial"/>
              </w:rPr>
            </w:pPr>
            <w:r w:rsidRPr="00224A73">
              <w:rPr>
                <w:rFonts w:ascii="Arial" w:hAnsi="Arial" w:cs="Arial"/>
              </w:rPr>
              <w:t xml:space="preserve">On 4/21/11, </w:t>
            </w:r>
            <w:r w:rsidR="00A92C41" w:rsidRPr="00224A73">
              <w:rPr>
                <w:rFonts w:ascii="Arial" w:hAnsi="Arial" w:cs="Arial"/>
              </w:rPr>
              <w:t>it was explained that prior to Nodal Go-Live there were issues as to how Resources should start-up and shut-down; a temporary solution was implemented to make dual use of the ONTEST Resource Status</w:t>
            </w:r>
            <w:r w:rsidR="00067161" w:rsidRPr="00224A73">
              <w:rPr>
                <w:rFonts w:ascii="Arial" w:hAnsi="Arial" w:cs="Arial"/>
              </w:rPr>
              <w:t>,</w:t>
            </w:r>
            <w:r w:rsidR="00A92C41" w:rsidRPr="00224A73">
              <w:rPr>
                <w:rFonts w:ascii="Arial" w:hAnsi="Arial" w:cs="Arial"/>
              </w:rPr>
              <w:t xml:space="preserve"> which is now causing frequency control issues; and that NPRR348 proposes to create a new Resource Status to remedy the issue.  </w:t>
            </w:r>
            <w:r w:rsidRPr="00224A73">
              <w:rPr>
                <w:rFonts w:ascii="Arial" w:hAnsi="Arial" w:cs="Arial"/>
              </w:rPr>
              <w:t xml:space="preserve">PRS </w:t>
            </w:r>
            <w:r w:rsidR="00A92C41" w:rsidRPr="00224A73">
              <w:rPr>
                <w:rFonts w:ascii="Arial" w:hAnsi="Arial" w:cs="Arial"/>
              </w:rPr>
              <w:t>requested</w:t>
            </w:r>
            <w:r w:rsidRPr="00224A73">
              <w:rPr>
                <w:rFonts w:ascii="Arial" w:hAnsi="Arial" w:cs="Arial"/>
              </w:rPr>
              <w:t xml:space="preserve"> that WMS discuss and provide input on the propose</w:t>
            </w:r>
            <w:r w:rsidR="00A92C41" w:rsidRPr="00224A73">
              <w:rPr>
                <w:rFonts w:ascii="Arial" w:hAnsi="Arial" w:cs="Arial"/>
              </w:rPr>
              <w:t>d</w:t>
            </w:r>
            <w:r w:rsidRPr="00224A73">
              <w:rPr>
                <w:rFonts w:ascii="Arial" w:hAnsi="Arial" w:cs="Arial"/>
              </w:rPr>
              <w:t xml:space="preserve"> changes </w:t>
            </w:r>
            <w:r w:rsidR="00260302" w:rsidRPr="00224A73">
              <w:rPr>
                <w:rFonts w:ascii="Arial" w:hAnsi="Arial" w:cs="Arial"/>
              </w:rPr>
              <w:t xml:space="preserve">introduced in </w:t>
            </w:r>
            <w:r w:rsidRPr="00224A73">
              <w:rPr>
                <w:rFonts w:ascii="Arial" w:hAnsi="Arial" w:cs="Arial"/>
              </w:rPr>
              <w:t xml:space="preserve">NPRR348. </w:t>
            </w:r>
          </w:p>
          <w:p w:rsidR="00B662A0" w:rsidRPr="00224A73" w:rsidRDefault="00B662A0" w:rsidP="00A92C41">
            <w:pPr>
              <w:tabs>
                <w:tab w:val="left" w:pos="2160"/>
              </w:tabs>
              <w:rPr>
                <w:rFonts w:ascii="Arial" w:hAnsi="Arial" w:cs="Arial"/>
              </w:rPr>
            </w:pPr>
          </w:p>
          <w:p w:rsidR="00B662A0" w:rsidRPr="00224A73" w:rsidRDefault="00B662A0" w:rsidP="00F008C0">
            <w:pPr>
              <w:tabs>
                <w:tab w:val="left" w:pos="2160"/>
              </w:tabs>
              <w:rPr>
                <w:rFonts w:ascii="Arial" w:hAnsi="Arial" w:cs="Arial"/>
              </w:rPr>
            </w:pPr>
            <w:r w:rsidRPr="00224A73">
              <w:rPr>
                <w:rFonts w:ascii="Arial" w:hAnsi="Arial" w:cs="Arial"/>
              </w:rPr>
              <w:t xml:space="preserve">On 5/19/11, </w:t>
            </w:r>
            <w:r w:rsidR="00F008C0">
              <w:rPr>
                <w:rFonts w:ascii="Arial" w:hAnsi="Arial" w:cs="Arial"/>
              </w:rPr>
              <w:t xml:space="preserve">concerns were raised regarding the removal of the “ONTEST” Resource Status and how it would affect ramping of Resources.  </w:t>
            </w:r>
            <w:r w:rsidR="00224A73">
              <w:rPr>
                <w:rFonts w:ascii="Arial" w:hAnsi="Arial" w:cs="Arial"/>
              </w:rPr>
              <w:t xml:space="preserve">ERCOT </w:t>
            </w:r>
            <w:r w:rsidR="00F008C0">
              <w:rPr>
                <w:rFonts w:ascii="Arial" w:hAnsi="Arial" w:cs="Arial"/>
              </w:rPr>
              <w:t>S</w:t>
            </w:r>
            <w:r w:rsidR="00224A73">
              <w:rPr>
                <w:rFonts w:ascii="Arial" w:hAnsi="Arial" w:cs="Arial"/>
              </w:rPr>
              <w:t xml:space="preserve">taff stated </w:t>
            </w:r>
            <w:r w:rsidR="00224A73" w:rsidRPr="00224A73">
              <w:rPr>
                <w:rFonts w:ascii="Arial" w:hAnsi="Arial" w:cs="Arial"/>
              </w:rPr>
              <w:t xml:space="preserve">that </w:t>
            </w:r>
            <w:r w:rsidR="00F008C0">
              <w:rPr>
                <w:rFonts w:ascii="Arial" w:hAnsi="Arial" w:cs="Arial"/>
              </w:rPr>
              <w:t>the functionality provided by</w:t>
            </w:r>
            <w:r w:rsidR="00224A73" w:rsidRPr="00224A73">
              <w:rPr>
                <w:rFonts w:ascii="Arial" w:hAnsi="Arial" w:cs="Arial"/>
              </w:rPr>
              <w:t xml:space="preserve">  </w:t>
            </w:r>
            <w:r w:rsidR="00C25165" w:rsidRPr="00224A73">
              <w:rPr>
                <w:rFonts w:ascii="Arial" w:hAnsi="Arial" w:cs="Arial"/>
              </w:rPr>
              <w:t xml:space="preserve">NPRR282, Dynamic Ramp Rate used in SCED, </w:t>
            </w:r>
            <w:r w:rsidR="00F008C0">
              <w:rPr>
                <w:rFonts w:ascii="Arial" w:hAnsi="Arial" w:cs="Arial"/>
              </w:rPr>
              <w:t>would allow QSEs</w:t>
            </w:r>
            <w:r w:rsidR="00C25165" w:rsidRPr="00224A73">
              <w:rPr>
                <w:rFonts w:ascii="Arial" w:hAnsi="Arial" w:cs="Arial"/>
              </w:rPr>
              <w:t xml:space="preserve"> to </w:t>
            </w:r>
            <w:r w:rsidR="00224A73" w:rsidRPr="00224A73">
              <w:rPr>
                <w:rFonts w:ascii="Arial" w:hAnsi="Arial" w:cs="Arial"/>
              </w:rPr>
              <w:t>telemeter ramp rate</w:t>
            </w:r>
            <w:r w:rsidR="00224A73">
              <w:rPr>
                <w:rFonts w:ascii="Arial" w:hAnsi="Arial" w:cs="Arial"/>
              </w:rPr>
              <w:t xml:space="preserve">. </w:t>
            </w:r>
          </w:p>
        </w:tc>
      </w:tr>
    </w:tbl>
    <w:p w:rsidR="00004403" w:rsidRPr="00224A73" w:rsidRDefault="00004403">
      <w:pPr>
        <w:rPr>
          <w:rFonts w:ascii="Arial" w:hAnsi="Arial" w:cs="Arial"/>
        </w:rPr>
      </w:pPr>
    </w:p>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A3772" w:rsidTr="00DF31CB">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9A3772" w:rsidRDefault="009A3772">
            <w:pPr>
              <w:pStyle w:val="Header"/>
              <w:jc w:val="center"/>
            </w:pPr>
            <w:r>
              <w:br w:type="page"/>
              <w:t>Quantitative Impacts and Benefits</w:t>
            </w:r>
          </w:p>
        </w:tc>
      </w:tr>
      <w:tr w:rsidR="005F7171"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5F7171" w:rsidRPr="00E41BCF" w:rsidRDefault="005F7171" w:rsidP="009C601F">
            <w:pPr>
              <w:pStyle w:val="Header"/>
            </w:pPr>
            <w:r w:rsidRPr="00E41BCF">
              <w:t>Assumptions</w:t>
            </w:r>
          </w:p>
        </w:tc>
        <w:tc>
          <w:tcPr>
            <w:tcW w:w="360" w:type="dxa"/>
            <w:tcBorders>
              <w:top w:val="single" w:sz="12" w:space="0" w:color="auto"/>
              <w:bottom w:val="single" w:sz="8" w:space="0" w:color="auto"/>
            </w:tcBorders>
            <w:vAlign w:val="center"/>
          </w:tcPr>
          <w:p w:rsidR="005F7171" w:rsidRPr="00BD6AA7" w:rsidRDefault="005F7171" w:rsidP="009C601F">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5F7171" w:rsidRPr="00AC6C37" w:rsidRDefault="005F7171" w:rsidP="005F7171">
            <w:pPr>
              <w:pStyle w:val="Header"/>
              <w:rPr>
                <w:b w:val="0"/>
                <w:i/>
                <w:sz w:val="20"/>
                <w:szCs w:val="20"/>
              </w:rPr>
            </w:pPr>
            <w:r>
              <w:rPr>
                <w:b w:val="0"/>
                <w:i/>
                <w:sz w:val="20"/>
                <w:szCs w:val="20"/>
              </w:rPr>
              <w:t>System change for ERCOT and QSEs</w:t>
            </w:r>
            <w:r w:rsidR="00A92C41">
              <w:rPr>
                <w:b w:val="0"/>
                <w:i/>
                <w:sz w:val="20"/>
                <w:szCs w:val="20"/>
              </w:rPr>
              <w:t>.</w:t>
            </w:r>
          </w:p>
        </w:tc>
      </w:tr>
      <w:tr w:rsidR="005F7171"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pPr>
          </w:p>
        </w:tc>
        <w:tc>
          <w:tcPr>
            <w:tcW w:w="360" w:type="dxa"/>
            <w:tcBorders>
              <w:top w:val="single" w:sz="8" w:space="0" w:color="auto"/>
            </w:tcBorders>
            <w:vAlign w:val="center"/>
          </w:tcPr>
          <w:p w:rsidR="005F7171" w:rsidRPr="00864358" w:rsidRDefault="005F7171">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5F7171" w:rsidRPr="00AC6C37" w:rsidRDefault="005F7171" w:rsidP="00067161">
            <w:pPr>
              <w:pStyle w:val="Header"/>
              <w:rPr>
                <w:b w:val="0"/>
                <w:i/>
                <w:sz w:val="20"/>
                <w:szCs w:val="20"/>
              </w:rPr>
            </w:pPr>
            <w:r>
              <w:rPr>
                <w:b w:val="0"/>
                <w:i/>
                <w:sz w:val="20"/>
                <w:szCs w:val="20"/>
              </w:rPr>
              <w:t xml:space="preserve">QSEs will be able to update the </w:t>
            </w:r>
            <w:r w:rsidR="00A92C41">
              <w:rPr>
                <w:b w:val="0"/>
                <w:i/>
                <w:sz w:val="20"/>
                <w:szCs w:val="20"/>
              </w:rPr>
              <w:t>r</w:t>
            </w:r>
            <w:r>
              <w:rPr>
                <w:b w:val="0"/>
                <w:i/>
                <w:sz w:val="20"/>
                <w:szCs w:val="20"/>
              </w:rPr>
              <w:t xml:space="preserve">amp </w:t>
            </w:r>
            <w:r w:rsidR="00A92C41">
              <w:rPr>
                <w:b w:val="0"/>
                <w:i/>
                <w:sz w:val="20"/>
                <w:szCs w:val="20"/>
              </w:rPr>
              <w:t>r</w:t>
            </w:r>
            <w:r>
              <w:rPr>
                <w:b w:val="0"/>
                <w:i/>
                <w:sz w:val="20"/>
                <w:szCs w:val="20"/>
              </w:rPr>
              <w:t xml:space="preserve">ate used by </w:t>
            </w:r>
            <w:r w:rsidR="00A92C41">
              <w:rPr>
                <w:b w:val="0"/>
                <w:i/>
                <w:sz w:val="20"/>
                <w:szCs w:val="20"/>
              </w:rPr>
              <w:t xml:space="preserve">the Resource Limit Calculator </w:t>
            </w:r>
            <w:r>
              <w:rPr>
                <w:b w:val="0"/>
                <w:i/>
                <w:sz w:val="20"/>
                <w:szCs w:val="20"/>
              </w:rPr>
              <w:t>to allow shut-down to occur at their desired rate</w:t>
            </w:r>
            <w:r w:rsidR="00A92C41">
              <w:rPr>
                <w:b w:val="0"/>
                <w:i/>
                <w:sz w:val="20"/>
                <w:szCs w:val="20"/>
              </w:rPr>
              <w:t>.</w:t>
            </w:r>
          </w:p>
        </w:tc>
      </w:tr>
      <w:tr w:rsidR="005F7171"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pPr>
          </w:p>
        </w:tc>
        <w:tc>
          <w:tcPr>
            <w:tcW w:w="360" w:type="dxa"/>
            <w:vAlign w:val="center"/>
          </w:tcPr>
          <w:p w:rsidR="005F7171" w:rsidRPr="00864358" w:rsidRDefault="005F7171">
            <w:pPr>
              <w:pStyle w:val="Header"/>
              <w:jc w:val="center"/>
              <w:rPr>
                <w:b w:val="0"/>
                <w:sz w:val="20"/>
                <w:szCs w:val="20"/>
              </w:rPr>
            </w:pPr>
            <w:r w:rsidRPr="00864358">
              <w:rPr>
                <w:b w:val="0"/>
                <w:sz w:val="20"/>
                <w:szCs w:val="20"/>
              </w:rPr>
              <w:t>3</w:t>
            </w:r>
          </w:p>
        </w:tc>
        <w:tc>
          <w:tcPr>
            <w:tcW w:w="8273" w:type="dxa"/>
            <w:gridSpan w:val="2"/>
            <w:vAlign w:val="center"/>
          </w:tcPr>
          <w:p w:rsidR="005F7171" w:rsidRPr="00AC6C37" w:rsidRDefault="005F7171" w:rsidP="005F7171">
            <w:pPr>
              <w:pStyle w:val="Header"/>
              <w:rPr>
                <w:b w:val="0"/>
                <w:i/>
                <w:sz w:val="20"/>
                <w:szCs w:val="20"/>
              </w:rPr>
            </w:pPr>
          </w:p>
        </w:tc>
      </w:tr>
      <w:tr w:rsidR="005F7171"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F7171" w:rsidRPr="00E41BCF" w:rsidRDefault="005F7171">
            <w:pPr>
              <w:pStyle w:val="Header"/>
            </w:pPr>
          </w:p>
        </w:tc>
        <w:tc>
          <w:tcPr>
            <w:tcW w:w="360" w:type="dxa"/>
            <w:tcBorders>
              <w:bottom w:val="single" w:sz="12" w:space="0" w:color="auto"/>
            </w:tcBorders>
            <w:vAlign w:val="center"/>
          </w:tcPr>
          <w:p w:rsidR="005F7171" w:rsidRPr="00864358" w:rsidRDefault="005F7171">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5F7171" w:rsidRPr="00AC6C37" w:rsidRDefault="005F7171" w:rsidP="005F7171">
            <w:pPr>
              <w:pStyle w:val="Header"/>
              <w:rPr>
                <w:b w:val="0"/>
                <w:i/>
                <w:sz w:val="20"/>
                <w:szCs w:val="20"/>
              </w:rPr>
            </w:pPr>
          </w:p>
        </w:tc>
      </w:tr>
      <w:tr w:rsidR="005F7171" w:rsidRPr="000C3592"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5F7171" w:rsidRPr="00E41BCF" w:rsidRDefault="005F7171" w:rsidP="009C601F">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5F7171" w:rsidRDefault="005F7171" w:rsidP="009C601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5F7171" w:rsidRPr="000C3592" w:rsidRDefault="005F7171" w:rsidP="005F7171">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5F7171" w:rsidRPr="000C3592" w:rsidRDefault="005F7171" w:rsidP="005F7171">
            <w:pPr>
              <w:pStyle w:val="NormalArial"/>
              <w:jc w:val="center"/>
              <w:rPr>
                <w:b/>
                <w:sz w:val="20"/>
              </w:rPr>
            </w:pPr>
            <w:r>
              <w:rPr>
                <w:b/>
                <w:sz w:val="20"/>
              </w:rPr>
              <w:t>Monetary Impact</w:t>
            </w: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F7171" w:rsidRPr="00E41BCF" w:rsidRDefault="005F7171">
            <w:pPr>
              <w:pStyle w:val="Header"/>
              <w:jc w:val="cent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5F7171" w:rsidRPr="00C90F7E" w:rsidRDefault="005F7171" w:rsidP="005F7171">
            <w:pPr>
              <w:pStyle w:val="NormalArial"/>
              <w:rPr>
                <w:i/>
                <w:sz w:val="20"/>
              </w:rPr>
            </w:pPr>
            <w:r>
              <w:rPr>
                <w:i/>
                <w:sz w:val="20"/>
              </w:rPr>
              <w:t>Unknown</w:t>
            </w:r>
            <w:r w:rsidR="00A92C41">
              <w:rPr>
                <w:i/>
                <w:sz w:val="20"/>
              </w:rPr>
              <w:t>.</w:t>
            </w:r>
          </w:p>
        </w:tc>
        <w:tc>
          <w:tcPr>
            <w:tcW w:w="4673" w:type="dxa"/>
            <w:tcBorders>
              <w:top w:val="single" w:sz="8" w:space="0" w:color="auto"/>
              <w:bottom w:val="single" w:sz="8" w:space="0" w:color="auto"/>
            </w:tcBorders>
            <w:vAlign w:val="center"/>
          </w:tcPr>
          <w:p w:rsidR="005F7171" w:rsidRPr="00C90F7E" w:rsidRDefault="005F7171" w:rsidP="005F7171">
            <w:pPr>
              <w:pStyle w:val="NormalArial"/>
              <w:rPr>
                <w:i/>
                <w:sz w:val="20"/>
              </w:rPr>
            </w:pPr>
            <w:r>
              <w:rPr>
                <w:i/>
                <w:sz w:val="20"/>
              </w:rPr>
              <w:t>Unknown</w:t>
            </w:r>
            <w:r w:rsidR="00A92C41">
              <w:rPr>
                <w:i/>
                <w:sz w:val="20"/>
              </w:rPr>
              <w:t>.</w:t>
            </w: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jc w:val="center"/>
            </w:pPr>
          </w:p>
        </w:tc>
        <w:tc>
          <w:tcPr>
            <w:tcW w:w="360" w:type="dxa"/>
            <w:tcBorders>
              <w:top w:val="single" w:sz="8" w:space="0" w:color="auto"/>
              <w:bottom w:val="single" w:sz="8" w:space="0" w:color="auto"/>
            </w:tcBorders>
            <w:shd w:val="clear" w:color="auto" w:fill="auto"/>
            <w:vAlign w:val="center"/>
          </w:tcPr>
          <w:p w:rsidR="005F7171" w:rsidRDefault="005F7171">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5F7171" w:rsidRPr="00C90F7E" w:rsidRDefault="005F7171" w:rsidP="005F7171">
            <w:pPr>
              <w:pStyle w:val="NormalArial"/>
              <w:rPr>
                <w:i/>
                <w:sz w:val="20"/>
              </w:rPr>
            </w:pPr>
          </w:p>
        </w:tc>
        <w:tc>
          <w:tcPr>
            <w:tcW w:w="4673" w:type="dxa"/>
            <w:tcBorders>
              <w:top w:val="single" w:sz="8" w:space="0" w:color="auto"/>
              <w:bottom w:val="single" w:sz="8" w:space="0" w:color="auto"/>
            </w:tcBorders>
            <w:shd w:val="clear" w:color="auto" w:fill="auto"/>
            <w:vAlign w:val="center"/>
          </w:tcPr>
          <w:p w:rsidR="005F7171" w:rsidRPr="00C90F7E" w:rsidRDefault="005F7171" w:rsidP="005F7171">
            <w:pPr>
              <w:pStyle w:val="NormalArial"/>
              <w:rPr>
                <w:i/>
                <w:sz w:val="20"/>
              </w:rPr>
            </w:pP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jc w:val="cent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5F7171" w:rsidRPr="00C90F7E" w:rsidRDefault="005F7171" w:rsidP="005F7171">
            <w:pPr>
              <w:pStyle w:val="NormalArial"/>
              <w:rPr>
                <w:i/>
                <w:sz w:val="20"/>
              </w:rPr>
            </w:pPr>
          </w:p>
        </w:tc>
        <w:tc>
          <w:tcPr>
            <w:tcW w:w="4673" w:type="dxa"/>
            <w:tcBorders>
              <w:top w:val="single" w:sz="8" w:space="0" w:color="auto"/>
              <w:bottom w:val="single" w:sz="8" w:space="0" w:color="auto"/>
            </w:tcBorders>
            <w:vAlign w:val="center"/>
          </w:tcPr>
          <w:p w:rsidR="005F7171" w:rsidRPr="00C90F7E" w:rsidRDefault="005F7171" w:rsidP="005F7171">
            <w:pPr>
              <w:pStyle w:val="NormalArial"/>
              <w:rPr>
                <w:i/>
                <w:sz w:val="20"/>
              </w:rPr>
            </w:pP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F7171" w:rsidRPr="00E41BCF" w:rsidRDefault="005F7171">
            <w:pPr>
              <w:pStyle w:val="Header"/>
              <w:jc w:val="center"/>
            </w:pPr>
          </w:p>
        </w:tc>
        <w:tc>
          <w:tcPr>
            <w:tcW w:w="360" w:type="dxa"/>
            <w:tcBorders>
              <w:top w:val="single" w:sz="8" w:space="0" w:color="auto"/>
              <w:bottom w:val="single" w:sz="12" w:space="0" w:color="auto"/>
            </w:tcBorders>
            <w:vAlign w:val="center"/>
          </w:tcPr>
          <w:p w:rsidR="005F7171" w:rsidRDefault="005F7171">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5F7171" w:rsidRPr="00C90F7E" w:rsidRDefault="005F7171" w:rsidP="005F7171">
            <w:pPr>
              <w:pStyle w:val="NormalArial"/>
              <w:rPr>
                <w:i/>
                <w:sz w:val="20"/>
              </w:rPr>
            </w:pPr>
          </w:p>
        </w:tc>
        <w:tc>
          <w:tcPr>
            <w:tcW w:w="4673" w:type="dxa"/>
            <w:tcBorders>
              <w:top w:val="single" w:sz="8" w:space="0" w:color="auto"/>
              <w:bottom w:val="single" w:sz="12" w:space="0" w:color="auto"/>
            </w:tcBorders>
            <w:vAlign w:val="center"/>
          </w:tcPr>
          <w:p w:rsidR="005F7171" w:rsidRPr="00C90F7E" w:rsidRDefault="005F7171" w:rsidP="005F7171">
            <w:pPr>
              <w:pStyle w:val="NormalArial"/>
              <w:rPr>
                <w:i/>
                <w:sz w:val="20"/>
              </w:rPr>
            </w:pPr>
          </w:p>
        </w:tc>
      </w:tr>
      <w:tr w:rsidR="005F7171" w:rsidRPr="000C3592"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5F7171" w:rsidRPr="00E41BCF" w:rsidRDefault="005F7171" w:rsidP="009C601F">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5F7171" w:rsidRDefault="005F7171" w:rsidP="009C601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5F7171" w:rsidRPr="000C3592" w:rsidRDefault="005F7171" w:rsidP="005F7171">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5F7171" w:rsidRPr="000C3592" w:rsidRDefault="005F7171" w:rsidP="005F7171">
            <w:pPr>
              <w:pStyle w:val="NormalArial"/>
              <w:jc w:val="center"/>
              <w:rPr>
                <w:b/>
                <w:sz w:val="20"/>
              </w:rPr>
            </w:pPr>
            <w:r>
              <w:rPr>
                <w:b/>
                <w:sz w:val="20"/>
              </w:rPr>
              <w:t>Monetary Impact</w:t>
            </w: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F7171" w:rsidRPr="00E41BCF" w:rsidRDefault="005F7171">
            <w:pPr>
              <w:pStyle w:val="Header"/>
              <w:jc w:val="cent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5F7171" w:rsidRPr="00C90F7E" w:rsidRDefault="005F7171" w:rsidP="005F7171">
            <w:pPr>
              <w:pStyle w:val="NormalArial"/>
              <w:rPr>
                <w:i/>
                <w:sz w:val="20"/>
              </w:rPr>
            </w:pPr>
            <w:r>
              <w:rPr>
                <w:i/>
                <w:sz w:val="20"/>
              </w:rPr>
              <w:t>Improved frequency control</w:t>
            </w:r>
            <w:r w:rsidR="00A92C41">
              <w:rPr>
                <w:i/>
                <w:sz w:val="20"/>
              </w:rPr>
              <w:t>.</w:t>
            </w:r>
          </w:p>
        </w:tc>
        <w:tc>
          <w:tcPr>
            <w:tcW w:w="4673" w:type="dxa"/>
            <w:tcBorders>
              <w:top w:val="single" w:sz="8" w:space="0" w:color="auto"/>
              <w:bottom w:val="single" w:sz="8" w:space="0" w:color="auto"/>
            </w:tcBorders>
            <w:vAlign w:val="center"/>
          </w:tcPr>
          <w:p w:rsidR="005F7171" w:rsidRPr="00C90F7E" w:rsidRDefault="005F7171" w:rsidP="005F7171">
            <w:pPr>
              <w:pStyle w:val="NormalArial"/>
              <w:rPr>
                <w:i/>
                <w:sz w:val="20"/>
              </w:rPr>
            </w:pPr>
            <w:r>
              <w:rPr>
                <w:i/>
                <w:sz w:val="20"/>
              </w:rPr>
              <w:t>Unknown</w:t>
            </w:r>
            <w:r w:rsidR="00A92C41">
              <w:rPr>
                <w:i/>
                <w:sz w:val="20"/>
              </w:rPr>
              <w:t>.</w:t>
            </w: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jc w:val="cent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5F7171" w:rsidRPr="00C90F7E" w:rsidRDefault="005F7171" w:rsidP="005F7171">
            <w:pPr>
              <w:pStyle w:val="NormalArial"/>
              <w:rPr>
                <w:i/>
                <w:sz w:val="20"/>
              </w:rPr>
            </w:pPr>
            <w:r>
              <w:rPr>
                <w:i/>
                <w:sz w:val="20"/>
              </w:rPr>
              <w:t xml:space="preserve">Ability for </w:t>
            </w:r>
            <w:r w:rsidR="00A92C41">
              <w:rPr>
                <w:i/>
                <w:sz w:val="20"/>
              </w:rPr>
              <w:t>o</w:t>
            </w:r>
            <w:r>
              <w:rPr>
                <w:i/>
                <w:sz w:val="20"/>
              </w:rPr>
              <w:t>perators to distinguish between Resource testing and Resource start-up/shut-down</w:t>
            </w:r>
            <w:r w:rsidR="00A92C41">
              <w:rPr>
                <w:i/>
                <w:sz w:val="20"/>
              </w:rPr>
              <w:t>.</w:t>
            </w:r>
          </w:p>
        </w:tc>
        <w:tc>
          <w:tcPr>
            <w:tcW w:w="4673" w:type="dxa"/>
            <w:tcBorders>
              <w:top w:val="single" w:sz="8" w:space="0" w:color="auto"/>
              <w:bottom w:val="single" w:sz="8" w:space="0" w:color="auto"/>
            </w:tcBorders>
            <w:vAlign w:val="center"/>
          </w:tcPr>
          <w:p w:rsidR="005F7171" w:rsidRPr="00C90F7E" w:rsidRDefault="005F7171" w:rsidP="005F7171">
            <w:pPr>
              <w:pStyle w:val="NormalArial"/>
              <w:rPr>
                <w:i/>
                <w:sz w:val="20"/>
              </w:rPr>
            </w:pPr>
            <w:r>
              <w:rPr>
                <w:i/>
                <w:sz w:val="20"/>
              </w:rPr>
              <w:t>Unknown</w:t>
            </w:r>
            <w:r w:rsidR="00A92C41">
              <w:rPr>
                <w:i/>
                <w:sz w:val="20"/>
              </w:rPr>
              <w:t>.</w:t>
            </w: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jc w:val="cent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5F7171" w:rsidRPr="00C90F7E" w:rsidRDefault="005F7171">
            <w:pPr>
              <w:pStyle w:val="NormalArial"/>
              <w:rPr>
                <w:i/>
                <w:sz w:val="20"/>
              </w:rPr>
            </w:pPr>
          </w:p>
        </w:tc>
        <w:tc>
          <w:tcPr>
            <w:tcW w:w="4673" w:type="dxa"/>
            <w:tcBorders>
              <w:top w:val="single" w:sz="8" w:space="0" w:color="auto"/>
              <w:bottom w:val="single" w:sz="8" w:space="0" w:color="auto"/>
            </w:tcBorders>
            <w:vAlign w:val="center"/>
          </w:tcPr>
          <w:p w:rsidR="005F7171" w:rsidRPr="00E41BCF" w:rsidRDefault="005F7171" w:rsidP="009C601F">
            <w:pPr>
              <w:pStyle w:val="Header"/>
              <w:jc w:val="center"/>
            </w:pPr>
          </w:p>
        </w:tc>
      </w:tr>
      <w:tr w:rsidR="005F7171"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F7171" w:rsidRPr="00E41BCF" w:rsidRDefault="005F7171">
            <w:pPr>
              <w:pStyle w:val="Header"/>
              <w:jc w:val="center"/>
            </w:pPr>
          </w:p>
        </w:tc>
        <w:tc>
          <w:tcPr>
            <w:tcW w:w="360" w:type="dxa"/>
            <w:tcBorders>
              <w:top w:val="single" w:sz="8" w:space="0" w:color="auto"/>
              <w:bottom w:val="single" w:sz="12" w:space="0" w:color="auto"/>
            </w:tcBorders>
            <w:vAlign w:val="center"/>
          </w:tcPr>
          <w:p w:rsidR="005F7171" w:rsidRDefault="005F7171">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5F7171" w:rsidRPr="00C90F7E" w:rsidRDefault="005F7171">
            <w:pPr>
              <w:pStyle w:val="NormalArial"/>
              <w:rPr>
                <w:i/>
                <w:sz w:val="20"/>
              </w:rPr>
            </w:pPr>
          </w:p>
        </w:tc>
        <w:tc>
          <w:tcPr>
            <w:tcW w:w="4673" w:type="dxa"/>
            <w:tcBorders>
              <w:top w:val="single" w:sz="8" w:space="0" w:color="auto"/>
              <w:bottom w:val="single" w:sz="12" w:space="0" w:color="auto"/>
            </w:tcBorders>
            <w:vAlign w:val="center"/>
          </w:tcPr>
          <w:p w:rsidR="005F7171" w:rsidRPr="00E41BCF" w:rsidRDefault="005F7171" w:rsidP="009C601F">
            <w:pPr>
              <w:pStyle w:val="Header"/>
              <w:jc w:val="center"/>
            </w:pPr>
          </w:p>
        </w:tc>
      </w:tr>
      <w:tr w:rsidR="005F7171"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5F7171" w:rsidRPr="00E41BCF" w:rsidRDefault="005F7171" w:rsidP="009C601F">
            <w:pPr>
              <w:pStyle w:val="Header"/>
            </w:pPr>
            <w:r w:rsidRPr="00E41BCF">
              <w:t>Additional Qualitative Information</w:t>
            </w:r>
          </w:p>
        </w:tc>
        <w:tc>
          <w:tcPr>
            <w:tcW w:w="360" w:type="dxa"/>
            <w:tcBorders>
              <w:top w:val="single" w:sz="12" w:space="0" w:color="auto"/>
              <w:bottom w:val="single" w:sz="8" w:space="0" w:color="auto"/>
            </w:tcBorders>
            <w:vAlign w:val="center"/>
          </w:tcPr>
          <w:p w:rsidR="005F7171" w:rsidRDefault="005F7171" w:rsidP="009C601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5F7171" w:rsidRPr="00B40AA6" w:rsidRDefault="005F7171" w:rsidP="009C601F">
            <w:pPr>
              <w:pStyle w:val="NormalArial"/>
              <w:rPr>
                <w:i/>
                <w:sz w:val="20"/>
              </w:rPr>
            </w:pPr>
          </w:p>
        </w:tc>
      </w:tr>
      <w:tr w:rsidR="005F7171"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F7171" w:rsidRPr="00E41BCF" w:rsidRDefault="005F7171">
            <w:pPr>
              <w:pStyle w:val="Header"/>
              <w:jc w:val="cent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5F7171" w:rsidRPr="00B40AA6" w:rsidRDefault="005F7171">
            <w:pPr>
              <w:pStyle w:val="NormalArial"/>
              <w:rPr>
                <w:i/>
                <w:sz w:val="20"/>
              </w:rPr>
            </w:pPr>
          </w:p>
        </w:tc>
      </w:tr>
      <w:tr w:rsidR="005F7171"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41BCF" w:rsidRDefault="005F7171">
            <w:pPr>
              <w:pStyle w:val="Head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5F7171" w:rsidRPr="00B40AA6" w:rsidRDefault="005F7171">
            <w:pPr>
              <w:pStyle w:val="NormalArial"/>
              <w:rPr>
                <w:i/>
                <w:sz w:val="20"/>
              </w:rPr>
            </w:pPr>
          </w:p>
        </w:tc>
      </w:tr>
      <w:tr w:rsidR="005F7171"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F7171" w:rsidRPr="00E41BCF" w:rsidRDefault="005F7171">
            <w:pPr>
              <w:pStyle w:val="Header"/>
            </w:pPr>
          </w:p>
        </w:tc>
        <w:tc>
          <w:tcPr>
            <w:tcW w:w="360" w:type="dxa"/>
            <w:tcBorders>
              <w:top w:val="single" w:sz="8" w:space="0" w:color="auto"/>
              <w:bottom w:val="single" w:sz="12" w:space="0" w:color="auto"/>
            </w:tcBorders>
            <w:vAlign w:val="center"/>
          </w:tcPr>
          <w:p w:rsidR="005F7171" w:rsidRDefault="005F7171">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5F7171" w:rsidRPr="00B40AA6" w:rsidRDefault="005F7171">
            <w:pPr>
              <w:pStyle w:val="NormalArial"/>
              <w:rPr>
                <w:i/>
                <w:sz w:val="20"/>
              </w:rPr>
            </w:pPr>
          </w:p>
        </w:tc>
      </w:tr>
      <w:tr w:rsidR="005F7171"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5F7171" w:rsidRPr="00E41BCF" w:rsidRDefault="005F7171" w:rsidP="009C601F">
            <w:pPr>
              <w:pStyle w:val="Header"/>
              <w:jc w:val="center"/>
            </w:pPr>
            <w:r w:rsidRPr="00E41BCF">
              <w:t>Other Comments</w:t>
            </w:r>
          </w:p>
        </w:tc>
        <w:tc>
          <w:tcPr>
            <w:tcW w:w="360" w:type="dxa"/>
            <w:tcBorders>
              <w:top w:val="single" w:sz="12" w:space="0" w:color="auto"/>
              <w:bottom w:val="single" w:sz="8" w:space="0" w:color="auto"/>
            </w:tcBorders>
            <w:vAlign w:val="center"/>
          </w:tcPr>
          <w:p w:rsidR="005F7171" w:rsidRDefault="005F7171" w:rsidP="009C601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5F7171" w:rsidRPr="00E966F7" w:rsidRDefault="005F7171" w:rsidP="009C601F">
            <w:pPr>
              <w:pStyle w:val="NormalArial"/>
              <w:rPr>
                <w:i/>
                <w:sz w:val="20"/>
              </w:rPr>
            </w:pPr>
          </w:p>
        </w:tc>
      </w:tr>
      <w:tr w:rsidR="005F7171"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F7171" w:rsidRPr="00E966F7" w:rsidRDefault="005F7171">
            <w:pPr>
              <w:pStyle w:val="Header"/>
              <w:jc w:val="center"/>
              <w:rPr>
                <w:sz w:val="20"/>
                <w:szCs w:val="20"/>
              </w:rPr>
            </w:pPr>
          </w:p>
        </w:tc>
        <w:tc>
          <w:tcPr>
            <w:tcW w:w="360" w:type="dxa"/>
            <w:tcBorders>
              <w:top w:val="single" w:sz="8" w:space="0" w:color="auto"/>
            </w:tcBorders>
            <w:vAlign w:val="center"/>
          </w:tcPr>
          <w:p w:rsidR="005F7171" w:rsidRDefault="005F7171">
            <w:pPr>
              <w:pStyle w:val="NormalArial"/>
              <w:jc w:val="center"/>
              <w:rPr>
                <w:sz w:val="20"/>
              </w:rPr>
            </w:pPr>
            <w:r>
              <w:rPr>
                <w:sz w:val="20"/>
              </w:rPr>
              <w:t>2</w:t>
            </w:r>
          </w:p>
        </w:tc>
        <w:tc>
          <w:tcPr>
            <w:tcW w:w="8273" w:type="dxa"/>
            <w:gridSpan w:val="2"/>
            <w:tcBorders>
              <w:top w:val="single" w:sz="8" w:space="0" w:color="auto"/>
            </w:tcBorders>
            <w:vAlign w:val="center"/>
          </w:tcPr>
          <w:p w:rsidR="005F7171" w:rsidRPr="00E966F7" w:rsidRDefault="005F7171">
            <w:pPr>
              <w:pStyle w:val="NormalArial"/>
              <w:rPr>
                <w:i/>
                <w:sz w:val="20"/>
              </w:rPr>
            </w:pPr>
          </w:p>
        </w:tc>
      </w:tr>
      <w:tr w:rsidR="005F7171"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F7171" w:rsidRPr="00E966F7" w:rsidRDefault="005F7171">
            <w:pPr>
              <w:pStyle w:val="Head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5F7171" w:rsidRPr="00E966F7" w:rsidRDefault="005F7171">
            <w:pPr>
              <w:pStyle w:val="NormalArial"/>
              <w:rPr>
                <w:i/>
                <w:sz w:val="20"/>
              </w:rPr>
            </w:pPr>
          </w:p>
        </w:tc>
      </w:tr>
      <w:tr w:rsidR="005F7171"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5F7171" w:rsidRPr="00E966F7" w:rsidRDefault="005F7171">
            <w:pPr>
              <w:pStyle w:val="Header"/>
            </w:pPr>
          </w:p>
        </w:tc>
        <w:tc>
          <w:tcPr>
            <w:tcW w:w="360" w:type="dxa"/>
            <w:tcBorders>
              <w:top w:val="single" w:sz="8" w:space="0" w:color="auto"/>
              <w:bottom w:val="single" w:sz="8" w:space="0" w:color="auto"/>
            </w:tcBorders>
            <w:vAlign w:val="center"/>
          </w:tcPr>
          <w:p w:rsidR="005F7171" w:rsidRDefault="005F7171">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5F7171" w:rsidRPr="00E966F7" w:rsidRDefault="005F7171">
            <w:pPr>
              <w:pStyle w:val="NormalArial"/>
              <w:rPr>
                <w:i/>
                <w:sz w:val="20"/>
              </w:rPr>
            </w:pP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A3772" w:rsidTr="00BC2D06">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5F7171" w:rsidTr="00BC2D06">
        <w:tblPrEx>
          <w:tblCellMar>
            <w:top w:w="0" w:type="dxa"/>
            <w:bottom w:w="0" w:type="dxa"/>
          </w:tblCellMar>
        </w:tblPrEx>
        <w:trPr>
          <w:trHeight w:val="432"/>
        </w:trPr>
        <w:tc>
          <w:tcPr>
            <w:tcW w:w="2880" w:type="dxa"/>
            <w:shd w:val="clear" w:color="auto" w:fill="FFFFFF"/>
            <w:vAlign w:val="center"/>
          </w:tcPr>
          <w:p w:rsidR="005F7171" w:rsidRPr="00B93CA0" w:rsidRDefault="005F7171">
            <w:pPr>
              <w:pStyle w:val="Header"/>
              <w:rPr>
                <w:bCs w:val="0"/>
              </w:rPr>
            </w:pPr>
            <w:r w:rsidRPr="00B93CA0">
              <w:rPr>
                <w:bCs w:val="0"/>
              </w:rPr>
              <w:t>Name</w:t>
            </w:r>
          </w:p>
        </w:tc>
        <w:tc>
          <w:tcPr>
            <w:tcW w:w="7560" w:type="dxa"/>
            <w:vAlign w:val="center"/>
          </w:tcPr>
          <w:p w:rsidR="005F7171" w:rsidRDefault="005F7171" w:rsidP="005F7171">
            <w:pPr>
              <w:pStyle w:val="NormalArial"/>
            </w:pPr>
            <w:r>
              <w:t>David Maggio</w:t>
            </w:r>
          </w:p>
        </w:tc>
      </w:tr>
      <w:tr w:rsidR="005F7171" w:rsidTr="00BC2D06">
        <w:tblPrEx>
          <w:tblCellMar>
            <w:top w:w="0" w:type="dxa"/>
            <w:bottom w:w="0" w:type="dxa"/>
          </w:tblCellMar>
        </w:tblPrEx>
        <w:trPr>
          <w:trHeight w:val="432"/>
        </w:trPr>
        <w:tc>
          <w:tcPr>
            <w:tcW w:w="2880" w:type="dxa"/>
            <w:shd w:val="clear" w:color="auto" w:fill="FFFFFF"/>
            <w:vAlign w:val="center"/>
          </w:tcPr>
          <w:p w:rsidR="005F7171" w:rsidRPr="00B93CA0" w:rsidRDefault="005F7171">
            <w:pPr>
              <w:pStyle w:val="Header"/>
              <w:rPr>
                <w:bCs w:val="0"/>
              </w:rPr>
            </w:pPr>
            <w:r w:rsidRPr="00B93CA0">
              <w:rPr>
                <w:bCs w:val="0"/>
              </w:rPr>
              <w:lastRenderedPageBreak/>
              <w:t>E-mail Address</w:t>
            </w:r>
          </w:p>
        </w:tc>
        <w:tc>
          <w:tcPr>
            <w:tcW w:w="7560" w:type="dxa"/>
            <w:vAlign w:val="center"/>
          </w:tcPr>
          <w:p w:rsidR="005F7171" w:rsidRDefault="005F7171" w:rsidP="005F7171">
            <w:pPr>
              <w:pStyle w:val="NormalArial"/>
            </w:pPr>
            <w:hyperlink r:id="rId7" w:history="1">
              <w:r w:rsidRPr="0009147F">
                <w:rPr>
                  <w:rStyle w:val="Hyperlink"/>
                </w:rPr>
                <w:t>dmaggio@ercot.com</w:t>
              </w:r>
            </w:hyperlink>
          </w:p>
        </w:tc>
      </w:tr>
      <w:tr w:rsidR="005F7171" w:rsidTr="00BC2D06">
        <w:tblPrEx>
          <w:tblCellMar>
            <w:top w:w="0" w:type="dxa"/>
            <w:bottom w:w="0" w:type="dxa"/>
          </w:tblCellMar>
        </w:tblPrEx>
        <w:trPr>
          <w:trHeight w:val="432"/>
        </w:trPr>
        <w:tc>
          <w:tcPr>
            <w:tcW w:w="2880" w:type="dxa"/>
            <w:shd w:val="clear" w:color="auto" w:fill="FFFFFF"/>
            <w:vAlign w:val="center"/>
          </w:tcPr>
          <w:p w:rsidR="005F7171" w:rsidRPr="00B93CA0" w:rsidRDefault="005F7171">
            <w:pPr>
              <w:pStyle w:val="Header"/>
              <w:rPr>
                <w:bCs w:val="0"/>
              </w:rPr>
            </w:pPr>
            <w:r w:rsidRPr="00B93CA0">
              <w:rPr>
                <w:bCs w:val="0"/>
              </w:rPr>
              <w:t>Company</w:t>
            </w:r>
          </w:p>
        </w:tc>
        <w:tc>
          <w:tcPr>
            <w:tcW w:w="7560" w:type="dxa"/>
            <w:vAlign w:val="center"/>
          </w:tcPr>
          <w:p w:rsidR="005F7171" w:rsidRDefault="005F7171" w:rsidP="005F7171">
            <w:pPr>
              <w:pStyle w:val="NormalArial"/>
            </w:pPr>
            <w:r>
              <w:t>ERCOT</w:t>
            </w:r>
          </w:p>
        </w:tc>
      </w:tr>
      <w:tr w:rsidR="005F7171"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5F7171" w:rsidRPr="00B93CA0" w:rsidRDefault="005F7171">
            <w:pPr>
              <w:pStyle w:val="Header"/>
              <w:rPr>
                <w:bCs w:val="0"/>
              </w:rPr>
            </w:pPr>
            <w:r w:rsidRPr="00B93CA0">
              <w:rPr>
                <w:bCs w:val="0"/>
              </w:rPr>
              <w:t>Phone Number</w:t>
            </w:r>
          </w:p>
        </w:tc>
        <w:tc>
          <w:tcPr>
            <w:tcW w:w="7560" w:type="dxa"/>
            <w:tcBorders>
              <w:bottom w:val="single" w:sz="4" w:space="0" w:color="auto"/>
            </w:tcBorders>
            <w:vAlign w:val="center"/>
          </w:tcPr>
          <w:p w:rsidR="005F7171" w:rsidRDefault="005F7171" w:rsidP="005F7171">
            <w:pPr>
              <w:pStyle w:val="NormalArial"/>
            </w:pPr>
            <w:r>
              <w:t>512-248-6998</w:t>
            </w:r>
          </w:p>
        </w:tc>
      </w:tr>
      <w:tr w:rsidR="005F7171" w:rsidTr="00BC2D06">
        <w:tblPrEx>
          <w:tblCellMar>
            <w:top w:w="0" w:type="dxa"/>
            <w:bottom w:w="0" w:type="dxa"/>
          </w:tblCellMar>
        </w:tblPrEx>
        <w:trPr>
          <w:trHeight w:val="432"/>
        </w:trPr>
        <w:tc>
          <w:tcPr>
            <w:tcW w:w="2880" w:type="dxa"/>
            <w:shd w:val="clear" w:color="auto" w:fill="FFFFFF"/>
            <w:vAlign w:val="center"/>
          </w:tcPr>
          <w:p w:rsidR="005F7171" w:rsidRPr="00B93CA0" w:rsidRDefault="005F7171">
            <w:pPr>
              <w:pStyle w:val="Header"/>
              <w:rPr>
                <w:bCs w:val="0"/>
              </w:rPr>
            </w:pPr>
            <w:r>
              <w:rPr>
                <w:bCs w:val="0"/>
              </w:rPr>
              <w:t>Cell</w:t>
            </w:r>
            <w:r w:rsidRPr="00B93CA0">
              <w:rPr>
                <w:bCs w:val="0"/>
              </w:rPr>
              <w:t xml:space="preserve"> Number</w:t>
            </w:r>
          </w:p>
        </w:tc>
        <w:tc>
          <w:tcPr>
            <w:tcW w:w="7560" w:type="dxa"/>
            <w:vAlign w:val="center"/>
          </w:tcPr>
          <w:p w:rsidR="005F7171" w:rsidRDefault="005F7171" w:rsidP="005F7171">
            <w:pPr>
              <w:pStyle w:val="NormalArial"/>
            </w:pPr>
          </w:p>
        </w:tc>
      </w:tr>
      <w:tr w:rsidR="005F7171"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5F7171" w:rsidRPr="00B93CA0" w:rsidRDefault="005F7171">
            <w:pPr>
              <w:pStyle w:val="Header"/>
              <w:rPr>
                <w:bCs w:val="0"/>
              </w:rPr>
            </w:pPr>
            <w:r>
              <w:rPr>
                <w:bCs w:val="0"/>
              </w:rPr>
              <w:t>Market Segment</w:t>
            </w:r>
          </w:p>
        </w:tc>
        <w:tc>
          <w:tcPr>
            <w:tcW w:w="7560" w:type="dxa"/>
            <w:tcBorders>
              <w:bottom w:val="single" w:sz="4" w:space="0" w:color="auto"/>
            </w:tcBorders>
            <w:vAlign w:val="center"/>
          </w:tcPr>
          <w:p w:rsidR="005F7171" w:rsidRDefault="005F7171" w:rsidP="005F7171">
            <w:pPr>
              <w:pStyle w:val="NormalArial"/>
            </w:pPr>
            <w:r>
              <w:t>N</w:t>
            </w:r>
            <w:r w:rsidR="00A92C41">
              <w:t>/</w:t>
            </w:r>
            <w:r>
              <w:t xml:space="preserve">A </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A3772" w:rsidRPr="00D56D61" w:rsidTr="00A05F04">
        <w:trPr>
          <w:trHeight w:val="432"/>
        </w:trPr>
        <w:tc>
          <w:tcPr>
            <w:tcW w:w="10440" w:type="dxa"/>
            <w:gridSpan w:val="2"/>
            <w:vAlign w:val="center"/>
          </w:tcPr>
          <w:p w:rsidR="009A3772" w:rsidRPr="00A05F04" w:rsidRDefault="009A3772" w:rsidP="00A05F04">
            <w:pPr>
              <w:pStyle w:val="NormalArial"/>
              <w:jc w:val="center"/>
              <w:rPr>
                <w:b/>
              </w:rPr>
            </w:pPr>
            <w:r w:rsidRPr="00A05F04">
              <w:rPr>
                <w:b/>
              </w:rPr>
              <w:t>Market Rules Staff Contact</w:t>
            </w:r>
          </w:p>
        </w:tc>
      </w:tr>
      <w:tr w:rsidR="009C601F" w:rsidRPr="00D56D61" w:rsidTr="00A05F04">
        <w:trPr>
          <w:trHeight w:val="432"/>
        </w:trPr>
        <w:tc>
          <w:tcPr>
            <w:tcW w:w="2880" w:type="dxa"/>
            <w:vAlign w:val="center"/>
          </w:tcPr>
          <w:p w:rsidR="009C601F" w:rsidRPr="00A05F04" w:rsidRDefault="009C601F">
            <w:pPr>
              <w:pStyle w:val="NormalArial"/>
              <w:rPr>
                <w:b/>
              </w:rPr>
            </w:pPr>
            <w:r w:rsidRPr="00A05F04">
              <w:rPr>
                <w:b/>
              </w:rPr>
              <w:t>Name</w:t>
            </w:r>
          </w:p>
        </w:tc>
        <w:tc>
          <w:tcPr>
            <w:tcW w:w="7560" w:type="dxa"/>
            <w:vAlign w:val="center"/>
          </w:tcPr>
          <w:p w:rsidR="009C601F" w:rsidRPr="00D56D61" w:rsidRDefault="009C601F" w:rsidP="009C601F">
            <w:pPr>
              <w:pStyle w:val="NormalArial"/>
            </w:pPr>
            <w:r>
              <w:t xml:space="preserve">Sonja B. Mingo </w:t>
            </w:r>
          </w:p>
        </w:tc>
      </w:tr>
      <w:tr w:rsidR="009C601F" w:rsidRPr="00D56D61" w:rsidTr="00A05F04">
        <w:trPr>
          <w:trHeight w:val="432"/>
        </w:trPr>
        <w:tc>
          <w:tcPr>
            <w:tcW w:w="2880" w:type="dxa"/>
            <w:vAlign w:val="center"/>
          </w:tcPr>
          <w:p w:rsidR="009C601F" w:rsidRPr="00A05F04" w:rsidRDefault="009C601F">
            <w:pPr>
              <w:pStyle w:val="NormalArial"/>
              <w:rPr>
                <w:b/>
              </w:rPr>
            </w:pPr>
            <w:r w:rsidRPr="00A05F04">
              <w:rPr>
                <w:b/>
              </w:rPr>
              <w:t>E-Mail Address</w:t>
            </w:r>
          </w:p>
        </w:tc>
        <w:tc>
          <w:tcPr>
            <w:tcW w:w="7560" w:type="dxa"/>
            <w:vAlign w:val="center"/>
          </w:tcPr>
          <w:p w:rsidR="009C601F" w:rsidRPr="00D56D61" w:rsidRDefault="009C601F" w:rsidP="009C601F">
            <w:pPr>
              <w:pStyle w:val="NormalArial"/>
            </w:pPr>
            <w:hyperlink r:id="rId8" w:history="1">
              <w:r w:rsidRPr="002B0CAA">
                <w:rPr>
                  <w:rStyle w:val="Hyperlink"/>
                </w:rPr>
                <w:t>smingo@ercot.com</w:t>
              </w:r>
            </w:hyperlink>
            <w:r>
              <w:t xml:space="preserve"> </w:t>
            </w:r>
          </w:p>
        </w:tc>
      </w:tr>
      <w:tr w:rsidR="009C601F" w:rsidRPr="005370B5" w:rsidTr="00A05F04">
        <w:trPr>
          <w:trHeight w:val="432"/>
        </w:trPr>
        <w:tc>
          <w:tcPr>
            <w:tcW w:w="2880" w:type="dxa"/>
            <w:vAlign w:val="center"/>
          </w:tcPr>
          <w:p w:rsidR="009C601F" w:rsidRPr="00A05F04" w:rsidRDefault="009C601F">
            <w:pPr>
              <w:pStyle w:val="NormalArial"/>
              <w:rPr>
                <w:b/>
              </w:rPr>
            </w:pPr>
            <w:r w:rsidRPr="00A05F04">
              <w:rPr>
                <w:b/>
              </w:rPr>
              <w:t>Phone Number</w:t>
            </w:r>
          </w:p>
        </w:tc>
        <w:tc>
          <w:tcPr>
            <w:tcW w:w="7560" w:type="dxa"/>
            <w:vAlign w:val="center"/>
          </w:tcPr>
          <w:p w:rsidR="009C601F" w:rsidRDefault="009C601F" w:rsidP="009C601F">
            <w:pPr>
              <w:pStyle w:val="NormalArial"/>
            </w:pPr>
            <w:r>
              <w:t>512-248-6463</w:t>
            </w:r>
          </w:p>
        </w:tc>
      </w:tr>
    </w:tbl>
    <w:p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C062E5" w:rsidTr="00C062E5">
        <w:tblPrEx>
          <w:tblCellMar>
            <w:top w:w="0" w:type="dxa"/>
            <w:bottom w:w="0" w:type="dxa"/>
          </w:tblCellMar>
        </w:tblPrEx>
        <w:tc>
          <w:tcPr>
            <w:tcW w:w="10440" w:type="dxa"/>
            <w:gridSpan w:val="2"/>
            <w:shd w:val="clear" w:color="auto" w:fill="FFFFFF"/>
            <w:vAlign w:val="center"/>
          </w:tcPr>
          <w:p w:rsidR="00C062E5" w:rsidRPr="00895AB9" w:rsidRDefault="00C062E5" w:rsidP="00C062E5">
            <w:pPr>
              <w:pStyle w:val="NormalArial"/>
              <w:jc w:val="center"/>
              <w:rPr>
                <w:b/>
              </w:rPr>
            </w:pPr>
            <w:r w:rsidRPr="00895AB9">
              <w:rPr>
                <w:b/>
              </w:rPr>
              <w:t xml:space="preserve">Comments </w:t>
            </w:r>
            <w:r>
              <w:rPr>
                <w:b/>
              </w:rPr>
              <w:t>Received</w:t>
            </w:r>
          </w:p>
        </w:tc>
      </w:tr>
      <w:tr w:rsidR="00C062E5" w:rsidTr="00C062E5">
        <w:tblPrEx>
          <w:tblCellMar>
            <w:top w:w="0" w:type="dxa"/>
            <w:bottom w:w="0" w:type="dxa"/>
          </w:tblCellMar>
        </w:tblPrEx>
        <w:tc>
          <w:tcPr>
            <w:tcW w:w="2880" w:type="dxa"/>
            <w:shd w:val="clear" w:color="auto" w:fill="FFFFFF"/>
            <w:vAlign w:val="center"/>
          </w:tcPr>
          <w:p w:rsidR="00C062E5" w:rsidRPr="00895AB9" w:rsidRDefault="00C062E5" w:rsidP="00C062E5">
            <w:pPr>
              <w:pStyle w:val="Header"/>
              <w:rPr>
                <w:bCs w:val="0"/>
              </w:rPr>
            </w:pPr>
            <w:r w:rsidRPr="00895AB9">
              <w:rPr>
                <w:bCs w:val="0"/>
              </w:rPr>
              <w:t>Comment Author</w:t>
            </w:r>
          </w:p>
        </w:tc>
        <w:tc>
          <w:tcPr>
            <w:tcW w:w="7560" w:type="dxa"/>
            <w:vAlign w:val="center"/>
          </w:tcPr>
          <w:p w:rsidR="00C062E5" w:rsidRPr="00895AB9" w:rsidRDefault="00C062E5" w:rsidP="00C062E5">
            <w:pPr>
              <w:pStyle w:val="NormalArial"/>
              <w:rPr>
                <w:b/>
              </w:rPr>
            </w:pPr>
            <w:r w:rsidRPr="00895AB9">
              <w:rPr>
                <w:b/>
              </w:rPr>
              <w:t xml:space="preserve">Comment </w:t>
            </w:r>
            <w:r>
              <w:rPr>
                <w:b/>
              </w:rPr>
              <w:t>Summary</w:t>
            </w:r>
          </w:p>
        </w:tc>
      </w:tr>
      <w:tr w:rsidR="00CD072A" w:rsidTr="00C062E5">
        <w:tblPrEx>
          <w:tblCellMar>
            <w:top w:w="0" w:type="dxa"/>
            <w:bottom w:w="0" w:type="dxa"/>
          </w:tblCellMar>
        </w:tblPrEx>
        <w:tc>
          <w:tcPr>
            <w:tcW w:w="2880" w:type="dxa"/>
            <w:shd w:val="clear" w:color="auto" w:fill="FFFFFF"/>
            <w:vAlign w:val="center"/>
          </w:tcPr>
          <w:p w:rsidR="00CD072A" w:rsidRDefault="00B662A0" w:rsidP="000A7FDB">
            <w:pPr>
              <w:pStyle w:val="Header"/>
              <w:rPr>
                <w:b w:val="0"/>
                <w:bCs w:val="0"/>
              </w:rPr>
            </w:pPr>
            <w:r>
              <w:rPr>
                <w:b w:val="0"/>
                <w:bCs w:val="0"/>
              </w:rPr>
              <w:t>WMS 051211</w:t>
            </w:r>
          </w:p>
        </w:tc>
        <w:tc>
          <w:tcPr>
            <w:tcW w:w="7560" w:type="dxa"/>
            <w:vAlign w:val="center"/>
          </w:tcPr>
          <w:p w:rsidR="00CD072A" w:rsidRDefault="00B662A0" w:rsidP="00DA790B">
            <w:pPr>
              <w:pStyle w:val="NormalArial"/>
            </w:pPr>
            <w:r>
              <w:t xml:space="preserve">Endorsed NPRR348 as submitted. </w:t>
            </w:r>
          </w:p>
        </w:tc>
      </w:tr>
    </w:tbl>
    <w:p w:rsidR="00C062E5" w:rsidRDefault="00C062E5">
      <w:pPr>
        <w:tabs>
          <w:tab w:val="num" w:pos="0"/>
        </w:tabs>
        <w:rPr>
          <w:rFonts w:ascii="Arial" w:hAnsi="Arial" w:cs="Arial"/>
        </w:rPr>
      </w:pPr>
    </w:p>
    <w:p w:rsidR="00A92C41" w:rsidRDefault="00A92C41" w:rsidP="00A92C4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A92C41" w:rsidTr="00532E7A">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A92C41" w:rsidRDefault="00A92C41" w:rsidP="00532E7A">
            <w:pPr>
              <w:pStyle w:val="Header"/>
              <w:jc w:val="center"/>
            </w:pPr>
            <w:r>
              <w:br w:type="page"/>
              <w:t>Comments</w:t>
            </w:r>
          </w:p>
        </w:tc>
      </w:tr>
    </w:tbl>
    <w:p w:rsidR="00A92C41" w:rsidRDefault="00A92C41" w:rsidP="00A92C41">
      <w:pPr>
        <w:pStyle w:val="NormalArial"/>
      </w:pPr>
    </w:p>
    <w:p w:rsidR="00A92C41" w:rsidRPr="004A54A6" w:rsidRDefault="00A92C41" w:rsidP="00A92C41">
      <w:pPr>
        <w:rPr>
          <w:rFonts w:ascii="Arial" w:hAnsi="Arial" w:cs="Arial"/>
        </w:rPr>
      </w:pPr>
      <w:r w:rsidRPr="004A54A6">
        <w:rPr>
          <w:rFonts w:ascii="Arial" w:hAnsi="Arial" w:cs="Arial"/>
        </w:rPr>
        <w:t xml:space="preserve">Please </w:t>
      </w:r>
      <w:r>
        <w:rPr>
          <w:rFonts w:ascii="Arial" w:hAnsi="Arial" w:cs="Arial"/>
        </w:rPr>
        <w:t xml:space="preserve">also </w:t>
      </w:r>
      <w:r w:rsidRPr="004A54A6">
        <w:rPr>
          <w:rFonts w:ascii="Arial" w:hAnsi="Arial" w:cs="Arial"/>
        </w:rPr>
        <w:t>note that the following NPRR</w:t>
      </w:r>
      <w:r>
        <w:rPr>
          <w:rFonts w:ascii="Arial" w:hAnsi="Arial" w:cs="Arial"/>
        </w:rPr>
        <w:t>s</w:t>
      </w:r>
      <w:r w:rsidRPr="004A54A6">
        <w:rPr>
          <w:rFonts w:ascii="Arial" w:hAnsi="Arial" w:cs="Arial"/>
        </w:rPr>
        <w:t xml:space="preserve"> also propose revisions to the following section</w:t>
      </w:r>
      <w:r>
        <w:rPr>
          <w:rFonts w:ascii="Arial" w:hAnsi="Arial" w:cs="Arial"/>
        </w:rPr>
        <w:t>s</w:t>
      </w:r>
      <w:r w:rsidRPr="004A54A6">
        <w:rPr>
          <w:rFonts w:ascii="Arial" w:hAnsi="Arial" w:cs="Arial"/>
        </w:rPr>
        <w:t xml:space="preserve"> </w:t>
      </w:r>
      <w:r>
        <w:rPr>
          <w:rFonts w:ascii="Arial" w:hAnsi="Arial" w:cs="Arial"/>
        </w:rPr>
        <w:t>that are</w:t>
      </w:r>
      <w:r w:rsidRPr="004A54A6">
        <w:rPr>
          <w:rFonts w:ascii="Arial" w:hAnsi="Arial" w:cs="Arial"/>
        </w:rPr>
        <w:t xml:space="preserve"> included within this NPRR:</w:t>
      </w:r>
    </w:p>
    <w:p w:rsidR="00A92C41" w:rsidRPr="004A54A6" w:rsidRDefault="00A92C41" w:rsidP="00A92C41">
      <w:pPr>
        <w:rPr>
          <w:rFonts w:ascii="Arial" w:hAnsi="Arial" w:cs="Arial"/>
        </w:rPr>
      </w:pPr>
    </w:p>
    <w:p w:rsidR="00A92C41" w:rsidRDefault="00A92C41" w:rsidP="00A92C41">
      <w:pPr>
        <w:numPr>
          <w:ilvl w:val="0"/>
          <w:numId w:val="20"/>
        </w:numPr>
        <w:ind w:hanging="630"/>
        <w:rPr>
          <w:rFonts w:ascii="Arial" w:hAnsi="Arial" w:cs="Arial"/>
        </w:rPr>
      </w:pPr>
      <w:r>
        <w:rPr>
          <w:rFonts w:ascii="Arial" w:hAnsi="Arial" w:cs="Arial"/>
        </w:rPr>
        <w:t xml:space="preserve">NPRR332, </w:t>
      </w:r>
      <w:r w:rsidRPr="00A92C41">
        <w:rPr>
          <w:rFonts w:ascii="Arial" w:hAnsi="Arial" w:cs="Arial"/>
        </w:rPr>
        <w:t>Revise QSGR Processes for COP Reporting of QSGR Assigned Off-Line Non-Spin and Application of Emergency Operations Settlement</w:t>
      </w:r>
    </w:p>
    <w:p w:rsidR="00A92C41" w:rsidRDefault="00A92C41" w:rsidP="00A92C41">
      <w:pPr>
        <w:numPr>
          <w:ilvl w:val="1"/>
          <w:numId w:val="20"/>
        </w:numPr>
        <w:ind w:hanging="720"/>
        <w:rPr>
          <w:rFonts w:ascii="Arial" w:hAnsi="Arial" w:cs="Arial"/>
        </w:rPr>
      </w:pPr>
      <w:r>
        <w:rPr>
          <w:rFonts w:ascii="Arial" w:hAnsi="Arial" w:cs="Arial"/>
        </w:rPr>
        <w:t>Section 3.9.1</w:t>
      </w:r>
    </w:p>
    <w:p w:rsidR="00A92C41" w:rsidRDefault="00A92C41" w:rsidP="00A92C41">
      <w:pPr>
        <w:ind w:left="1440"/>
        <w:rPr>
          <w:rFonts w:ascii="Arial" w:hAnsi="Arial" w:cs="Arial"/>
        </w:rPr>
      </w:pPr>
    </w:p>
    <w:p w:rsidR="00A92C41" w:rsidRDefault="00A92C41" w:rsidP="00A92C41">
      <w:pPr>
        <w:numPr>
          <w:ilvl w:val="0"/>
          <w:numId w:val="20"/>
        </w:numPr>
        <w:ind w:hanging="630"/>
        <w:rPr>
          <w:rFonts w:ascii="Arial" w:hAnsi="Arial" w:cs="Arial"/>
        </w:rPr>
      </w:pPr>
      <w:r>
        <w:rPr>
          <w:rFonts w:ascii="Arial" w:hAnsi="Arial" w:cs="Arial"/>
        </w:rPr>
        <w:t xml:space="preserve">NPRR190, </w:t>
      </w:r>
      <w:r w:rsidRPr="00A92C41">
        <w:rPr>
          <w:rFonts w:ascii="Arial" w:hAnsi="Arial" w:cs="Arial"/>
        </w:rPr>
        <w:t>Clarification of Resource Definitions and Resource Registration of Self-Serve Generators for Reliability Purposes</w:t>
      </w:r>
    </w:p>
    <w:p w:rsidR="00A92C41" w:rsidRDefault="00A92C41" w:rsidP="00A92C41">
      <w:pPr>
        <w:numPr>
          <w:ilvl w:val="1"/>
          <w:numId w:val="20"/>
        </w:numPr>
        <w:ind w:hanging="720"/>
        <w:rPr>
          <w:rFonts w:ascii="Arial" w:hAnsi="Arial" w:cs="Arial"/>
        </w:rPr>
      </w:pPr>
      <w:r>
        <w:rPr>
          <w:rFonts w:ascii="Arial" w:hAnsi="Arial" w:cs="Arial"/>
        </w:rPr>
        <w:t>Section 6.5.7.8</w:t>
      </w:r>
    </w:p>
    <w:p w:rsidR="00A92C41" w:rsidRDefault="00A92C41" w:rsidP="00A92C41">
      <w:pPr>
        <w:ind w:left="1440"/>
        <w:rPr>
          <w:rFonts w:ascii="Arial" w:hAnsi="Arial" w:cs="Arial"/>
        </w:rPr>
      </w:pPr>
    </w:p>
    <w:p w:rsidR="00A92C41" w:rsidRDefault="00A92C41" w:rsidP="00A92C41">
      <w:pPr>
        <w:numPr>
          <w:ilvl w:val="0"/>
          <w:numId w:val="20"/>
        </w:numPr>
        <w:ind w:hanging="630"/>
        <w:rPr>
          <w:rFonts w:ascii="Arial" w:hAnsi="Arial" w:cs="Arial"/>
        </w:rPr>
      </w:pPr>
      <w:r>
        <w:rPr>
          <w:rFonts w:ascii="Arial" w:hAnsi="Arial" w:cs="Arial"/>
        </w:rPr>
        <w:t xml:space="preserve">NPRR312, </w:t>
      </w:r>
      <w:r w:rsidRPr="00A92C41">
        <w:rPr>
          <w:rFonts w:ascii="Arial" w:hAnsi="Arial" w:cs="Arial"/>
        </w:rPr>
        <w:t>Clarification of QSE Requirements for Split Generation Resources</w:t>
      </w:r>
    </w:p>
    <w:p w:rsidR="00A92C41" w:rsidRDefault="00A92C41" w:rsidP="00A92C41">
      <w:pPr>
        <w:numPr>
          <w:ilvl w:val="1"/>
          <w:numId w:val="20"/>
        </w:numPr>
        <w:ind w:hanging="720"/>
      </w:pPr>
      <w:r>
        <w:rPr>
          <w:rFonts w:ascii="Arial" w:hAnsi="Arial" w:cs="Arial"/>
        </w:rPr>
        <w:t>Section 6.5.7.8</w:t>
      </w:r>
    </w:p>
    <w:p w:rsidR="00A92C41" w:rsidRDefault="00A92C41">
      <w:pPr>
        <w:tabs>
          <w:tab w:val="num" w:pos="0"/>
        </w:tabs>
        <w:rPr>
          <w:rFonts w:ascii="Arial" w:hAnsi="Arial" w:cs="Arial"/>
        </w:rPr>
      </w:pPr>
    </w:p>
    <w:p w:rsidR="00A92C41" w:rsidRPr="00D56D61" w:rsidRDefault="00A92C4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A3772">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9A3772" w:rsidRDefault="009A3772" w:rsidP="00BC2D06"/>
    <w:p w:rsidR="005F7171" w:rsidRDefault="005F7171" w:rsidP="005F7171">
      <w:pPr>
        <w:pStyle w:val="H3"/>
      </w:pPr>
      <w:bookmarkStart w:id="0" w:name="_Toc289158824"/>
      <w:commentRangeStart w:id="1"/>
      <w:r>
        <w:lastRenderedPageBreak/>
        <w:t>3.9.1</w:t>
      </w:r>
      <w:r>
        <w:tab/>
        <w:t>Current Operating Plan (COP) Criteria</w:t>
      </w:r>
      <w:bookmarkEnd w:id="0"/>
      <w:commentRangeEnd w:id="1"/>
      <w:r w:rsidR="00DF530E">
        <w:rPr>
          <w:rStyle w:val="CommentReference"/>
          <w:b w:val="0"/>
          <w:bCs w:val="0"/>
          <w:i w:val="0"/>
        </w:rPr>
        <w:commentReference w:id="1"/>
      </w:r>
    </w:p>
    <w:p w:rsidR="005F7171" w:rsidRDefault="005F7171" w:rsidP="005F7171">
      <w:pPr>
        <w:pStyle w:val="BodyTextNumbered"/>
      </w:pPr>
      <w:r>
        <w:t>(1)</w:t>
      </w:r>
      <w:r>
        <w:tab/>
        <w:t>Each QSE that represents a Resource must submit a COP to ERCOT that reflects expected operating conditions for each Resource for each hour in the next seven Operating Days.</w:t>
      </w:r>
    </w:p>
    <w:p w:rsidR="005F7171" w:rsidRDefault="005F7171" w:rsidP="005F7171">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rsidR="005F7171" w:rsidRDefault="005F7171" w:rsidP="005F7171">
      <w:pPr>
        <w:pStyle w:val="BodyTextNumbered"/>
      </w:pPr>
      <w:r>
        <w:t>(3)</w:t>
      </w:r>
      <w:r>
        <w:tab/>
        <w:t xml:space="preserve">The Resource capacity in a QSE’s COP must be sufficient to supply the Ancillary Service Supply Responsibility of that QSE. </w:t>
      </w:r>
    </w:p>
    <w:p w:rsidR="005F7171" w:rsidRDefault="005F7171" w:rsidP="005F7171">
      <w:pPr>
        <w:pStyle w:val="BodyTextNumbered"/>
      </w:pPr>
      <w:r>
        <w:t>(4)</w:t>
      </w:r>
      <w:r>
        <w:tab/>
        <w:t>A COP must include the following for each Resource represented by the QSE:</w:t>
      </w:r>
    </w:p>
    <w:p w:rsidR="005F7171" w:rsidRDefault="005F7171" w:rsidP="005F7171">
      <w:pPr>
        <w:pStyle w:val="List"/>
      </w:pPr>
      <w:r>
        <w:t>(a)</w:t>
      </w:r>
      <w:r>
        <w:tab/>
        <w:t>The name of the Resource;</w:t>
      </w:r>
    </w:p>
    <w:p w:rsidR="005F7171" w:rsidRDefault="005F7171" w:rsidP="005F7171">
      <w:pPr>
        <w:pStyle w:val="List"/>
      </w:pPr>
      <w:r>
        <w:t>(b)</w:t>
      </w:r>
      <w:r>
        <w:tab/>
        <w:t>The expected Resource Status:</w:t>
      </w:r>
    </w:p>
    <w:p w:rsidR="005F7171" w:rsidRDefault="005F7171" w:rsidP="005F7171">
      <w:pPr>
        <w:pStyle w:val="List2"/>
      </w:pPr>
      <w:r>
        <w:t>(i)</w:t>
      </w:r>
      <w:r>
        <w:tab/>
        <w:t>Select one of the following for Generation Resources synchronized to the ERCOT System that best describes the Resource’s status</w:t>
      </w:r>
      <w:del w:id="2" w:author="ERCOT" w:date="2011-04-06T16:00:00Z">
        <w:r w:rsidDel="00AB0F17">
          <w:delText>:</w:delText>
        </w:r>
      </w:del>
      <w:ins w:id="3" w:author="ERCOT" w:date="2011-04-06T16:06:00Z">
        <w:r>
          <w:t>.</w:t>
        </w:r>
      </w:ins>
      <w:ins w:id="4" w:author="ERCOT" w:date="2011-04-06T16:00:00Z">
        <w:r>
          <w:t xml:space="preserve"> </w:t>
        </w:r>
      </w:ins>
      <w:ins w:id="5" w:author="ERCOT" w:date="2011-04-06T16:06:00Z">
        <w:r>
          <w:t xml:space="preserve"> </w:t>
        </w:r>
      </w:ins>
      <w:ins w:id="6" w:author="ERCOT" w:date="2011-04-06T16:00:00Z">
        <w:r>
          <w:t>These Resource Statuses</w:t>
        </w:r>
      </w:ins>
      <w:ins w:id="7" w:author="ERCOT" w:date="2011-04-06T16:24:00Z">
        <w:r>
          <w:t xml:space="preserve"> </w:t>
        </w:r>
      </w:ins>
      <w:ins w:id="8" w:author="ERCOT" w:date="2011-04-06T16:00:00Z">
        <w:r>
          <w:t>are to be used for COP and/or Real-Time telemetry purposes.</w:t>
        </w:r>
      </w:ins>
    </w:p>
    <w:p w:rsidR="005F7171" w:rsidRDefault="005F7171" w:rsidP="005F7171">
      <w:pPr>
        <w:pStyle w:val="List3"/>
      </w:pPr>
      <w:r>
        <w:t>(A)</w:t>
      </w:r>
      <w:r>
        <w:tab/>
        <w:t>ONRUC – On-Line and the hour is a RUC-Committed Hour;</w:t>
      </w:r>
    </w:p>
    <w:p w:rsidR="005F7171" w:rsidRDefault="005F7171" w:rsidP="005F7171">
      <w:pPr>
        <w:pStyle w:val="List3"/>
      </w:pPr>
      <w:r>
        <w:t>(B)</w:t>
      </w:r>
      <w:r>
        <w:tab/>
        <w:t>ONREG – On-Line Resource with Energy Offer Curve providing Regulation Service;</w:t>
      </w:r>
    </w:p>
    <w:p w:rsidR="005F7171" w:rsidRDefault="005F7171" w:rsidP="005F7171">
      <w:pPr>
        <w:pStyle w:val="List3"/>
      </w:pPr>
      <w:r>
        <w:t>(C)</w:t>
      </w:r>
      <w:r>
        <w:tab/>
        <w:t>ON – On-Line Resource with Energy Offer Curve or Off-Line Quick Start Generation Resource (QSGR) available for SCED Dispatch;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5F7171" w:rsidTr="005F7171">
        <w:tc>
          <w:tcPr>
            <w:tcW w:w="9576" w:type="dxa"/>
            <w:shd w:val="clear" w:color="auto" w:fill="E0E0E0"/>
          </w:tcPr>
          <w:p w:rsidR="005F7171" w:rsidRPr="009A51A3" w:rsidRDefault="005F7171" w:rsidP="005F7171">
            <w:pPr>
              <w:pStyle w:val="BodyTextNumbered"/>
              <w:snapToGrid w:val="0"/>
              <w:ind w:left="0" w:firstLine="0"/>
            </w:pPr>
            <w:r w:rsidRPr="000C6218">
              <w:rPr>
                <w:b/>
                <w:i/>
              </w:rPr>
              <w:t xml:space="preserve"> [NPRR272: Replace paragraph (4)(b)(i)(C</w:t>
            </w:r>
            <w:r>
              <w:rPr>
                <w:b/>
                <w:i/>
              </w:rPr>
              <w:t xml:space="preserve">) </w:t>
            </w:r>
            <w:r w:rsidRPr="000C6218">
              <w:rPr>
                <w:b/>
                <w:i/>
              </w:rPr>
              <w:t>above with the following upon system implementation:]</w:t>
            </w:r>
          </w:p>
          <w:p w:rsidR="005F7171" w:rsidRDefault="005F7171" w:rsidP="005F7171">
            <w:pPr>
              <w:pStyle w:val="List3"/>
            </w:pPr>
            <w:r w:rsidRPr="009A51A3">
              <w:t>(C)</w:t>
            </w:r>
            <w:r w:rsidRPr="009A51A3">
              <w:tab/>
              <w:t>ON – On-Line Resource with Energy Offer Curve;</w:t>
            </w:r>
            <w:r>
              <w:t xml:space="preserve"> </w:t>
            </w:r>
          </w:p>
        </w:tc>
      </w:tr>
    </w:tbl>
    <w:p w:rsidR="005F7171" w:rsidRDefault="005F7171" w:rsidP="005F7171">
      <w:pPr>
        <w:pStyle w:val="List3"/>
        <w:spacing w:after="0"/>
      </w:pPr>
    </w:p>
    <w:p w:rsidR="005F7171" w:rsidRDefault="005F7171" w:rsidP="005F7171">
      <w:pPr>
        <w:pStyle w:val="List3"/>
      </w:pPr>
      <w:r>
        <w:t>(D)</w:t>
      </w:r>
      <w:r>
        <w:tab/>
        <w:t>ONDSR – On-Line Dynamically Scheduled Resource (DSR);</w:t>
      </w:r>
    </w:p>
    <w:p w:rsidR="005F7171" w:rsidRDefault="005F7171" w:rsidP="005F7171">
      <w:pPr>
        <w:pStyle w:val="List3"/>
      </w:pPr>
      <w:r>
        <w:t>(E)</w:t>
      </w:r>
      <w:r>
        <w:tab/>
        <w:t>ONOS – On-Line Resource with Output Schedule;</w:t>
      </w:r>
    </w:p>
    <w:p w:rsidR="005F7171" w:rsidRDefault="005F7171" w:rsidP="005F7171">
      <w:pPr>
        <w:pStyle w:val="List3"/>
      </w:pPr>
      <w:r>
        <w:t>(F)</w:t>
      </w:r>
      <w:r>
        <w:tab/>
        <w:t>ONOSREG – On-Line Resource with Output Schedule providing Regulation Service;</w:t>
      </w:r>
    </w:p>
    <w:p w:rsidR="005F7171" w:rsidRDefault="005F7171" w:rsidP="005F7171">
      <w:pPr>
        <w:pStyle w:val="List3"/>
      </w:pPr>
      <w:r>
        <w:t>(G)</w:t>
      </w:r>
      <w:r>
        <w:tab/>
        <w:t>ONDSRREG – On-Line DSR providing Regulation Service;</w:t>
      </w:r>
    </w:p>
    <w:p w:rsidR="005F7171" w:rsidRDefault="005F7171" w:rsidP="005F7171">
      <w:pPr>
        <w:pStyle w:val="List3"/>
      </w:pPr>
      <w:r>
        <w:t>(H)</w:t>
      </w:r>
      <w:r>
        <w:tab/>
        <w:t xml:space="preserve">ONTEST – On-Line blocked from Security-Constrained Economic Dispatch (SCED) </w:t>
      </w:r>
      <w:ins w:id="9" w:author="ERCOT" w:date="2011-04-06T14:26:00Z">
        <w:r>
          <w:t>f</w:t>
        </w:r>
      </w:ins>
      <w:r>
        <w:t xml:space="preserve">or </w:t>
      </w:r>
      <w:del w:id="10" w:author="ERCOT" w:date="2011-04-06T14:26:00Z">
        <w:r w:rsidDel="00AF6B39">
          <w:delText xml:space="preserve">performing an </w:delText>
        </w:r>
      </w:del>
      <w:r>
        <w:t>operations test</w:t>
      </w:r>
      <w:ins w:id="11" w:author="ERCOT" w:date="2011-04-06T14:26:00Z">
        <w:r>
          <w:t>ing</w:t>
        </w:r>
      </w:ins>
      <w:del w:id="12" w:author="ERCOT" w:date="2011-04-06T14:26:00Z">
        <w:r w:rsidDel="00AF6B39">
          <w:delText xml:space="preserve"> or a Resource is in start-up or shut </w:delText>
        </w:r>
      </w:del>
      <w:del w:id="13" w:author="ERCOT" w:date="2011-04-06T14:27:00Z">
        <w:r w:rsidDel="00AF6B39">
          <w:delText>down sequence</w:delText>
        </w:r>
      </w:del>
      <w:r>
        <w:t>;</w:t>
      </w:r>
    </w:p>
    <w:p w:rsidR="005F7171" w:rsidRDefault="005F7171" w:rsidP="005F7171">
      <w:pPr>
        <w:pStyle w:val="List3"/>
      </w:pPr>
      <w:r>
        <w:lastRenderedPageBreak/>
        <w:t>(I)</w:t>
      </w:r>
      <w:r>
        <w:tab/>
        <w:t>ONEMR – On-Line EMR (available for commitment or dispatch only for ERCOT-declared Emergency Conditions; the QSE may appropriately set LSL and High Sustained Limit (HSL) to reflect operating limits); and</w:t>
      </w:r>
    </w:p>
    <w:p w:rsidR="005F7171" w:rsidRDefault="005F7171" w:rsidP="005F7171">
      <w:pPr>
        <w:pStyle w:val="List3"/>
        <w:rPr>
          <w:ins w:id="14" w:author="ERCOT" w:date="2011-04-06T14:27:00Z"/>
        </w:rPr>
      </w:pPr>
      <w:r>
        <w:t>(J)</w:t>
      </w:r>
      <w:r>
        <w:tab/>
        <w:t>ONRR – On-Line as a synchronous condenser (hydro) providing Responsive Reserve (RRS) but unavailable for Dispatch by SCED and available for commitment by RUC;</w:t>
      </w:r>
    </w:p>
    <w:p w:rsidR="005F7171" w:rsidRDefault="005F7171" w:rsidP="005F7171">
      <w:pPr>
        <w:pStyle w:val="List3"/>
      </w:pPr>
      <w:ins w:id="15" w:author="ERCOT" w:date="2011-04-06T14:27:00Z">
        <w:r>
          <w:t>(K)</w:t>
        </w:r>
        <w:r>
          <w:tab/>
          <w:t>SHUTDOWN – The Resource is On-Line and in a shut down sequence, and has no Ancillary Service Obligations</w:t>
        </w:r>
      </w:ins>
      <w:ins w:id="16" w:author="ERCOT" w:date="2011-04-06T16:01:00Z">
        <w:r>
          <w:t>.  This Resource status is only to be used for Real-Time telemetry purposes;</w:t>
        </w:r>
      </w:ins>
    </w:p>
    <w:tbl>
      <w:tblPr>
        <w:tblW w:w="95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ayout w:type="fixed"/>
        <w:tblLook w:val="0000"/>
      </w:tblPr>
      <w:tblGrid>
        <w:gridCol w:w="9586"/>
      </w:tblGrid>
      <w:tr w:rsidR="005F7171" w:rsidTr="005F7171">
        <w:tc>
          <w:tcPr>
            <w:tcW w:w="9586" w:type="dxa"/>
            <w:shd w:val="pct12" w:color="auto" w:fill="auto"/>
          </w:tcPr>
          <w:p w:rsidR="005F7171" w:rsidRDefault="005F7171" w:rsidP="005F7171">
            <w:pPr>
              <w:pStyle w:val="BodyTextNumbered"/>
              <w:snapToGrid w:val="0"/>
              <w:ind w:left="0" w:firstLine="0"/>
            </w:pPr>
            <w:r>
              <w:rPr>
                <w:b/>
                <w:i/>
              </w:rPr>
              <w:t xml:space="preserve"> [NPRR272: Insert paragraph (4)(b)(i)(</w:t>
            </w:r>
            <w:del w:id="17" w:author="ERCOT" w:date="2011-04-06T14:28:00Z">
              <w:r w:rsidDel="00737865">
                <w:rPr>
                  <w:b/>
                  <w:i/>
                </w:rPr>
                <w:delText>K</w:delText>
              </w:r>
            </w:del>
            <w:ins w:id="18" w:author="ERCOT" w:date="2011-04-06T14:28:00Z">
              <w:r>
                <w:rPr>
                  <w:b/>
                  <w:i/>
                </w:rPr>
                <w:t>L</w:t>
              </w:r>
            </w:ins>
            <w:r>
              <w:rPr>
                <w:b/>
                <w:i/>
              </w:rPr>
              <w:t>) upon system implementation:]</w:t>
            </w:r>
          </w:p>
          <w:p w:rsidR="005F7171" w:rsidRDefault="005F7171" w:rsidP="005F7171">
            <w:pPr>
              <w:pStyle w:val="List3"/>
            </w:pPr>
            <w:r>
              <w:t>(</w:t>
            </w:r>
            <w:del w:id="19" w:author="ERCOT" w:date="2011-04-06T14:28:00Z">
              <w:r w:rsidDel="00737865">
                <w:delText>K</w:delText>
              </w:r>
            </w:del>
            <w:ins w:id="20" w:author="ERCOT" w:date="2011-04-06T14:28:00Z">
              <w:r>
                <w:t>L</w:t>
              </w:r>
            </w:ins>
            <w:r>
              <w:t>)</w:t>
            </w:r>
            <w:r>
              <w:tab/>
              <w:t xml:space="preserve">OFFQS – Off-Line but available for SCED deployment.  Only qualified Quick Start Generation Resources (QSGRs) may utilize this status.  </w:t>
            </w:r>
          </w:p>
        </w:tc>
      </w:tr>
    </w:tbl>
    <w:p w:rsidR="005F7171" w:rsidRDefault="005F7171" w:rsidP="005F7171">
      <w:pPr>
        <w:pStyle w:val="List3"/>
        <w:spacing w:after="0"/>
      </w:pPr>
    </w:p>
    <w:p w:rsidR="005F7171" w:rsidRDefault="005F7171" w:rsidP="005F7171">
      <w:pPr>
        <w:pStyle w:val="List2"/>
      </w:pPr>
      <w:r>
        <w:t>(ii)</w:t>
      </w:r>
      <w:r>
        <w:tab/>
        <w:t>Select one of the following for Off-Line Generation Resources not synchronized to the ERCOT System that best describes the Resource’s status</w:t>
      </w:r>
      <w:ins w:id="21" w:author="ERCOT" w:date="2011-04-06T16:04:00Z">
        <w:r>
          <w:t xml:space="preserve">.  These Resource </w:t>
        </w:r>
      </w:ins>
      <w:ins w:id="22" w:author="ERCOT" w:date="2011-04-06T16:05:00Z">
        <w:r>
          <w:t>S</w:t>
        </w:r>
      </w:ins>
      <w:ins w:id="23" w:author="ERCOT" w:date="2011-04-06T16:04:00Z">
        <w:r>
          <w:t>tatuses are to be used for COP and/or Real-Time telemetry purposes.</w:t>
        </w:r>
      </w:ins>
      <w:del w:id="24" w:author="ERCOT" w:date="2011-04-06T16:04:00Z">
        <w:r w:rsidDel="005671AD">
          <w:delText>:</w:delText>
        </w:r>
      </w:del>
    </w:p>
    <w:p w:rsidR="005F7171" w:rsidRDefault="005F7171" w:rsidP="005F7171">
      <w:pPr>
        <w:pStyle w:val="List3"/>
      </w:pPr>
      <w:r>
        <w:t>(A)</w:t>
      </w:r>
      <w:r>
        <w:tab/>
        <w:t>OUT – Off-Line and unavailable;</w:t>
      </w:r>
    </w:p>
    <w:p w:rsidR="005F7171" w:rsidRDefault="005F7171" w:rsidP="005F7171">
      <w:pPr>
        <w:pStyle w:val="List3"/>
      </w:pPr>
      <w:r>
        <w:t>(B)</w:t>
      </w:r>
      <w:r>
        <w:tab/>
        <w:t>OFFNS – Off-Line but reserved for Non-Spinning Reserve (Non-Spin) or Off-Line QSGR available for SCED Dispatch;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1E0"/>
      </w:tblPr>
      <w:tblGrid>
        <w:gridCol w:w="9576"/>
      </w:tblGrid>
      <w:tr w:rsidR="005F7171" w:rsidTr="005F7171">
        <w:tc>
          <w:tcPr>
            <w:tcW w:w="9576" w:type="dxa"/>
            <w:shd w:val="pct12" w:color="auto" w:fill="auto"/>
          </w:tcPr>
          <w:p w:rsidR="005F7171" w:rsidRPr="009A51A3" w:rsidRDefault="005F7171" w:rsidP="005F7171">
            <w:pPr>
              <w:pStyle w:val="BodyTextNumbered"/>
              <w:snapToGrid w:val="0"/>
              <w:ind w:left="0" w:firstLine="0"/>
            </w:pPr>
            <w:r w:rsidRPr="000C6218">
              <w:rPr>
                <w:b/>
                <w:i/>
              </w:rPr>
              <w:t>[NPRR272: Replace paragraph (4)(b)(i</w:t>
            </w:r>
            <w:r>
              <w:rPr>
                <w:b/>
                <w:i/>
              </w:rPr>
              <w:t>i</w:t>
            </w:r>
            <w:r w:rsidRPr="000C6218">
              <w:rPr>
                <w:b/>
                <w:i/>
              </w:rPr>
              <w:t>)(</w:t>
            </w:r>
            <w:r>
              <w:rPr>
                <w:b/>
                <w:i/>
              </w:rPr>
              <w:t>B</w:t>
            </w:r>
            <w:r w:rsidRPr="000C6218">
              <w:rPr>
                <w:b/>
                <w:i/>
              </w:rPr>
              <w:t>) above with the following upon system implementation:]</w:t>
            </w:r>
          </w:p>
          <w:p w:rsidR="005F7171" w:rsidRDefault="005F7171" w:rsidP="005F7171">
            <w:pPr>
              <w:pStyle w:val="List3"/>
            </w:pPr>
            <w:r w:rsidRPr="009A51A3">
              <w:t>(</w:t>
            </w:r>
            <w:r>
              <w:t>B</w:t>
            </w:r>
            <w:r w:rsidRPr="009A51A3">
              <w:t>)</w:t>
            </w:r>
            <w:r w:rsidRPr="009A51A3">
              <w:tab/>
            </w:r>
            <w:r>
              <w:t>OFFNS – Off-Line but reserved for Non-Spinning Reserve (Non-Spin);</w:t>
            </w:r>
          </w:p>
        </w:tc>
      </w:tr>
    </w:tbl>
    <w:p w:rsidR="005F7171" w:rsidRDefault="005F7171" w:rsidP="005F7171">
      <w:pPr>
        <w:pStyle w:val="List3"/>
        <w:spacing w:after="0"/>
      </w:pPr>
    </w:p>
    <w:p w:rsidR="005F7171" w:rsidRDefault="005F7171" w:rsidP="005F7171">
      <w:pPr>
        <w:pStyle w:val="List3"/>
      </w:pPr>
      <w:r>
        <w:t>(C)</w:t>
      </w:r>
      <w:r>
        <w:tab/>
        <w:t>OFF – Off-Line but available for commitment in the Day-Ahead Market (DAM) and RUC; and</w:t>
      </w:r>
    </w:p>
    <w:p w:rsidR="005F7171" w:rsidRDefault="005F7171" w:rsidP="005F7171">
      <w:pPr>
        <w:pStyle w:val="List3"/>
      </w:pPr>
      <w:r>
        <w:t>(D)</w:t>
      </w:r>
      <w:r>
        <w:tab/>
        <w:t>EMR – Available for commitment only for ERCOT-declared Emergency Condition events; the QSE may appropriately set LSL and HSL to reflect operating limits; and</w:t>
      </w:r>
    </w:p>
    <w:p w:rsidR="005F7171" w:rsidRDefault="005F7171" w:rsidP="005F7171">
      <w:pPr>
        <w:pStyle w:val="List2"/>
      </w:pPr>
      <w:r>
        <w:t>(iii)</w:t>
      </w:r>
      <w:r>
        <w:tab/>
        <w:t>Select one of the following for Load Resources</w:t>
      </w:r>
      <w:ins w:id="25" w:author="ERCOT" w:date="2011-04-06T16:05:00Z">
        <w:r>
          <w:t>.  These Resource Statuses are to be used for COP and/or Real-Time telemetry purposes.</w:t>
        </w:r>
      </w:ins>
      <w:del w:id="26" w:author="ERCOT" w:date="2011-04-06T16:05:00Z">
        <w:r w:rsidDel="005671AD">
          <w:delText>:</w:delText>
        </w:r>
      </w:del>
    </w:p>
    <w:p w:rsidR="005F7171" w:rsidRDefault="005F7171" w:rsidP="005F7171">
      <w:pPr>
        <w:pStyle w:val="List3"/>
      </w:pPr>
      <w:r>
        <w:t>(A)</w:t>
      </w:r>
      <w:r>
        <w:tab/>
        <w:t xml:space="preserve">ONRGL – Available for Dispatch of Regulation Service; </w:t>
      </w:r>
    </w:p>
    <w:p w:rsidR="005F7171" w:rsidRDefault="005F7171" w:rsidP="005F7171">
      <w:pPr>
        <w:pStyle w:val="List3"/>
      </w:pPr>
      <w:r>
        <w:t>(B)</w:t>
      </w:r>
      <w:r>
        <w:tab/>
        <w:t>ONRRCLR – Available for Dispatch of RRS Service as a Controllable Load Resource;</w:t>
      </w:r>
    </w:p>
    <w:p w:rsidR="005F7171" w:rsidRDefault="005F7171" w:rsidP="005F7171">
      <w:pPr>
        <w:pStyle w:val="List3"/>
      </w:pPr>
      <w:r>
        <w:lastRenderedPageBreak/>
        <w:t>(C)</w:t>
      </w:r>
      <w:r>
        <w:tab/>
        <w:t>ONRL – Available for Dispatch of RRS Service or Non-Spin, excluding Controllable Load Resources; and</w:t>
      </w:r>
    </w:p>
    <w:p w:rsidR="005F7171" w:rsidRDefault="005F7171" w:rsidP="005F7171">
      <w:pPr>
        <w:pStyle w:val="List3"/>
      </w:pPr>
      <w:r>
        <w:t>(D)</w:t>
      </w:r>
      <w:r>
        <w:tab/>
        <w:t>OUTL – Not available;</w:t>
      </w:r>
    </w:p>
    <w:p w:rsidR="005F7171" w:rsidRDefault="005F7171" w:rsidP="005F7171">
      <w:pPr>
        <w:pStyle w:val="List"/>
      </w:pPr>
      <w:r>
        <w:t>(c)</w:t>
      </w:r>
      <w:r>
        <w:tab/>
        <w:t>The HSL;</w:t>
      </w:r>
    </w:p>
    <w:p w:rsidR="005F7171" w:rsidRDefault="005F7171" w:rsidP="005F7171">
      <w:pPr>
        <w:pStyle w:val="List"/>
      </w:pPr>
      <w:r>
        <w:t>(d)</w:t>
      </w:r>
      <w:r>
        <w:tab/>
        <w:t>The LSL;</w:t>
      </w:r>
    </w:p>
    <w:p w:rsidR="005F7171" w:rsidRDefault="005F7171" w:rsidP="005F7171">
      <w:pPr>
        <w:pStyle w:val="List"/>
      </w:pPr>
      <w:r>
        <w:t>(e)</w:t>
      </w:r>
      <w:r>
        <w:tab/>
        <w:t>The High Emergency Limit (HEL);</w:t>
      </w:r>
    </w:p>
    <w:p w:rsidR="005F7171" w:rsidRDefault="005F7171" w:rsidP="005F7171">
      <w:pPr>
        <w:pStyle w:val="List"/>
      </w:pPr>
      <w:r>
        <w:t>(f)</w:t>
      </w:r>
      <w:r>
        <w:tab/>
        <w:t>The Low Emergency Limit (LEL); and</w:t>
      </w:r>
    </w:p>
    <w:p w:rsidR="005F7171" w:rsidRDefault="005F7171" w:rsidP="005F7171">
      <w:pPr>
        <w:pStyle w:val="List"/>
      </w:pPr>
      <w:r>
        <w:t>(g)</w:t>
      </w:r>
      <w:r>
        <w:tab/>
        <w:t>Ancillary Service Resource Responsibility capacity in MW for:</w:t>
      </w:r>
    </w:p>
    <w:p w:rsidR="005F7171" w:rsidRDefault="005F7171" w:rsidP="005F7171">
      <w:pPr>
        <w:pStyle w:val="List2"/>
      </w:pPr>
      <w:r>
        <w:t>(i)</w:t>
      </w:r>
      <w:r>
        <w:tab/>
        <w:t>Regulation Up (Reg-Up);</w:t>
      </w:r>
    </w:p>
    <w:p w:rsidR="005F7171" w:rsidRDefault="005F7171" w:rsidP="005F7171">
      <w:pPr>
        <w:pStyle w:val="List2"/>
      </w:pPr>
      <w:r>
        <w:t>(ii)</w:t>
      </w:r>
      <w:r>
        <w:tab/>
        <w:t>Regulation Down (Reg-Down);</w:t>
      </w:r>
    </w:p>
    <w:p w:rsidR="005F7171" w:rsidRDefault="005F7171" w:rsidP="005F7171">
      <w:pPr>
        <w:pStyle w:val="List2"/>
      </w:pPr>
      <w:r>
        <w:t>(iii)</w:t>
      </w:r>
      <w:r>
        <w:tab/>
        <w:t>RRS Service; and</w:t>
      </w:r>
    </w:p>
    <w:p w:rsidR="005F7171" w:rsidRDefault="005F7171" w:rsidP="005F7171">
      <w:pPr>
        <w:pStyle w:val="List2"/>
      </w:pPr>
      <w:r>
        <w:t>(iv)</w:t>
      </w:r>
      <w:r>
        <w:tab/>
        <w:t xml:space="preserve">Non-Spin. </w:t>
      </w:r>
    </w:p>
    <w:p w:rsidR="005F7171" w:rsidRDefault="005F7171" w:rsidP="005F7171">
      <w:pPr>
        <w:pStyle w:val="BodyTextNumbered"/>
      </w:pPr>
      <w:r>
        <w:t>(5)</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rsidR="005F7171" w:rsidRDefault="005F7171" w:rsidP="005F7171">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rsidR="005F7171" w:rsidRDefault="005F7171" w:rsidP="005F7171">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rsidR="005F7171" w:rsidRDefault="005F7171" w:rsidP="005F7171">
      <w:pPr>
        <w:pStyle w:val="List"/>
      </w:pPr>
      <w:r>
        <w:lastRenderedPageBreak/>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rsidR="005F7171" w:rsidRDefault="005F7171" w:rsidP="005F7171">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rsidR="005F7171" w:rsidRDefault="005F7171" w:rsidP="005F7171">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rsidR="005F7171" w:rsidRDefault="005F7171" w:rsidP="005F7171">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rsidR="005F7171" w:rsidRDefault="005F7171" w:rsidP="005F7171">
      <w:pPr>
        <w:pStyle w:val="BodyTextNumbered"/>
      </w:pPr>
      <w:r>
        <w:t>(6)</w:t>
      </w:r>
      <w:r>
        <w:tab/>
        <w:t>ERCOT may accept COPs only from QSEs.</w:t>
      </w:r>
    </w:p>
    <w:p w:rsidR="005F7171" w:rsidRDefault="005F7171" w:rsidP="005F7171">
      <w:pPr>
        <w:pStyle w:val="BodyTextNumbered"/>
      </w:pPr>
      <w:r>
        <w:t>(7)</w:t>
      </w:r>
      <w:r>
        <w:tab/>
        <w:t xml:space="preserve">For the first 48 hours of the COP, a QSE representing a Wind-powered Generation Resource (WGR) must enter an HSL value that is less than or equal to the amount for that Resource from the most recent Short-Term Wind Power Forecast (STWPF) provided by ERCOT.  </w:t>
      </w:r>
    </w:p>
    <w:p w:rsidR="005F7171" w:rsidRDefault="005F7171" w:rsidP="005F7171">
      <w:pPr>
        <w:pStyle w:val="BodyTextNumbered"/>
      </w:pPr>
      <w:r>
        <w:t>(8)</w:t>
      </w:r>
      <w:r>
        <w:tab/>
        <w:t>For hours 49 to 168 of the COP, a QSE representing a WGR shall enter an HSL value equal to their best estimate, which may be based on the wind power profile as published on the ERCOT website.</w:t>
      </w:r>
    </w:p>
    <w:p w:rsidR="005F7171" w:rsidRDefault="005F7171" w:rsidP="005F7171">
      <w:pPr>
        <w:pStyle w:val="BodyTextNumbered"/>
      </w:pPr>
      <w:r>
        <w:t>(9)</w:t>
      </w:r>
      <w:r>
        <w:tab/>
        <w:t xml:space="preserve">A QSE representing a Generation Resource that is not actively providing Ancillary Services may only use a Resource Status of </w:t>
      </w:r>
      <w:del w:id="27" w:author="ERCOT" w:date="2011-04-06T14:29:00Z">
        <w:r w:rsidDel="00737865">
          <w:delText xml:space="preserve">ONTEST </w:delText>
        </w:r>
      </w:del>
      <w:ins w:id="28" w:author="ERCOT" w:date="2011-04-06T14:29:00Z">
        <w:r>
          <w:t xml:space="preserve">SHUTDOWN </w:t>
        </w:r>
      </w:ins>
      <w:r w:rsidRPr="00A51AD1">
        <w:rPr>
          <w:iCs w:val="0"/>
        </w:rPr>
        <w:t xml:space="preserve">to indicate to ERCOT in the COP and through telemetry that the Resource is operating in a </w:t>
      </w:r>
      <w:del w:id="29" w:author="ERCOT" w:date="2011-04-06T14:29:00Z">
        <w:r w:rsidRPr="00A51AD1" w:rsidDel="00737865">
          <w:rPr>
            <w:iCs w:val="0"/>
          </w:rPr>
          <w:delText>start-up o</w:delText>
        </w:r>
      </w:del>
      <w:del w:id="30" w:author="ERCOT" w:date="2011-04-06T21:21:00Z">
        <w:r w:rsidRPr="00A51AD1" w:rsidDel="00B60C75">
          <w:rPr>
            <w:iCs w:val="0"/>
          </w:rPr>
          <w:delText xml:space="preserve">r </w:delText>
        </w:r>
      </w:del>
      <w:r w:rsidRPr="00A51AD1">
        <w:rPr>
          <w:iCs w:val="0"/>
        </w:rPr>
        <w:t xml:space="preserve">shut-down sequence and is being manually dispatched by the QSE or </w:t>
      </w:r>
      <w:ins w:id="31" w:author="ERCOT" w:date="2011-04-06T14:29:00Z">
        <w:r>
          <w:rPr>
            <w:iCs w:val="0"/>
          </w:rPr>
          <w:t>a Resource Status of</w:t>
        </w:r>
      </w:ins>
      <w:ins w:id="32" w:author="ERCOT" w:date="2011-04-06T21:21:00Z">
        <w:r>
          <w:rPr>
            <w:iCs w:val="0"/>
          </w:rPr>
          <w:t xml:space="preserve"> </w:t>
        </w:r>
      </w:ins>
      <w:ins w:id="33" w:author="ERCOT" w:date="2011-04-06T14:29:00Z">
        <w:r>
          <w:rPr>
            <w:iCs w:val="0"/>
          </w:rPr>
          <w:t xml:space="preserve">ONTEST </w:t>
        </w:r>
      </w:ins>
      <w:r w:rsidRPr="00A51AD1">
        <w:rPr>
          <w:iCs w:val="0"/>
        </w:rPr>
        <w:t>to indicate the Generation Resource is performing a test of its operations either manually dispatched by the QSE or by ERCOT as part of the test</w:t>
      </w:r>
      <w:r>
        <w:t>.</w:t>
      </w:r>
    </w:p>
    <w:p w:rsidR="005F7171" w:rsidRPr="00BC4A73" w:rsidRDefault="005F7171" w:rsidP="005F7171">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rsidR="005F7171" w:rsidRDefault="005F7171" w:rsidP="005F7171">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rsidR="005F7171" w:rsidRDefault="005F7171" w:rsidP="005F7171">
      <w:pPr>
        <w:pStyle w:val="BodyTextNumbered"/>
      </w:pPr>
    </w:p>
    <w:p w:rsidR="005F7171" w:rsidRDefault="005F7171" w:rsidP="005F7171">
      <w:pPr>
        <w:pStyle w:val="H4"/>
      </w:pPr>
      <w:bookmarkStart w:id="34" w:name="_Toc289159479"/>
      <w:r>
        <w:t>6.4.2.4</w:t>
      </w:r>
      <w:r>
        <w:tab/>
        <w:t>Output Schedule Validation</w:t>
      </w:r>
      <w:bookmarkEnd w:id="34"/>
    </w:p>
    <w:p w:rsidR="005F7171" w:rsidRDefault="005F7171" w:rsidP="005F7171">
      <w:pPr>
        <w:pStyle w:val="BodyTextNumbered"/>
      </w:pPr>
      <w:r>
        <w:t>(1)</w:t>
      </w:r>
      <w:r>
        <w:tab/>
        <w:t>A validated Output Schedule is a schedule that ERCOT has determined meets the criteria listed in Section 6.4.2.3, Output Schedule Criteria.</w:t>
      </w:r>
    </w:p>
    <w:p w:rsidR="005F7171" w:rsidRDefault="005F7171" w:rsidP="005F7171">
      <w:pPr>
        <w:pStyle w:val="BodyTextNumbered"/>
      </w:pPr>
      <w:r>
        <w:t>(2)</w:t>
      </w:r>
      <w:r>
        <w:tab/>
        <w:t>ERCOT shall notify the QSE submitting an Output Schedule by the Messaging System if the schedule was rejected or was considered invalid for any reason.  The QSE may then resubmit the schedule within the appropriate market timeline.</w:t>
      </w:r>
    </w:p>
    <w:p w:rsidR="005F7171" w:rsidRDefault="005F7171" w:rsidP="005F7171">
      <w:pPr>
        <w:pStyle w:val="BodyTextNumbered"/>
      </w:pPr>
      <w:r>
        <w:t>(3)</w:t>
      </w:r>
      <w:r>
        <w:tab/>
        <w:t>ERCOT shall continuously validate Output Schedules and continuously display on the Market Information System (MIS) Certified Area information that allows any QSE to view its valid Output Schedule.</w:t>
      </w:r>
    </w:p>
    <w:p w:rsidR="005F7171" w:rsidRDefault="005F7171" w:rsidP="005F7171">
      <w:pPr>
        <w:spacing w:after="120"/>
        <w:ind w:left="720" w:hanging="720"/>
      </w:pPr>
      <w:r>
        <w:t>(4)</w:t>
      </w:r>
      <w:r>
        <w:tab/>
        <w:t>If a valid Output Schedule does not exist for a Resource that has a status of On-Line DSR at the time of SCED execution, then ERCOT shall notify the QSE and set the Output Schedule equal to the telemetered output of the Resource until a revised Output Schedule is validated.</w:t>
      </w:r>
    </w:p>
    <w:p w:rsidR="005F7171" w:rsidRDefault="005F7171" w:rsidP="005F7171">
      <w:pPr>
        <w:spacing w:after="120"/>
        <w:ind w:left="720" w:hanging="720"/>
      </w:pPr>
      <w:r>
        <w:t>(5)</w:t>
      </w:r>
      <w:r>
        <w:tab/>
        <w:t>For Generation Resources with a Resource Status other than ONTEST</w:t>
      </w:r>
      <w:ins w:id="35" w:author="ERCOT" w:date="2011-04-06T14:33:00Z">
        <w:r>
          <w:t xml:space="preserve"> or SHUTDOWN</w:t>
        </w:r>
      </w:ins>
      <w:r>
        <w:t>, if a valid Energy Offer Curve or an Output Schedule does not exist for a non-Dynamically Scheduled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rsidR="005F7171" w:rsidRDefault="005F7171" w:rsidP="005F7171">
      <w:pPr>
        <w:spacing w:after="120"/>
        <w:ind w:left="720" w:hanging="720"/>
      </w:pPr>
    </w:p>
    <w:p w:rsidR="005F7171" w:rsidRDefault="005F7171" w:rsidP="005F7171">
      <w:pPr>
        <w:pStyle w:val="H3"/>
      </w:pPr>
      <w:bookmarkStart w:id="36" w:name="_Toc289159481"/>
      <w:r>
        <w:t>6.4.3</w:t>
      </w:r>
      <w:r>
        <w:tab/>
        <w:t>Energy Offer Curve</w:t>
      </w:r>
      <w:bookmarkEnd w:id="36"/>
    </w:p>
    <w:p w:rsidR="005F7171" w:rsidRDefault="005F7171" w:rsidP="005F7171">
      <w:pPr>
        <w:pStyle w:val="BodyTextNumbered"/>
      </w:pPr>
      <w:r>
        <w:t>(1)</w:t>
      </w:r>
      <w:r>
        <w:tab/>
        <w:t>A detailed description of Energy Offer Curve and validations performed by ERCOT is in Section 4.4.9, Energy Offers and Bids.</w:t>
      </w:r>
    </w:p>
    <w:p w:rsidR="005F7171" w:rsidRDefault="005F7171" w:rsidP="005F7171">
      <w:pPr>
        <w:pStyle w:val="BodyTextNumbered"/>
      </w:pPr>
      <w:r>
        <w:t>(2)</w:t>
      </w:r>
      <w:r>
        <w:tab/>
        <w:t>For an On-Line RMR Unit, ERCOT, in its sole discretion, shall submit either an Output Schedule or an Energy Offer Curve considering contractual constraints on the Resource and any other adverse effects on, or implications arising from, the RMR Agreement, that may occur as the result of the Dispatch of the RMR Unit.  If ERCOT chooses to submit an Energy Offer Curve instead of an Output Schedule, the Energy Offer Curve must be based on the RMR Agreement input/output curve and the fuel budget for the RMR Unit.</w:t>
      </w:r>
    </w:p>
    <w:p w:rsidR="005F7171" w:rsidRDefault="005F7171" w:rsidP="005F7171">
      <w:pPr>
        <w:pStyle w:val="BodyTextNumbered"/>
      </w:pPr>
      <w:r>
        <w:t>(3)</w:t>
      </w:r>
      <w:r>
        <w:tab/>
        <w:t>For Generation Resources with a Resource Status other than ONTEST</w:t>
      </w:r>
      <w:ins w:id="37" w:author="ERCOT" w:date="2011-04-06T14:35:00Z">
        <w:r>
          <w:t xml:space="preserve"> or SHUTDOWN</w:t>
        </w:r>
      </w:ins>
      <w:r>
        <w:t xml:space="preserve">, if a valid Energy Offer Curve or an Output Schedule does not exist for a Resource that </w:t>
      </w:r>
      <w:r>
        <w:lastRenderedPageBreak/>
        <w:t>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 in a subsequent Adjustment Period.</w:t>
      </w:r>
    </w:p>
    <w:p w:rsidR="005F7171" w:rsidRDefault="005F7171" w:rsidP="005F7171">
      <w:pPr>
        <w:pStyle w:val="H4"/>
      </w:pPr>
      <w:bookmarkStart w:id="38" w:name="_Toc73216018"/>
      <w:bookmarkStart w:id="39" w:name="_Toc280706688"/>
      <w:bookmarkStart w:id="40" w:name="_Toc74137345"/>
      <w:bookmarkStart w:id="41" w:name="_Toc289159524"/>
      <w:r>
        <w:t>6.5.7.2</w:t>
      </w:r>
      <w:r>
        <w:tab/>
        <w:t>Resource Limit Calculator</w:t>
      </w:r>
      <w:bookmarkEnd w:id="41"/>
    </w:p>
    <w:p w:rsidR="005F7171" w:rsidRDefault="005F7171" w:rsidP="005F7171">
      <w:pPr>
        <w:pStyle w:val="BodyTextNumbered"/>
      </w:pPr>
      <w:r>
        <w:t>(1)</w:t>
      </w:r>
      <w: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rsidR="005F7171" w:rsidRDefault="005F7171" w:rsidP="005F7171">
      <w:pPr>
        <w:pStyle w:val="BodyTextNumbered"/>
      </w:pPr>
      <w:r>
        <w:t>(2)</w:t>
      </w:r>
      <w:r>
        <w:tab/>
        <w:t>The figures below illustrate how the Resource Limit Calculator determines the Resource limits for Generation and Load Resources:</w:t>
      </w:r>
    </w:p>
    <w:p w:rsidR="005F7171" w:rsidRDefault="005F7171" w:rsidP="005F7171">
      <w:pPr>
        <w:pStyle w:val="BodyTextNumbered"/>
        <w:ind w:left="0" w:firstLine="0"/>
      </w:pPr>
    </w:p>
    <w:p w:rsidR="005F7171" w:rsidRDefault="005F7171" w:rsidP="005F7171">
      <w:pPr>
        <w:pStyle w:val="BodyTextNumbered"/>
        <w:ind w:left="0" w:firstLine="0"/>
      </w:pPr>
    </w:p>
    <w:p w:rsidR="005F7171" w:rsidRDefault="005F7171" w:rsidP="005F7171">
      <w:pPr>
        <w:pStyle w:val="BodyTextNumbered"/>
        <w:ind w:left="0" w:firstLine="0"/>
      </w:pPr>
    </w:p>
    <w:p w:rsidR="005F7171" w:rsidRDefault="005F7171" w:rsidP="005F7171">
      <w:pPr>
        <w:pStyle w:val="BodyTextNumbered"/>
        <w:ind w:left="0" w:firstLine="0"/>
      </w:pPr>
    </w:p>
    <w:p w:rsidR="005F7171" w:rsidRDefault="005F7171" w:rsidP="005F7171">
      <w:pPr>
        <w:pStyle w:val="BodyTextNumbered"/>
        <w:ind w:left="0" w:firstLine="0"/>
      </w:pPr>
    </w:p>
    <w:p w:rsidR="005F7171" w:rsidRDefault="005F7171" w:rsidP="005F7171">
      <w:pPr>
        <w:pStyle w:val="BodyTextNumbered"/>
        <w:ind w:left="0" w:firstLine="0"/>
      </w:pPr>
    </w:p>
    <w:p w:rsidR="005F7171" w:rsidRDefault="005F7171" w:rsidP="005F7171">
      <w:pPr>
        <w:pStyle w:val="BodyTextNumbered"/>
        <w:ind w:left="0" w:firstLine="0"/>
      </w:pPr>
      <w:r>
        <w:t>Generation Resources:</w:t>
      </w:r>
    </w:p>
    <w:p w:rsidR="005F7171" w:rsidRDefault="005F7171" w:rsidP="005F7171">
      <w:pPr>
        <w:pStyle w:val="BodyTextNumbered"/>
      </w:pPr>
      <w:r>
        <w:rPr>
          <w:noProof/>
        </w:rPr>
        <w:pict>
          <v:group id="_x0000_s2051" style="position:absolute;left:0;text-align:left;margin-left:13.05pt;margin-top:2pt;width:420.5pt;height:243.1pt;z-index:251657216" coordorigin="1639,2879" coordsize="8410,4941">
            <v:line id="_x0000_s2052" style="position:absolute" from="6681,5741" to="6682,5944" strokeweight=".65pt">
              <v:stroke endcap="round"/>
            </v:line>
            <v:line id="_x0000_s2053" style="position:absolute" from="8642,5741" to="8643,5944" strokeweight=".65pt">
              <v:stroke endcap="round"/>
            </v:line>
            <v:rect id="_x0000_s2054" style="position:absolute;left:6443;top:5904;width:471;height:256" stroked="f"/>
            <v:rect id="_x0000_s2055" style="position:absolute;left:6562;top:5968;width:214;height:140;mso-wrap-style:none" filled="f" stroked="f">
              <v:textbox style="mso-next-textbox:#_x0000_s2055;mso-fit-shape-to-text:t" inset="0,0,0,0">
                <w:txbxContent>
                  <w:p w:rsidR="00C25165" w:rsidRDefault="00C25165" w:rsidP="005F7171">
                    <w:r>
                      <w:rPr>
                        <w:color w:val="000000"/>
                        <w:sz w:val="12"/>
                        <w:szCs w:val="12"/>
                      </w:rPr>
                      <w:t>LSL</w:t>
                    </w:r>
                  </w:p>
                </w:txbxContent>
              </v:textbox>
            </v:rect>
            <v:rect id="_x0000_s2056" style="position:absolute;left:8391;top:5906;width:485;height:256" stroked="f"/>
            <v:rect id="_x0000_s2057" style="position:absolute;left:8510;top:5970;width:227;height:141;mso-wrap-style:none" filled="f" stroked="f">
              <v:textbox style="mso-next-textbox:#_x0000_s2057;mso-fit-shape-to-text:t" inset="0,0,0,0">
                <w:txbxContent>
                  <w:p w:rsidR="00C25165" w:rsidRDefault="00C25165" w:rsidP="005F7171">
                    <w:r>
                      <w:rPr>
                        <w:color w:val="000000"/>
                        <w:sz w:val="12"/>
                        <w:szCs w:val="12"/>
                      </w:rPr>
                      <w:t>HSL</w:t>
                    </w:r>
                  </w:p>
                </w:txbxContent>
              </v:textbox>
            </v:rect>
            <v:group id="_x0000_s2058" style="position:absolute;left:2419;top:3529;width:1343;height:3634" coordorigin="2419,2729" coordsize="1343,3634">
              <v:rect id="_x0000_s2059" style="position:absolute;left:2419;top:2729;width:1343;height:3634" fillcolor="#bbe0e3" stroked="f"/>
              <v:rect id="_x0000_s2060" style="position:absolute;left:2419;top:2729;width:1343;height:3634" filled="f" strokeweight=".65pt">
                <v:stroke endcap="round"/>
              </v:rect>
            </v:group>
            <v:shape id="_x0000_s2061" style="position:absolute;left:2409;top:7165;width:6604;height:102" coordsize="6604,102" path="m,34r6512,l6512,68,,68,,34xm6493,r111,51l6493,102,6493,xe" fillcolor="black" strokeweight=".1pt">
              <v:stroke joinstyle="bevel"/>
              <v:path arrowok="t"/>
              <o:lock v:ext="edit" verticies="t"/>
            </v:shape>
            <v:rect id="_x0000_s2062" style="position:absolute;left:9446;top:7096;width:507;height:281;mso-wrap-style:none" filled="f" stroked="f">
              <v:textbox style="mso-next-textbox:#_x0000_s2062;mso-fit-shape-to-text:t" inset="0,0,0,0">
                <w:txbxContent>
                  <w:p w:rsidR="00C25165" w:rsidRDefault="00C25165" w:rsidP="005F7171">
                    <w:r>
                      <w:rPr>
                        <w:color w:val="000000"/>
                      </w:rPr>
                      <w:t>Time</w:t>
                    </w:r>
                  </w:p>
                </w:txbxContent>
              </v:textbox>
            </v:rect>
            <v:group id="_x0000_s2063" style="position:absolute;left:2419;top:6647;width:1343;height:569" coordorigin="2419,6363" coordsize="1343,569">
              <v:rect id="_x0000_s2064" style="position:absolute;left:2419;top:6363;width:1343;height:569" fillcolor="#099" stroked="f"/>
              <v:rect id="_x0000_s2065" style="position:absolute;left:2419;top:6363;width:1343;height:569" filled="f" strokeweight=".65pt">
                <v:stroke endcap="round"/>
              </v:rect>
            </v:group>
            <v:rect id="_x0000_s2066" style="position:absolute;left:1840;top:6519;width:321;height:210;mso-wrap-style:none" filled="f" stroked="f">
              <v:textbox style="mso-next-textbox:#_x0000_s2066;mso-fit-shape-to-text:t" inset="0,0,0,0">
                <w:txbxContent>
                  <w:p w:rsidR="00C25165" w:rsidRDefault="00C25165" w:rsidP="005F7171">
                    <w:r>
                      <w:rPr>
                        <w:color w:val="000000"/>
                        <w:sz w:val="18"/>
                        <w:szCs w:val="18"/>
                      </w:rPr>
                      <w:t>LSL</w:t>
                    </w:r>
                  </w:p>
                </w:txbxContent>
              </v:textbox>
            </v:rect>
            <v:rect id="_x0000_s2067" style="position:absolute;left:2188;top:6519;width:60;height:207;mso-wrap-style:none" filled="f" stroked="f">
              <v:textbox style="mso-next-textbox:#_x0000_s2067;mso-fit-shape-to-text:t" inset="0,0,0,0">
                <w:txbxContent>
                  <w:p w:rsidR="00C25165" w:rsidRDefault="00C25165" w:rsidP="005F7171">
                    <w:r>
                      <w:rPr>
                        <w:color w:val="000000"/>
                        <w:sz w:val="18"/>
                        <w:szCs w:val="18"/>
                      </w:rPr>
                      <w:t>-</w:t>
                    </w:r>
                  </w:p>
                </w:txbxContent>
              </v:textbox>
            </v:rect>
            <v:rect id="_x0000_s2068" style="position:absolute;left:2160;top:7343;width:189;height:179;flip:y" filled="f" stroked="f">
              <v:textbox style="mso-next-textbox:#_x0000_s2068" inset="0,0,0,0">
                <w:txbxContent>
                  <w:p w:rsidR="00C25165" w:rsidRDefault="00C25165" w:rsidP="005F7171"/>
                </w:txbxContent>
              </v:textbox>
            </v:rect>
            <v:group id="_x0000_s2069" style="position:absolute;left:2419;top:4330;width:1343;height:1855" coordorigin="2419,3530" coordsize="1343,1855">
              <v:rect id="_x0000_s2070" style="position:absolute;left:2419;top:3530;width:1343;height:1855" fillcolor="#ff9" stroked="f"/>
              <v:rect id="_x0000_s2071" style="position:absolute;left:2419;top:3530;width:1343;height:1855" filled="f" strokeweight=".65pt">
                <v:stroke endcap="round"/>
              </v:rect>
            </v:group>
            <v:rect id="_x0000_s2072" style="position:absolute;left:1731;top:6053;width:451;height:207;mso-wrap-style:none" filled="f" stroked="f">
              <v:textbox style="mso-next-textbox:#_x0000_s2072;mso-fit-shape-to-text:t" inset="0,0,0,0">
                <w:txbxContent>
                  <w:p w:rsidR="00C25165" w:rsidRDefault="00C25165" w:rsidP="005F7171">
                    <w:r>
                      <w:rPr>
                        <w:color w:val="000000"/>
                        <w:sz w:val="18"/>
                        <w:szCs w:val="18"/>
                      </w:rPr>
                      <w:t>LASL</w:t>
                    </w:r>
                  </w:p>
                </w:txbxContent>
              </v:textbox>
            </v:rect>
            <v:rect id="_x0000_s2073" style="position:absolute;left:2221;top:6053;width:60;height:207;mso-wrap-style:none" filled="f" stroked="f">
              <v:textbox style="mso-next-textbox:#_x0000_s2073;mso-fit-shape-to-text:t" inset="0,0,0,0">
                <w:txbxContent>
                  <w:p w:rsidR="00C25165" w:rsidRDefault="00C25165" w:rsidP="005F7171">
                    <w:r>
                      <w:rPr>
                        <w:color w:val="000000"/>
                        <w:sz w:val="18"/>
                        <w:szCs w:val="18"/>
                      </w:rPr>
                      <w:t>-</w:t>
                    </w:r>
                  </w:p>
                </w:txbxContent>
              </v:textbox>
            </v:rect>
            <v:rect id="_x0000_s2074" style="position:absolute;left:1698;top:4199;width:471;height:210;mso-wrap-style:none" filled="f" stroked="f">
              <v:textbox style="mso-next-textbox:#_x0000_s2074;mso-fit-shape-to-text:t" inset="0,0,0,0">
                <w:txbxContent>
                  <w:p w:rsidR="00C25165" w:rsidRDefault="00C25165" w:rsidP="005F7171">
                    <w:r>
                      <w:rPr>
                        <w:color w:val="000000"/>
                        <w:sz w:val="18"/>
                        <w:szCs w:val="18"/>
                      </w:rPr>
                      <w:t>HASL</w:t>
                    </w:r>
                  </w:p>
                </w:txbxContent>
              </v:textbox>
            </v:rect>
            <v:rect id="_x0000_s2075" style="position:absolute;left:2209;top:4199;width:60;height:207;mso-wrap-style:none" filled="f" stroked="f">
              <v:textbox style="mso-next-textbox:#_x0000_s2075;mso-fit-shape-to-text:t" inset="0,0,0,0">
                <w:txbxContent>
                  <w:p w:rsidR="00C25165" w:rsidRDefault="00C25165" w:rsidP="005F7171">
                    <w:r>
                      <w:rPr>
                        <w:color w:val="000000"/>
                        <w:sz w:val="18"/>
                        <w:szCs w:val="18"/>
                      </w:rPr>
                      <w:t>-</w:t>
                    </w:r>
                  </w:p>
                </w:txbxContent>
              </v:textbox>
            </v:rect>
            <v:group id="_x0000_s2076" style="position:absolute;left:2472;top:3584;width:1169;height:652" coordorigin="2472,2784" coordsize="1169,652">
              <v:shape id="_x0000_s2077" style="position:absolute;left:2472;top:2784;width:1169;height:652" coordsize="1169,652" path="m,202r95,l95,652r979,l1074,202r95,l585,,,202xe" fillcolor="#bbe0e3" stroked="f">
                <v:path arrowok="t"/>
              </v:shape>
              <v:shape id="_x0000_s2078" style="position:absolute;left:2472;top:2784;width:1169;height:652" coordsize="1169,652" path="m,202r95,l95,652r979,l1074,202r95,l585,,,202xe" filled="f" strokeweight=".65pt">
                <v:stroke endcap="round"/>
                <v:path arrowok="t"/>
              </v:shape>
            </v:group>
            <v:rect id="_x0000_s2079" style="position:absolute;left:2693;top:3808;width:711;height:187;mso-wrap-style:none" filled="f" stroked="f">
              <v:textbox style="mso-next-textbox:#_x0000_s2079;mso-fit-shape-to-text:t" inset="0,0,0,0">
                <w:txbxContent>
                  <w:p w:rsidR="00C25165" w:rsidRDefault="00C25165" w:rsidP="005F7171">
                    <w:r>
                      <w:rPr>
                        <w:color w:val="000000"/>
                        <w:sz w:val="16"/>
                        <w:szCs w:val="16"/>
                      </w:rPr>
                      <w:t xml:space="preserve">Generation </w:t>
                    </w:r>
                  </w:p>
                </w:txbxContent>
              </v:textbox>
            </v:rect>
            <v:rect id="_x0000_s2080" style="position:absolute;left:2783;top:3990;width:533;height:187;mso-wrap-style:none" filled="f" stroked="f">
              <v:textbox style="mso-next-textbox:#_x0000_s2080;mso-fit-shape-to-text:t" inset="0,0,0,0">
                <w:txbxContent>
                  <w:p w:rsidR="00C25165" w:rsidRDefault="00C25165" w:rsidP="005F7171">
                    <w:r>
                      <w:rPr>
                        <w:color w:val="000000"/>
                        <w:sz w:val="16"/>
                        <w:szCs w:val="16"/>
                      </w:rPr>
                      <w:t>Increase</w:t>
                    </w:r>
                  </w:p>
                </w:txbxContent>
              </v:textbox>
            </v:rect>
            <v:group id="_x0000_s2081" style="position:absolute;left:2499;top:5744;width:1169;height:712" coordorigin="2499,5460" coordsize="1169,712">
              <v:shape id="_x0000_s2082" style="position:absolute;left:2499;top:5460;width:1169;height:712" coordsize="1169,712" path="m,444r110,l110,r949,l1059,444r110,l584,712,,444xe" fillcolor="#bbe0e3" stroked="f">
                <v:path arrowok="t"/>
              </v:shape>
              <v:shape id="_x0000_s2083" style="position:absolute;left:2499;top:5460;width:1169;height:712" coordsize="1169,712" path="m,444r110,l110,r949,l1059,444r110,l584,712,,444xe" filled="f" strokeweight=".65pt">
                <v:stroke endcap="round"/>
                <v:path arrowok="t"/>
              </v:shape>
            </v:group>
            <v:rect id="_x0000_s2084" style="position:absolute;left:2718;top:5839;width:711;height:187;mso-wrap-style:none" filled="f" stroked="f">
              <v:textbox style="mso-next-textbox:#_x0000_s2084;mso-fit-shape-to-text:t" inset="0,0,0,0">
                <w:txbxContent>
                  <w:p w:rsidR="00C25165" w:rsidRDefault="00C25165" w:rsidP="005F7171">
                    <w:r>
                      <w:rPr>
                        <w:color w:val="000000"/>
                        <w:sz w:val="16"/>
                        <w:szCs w:val="16"/>
                      </w:rPr>
                      <w:t xml:space="preserve">Generation </w:t>
                    </w:r>
                  </w:p>
                </w:txbxContent>
              </v:textbox>
            </v:rect>
            <v:rect id="_x0000_s2085" style="position:absolute;left:2781;top:6021;width:587;height:187;mso-wrap-style:none" filled="f" stroked="f">
              <v:textbox style="mso-next-textbox:#_x0000_s2085;mso-fit-shape-to-text:t" inset="0,0,0,0">
                <w:txbxContent>
                  <w:p w:rsidR="00C25165" w:rsidRDefault="00C25165" w:rsidP="005F7171">
                    <w:r>
                      <w:rPr>
                        <w:color w:val="000000"/>
                        <w:sz w:val="16"/>
                        <w:szCs w:val="16"/>
                      </w:rPr>
                      <w:t>Decrease</w:t>
                    </w:r>
                  </w:p>
                </w:txbxContent>
              </v:textbox>
            </v:rect>
            <v:rect id="_x0000_s2086" style="position:absolute;left:3960;top:6166;width:543;height:187;mso-wrap-style:none" filled="f" stroked="f">
              <v:textbox style="mso-next-textbox:#_x0000_s2086;mso-fit-shape-to-text:t" inset="0,0,0,0">
                <w:txbxContent>
                  <w:p w:rsidR="00C25165" w:rsidRDefault="00C25165" w:rsidP="005F7171">
                    <w:r>
                      <w:rPr>
                        <w:color w:val="000000"/>
                        <w:sz w:val="16"/>
                        <w:szCs w:val="16"/>
                      </w:rPr>
                      <w:t xml:space="preserve">Services </w:t>
                    </w:r>
                  </w:p>
                </w:txbxContent>
              </v:textbox>
            </v:rect>
            <v:rect id="_x0000_s2087" style="position:absolute;left:3960;top:6345;width:920;height:187;mso-wrap-style:none" filled="f" stroked="f">
              <v:textbox style="mso-next-textbox:#_x0000_s2087;mso-fit-shape-to-text:t" inset="0,0,0,0">
                <w:txbxContent>
                  <w:p w:rsidR="00C25165" w:rsidRDefault="00C25165" w:rsidP="005F7171">
                    <w:r>
                      <w:rPr>
                        <w:color w:val="000000"/>
                        <w:sz w:val="16"/>
                        <w:szCs w:val="16"/>
                      </w:rPr>
                      <w:t xml:space="preserve">Provided: Reg </w:t>
                    </w:r>
                  </w:p>
                </w:txbxContent>
              </v:textbox>
            </v:rect>
            <v:rect id="_x0000_s2088" style="position:absolute;left:3960;top:6525;width:392;height:187;mso-wrap-style:none" filled="f" stroked="f">
              <v:textbox style="mso-next-textbox:#_x0000_s2088;mso-fit-shape-to-text:t" inset="0,0,0,0">
                <w:txbxContent>
                  <w:p w:rsidR="00C25165" w:rsidRDefault="00C25165" w:rsidP="005F7171">
                    <w:r>
                      <w:rPr>
                        <w:color w:val="000000"/>
                        <w:sz w:val="16"/>
                        <w:szCs w:val="16"/>
                      </w:rPr>
                      <w:t>Down</w:t>
                    </w:r>
                  </w:p>
                </w:txbxContent>
              </v:textbox>
            </v:rect>
            <v:rect id="_x0000_s2089" style="position:absolute;left:3839;top:3575;width:1196;height:187;mso-wrap-style:none" filled="f" stroked="f">
              <v:textbox style="mso-next-textbox:#_x0000_s2089;mso-fit-shape-to-text:t" inset="0,0,0,0">
                <w:txbxContent>
                  <w:p w:rsidR="00C25165" w:rsidRDefault="00C25165" w:rsidP="005F7171">
                    <w:r>
                      <w:rPr>
                        <w:color w:val="000000"/>
                        <w:sz w:val="16"/>
                        <w:szCs w:val="16"/>
                      </w:rPr>
                      <w:t xml:space="preserve">Provided: Reg Up, </w:t>
                    </w:r>
                  </w:p>
                </w:txbxContent>
              </v:textbox>
            </v:rect>
            <v:rect id="_x0000_s2090" style="position:absolute;left:3839;top:3757;width:1441;height:184;mso-wrap-style:none" filled="f" stroked="f">
              <v:textbox style="mso-next-textbox:#_x0000_s2090;mso-fit-shape-to-text:t" inset="0,0,0,0">
                <w:txbxContent>
                  <w:p w:rsidR="00C25165" w:rsidRDefault="00C25165" w:rsidP="005F7171">
                    <w:r>
                      <w:rPr>
                        <w:color w:val="000000"/>
                        <w:sz w:val="16"/>
                        <w:szCs w:val="16"/>
                      </w:rPr>
                      <w:t xml:space="preserve">Responsive, Non-Spin </w:t>
                    </w:r>
                  </w:p>
                </w:txbxContent>
              </v:textbox>
            </v:rect>
            <v:rect id="_x0000_s2091" style="position:absolute;left:5013;top:3757;width:41;height:276;mso-wrap-style:none" filled="f" stroked="f">
              <v:textbox style="mso-next-textbox:#_x0000_s2091;mso-fit-shape-to-text:t" inset="0,0,0,0">
                <w:txbxContent>
                  <w:p w:rsidR="00C25165" w:rsidRDefault="00C25165" w:rsidP="005F7171">
                    <w:r>
                      <w:rPr>
                        <w:color w:val="000000"/>
                        <w:sz w:val="16"/>
                        <w:szCs w:val="16"/>
                      </w:rPr>
                      <w:t xml:space="preserve"> </w:t>
                    </w:r>
                  </w:p>
                </w:txbxContent>
              </v:textbox>
            </v:rect>
            <v:rect id="_x0000_s2092" style="position:absolute;left:3839;top:3939;width:109;height:276;mso-wrap-style:none" filled="f" stroked="f">
              <v:textbox style="mso-next-textbox:#_x0000_s2092;mso-fit-shape-to-text:t" inset="0,0,0,0">
                <w:txbxContent>
                  <w:p w:rsidR="00C25165" w:rsidRDefault="00C25165" w:rsidP="005F7171"/>
                </w:txbxContent>
              </v:textbox>
            </v:rect>
            <v:line id="_x0000_s2093" style="position:absolute" from="2419,5196" to="3762,5197" strokeweight="1.85pt"/>
            <v:rect id="_x0000_s2094" style="position:absolute;left:1728;top:4970;width:489;height:187;mso-wrap-style:none" filled="f" stroked="f">
              <v:textbox style="mso-next-textbox:#_x0000_s2094;mso-fit-shape-to-text:t" inset="0,0,0,0">
                <w:txbxContent>
                  <w:p w:rsidR="00C25165" w:rsidRDefault="00C25165" w:rsidP="005F7171">
                    <w:r>
                      <w:rPr>
                        <w:color w:val="000000"/>
                        <w:sz w:val="16"/>
                        <w:szCs w:val="16"/>
                      </w:rPr>
                      <w:t>Current</w:t>
                    </w:r>
                  </w:p>
                </w:txbxContent>
              </v:textbox>
            </v:rect>
            <v:rect id="_x0000_s2095" style="position:absolute;left:1639;top:5150;width:658;height:187;mso-wrap-style:none" filled="f" stroked="f">
              <v:textbox style="mso-next-textbox:#_x0000_s2095;mso-fit-shape-to-text:t" inset="0,0,0,0">
                <w:txbxContent>
                  <w:p w:rsidR="00C25165" w:rsidRDefault="00C25165" w:rsidP="005F7171">
                    <w:r>
                      <w:rPr>
                        <w:color w:val="000000"/>
                        <w:sz w:val="16"/>
                        <w:szCs w:val="16"/>
                      </w:rPr>
                      <w:t>Telemetry</w:t>
                    </w:r>
                  </w:p>
                </w:txbxContent>
              </v:textbox>
            </v:rect>
            <v:shape id="_x0000_s2096" style="position:absolute;left:2409;top:4438;width:1353;height:767" coordsize="11009,6743" path="m41,6610l383,6402hdc414,6383,455,6393,474,6424v19,32,9,73,-22,92hal111,6724hdc79,6743,38,6733,19,6702,,6670,10,6629,41,6610haxm838,6124r341,-208hdc1211,5897,1252,5907,1271,5938v19,32,9,73,-22,92hal907,6238hdc876,6257,835,6247,816,6216v-19,-31,-9,-73,22,-92haxm1635,5638r341,-208hdc2008,5411,2049,5421,2068,5452v19,32,9,73,-22,92hal1704,5752hdc1673,5771,1632,5761,1613,5730v-20,-31,-10,-72,22,-92haxm2432,5153r341,-209hdc2805,4925,2846,4935,2865,4966v19,32,9,73,-22,92hal2501,5266hdc2470,5286,2429,5276,2410,5244v-20,-31,-10,-72,22,-91haxm3229,4667r341,-209hdc3602,4439,3643,4449,3662,4481v19,31,9,72,-22,91hal3298,4780hdc3267,4800,3226,4790,3206,4758v-19,-31,-9,-72,23,-91haxm4025,4181r342,-209hdc4398,3953,4439,3963,4459,3995v19,31,9,72,-23,91hal4095,4295hdc4063,4314,4022,4304,4003,4272v-19,-31,-9,-72,22,-91haxm4822,3695r342,-208hdc5195,3467,5236,3477,5255,3509v20,31,10,72,-22,91hal4892,3809hdc4860,3828,4819,3818,4800,3786v-19,-31,-9,-72,22,-91haxm5619,3209r342,-208hdc5992,2981,6033,2991,6052,3023v20,31,10,72,-22,91hal5689,3323hdc5657,3342,5616,3332,5597,3301v-19,-32,-9,-73,22,-92haxm6416,2723r342,-208hdc6789,2496,6830,2506,6849,2537v19,31,9,72,-22,92hal6486,2837hdc6454,2856,6413,2846,6394,2815v-19,-32,-9,-73,22,-92haxm7213,2237r341,-208hdc7586,2010,7627,2020,7646,2051v19,32,9,73,-22,92hal7282,2351hdc7251,2370,7210,2360,7191,2329v-19,-32,-9,-73,22,-92haxm8010,1751r341,-208hdc8383,1524,8424,1534,8443,1565v19,32,9,73,-22,92hal8079,1865hdc8048,1884,8007,1874,7988,1843v-20,-32,-10,-73,22,-92haxm8807,1265r341,-208hdc9180,1038,9221,1048,9240,1079v19,32,9,73,-22,92hal8876,1379hdc8845,1398,8804,1388,8785,1357v-20,-32,-10,-73,22,-92haxm9604,779l9945,571hdc9977,552,10018,562,10037,593v19,32,9,73,-22,92hal9673,893hdc9642,912,9601,902,9581,871v-19,-31,-9,-72,23,-92haxm10400,294r5,-3hdc10437,271,10478,281,10497,313v19,31,9,72,-22,91hal10470,407hdc10438,427,10397,417,10378,385v-19,-31,-9,-72,22,-91haxm10118,75l11009,r-475,758l10118,75xe" fillcolor="black" strokeweight=".1pt">
              <v:stroke joinstyle="bevel"/>
              <v:path arrowok="t"/>
              <o:lock v:ext="edit" verticies="t"/>
            </v:shape>
            <v:rect id="_x0000_s2097" style="position:absolute;left:3960;top:4366;width:370;height:210;mso-wrap-style:none" filled="f" stroked="f">
              <v:textbox style="mso-next-textbox:#_x0000_s2097;mso-fit-shape-to-text:t" inset="0,0,0,0">
                <w:txbxContent>
                  <w:p w:rsidR="00C25165" w:rsidRDefault="00C25165" w:rsidP="005F7171">
                    <w:r>
                      <w:rPr>
                        <w:color w:val="000000"/>
                        <w:sz w:val="18"/>
                        <w:szCs w:val="18"/>
                      </w:rPr>
                      <w:t>HDL</w:t>
                    </w:r>
                  </w:p>
                </w:txbxContent>
              </v:textbox>
            </v:rect>
            <v:shape id="_x0000_s2098" style="position:absolute;left:2409;top:5188;width:1353;height:768" coordsize="11009,6759" path="m111,19l452,228hdc483,247,493,288,474,320v-19,31,-60,41,-92,22hal41,133hdc10,114,,73,19,41,38,10,79,,111,19haxm907,506r341,209hdc1280,734,1290,775,1270,806v-19,32,-60,42,-91,22hal837,620hdc806,601,796,560,815,528v19,-31,60,-41,92,-22haxm1703,993r342,208hdc2076,1221,2086,1262,2067,1293v-20,32,-61,41,-92,22hal1634,1107hdc1602,1087,1592,1046,1612,1015v19,-31,60,-41,91,-22haxm2500,1480r341,208hdc2872,1707,2882,1748,2863,1780v-19,31,-60,41,-92,22hal2430,1593hdc2399,1574,2389,1533,2408,1502v19,-32,60,-42,92,-22haxm3296,1966r341,209hdc3669,2194,3679,2235,3659,2267v-19,31,-60,41,-91,22hal3226,2080hdc3195,2061,3185,2020,3204,1988v19,-31,60,-41,92,-22haxm4092,2453r342,209hdc4465,2681,4475,2722,4456,2753v-20,32,-61,42,-92,23hal4023,2567hdc3991,2548,3981,2507,4001,2475v19,-31,60,-41,91,-22haxm4889,2940r341,209hdc5261,3168,5271,3209,5252,3240v-19,32,-60,42,-92,22hal4819,3054hdc4788,3035,4778,2993,4797,2962v19,-31,60,-41,92,-22haxm5685,3427r341,208hdc6058,3655,6068,3696,6048,3727v-19,31,-60,41,-91,22hal5615,3540hdc5584,3521,5574,3480,5593,3449v19,-32,61,-41,92,-22haxm6481,3914r342,208hdc6854,4141,6864,4182,6845,4214v-20,31,-61,41,-92,22hal6412,4027hdc6380,4008,6370,3967,6390,3936v19,-32,60,-42,91,-22haxm7278,4400r341,209hdc7650,4628,7660,4669,7641,4701v-19,31,-60,41,-92,22hal7208,4514hdc7177,4495,7167,4454,7186,4422v19,-31,60,-41,92,-22haxm8074,4887r341,209hdc8447,5115,8457,5156,8437,5187v-19,32,-60,42,-91,22hal8004,5001hdc7973,4982,7963,4941,7982,4909v19,-31,61,-41,92,-22haxm8870,5374r342,209hdc9243,5602,9253,5643,9234,5674v-20,32,-61,41,-92,22hal8801,5488hdc8769,5468,8759,5427,8779,5396v19,-31,60,-41,91,-22haxm9667,5861r341,208hdc10039,6088,10049,6130,10030,6161v-19,31,-60,41,-92,22hal9597,5974hdc9566,5955,9556,5914,9575,5883v19,-32,60,-42,92,-22haxm10463,6347r12,8hdc10507,6374,10516,6415,10497,6447v-19,31,-60,41,-91,22hal10393,6461hdc10362,6442,10352,6401,10371,6370v19,-32,61,-42,92,-23haxm10535,6001r474,758l10118,6684r417,-683xe" fillcolor="black" strokeweight=".1pt">
              <v:stroke joinstyle="bevel"/>
              <v:path arrowok="t"/>
              <o:lock v:ext="edit" verticies="t"/>
            </v:shape>
            <v:rect id="_x0000_s2099" style="position:absolute;left:3960;top:5805;width:530;height:360" filled="f" stroked="f">
              <v:textbox style="mso-next-textbox:#_x0000_s2099" inset="0,0,0,0">
                <w:txbxContent>
                  <w:p w:rsidR="00C25165" w:rsidRDefault="00C25165" w:rsidP="005F7171">
                    <w:r>
                      <w:rPr>
                        <w:color w:val="000000"/>
                        <w:sz w:val="18"/>
                        <w:szCs w:val="18"/>
                      </w:rPr>
                      <w:t>LDL</w:t>
                    </w:r>
                  </w:p>
                </w:txbxContent>
              </v:textbox>
            </v:rect>
            <v:shape id="_x0000_s2100" style="position:absolute;left:3209;top:4779;width:103;height:369" coordsize="836,3251" path="m189,76r42,72l292,248r64,110l422,473r68,120l618,843r58,129l728,1099r44,128l806,1352r22,122l836,1592r-7,119l809,1833r-32,125l736,2084r-49,128l630,2339,506,2590,375,2831r-65,114l248,3054r-56,100l182,3171hdc164,3203,124,3215,92,3197,59,3180,48,3139,65,3107hal75,3089r58,-102l194,2880r64,-112l387,2531,508,2286r54,-123l609,2043r39,-118l678,1812r18,-110l703,1601r-6,-104l677,1387,646,1270,605,1150,555,1027,499,904,373,658,307,540,241,425,177,317,116,215,74,144hdc55,112,66,71,97,53v32,-19,73,-9,92,23haxm30,734l70,,713,358hdc745,376,757,416,739,449v-18,32,-59,43,-91,25hal99,168r99,-54l163,742hdc161,778,130,807,93,805,56,803,28,771,30,734haxm698,2873l67,3251,3,2518hdc,2481,27,2449,64,2446v36,-3,69,24,72,61hal190,3133,90,3082,629,2758hdc661,2740,701,2750,720,2781v19,32,9,73,-22,92haxe" fillcolor="black" strokeweight=".1pt">
              <v:stroke joinstyle="bevel"/>
              <v:path arrowok="t"/>
              <o:lock v:ext="edit" verticies="t"/>
            </v:shape>
            <v:rect id="_x0000_s2101" style="position:absolute;left:3334;top:4681;width:430;height:210;mso-wrap-style:none" filled="f" stroked="f">
              <v:textbox style="mso-next-textbox:#_x0000_s2101;mso-fit-shape-to-text:t" inset="0,0,0,0">
                <w:txbxContent>
                  <w:p w:rsidR="00C25165" w:rsidRDefault="00C25165" w:rsidP="005F7171">
                    <w:r>
                      <w:rPr>
                        <w:color w:val="000000"/>
                        <w:sz w:val="18"/>
                        <w:szCs w:val="18"/>
                      </w:rPr>
                      <w:t>Ramp</w:t>
                    </w:r>
                  </w:p>
                </w:txbxContent>
              </v:textbox>
            </v:rect>
            <v:rect id="_x0000_s2102" style="position:absolute;left:3334;top:4900;width:330;height:211;mso-wrap-style:none" filled="f" stroked="f">
              <v:textbox style="mso-next-textbox:#_x0000_s2102;mso-fit-shape-to-text:t" inset="0,0,0,0">
                <w:txbxContent>
                  <w:p w:rsidR="00C25165" w:rsidRDefault="00C25165" w:rsidP="005F7171">
                    <w:r>
                      <w:rPr>
                        <w:color w:val="000000"/>
                        <w:sz w:val="18"/>
                        <w:szCs w:val="18"/>
                      </w:rPr>
                      <w:t>Rate</w:t>
                    </w:r>
                  </w:p>
                </w:txbxContent>
              </v:textbox>
            </v:rect>
            <v:rect id="_x0000_s2103" style="position:absolute;left:2683;top:7414;width:726;height:211;mso-wrap-style:none" filled="f" stroked="f">
              <v:textbox style="mso-next-textbox:#_x0000_s2103;mso-fit-shape-to-text:t" inset="0,0,0,0">
                <w:txbxContent>
                  <w:p w:rsidR="00C25165" w:rsidRDefault="00C25165" w:rsidP="005F7171">
                    <w:r>
                      <w:rPr>
                        <w:color w:val="000000"/>
                        <w:sz w:val="18"/>
                        <w:szCs w:val="18"/>
                      </w:rPr>
                      <w:t>5 Minutes</w:t>
                    </w:r>
                  </w:p>
                </w:txbxContent>
              </v:textbox>
            </v:rect>
            <v:rect id="_x0000_s2104" style="position:absolute;left:5162;top:7467;width:109;height:276;mso-wrap-style:none" filled="f" stroked="f">
              <v:textbox style="mso-next-textbox:#_x0000_s2104;mso-fit-shape-to-text:t" inset="0,0,0,0">
                <w:txbxContent>
                  <w:p w:rsidR="00C25165" w:rsidRDefault="00C25165" w:rsidP="005F7171"/>
                </w:txbxContent>
              </v:textbox>
            </v:rect>
            <v:rect id="_x0000_s2105" style="position:absolute;left:5642;top:7467;width:109;height:276;mso-wrap-style:none" filled="f" stroked="f">
              <v:textbox style="mso-next-textbox:#_x0000_s2105;mso-fit-shape-to-text:t" inset="0,0,0,0">
                <w:txbxContent>
                  <w:p w:rsidR="00C25165" w:rsidRDefault="00C25165" w:rsidP="005F7171"/>
                </w:txbxContent>
              </v:textbox>
            </v:rect>
            <v:rect id="_x0000_s2106" style="position:absolute;left:5711;top:7467;width:109;height:276;mso-wrap-style:none" filled="f" stroked="f">
              <v:textbox style="mso-next-textbox:#_x0000_s2106;mso-fit-shape-to-text:t" inset="0,0,0,0">
                <w:txbxContent>
                  <w:p w:rsidR="00C25165" w:rsidRDefault="00C25165" w:rsidP="005F7171"/>
                </w:txbxContent>
              </v:textbox>
            </v:rect>
            <v:rect id="_x0000_s2107" style="position:absolute;left:1940;top:2879;width:1160;height:280;mso-wrap-style:none" filled="f" stroked="f">
              <v:textbox style="mso-next-textbox:#_x0000_s2107;mso-fit-shape-to-text:t" inset="0,0,0,0">
                <w:txbxContent>
                  <w:p w:rsidR="00C25165" w:rsidRDefault="00C25165" w:rsidP="005F7171">
                    <w:pPr>
                      <w:rPr>
                        <w:u w:val="single"/>
                      </w:rPr>
                    </w:pPr>
                    <w:r>
                      <w:rPr>
                        <w:b/>
                        <w:bCs/>
                        <w:color w:val="000000"/>
                        <w:u w:val="single"/>
                      </w:rPr>
                      <w:t>Generation</w:t>
                    </w:r>
                  </w:p>
                </w:txbxContent>
              </v:textbox>
            </v:rect>
            <v:shape id="_x0000_s2108" style="position:absolute;left:2482;top:7301;width:1157;height:91" coordsize="4709,400" path="m334,166r4041,hdc4394,166,4409,181,4409,200v,18,-15,33,-34,33hal334,233hdc315,233,300,218,300,200v,-19,15,-34,34,-34haxm400,400l,200,400,r,400xm4309,r400,200l4309,400,4309,xe" fillcolor="black" strokeweight=".1pt">
              <v:stroke joinstyle="bevel"/>
              <v:path arrowok="t"/>
              <o:lock v:ext="edit" verticies="t"/>
            </v:shape>
            <v:rect id="_x0000_s2109" style="position:absolute;left:5866;top:6825;width:109;height:276;mso-wrap-style:none" filled="f" stroked="f">
              <v:textbox style="mso-next-textbox:#_x0000_s2109;mso-fit-shape-to-text:t" inset="0,0,0,0">
                <w:txbxContent>
                  <w:p w:rsidR="00C25165" w:rsidRDefault="00C25165" w:rsidP="005F7171"/>
                </w:txbxContent>
              </v:textbox>
            </v:rect>
            <v:shape id="_x0000_s2110" style="position:absolute;left:6660;top:3944;width:98;height:1749;mso-position-horizontal:absolute;mso-position-vertical:absolute" coordsize="400,7691" path="m166,7658r,-7325hdc166,315,181,300,200,300v18,,33,15,33,33hal233,7658hdc233,7677,218,7691,200,7691v-19,,-34,-14,-34,-33haxm,400l200,,400,400,,400xe" fillcolor="black" strokeweight=".1pt">
              <v:stroke joinstyle="bevel"/>
              <v:path arrowok="t"/>
              <o:lock v:ext="edit" verticies="t"/>
            </v:shape>
            <v:shape id="_x0000_s2111" style="position:absolute;left:6660;top:5744;width:2595;height:91;mso-position-horizontal:absolute;mso-position-vertical:absolute" coordsize="5280,200" path="m17,83r5096,hdc5122,83,5130,91,5130,100v,9,-8,16,-17,16hal17,116hdc8,116,,109,,100,,91,8,83,17,83haxm5080,r200,100l5080,200,5080,xe" fillcolor="black" strokeweight=".1pt">
              <v:stroke joinstyle="bevel"/>
              <v:path arrowok="t"/>
              <o:lock v:ext="edit" verticies="t"/>
            </v:shape>
            <v:rect id="_x0000_s2112" style="position:absolute;left:9253;top:5769;width:560;height:187;mso-wrap-style:none" filled="f" stroked="f">
              <v:textbox style="mso-next-textbox:#_x0000_s2112;mso-fit-shape-to-text:t" inset="0,0,0,0">
                <w:txbxContent>
                  <w:p w:rsidR="00C25165" w:rsidRDefault="00C25165" w:rsidP="005F7171">
                    <w:r>
                      <w:rPr>
                        <w:color w:val="000000"/>
                        <w:sz w:val="16"/>
                        <w:szCs w:val="16"/>
                      </w:rPr>
                      <w:t>Quantity</w:t>
                    </w:r>
                  </w:p>
                </w:txbxContent>
              </v:textbox>
            </v:rect>
            <v:shape id="_x0000_s2113" style="position:absolute;left:6660;top:4640;width:1941;height:1133;mso-position-horizontal:absolute;mso-position-vertical:absolute" coordsize="1941,1133" path="m,1133hdc229,1079,1045,988,1368,798,1692,609,1823,167,1941,e" filled="f" strokecolor="#339" strokeweight="1.85pt">
              <v:path arrowok="t"/>
            </v:shape>
            <v:rect id="_x0000_s2114" style="position:absolute;left:6908;top:4403;width:1529;height:187;mso-wrap-style:none" filled="f" stroked="f">
              <v:textbox style="mso-next-textbox:#_x0000_s2114;mso-fit-shape-to-text:t" inset="0,0,0,0">
                <w:txbxContent>
                  <w:p w:rsidR="00C25165" w:rsidRDefault="00C25165" w:rsidP="005F7171">
                    <w:r>
                      <w:rPr>
                        <w:color w:val="000000"/>
                        <w:sz w:val="16"/>
                        <w:szCs w:val="16"/>
                      </w:rPr>
                      <w:t>Offer Curve Generation</w:t>
                    </w:r>
                  </w:p>
                </w:txbxContent>
              </v:textbox>
            </v:rect>
            <v:line id="_x0000_s2115" style="position:absolute" from="6681,5741" to="6682,5944" strokeweight=".65pt">
              <v:stroke endcap="round"/>
            </v:line>
            <v:line id="_x0000_s2116" style="position:absolute" from="8642,5741" to="8643,5944" strokeweight=".65pt">
              <v:stroke endcap="round"/>
            </v:line>
            <v:rect id="_x0000_s2117" style="position:absolute;left:6443;top:5904;width:471;height:256" stroked="f"/>
            <v:rect id="_x0000_s2118" style="position:absolute;left:6562;top:5968;width:214;height:140;mso-wrap-style:none" filled="f" stroked="f">
              <v:textbox style="mso-next-textbox:#_x0000_s2118;mso-fit-shape-to-text:t" inset="0,0,0,0">
                <w:txbxContent>
                  <w:p w:rsidR="00C25165" w:rsidRDefault="00C25165" w:rsidP="005F7171">
                    <w:r>
                      <w:rPr>
                        <w:color w:val="000000"/>
                        <w:sz w:val="12"/>
                        <w:szCs w:val="12"/>
                      </w:rPr>
                      <w:t>LSL</w:t>
                    </w:r>
                  </w:p>
                </w:txbxContent>
              </v:textbox>
            </v:rect>
            <v:rect id="_x0000_s2119" style="position:absolute;left:8391;top:5906;width:485;height:256" stroked="f"/>
            <v:rect id="_x0000_s2120" style="position:absolute;left:8510;top:5970;width:227;height:141;mso-wrap-style:none" filled="f" stroked="f">
              <v:textbox style="mso-next-textbox:#_x0000_s2120;mso-fit-shape-to-text:t" inset="0,0,0,0">
                <w:txbxContent>
                  <w:p w:rsidR="00C25165" w:rsidRDefault="00C25165" w:rsidP="005F7171">
                    <w:r>
                      <w:rPr>
                        <w:color w:val="000000"/>
                        <w:sz w:val="12"/>
                        <w:szCs w:val="12"/>
                      </w:rPr>
                      <w:t>HSL</w:t>
                    </w:r>
                  </w:p>
                </w:txbxContent>
              </v:textbox>
            </v:rect>
            <v:group id="_x0000_s2121" style="position:absolute;left:2419;top:3529;width:1343;height:3634" coordorigin="2419,2729" coordsize="1343,3634">
              <v:rect id="_x0000_s2122" style="position:absolute;left:2419;top:2729;width:1343;height:3634" fillcolor="#bbe0e3" stroked="f"/>
              <v:rect id="_x0000_s2123" style="position:absolute;left:2419;top:2729;width:1343;height:3634" filled="f" strokeweight=".65pt">
                <v:stroke endcap="round"/>
              </v:rect>
            </v:group>
            <v:shape id="_x0000_s2124" style="position:absolute;left:2409;top:7165;width:6604;height:102" coordsize="6604,102" path="m,34r6512,l6512,68,,68,,34xm6493,r111,51l6493,102,6493,xe" fillcolor="black" strokeweight=".1pt">
              <v:stroke joinstyle="bevel"/>
              <v:path arrowok="t"/>
              <o:lock v:ext="edit" verticies="t"/>
            </v:shape>
            <v:group id="_x0000_s2125" style="position:absolute;left:2419;top:6647;width:1343;height:569" coordorigin="2419,6363" coordsize="1343,569">
              <v:rect id="_x0000_s2126" style="position:absolute;left:2419;top:6363;width:1343;height:569" fillcolor="#099" stroked="f"/>
              <v:rect id="_x0000_s2127" style="position:absolute;left:2419;top:6363;width:1343;height:569" filled="f" strokeweight=".65pt">
                <v:stroke endcap="round"/>
              </v:rect>
            </v:group>
            <v:rect id="_x0000_s2128" style="position:absolute;left:2188;top:6519;width:60;height:207;mso-wrap-style:none" filled="f" stroked="f">
              <v:textbox style="mso-next-textbox:#_x0000_s2128;mso-fit-shape-to-text:t" inset="0,0,0,0">
                <w:txbxContent>
                  <w:p w:rsidR="00C25165" w:rsidRDefault="00C25165" w:rsidP="005F7171">
                    <w:r>
                      <w:rPr>
                        <w:color w:val="000000"/>
                        <w:sz w:val="18"/>
                        <w:szCs w:val="18"/>
                      </w:rPr>
                      <w:t>-</w:t>
                    </w:r>
                  </w:p>
                </w:txbxContent>
              </v:textbox>
            </v:rect>
            <v:group id="_x0000_s2129" style="position:absolute;left:2419;top:4330;width:1343;height:1855" coordorigin="2419,3530" coordsize="1343,1855">
              <v:rect id="_x0000_s2130" style="position:absolute;left:2419;top:3530;width:1343;height:1855" fillcolor="#ff9" stroked="f"/>
              <v:rect id="_x0000_s2131" style="position:absolute;left:2419;top:3530;width:1343;height:1855" filled="f" strokeweight=".65pt">
                <v:stroke endcap="round"/>
              </v:rect>
            </v:group>
            <v:rect id="_x0000_s2132" style="position:absolute;left:2221;top:6053;width:60;height:207;mso-wrap-style:none" filled="f" stroked="f">
              <v:textbox style="mso-next-textbox:#_x0000_s2132;mso-fit-shape-to-text:t" inset="0,0,0,0">
                <w:txbxContent>
                  <w:p w:rsidR="00C25165" w:rsidRDefault="00C25165" w:rsidP="005F7171">
                    <w:r>
                      <w:rPr>
                        <w:color w:val="000000"/>
                        <w:sz w:val="18"/>
                        <w:szCs w:val="18"/>
                      </w:rPr>
                      <w:t>-</w:t>
                    </w:r>
                  </w:p>
                </w:txbxContent>
              </v:textbox>
            </v:rect>
            <v:rect id="_x0000_s2133" style="position:absolute;left:2209;top:4199;width:60;height:207;mso-wrap-style:none" filled="f" stroked="f">
              <v:textbox style="mso-next-textbox:#_x0000_s2133;mso-fit-shape-to-text:t" inset="0,0,0,0">
                <w:txbxContent>
                  <w:p w:rsidR="00C25165" w:rsidRDefault="00C25165" w:rsidP="005F7171">
                    <w:r>
                      <w:rPr>
                        <w:color w:val="000000"/>
                        <w:sz w:val="18"/>
                        <w:szCs w:val="18"/>
                      </w:rPr>
                      <w:t>-</w:t>
                    </w:r>
                  </w:p>
                </w:txbxContent>
              </v:textbox>
            </v:rect>
            <v:group id="_x0000_s2134" style="position:absolute;left:2472;top:3584;width:1169;height:652" coordorigin="2472,2784" coordsize="1169,652">
              <v:shape id="_x0000_s2135" style="position:absolute;left:2472;top:2784;width:1169;height:652" coordsize="1169,652" path="m,202r95,l95,652r979,l1074,202r95,l585,,,202xe" fillcolor="#bbe0e3" stroked="f">
                <v:path arrowok="t"/>
              </v:shape>
              <v:shape id="_x0000_s2136" style="position:absolute;left:2472;top:2784;width:1169;height:652" coordsize="1169,652" path="m,202r95,l95,652r979,l1074,202r95,l585,,,202xe" filled="f" strokeweight=".65pt">
                <v:stroke endcap="round"/>
                <v:path arrowok="t"/>
              </v:shape>
            </v:group>
            <v:rect id="_x0000_s2137" style="position:absolute;left:2693;top:3808;width:711;height:187;mso-wrap-style:none" filled="f" stroked="f">
              <v:textbox style="mso-next-textbox:#_x0000_s2137;mso-fit-shape-to-text:t" inset="0,0,0,0">
                <w:txbxContent>
                  <w:p w:rsidR="00C25165" w:rsidRDefault="00C25165" w:rsidP="005F7171">
                    <w:r>
                      <w:rPr>
                        <w:color w:val="000000"/>
                        <w:sz w:val="16"/>
                        <w:szCs w:val="16"/>
                      </w:rPr>
                      <w:t xml:space="preserve">Generation </w:t>
                    </w:r>
                  </w:p>
                </w:txbxContent>
              </v:textbox>
            </v:rect>
            <v:rect id="_x0000_s2138" style="position:absolute;left:2783;top:3990;width:533;height:187;mso-wrap-style:none" filled="f" stroked="f">
              <v:textbox style="mso-next-textbox:#_x0000_s2138;mso-fit-shape-to-text:t" inset="0,0,0,0">
                <w:txbxContent>
                  <w:p w:rsidR="00C25165" w:rsidRDefault="00C25165" w:rsidP="005F7171">
                    <w:r>
                      <w:rPr>
                        <w:color w:val="000000"/>
                        <w:sz w:val="16"/>
                        <w:szCs w:val="16"/>
                      </w:rPr>
                      <w:t>Increase</w:t>
                    </w:r>
                  </w:p>
                </w:txbxContent>
              </v:textbox>
            </v:rect>
            <v:group id="_x0000_s2139" style="position:absolute;left:2499;top:5744;width:1169;height:712" coordorigin="2499,5460" coordsize="1169,712">
              <v:shape id="_x0000_s2140" style="position:absolute;left:2499;top:5460;width:1169;height:712" coordsize="1169,712" path="m,444r110,l110,r949,l1059,444r110,l584,712,,444xe" fillcolor="#bbe0e3" stroked="f">
                <v:path arrowok="t"/>
              </v:shape>
              <v:shape id="_x0000_s2141" style="position:absolute;left:2499;top:5460;width:1169;height:712" coordsize="1169,712" path="m,444r110,l110,r949,l1059,444r110,l584,712,,444xe" filled="f" strokeweight=".65pt">
                <v:stroke endcap="round"/>
                <v:path arrowok="t"/>
              </v:shape>
            </v:group>
            <v:rect id="_x0000_s2142" style="position:absolute;left:2718;top:5839;width:711;height:187;mso-wrap-style:none" filled="f" stroked="f">
              <v:textbox style="mso-next-textbox:#_x0000_s2142;mso-fit-shape-to-text:t" inset="0,0,0,0">
                <w:txbxContent>
                  <w:p w:rsidR="00C25165" w:rsidRDefault="00C25165" w:rsidP="005F7171">
                    <w:r>
                      <w:rPr>
                        <w:color w:val="000000"/>
                        <w:sz w:val="16"/>
                        <w:szCs w:val="16"/>
                      </w:rPr>
                      <w:t xml:space="preserve">Generation </w:t>
                    </w:r>
                  </w:p>
                </w:txbxContent>
              </v:textbox>
            </v:rect>
            <v:rect id="_x0000_s2143" style="position:absolute;left:2781;top:6021;width:587;height:187;mso-wrap-style:none" filled="f" stroked="f">
              <v:textbox style="mso-next-textbox:#_x0000_s2143;mso-fit-shape-to-text:t" inset="0,0,0,0">
                <w:txbxContent>
                  <w:p w:rsidR="00C25165" w:rsidRDefault="00C25165" w:rsidP="005F7171">
                    <w:r>
                      <w:rPr>
                        <w:color w:val="000000"/>
                        <w:sz w:val="16"/>
                        <w:szCs w:val="16"/>
                      </w:rPr>
                      <w:t>Decrease</w:t>
                    </w:r>
                  </w:p>
                </w:txbxContent>
              </v:textbox>
            </v:rect>
            <v:rect id="_x0000_s2144" style="position:absolute;left:5013;top:3757;width:41;height:276;mso-wrap-style:none" filled="f" stroked="f">
              <v:textbox style="mso-next-textbox:#_x0000_s2144;mso-fit-shape-to-text:t" inset="0,0,0,0">
                <w:txbxContent>
                  <w:p w:rsidR="00C25165" w:rsidRDefault="00C25165" w:rsidP="005F7171">
                    <w:r>
                      <w:rPr>
                        <w:color w:val="000000"/>
                        <w:sz w:val="16"/>
                        <w:szCs w:val="16"/>
                      </w:rPr>
                      <w:t xml:space="preserve"> </w:t>
                    </w:r>
                  </w:p>
                </w:txbxContent>
              </v:textbox>
            </v:rect>
            <v:line id="_x0000_s2145" style="position:absolute" from="2419,5196" to="3762,5197" strokeweight="1.85pt"/>
            <v:shape id="_x0000_s2146" style="position:absolute;left:2409;top:4438;width:1353;height:767" coordsize="11009,6743" path="m41,6610l383,6402hdc414,6383,455,6393,474,6424v19,32,9,73,-22,92hal111,6724hdc79,6743,38,6733,19,6702,,6670,10,6629,41,6610haxm838,6124r341,-208hdc1211,5897,1252,5907,1271,5938v19,32,9,73,-22,92hal907,6238hdc876,6257,835,6247,816,6216v-19,-31,-9,-73,22,-92haxm1635,5638r341,-208hdc2008,5411,2049,5421,2068,5452v19,32,9,73,-22,92hal1704,5752hdc1673,5771,1632,5761,1613,5730v-20,-31,-10,-72,22,-92haxm2432,5153r341,-209hdc2805,4925,2846,4935,2865,4966v19,32,9,73,-22,92hal2501,5266hdc2470,5286,2429,5276,2410,5244v-20,-31,-10,-72,22,-91haxm3229,4667r341,-209hdc3602,4439,3643,4449,3662,4481v19,31,9,72,-22,91hal3298,4780hdc3267,4800,3226,4790,3206,4758v-19,-31,-9,-72,23,-91haxm4025,4181r342,-209hdc4398,3953,4439,3963,4459,3995v19,31,9,72,-23,91hal4095,4295hdc4063,4314,4022,4304,4003,4272v-19,-31,-9,-72,22,-91haxm4822,3695r342,-208hdc5195,3467,5236,3477,5255,3509v20,31,10,72,-22,91hal4892,3809hdc4860,3828,4819,3818,4800,3786v-19,-31,-9,-72,22,-91haxm5619,3209r342,-208hdc5992,2981,6033,2991,6052,3023v20,31,10,72,-22,91hal5689,3323hdc5657,3342,5616,3332,5597,3301v-19,-32,-9,-73,22,-92haxm6416,2723r342,-208hdc6789,2496,6830,2506,6849,2537v19,31,9,72,-22,92hal6486,2837hdc6454,2856,6413,2846,6394,2815v-19,-32,-9,-73,22,-92haxm7213,2237r341,-208hdc7586,2010,7627,2020,7646,2051v19,32,9,73,-22,92hal7282,2351hdc7251,2370,7210,2360,7191,2329v-19,-32,-9,-73,22,-92haxm8010,1751r341,-208hdc8383,1524,8424,1534,8443,1565v19,32,9,73,-22,92hal8079,1865hdc8048,1884,8007,1874,7988,1843v-20,-32,-10,-73,22,-92haxm8807,1265r341,-208hdc9180,1038,9221,1048,9240,1079v19,32,9,73,-22,92hal8876,1379hdc8845,1398,8804,1388,8785,1357v-20,-32,-10,-73,22,-92haxm9604,779l9945,571hdc9977,552,10018,562,10037,593v19,32,9,73,-22,92hal9673,893hdc9642,912,9601,902,9581,871v-19,-31,-9,-72,23,-92haxm10400,294r5,-3hdc10437,271,10478,281,10497,313v19,31,9,72,-22,91hal10470,407hdc10438,427,10397,417,10378,385v-19,-31,-9,-72,22,-91haxm10118,75l11009,r-475,758l10118,75xe" fillcolor="black" strokeweight=".1pt">
              <v:stroke joinstyle="bevel"/>
              <v:path arrowok="t"/>
              <o:lock v:ext="edit" verticies="t"/>
            </v:shape>
            <v:shape id="_x0000_s2147" style="position:absolute;left:2409;top:5188;width:1353;height:768" coordsize="11009,6759" path="m111,19l452,228hdc483,247,493,288,474,320v-19,31,-60,41,-92,22hal41,133hdc10,114,,73,19,41,38,10,79,,111,19haxm907,506r341,209hdc1280,734,1290,775,1270,806v-19,32,-60,42,-91,22hal837,620hdc806,601,796,560,815,528v19,-31,60,-41,92,-22haxm1703,993r342,208hdc2076,1221,2086,1262,2067,1293v-20,32,-61,41,-92,22hal1634,1107hdc1602,1087,1592,1046,1612,1015v19,-31,60,-41,91,-22haxm2500,1480r341,208hdc2872,1707,2882,1748,2863,1780v-19,31,-60,41,-92,22hal2430,1593hdc2399,1574,2389,1533,2408,1502v19,-32,60,-42,92,-22haxm3296,1966r341,209hdc3669,2194,3679,2235,3659,2267v-19,31,-60,41,-91,22hal3226,2080hdc3195,2061,3185,2020,3204,1988v19,-31,60,-41,92,-22haxm4092,2453r342,209hdc4465,2681,4475,2722,4456,2753v-20,32,-61,42,-92,23hal4023,2567hdc3991,2548,3981,2507,4001,2475v19,-31,60,-41,91,-22haxm4889,2940r341,209hdc5261,3168,5271,3209,5252,3240v-19,32,-60,42,-92,22hal4819,3054hdc4788,3035,4778,2993,4797,2962v19,-31,60,-41,92,-22haxm5685,3427r341,208hdc6058,3655,6068,3696,6048,3727v-19,31,-60,41,-91,22hal5615,3540hdc5584,3521,5574,3480,5593,3449v19,-32,61,-41,92,-22haxm6481,3914r342,208hdc6854,4141,6864,4182,6845,4214v-20,31,-61,41,-92,22hal6412,4027hdc6380,4008,6370,3967,6390,3936v19,-32,60,-42,91,-22haxm7278,4400r341,209hdc7650,4628,7660,4669,7641,4701v-19,31,-60,41,-92,22hal7208,4514hdc7177,4495,7167,4454,7186,4422v19,-31,60,-41,92,-22haxm8074,4887r341,209hdc8447,5115,8457,5156,8437,5187v-19,32,-60,42,-91,22hal8004,5001hdc7973,4982,7963,4941,7982,4909v19,-31,61,-41,92,-22haxm8870,5374r342,209hdc9243,5602,9253,5643,9234,5674v-20,32,-61,41,-92,22hal8801,5488hdc8769,5468,8759,5427,8779,5396v19,-31,60,-41,91,-22haxm9667,5861r341,208hdc10039,6088,10049,6130,10030,6161v-19,31,-60,41,-92,22hal9597,5974hdc9566,5955,9556,5914,9575,5883v19,-32,60,-42,92,-22haxm10463,6347r12,8hdc10507,6374,10516,6415,10497,6447v-19,31,-60,41,-91,22hal10393,6461hdc10362,6442,10352,6401,10371,6370v19,-32,61,-42,92,-23haxm10535,6001r474,758l10118,6684r417,-683xe" fillcolor="black" strokeweight=".1pt">
              <v:stroke joinstyle="bevel"/>
              <v:path arrowok="t"/>
              <o:lock v:ext="edit" verticies="t"/>
            </v:shape>
            <v:shape id="_x0000_s2148" style="position:absolute;left:3209;top:4779;width:103;height:369" coordsize="836,3251" path="m189,76r42,72l292,248r64,110l422,473r68,120l618,843r58,129l728,1099r44,128l806,1352r22,122l836,1592r-7,119l809,1833r-32,125l736,2084r-49,128l630,2339,506,2590,375,2831r-65,114l248,3054r-56,100l182,3171hdc164,3203,124,3215,92,3197,59,3180,48,3139,65,3107hal75,3089r58,-102l194,2880r64,-112l387,2531,508,2286r54,-123l609,2043r39,-118l678,1812r18,-110l703,1601r-6,-104l677,1387,646,1270,605,1150,555,1027,499,904,373,658,307,540,241,425,177,317,116,215,74,144hdc55,112,66,71,97,53v32,-19,73,-9,92,23haxm30,734l70,,713,358hdc745,376,757,416,739,449v-18,32,-59,43,-91,25hal99,168r99,-54l163,742hdc161,778,130,807,93,805,56,803,28,771,30,734haxm698,2873l67,3251,3,2518hdc,2481,27,2449,64,2446v36,-3,69,24,72,61hal190,3133,90,3082,629,2758hdc661,2740,701,2750,720,2781v19,32,9,73,-22,92haxe" fillcolor="black" strokeweight=".1pt">
              <v:stroke joinstyle="bevel"/>
              <v:path arrowok="t"/>
              <o:lock v:ext="edit" verticies="t"/>
            </v:shape>
            <v:rect id="_x0000_s2149" style="position:absolute;left:3334;top:4681;width:430;height:210;mso-wrap-style:none" filled="f" stroked="f">
              <v:textbox style="mso-next-textbox:#_x0000_s2149;mso-fit-shape-to-text:t" inset="0,0,0,0">
                <w:txbxContent>
                  <w:p w:rsidR="00C25165" w:rsidRDefault="00C25165" w:rsidP="005F7171">
                    <w:r>
                      <w:rPr>
                        <w:color w:val="000000"/>
                        <w:sz w:val="18"/>
                        <w:szCs w:val="18"/>
                      </w:rPr>
                      <w:t>Ramp</w:t>
                    </w:r>
                  </w:p>
                </w:txbxContent>
              </v:textbox>
            </v:rect>
            <v:rect id="_x0000_s2150" style="position:absolute;left:3334;top:4900;width:330;height:211;mso-wrap-style:none" filled="f" stroked="f">
              <v:textbox style="mso-next-textbox:#_x0000_s2150;mso-fit-shape-to-text:t" inset="0,0,0,0">
                <w:txbxContent>
                  <w:p w:rsidR="00C25165" w:rsidRDefault="00C25165" w:rsidP="005F7171">
                    <w:r>
                      <w:rPr>
                        <w:color w:val="000000"/>
                        <w:sz w:val="18"/>
                        <w:szCs w:val="18"/>
                      </w:rPr>
                      <w:t>Rate</w:t>
                    </w:r>
                  </w:p>
                </w:txbxContent>
              </v:textbox>
            </v:rect>
            <v:rect id="_x0000_s2151" style="position:absolute;left:2683;top:7413;width:726;height:211;mso-wrap-style:none" filled="f" stroked="f">
              <v:textbox style="mso-next-textbox:#_x0000_s2151;mso-fit-shape-to-text:t" inset="0,0,0,0">
                <w:txbxContent>
                  <w:p w:rsidR="00C25165" w:rsidRDefault="00C25165" w:rsidP="005F7171">
                    <w:r>
                      <w:rPr>
                        <w:color w:val="000000"/>
                        <w:sz w:val="18"/>
                        <w:szCs w:val="18"/>
                      </w:rPr>
                      <w:t>5 Minutes</w:t>
                    </w:r>
                  </w:p>
                </w:txbxContent>
              </v:textbox>
            </v:rect>
            <v:rect id="_x0000_s2152" style="position:absolute;left:5940;top:7544;width:109;height:276;mso-wrap-style:none" filled="f" stroked="f">
              <v:textbox style="mso-next-textbox:#_x0000_s2152;mso-fit-shape-to-text:t" inset="0,0,0,0">
                <w:txbxContent>
                  <w:p w:rsidR="00C25165" w:rsidRDefault="00C25165" w:rsidP="005F7171"/>
                </w:txbxContent>
              </v:textbox>
            </v:rect>
            <v:rect id="_x0000_s2153" style="position:absolute;left:6314;top:7151;width:109;height:276;mso-wrap-style:none" filled="f" stroked="f">
              <v:textbox style="mso-next-textbox:#_x0000_s2153;mso-fit-shape-to-text:t" inset="0,0,0,0">
                <w:txbxContent>
                  <w:p w:rsidR="00C25165" w:rsidRDefault="00C25165" w:rsidP="005F7171"/>
                </w:txbxContent>
              </v:textbox>
            </v:rect>
            <v:rect id="_x0000_s2154" style="position:absolute;left:6452;top:7333;width:109;height:276;mso-wrap-style:none" filled="f" stroked="f">
              <v:textbox style="mso-next-textbox:#_x0000_s2154;mso-fit-shape-to-text:t" inset="0,0,0,0">
                <w:txbxContent>
                  <w:p w:rsidR="00C25165" w:rsidRDefault="00C25165" w:rsidP="005F7171"/>
                </w:txbxContent>
              </v:textbox>
            </v:rect>
            <v:shape id="_x0000_s2155" style="position:absolute;left:2482;top:7301;width:1157;height:91" coordsize="4709,400" path="m334,166r4041,hdc4394,166,4409,181,4409,200v,18,-15,33,-34,33hal334,233hdc315,233,300,218,300,200v,-19,15,-34,34,-34haxm400,400l,200,400,r,400xm4309,r400,200l4309,400,4309,xe" fillcolor="black" strokeweight=".1pt">
              <v:stroke joinstyle="bevel"/>
              <v:path arrowok="t"/>
              <o:lock v:ext="edit" verticies="t"/>
            </v:shape>
            <v:group id="_x0000_s2156" style="position:absolute;left:2419;top:3529;width:1343;height:3634" coordorigin="2419,2729" coordsize="1343,3634">
              <v:rect id="_x0000_s2157" style="position:absolute;left:2419;top:2729;width:1343;height:3634" fillcolor="#bbe0e3" stroked="f"/>
              <v:rect id="_x0000_s2158" style="position:absolute;left:2419;top:2729;width:1343;height:3634" filled="f" strokeweight=".65pt">
                <v:stroke endcap="round"/>
              </v:rect>
            </v:group>
            <v:group id="_x0000_s2159" style="position:absolute;left:2419;top:6705;width:1343;height:511" coordorigin="2419,6363" coordsize="1343,569">
              <v:rect id="_x0000_s2160" style="position:absolute;left:2419;top:6363;width:1343;height:569" fillcolor="#099" stroked="f"/>
              <v:rect id="_x0000_s2161" style="position:absolute;left:2419;top:6363;width:1343;height:569" filled="f" strokeweight=".65pt">
                <v:stroke endcap="round"/>
              </v:rect>
            </v:group>
            <v:rect id="_x0000_s2162" style="position:absolute;left:2188;top:6519;width:60;height:207;mso-wrap-style:none" filled="f" stroked="f">
              <v:textbox style="mso-next-textbox:#_x0000_s2162;mso-fit-shape-to-text:t" inset="0,0,0,0">
                <w:txbxContent>
                  <w:p w:rsidR="00C25165" w:rsidRDefault="00C25165" w:rsidP="005F7171">
                    <w:r>
                      <w:rPr>
                        <w:color w:val="000000"/>
                        <w:sz w:val="18"/>
                        <w:szCs w:val="18"/>
                      </w:rPr>
                      <w:t>-</w:t>
                    </w:r>
                  </w:p>
                </w:txbxContent>
              </v:textbox>
            </v:rect>
            <v:rect id="_x0000_s2163" style="position:absolute;left:2079;top:7160;width:179;height:183;flip:x" filled="f" stroked="f">
              <v:textbox style="mso-next-textbox:#_x0000_s2163" inset="0,0,0,0">
                <w:txbxContent>
                  <w:p w:rsidR="00C25165" w:rsidRDefault="00C25165" w:rsidP="005F7171">
                    <w:r>
                      <w:rPr>
                        <w:color w:val="000000"/>
                        <w:sz w:val="18"/>
                        <w:szCs w:val="18"/>
                      </w:rPr>
                      <w:t>0</w:t>
                    </w:r>
                  </w:p>
                </w:txbxContent>
              </v:textbox>
            </v:rect>
            <v:group id="_x0000_s2164" style="position:absolute;left:2419;top:4330;width:1343;height:1655" coordorigin="2419,3530" coordsize="1343,1855">
              <v:rect id="_x0000_s2165" style="position:absolute;left:2419;top:3530;width:1343;height:1855" fillcolor="#ff9" stroked="f"/>
              <v:rect id="_x0000_s2166" style="position:absolute;left:2419;top:3530;width:1343;height:1855" filled="f" strokeweight=".65pt">
                <v:stroke endcap="round"/>
              </v:rect>
            </v:group>
            <v:rect id="_x0000_s2167" style="position:absolute;left:2221;top:6053;width:60;height:207;mso-wrap-style:none" filled="f" stroked="f">
              <v:textbox style="mso-next-textbox:#_x0000_s2167;mso-fit-shape-to-text:t" inset="0,0,0,0">
                <w:txbxContent>
                  <w:p w:rsidR="00C25165" w:rsidRDefault="00C25165" w:rsidP="005F7171">
                    <w:r>
                      <w:rPr>
                        <w:color w:val="000000"/>
                        <w:sz w:val="18"/>
                        <w:szCs w:val="18"/>
                      </w:rPr>
                      <w:t>-</w:t>
                    </w:r>
                  </w:p>
                </w:txbxContent>
              </v:textbox>
            </v:rect>
            <v:rect id="_x0000_s2168" style="position:absolute;left:2209;top:4199;width:60;height:207;mso-wrap-style:none" filled="f" stroked="f">
              <v:textbox style="mso-next-textbox:#_x0000_s2168;mso-fit-shape-to-text:t" inset="0,0,0,0">
                <w:txbxContent>
                  <w:p w:rsidR="00C25165" w:rsidRDefault="00C25165" w:rsidP="005F7171">
                    <w:r>
                      <w:rPr>
                        <w:color w:val="000000"/>
                        <w:sz w:val="18"/>
                        <w:szCs w:val="18"/>
                      </w:rPr>
                      <w:t>-</w:t>
                    </w:r>
                  </w:p>
                </w:txbxContent>
              </v:textbox>
            </v:rect>
            <v:group id="_x0000_s2169" style="position:absolute;left:2472;top:3584;width:1169;height:652" coordorigin="2472,2784" coordsize="1169,652">
              <v:shape id="_x0000_s2170" style="position:absolute;left:2472;top:2784;width:1169;height:652" coordsize="1169,652" path="m,202r95,l95,652r979,l1074,202r95,l585,,,202xe" fillcolor="#bbe0e3" stroked="f">
                <v:path arrowok="t"/>
              </v:shape>
              <v:shape id="_x0000_s2171" style="position:absolute;left:2472;top:2784;width:1169;height:652" coordsize="1169,652" path="m,202r95,l95,652r979,l1074,202r95,l585,,,202xe" filled="f" strokeweight=".65pt">
                <v:stroke endcap="round"/>
                <v:path arrowok="t"/>
              </v:shape>
            </v:group>
            <v:rect id="_x0000_s2172" style="position:absolute;left:2700;top:3740;width:711;height:187;mso-wrap-style:none" filled="f" stroked="f">
              <v:textbox style="mso-next-textbox:#_x0000_s2172;mso-fit-shape-to-text:t" inset="0,0,0,0">
                <w:txbxContent>
                  <w:p w:rsidR="00C25165" w:rsidRDefault="00C25165" w:rsidP="005F7171">
                    <w:r>
                      <w:rPr>
                        <w:color w:val="000000"/>
                        <w:sz w:val="16"/>
                        <w:szCs w:val="16"/>
                      </w:rPr>
                      <w:t xml:space="preserve">Generation </w:t>
                    </w:r>
                  </w:p>
                </w:txbxContent>
              </v:textbox>
            </v:rect>
            <v:rect id="_x0000_s2173" style="position:absolute;left:2783;top:3990;width:533;height:187;mso-wrap-style:none" filled="f" stroked="f">
              <v:textbox style="mso-next-textbox:#_x0000_s2173;mso-fit-shape-to-text:t" inset="0,0,0,0">
                <w:txbxContent>
                  <w:p w:rsidR="00C25165" w:rsidRDefault="00C25165" w:rsidP="005F7171">
                    <w:r>
                      <w:rPr>
                        <w:color w:val="000000"/>
                        <w:sz w:val="16"/>
                        <w:szCs w:val="16"/>
                      </w:rPr>
                      <w:t>Increase</w:t>
                    </w:r>
                  </w:p>
                </w:txbxContent>
              </v:textbox>
            </v:rect>
            <v:group id="_x0000_s2174" style="position:absolute;left:2499;top:6165;width:1169;height:540" coordorigin="2499,5460" coordsize="1169,712">
              <v:shape id="_x0000_s2175" style="position:absolute;left:2499;top:5460;width:1169;height:712" coordsize="1169,712" path="m,444r110,l110,r949,l1059,444r110,l584,712,,444xe" fillcolor="#bbe0e3" stroked="f">
                <v:path arrowok="t"/>
              </v:shape>
              <v:shape id="_x0000_s2176" style="position:absolute;left:2499;top:5460;width:1169;height:712" coordsize="1169,712" path="m,444r110,l110,r949,l1059,444r110,l584,712,,444xe" filled="f" strokeweight=".65pt">
                <v:stroke endcap="round"/>
                <v:path arrowok="t"/>
              </v:shape>
            </v:group>
            <v:rect id="_x0000_s2177" style="position:absolute;left:2700;top:6166;width:711;height:187;mso-wrap-style:none" filled="f" stroked="f">
              <v:textbox style="mso-next-textbox:#_x0000_s2177;mso-fit-shape-to-text:t" inset="0,0,0,0">
                <w:txbxContent>
                  <w:p w:rsidR="00C25165" w:rsidRDefault="00C25165" w:rsidP="005F7171">
                    <w:r>
                      <w:rPr>
                        <w:color w:val="000000"/>
                        <w:sz w:val="16"/>
                        <w:szCs w:val="16"/>
                      </w:rPr>
                      <w:t xml:space="preserve">Generation </w:t>
                    </w:r>
                  </w:p>
                </w:txbxContent>
              </v:textbox>
            </v:rect>
            <v:rect id="_x0000_s2178" style="position:absolute;left:2700;top:6345;width:587;height:187;mso-wrap-style:none" filled="f" stroked="f">
              <v:textbox style="mso-next-textbox:#_x0000_s2178;mso-fit-shape-to-text:t" inset="0,0,0,0">
                <w:txbxContent>
                  <w:p w:rsidR="00C25165" w:rsidRDefault="00C25165" w:rsidP="005F7171">
                    <w:r>
                      <w:rPr>
                        <w:color w:val="000000"/>
                        <w:sz w:val="16"/>
                        <w:szCs w:val="16"/>
                      </w:rPr>
                      <w:t>Decrease</w:t>
                    </w:r>
                  </w:p>
                </w:txbxContent>
              </v:textbox>
            </v:rect>
            <v:line id="_x0000_s2179" style="position:absolute" from="2419,5196" to="3762,5197" strokeweight="1.85pt"/>
            <v:shape id="_x0000_s2180" style="position:absolute;left:2409;top:4438;width:1353;height:767" coordsize="11009,6743" path="m41,6610l383,6402hdc414,6383,455,6393,474,6424v19,32,9,73,-22,92hal111,6724hdc79,6743,38,6733,19,6702,,6670,10,6629,41,6610haxm838,6124r341,-208hdc1211,5897,1252,5907,1271,5938v19,32,9,73,-22,92hal907,6238hdc876,6257,835,6247,816,6216v-19,-31,-9,-73,22,-92haxm1635,5638r341,-208hdc2008,5411,2049,5421,2068,5452v19,32,9,73,-22,92hal1704,5752hdc1673,5771,1632,5761,1613,5730v-20,-31,-10,-72,22,-92haxm2432,5153r341,-209hdc2805,4925,2846,4935,2865,4966v19,32,9,73,-22,92hal2501,5266hdc2470,5286,2429,5276,2410,5244v-20,-31,-10,-72,22,-91haxm3229,4667r341,-209hdc3602,4439,3643,4449,3662,4481v19,31,9,72,-22,91hal3298,4780hdc3267,4800,3226,4790,3206,4758v-19,-31,-9,-72,23,-91haxm4025,4181r342,-209hdc4398,3953,4439,3963,4459,3995v19,31,9,72,-23,91hal4095,4295hdc4063,4314,4022,4304,4003,4272v-19,-31,-9,-72,22,-91haxm4822,3695r342,-208hdc5195,3467,5236,3477,5255,3509v20,31,10,72,-22,91hal4892,3809hdc4860,3828,4819,3818,4800,3786v-19,-31,-9,-72,22,-91haxm5619,3209r342,-208hdc5992,2981,6033,2991,6052,3023v20,31,10,72,-22,91hal5689,3323hdc5657,3342,5616,3332,5597,3301v-19,-32,-9,-73,22,-92haxm6416,2723r342,-208hdc6789,2496,6830,2506,6849,2537v19,31,9,72,-22,92hal6486,2837hdc6454,2856,6413,2846,6394,2815v-19,-32,-9,-73,22,-92haxm7213,2237r341,-208hdc7586,2010,7627,2020,7646,2051v19,32,9,73,-22,92hal7282,2351hdc7251,2370,7210,2360,7191,2329v-19,-32,-9,-73,22,-92haxm8010,1751r341,-208hdc8383,1524,8424,1534,8443,1565v19,32,9,73,-22,92hal8079,1865hdc8048,1884,8007,1874,7988,1843v-20,-32,-10,-73,22,-92haxm8807,1265r341,-208hdc9180,1038,9221,1048,9240,1079v19,32,9,73,-22,92hal8876,1379hdc8845,1398,8804,1388,8785,1357v-20,-32,-10,-73,22,-92haxm9604,779l9945,571hdc9977,552,10018,562,10037,593v19,32,9,73,-22,92hal9673,893hdc9642,912,9601,902,9581,871v-19,-31,-9,-72,23,-92haxm10400,294r5,-3hdc10437,271,10478,281,10497,313v19,31,9,72,-22,91hal10470,407hdc10438,427,10397,417,10378,385v-19,-31,-9,-72,22,-91haxm10118,75l11009,r-475,758l10118,75xe" fillcolor="black" strokeweight=".1pt">
              <v:stroke joinstyle="bevel"/>
              <v:path arrowok="t"/>
              <o:lock v:ext="edit" verticies="t"/>
            </v:shape>
            <v:shape id="_x0000_s2181" style="position:absolute;left:2340;top:5180;width:1353;height:768;mso-position-horizontal:absolute;mso-position-vertical:absolute" coordsize="11009,6759" path="m111,19l452,228hdc483,247,493,288,474,320v-19,31,-60,41,-92,22hal41,133hdc10,114,,73,19,41,38,10,79,,111,19haxm907,506r341,209hdc1280,734,1290,775,1270,806v-19,32,-60,42,-91,22hal837,620hdc806,601,796,560,815,528v19,-31,60,-41,92,-22haxm1703,993r342,208hdc2076,1221,2086,1262,2067,1293v-20,32,-61,41,-92,22hal1634,1107hdc1602,1087,1592,1046,1612,1015v19,-31,60,-41,91,-22haxm2500,1480r341,208hdc2872,1707,2882,1748,2863,1780v-19,31,-60,41,-92,22hal2430,1593hdc2399,1574,2389,1533,2408,1502v19,-32,60,-42,92,-22haxm3296,1966r341,209hdc3669,2194,3679,2235,3659,2267v-19,31,-60,41,-91,22hal3226,2080hdc3195,2061,3185,2020,3204,1988v19,-31,60,-41,92,-22haxm4092,2453r342,209hdc4465,2681,4475,2722,4456,2753v-20,32,-61,42,-92,23hal4023,2567hdc3991,2548,3981,2507,4001,2475v19,-31,60,-41,91,-22haxm4889,2940r341,209hdc5261,3168,5271,3209,5252,3240v-19,32,-60,42,-92,22hal4819,3054hdc4788,3035,4778,2993,4797,2962v19,-31,60,-41,92,-22haxm5685,3427r341,208hdc6058,3655,6068,3696,6048,3727v-19,31,-60,41,-91,22hal5615,3540hdc5584,3521,5574,3480,5593,3449v19,-32,61,-41,92,-22haxm6481,3914r342,208hdc6854,4141,6864,4182,6845,4214v-20,31,-61,41,-92,22hal6412,4027hdc6380,4008,6370,3967,6390,3936v19,-32,60,-42,91,-22haxm7278,4400r341,209hdc7650,4628,7660,4669,7641,4701v-19,31,-60,41,-92,22hal7208,4514hdc7177,4495,7167,4454,7186,4422v19,-31,60,-41,92,-22haxm8074,4887r341,209hdc8447,5115,8457,5156,8437,5187v-19,32,-60,42,-91,22hal8004,5001hdc7973,4982,7963,4941,7982,4909v19,-31,61,-41,92,-22haxm8870,5374r342,209hdc9243,5602,9253,5643,9234,5674v-20,32,-61,41,-92,22hal8801,5488hdc8769,5468,8759,5427,8779,5396v19,-31,60,-41,91,-22haxm9667,5861r341,208hdc10039,6088,10049,6130,10030,6161v-19,31,-60,41,-92,22hal9597,5974hdc9566,5955,9556,5914,9575,5883v19,-32,60,-42,92,-22haxm10463,6347r12,8hdc10507,6374,10516,6415,10497,6447v-19,31,-60,41,-91,22hal10393,6461hdc10362,6442,10352,6401,10371,6370v19,-32,61,-42,92,-23haxm10535,6001r474,758l10118,6684r417,-683xe" fillcolor="black" strokeweight=".1pt">
              <v:stroke joinstyle="bevel"/>
              <v:path arrowok="t"/>
              <o:lock v:ext="edit" verticies="t"/>
            </v:shape>
            <v:shape id="_x0000_s2182" style="position:absolute;left:3209;top:4779;width:103;height:369" coordsize="836,3251" path="m189,76r42,72l292,248r64,110l422,473r68,120l618,843r58,129l728,1099r44,128l806,1352r22,122l836,1592r-7,119l809,1833r-32,125l736,2084r-49,128l630,2339,506,2590,375,2831r-65,114l248,3054r-56,100l182,3171hdc164,3203,124,3215,92,3197,59,3180,48,3139,65,3107hal75,3089r58,-102l194,2880r64,-112l387,2531,508,2286r54,-123l609,2043r39,-118l678,1812r18,-110l703,1601r-6,-104l677,1387,646,1270,605,1150,555,1027,499,904,373,658,307,540,241,425,177,317,116,215,74,144hdc55,112,66,71,97,53v32,-19,73,-9,92,23haxm30,734l70,,713,358hdc745,376,757,416,739,449v-18,32,-59,43,-91,25hal99,168r99,-54l163,742hdc161,778,130,807,93,805,56,803,28,771,30,734haxm698,2873l67,3251,3,2518hdc,2481,27,2449,64,2446v36,-3,69,24,72,61hal190,3133,90,3082,629,2758hdc661,2740,701,2750,720,2781v19,32,9,73,-22,92haxe" fillcolor="black" strokeweight=".1pt">
              <v:stroke joinstyle="bevel"/>
              <v:path arrowok="t"/>
              <o:lock v:ext="edit" verticies="t"/>
            </v:shape>
            <v:rect id="_x0000_s2183" style="position:absolute;left:3334;top:4681;width:430;height:210;mso-wrap-style:none" filled="f" stroked="f">
              <v:textbox style="mso-next-textbox:#_x0000_s2183;mso-fit-shape-to-text:t" inset="0,0,0,0">
                <w:txbxContent>
                  <w:p w:rsidR="00C25165" w:rsidRDefault="00C25165" w:rsidP="005F7171">
                    <w:r>
                      <w:rPr>
                        <w:color w:val="000000"/>
                        <w:sz w:val="18"/>
                        <w:szCs w:val="18"/>
                      </w:rPr>
                      <w:t>Ramp</w:t>
                    </w:r>
                  </w:p>
                </w:txbxContent>
              </v:textbox>
            </v:rect>
            <v:rect id="_x0000_s2184" style="position:absolute;left:3334;top:4900;width:330;height:211;mso-wrap-style:none" filled="f" stroked="f">
              <v:textbox style="mso-next-textbox:#_x0000_s2184;mso-fit-shape-to-text:t" inset="0,0,0,0">
                <w:txbxContent>
                  <w:p w:rsidR="00C25165" w:rsidRDefault="00C25165" w:rsidP="005F7171">
                    <w:r>
                      <w:rPr>
                        <w:color w:val="000000"/>
                        <w:sz w:val="18"/>
                        <w:szCs w:val="18"/>
                      </w:rPr>
                      <w:t>Rate</w:t>
                    </w:r>
                  </w:p>
                </w:txbxContent>
              </v:textbox>
            </v:rect>
            <v:rect id="_x0000_s2185" style="position:absolute;left:2683;top:7413;width:726;height:211;mso-wrap-style:none" filled="f" stroked="f">
              <v:textbox style="mso-next-textbox:#_x0000_s2185;mso-fit-shape-to-text:t" inset="0,0,0,0">
                <w:txbxContent>
                  <w:p w:rsidR="00C25165" w:rsidRDefault="00C25165" w:rsidP="005F7171">
                    <w:r>
                      <w:rPr>
                        <w:color w:val="000000"/>
                        <w:sz w:val="18"/>
                        <w:szCs w:val="18"/>
                      </w:rPr>
                      <w:t>5 Minutes</w:t>
                    </w:r>
                  </w:p>
                </w:txbxContent>
              </v:textbox>
            </v:rect>
            <v:rect id="_x0000_s2186" style="position:absolute;left:6314;top:7151;width:109;height:276;mso-wrap-style:none" filled="f" stroked="f">
              <v:textbox style="mso-next-textbox:#_x0000_s2186;mso-fit-shape-to-text:t" inset="0,0,0,0">
                <w:txbxContent>
                  <w:p w:rsidR="00C25165" w:rsidRDefault="00C25165" w:rsidP="005F7171"/>
                </w:txbxContent>
              </v:textbox>
            </v:rect>
            <v:rect id="_x0000_s2187" style="position:absolute;left:6452;top:7333;width:109;height:276;mso-wrap-style:none" filled="f" stroked="f">
              <v:textbox style="mso-next-textbox:#_x0000_s2187;mso-fit-shape-to-text:t" inset="0,0,0,0">
                <w:txbxContent>
                  <w:p w:rsidR="00C25165" w:rsidRDefault="00C25165" w:rsidP="005F7171"/>
                </w:txbxContent>
              </v:textbox>
            </v:rect>
            <v:shape id="_x0000_s2188" style="position:absolute;left:2482;top:7301;width:1157;height:91" coordsize="4709,400" path="m334,166r4041,hdc4394,166,4409,181,4409,200v,18,-15,33,-34,33hal334,233hdc315,233,300,218,300,200v,-19,15,-34,34,-34haxm400,400l,200,400,r,400xm4309,r400,200l4309,400,4309,xe" fillcolor="black" strokeweight=".1pt">
              <v:stroke joinstyle="bevel"/>
              <v:path arrowok="t"/>
              <o:lock v:ext="edit" verticies="t"/>
            </v:shape>
            <v:shape id="_x0000_s2189" style="position:absolute;left:5400;top:3764;width:4649;height:2943;mso-position-horizontal:absolute;mso-position-vertical:absolute" coordsize="4649,2943"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lock v:ext="edit" verticies="t"/>
            </v:shape>
            <v:rect id="_x0000_s2190" style="position:absolute;left:6012;top:5025;width:276;height:109;rotation:270;mso-wrap-style:none" filled="f" stroked="f">
              <v:textbox style="mso-next-textbox:#_x0000_s2190;mso-fit-shape-to-text:t" inset="0,0,0,0">
                <w:txbxContent>
                  <w:p w:rsidR="00C25165" w:rsidRDefault="00C25165" w:rsidP="005F7171"/>
                </w:txbxContent>
              </v:textbox>
            </v:rect>
            <v:rect id="_x0000_s2191" style="position:absolute;left:3960;top:5985;width:605;height:187;mso-wrap-style:none" filled="f" stroked="f">
              <v:textbox style="mso-next-textbox:#_x0000_s2191;mso-fit-shape-to-text:t" inset="0,0,0,0">
                <w:txbxContent>
                  <w:p w:rsidR="00C25165" w:rsidRDefault="00C25165" w:rsidP="005F7171">
                    <w:r>
                      <w:rPr>
                        <w:color w:val="000000"/>
                        <w:sz w:val="16"/>
                        <w:szCs w:val="16"/>
                      </w:rPr>
                      <w:t xml:space="preserve">Ancillary </w:t>
                    </w:r>
                  </w:p>
                </w:txbxContent>
              </v:textbox>
            </v:rect>
          </v:group>
        </w:pict>
      </w: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r>
        <w:t>Load Resources:</w:t>
      </w:r>
    </w:p>
    <w:p w:rsidR="005F7171" w:rsidRDefault="005F7171" w:rsidP="005F7171">
      <w:pPr>
        <w:pStyle w:val="BodyTextNumbered"/>
      </w:pPr>
      <w:r>
        <w:rPr>
          <w:noProof/>
        </w:rPr>
        <w:pict>
          <v:group id="_x0000_s2192" style="position:absolute;left:0;text-align:left;margin-left:13.05pt;margin-top:1.4pt;width:384.2pt;height:209.1pt;z-index:251658240" coordorigin="1440,1868" coordsize="7684,5682">
            <v:rect id="_x0000_s2193" style="position:absolute;left:6660;top:2228;width:109;height:373;mso-wrap-style:none" filled="f" stroked="f">
              <v:textbox style="mso-next-textbox:#_x0000_s2193;mso-fit-shape-to-text:t" inset="0,0,0,0">
                <w:txbxContent>
                  <w:p w:rsidR="00C25165" w:rsidRDefault="00C25165" w:rsidP="005F7171"/>
                </w:txbxContent>
              </v:textbox>
            </v:rect>
            <v:rect id="_x0000_s2194" style="position:absolute;left:8280;top:2251;width:109;height:373;mso-wrap-style:none" filled="f" stroked="f">
              <v:textbox style="mso-next-textbox:#_x0000_s2194;mso-fit-shape-to-text:t" inset="0,0,0,0">
                <w:txbxContent>
                  <w:p w:rsidR="00C25165" w:rsidRDefault="00C25165" w:rsidP="005F7171"/>
                </w:txbxContent>
              </v:textbox>
            </v:rect>
            <v:rect id="_x0000_s2195" style="position:absolute;left:1620;top:2408;width:720;height:179;flip:y" filled="f" stroked="f">
              <v:textbox style="mso-next-textbox:#_x0000_s2195" inset="0,0,0,0">
                <w:txbxContent>
                  <w:p w:rsidR="00C25165" w:rsidRDefault="00C25165" w:rsidP="005F7171"/>
                </w:txbxContent>
              </v:textbox>
            </v:rect>
            <v:rect id="_x0000_s2196" style="position:absolute;left:1800;top:1868;width:534;height:375;mso-wrap-style:none" filled="f" stroked="f">
              <v:textbox style="mso-next-textbox:#_x0000_s2196;mso-fit-shape-to-text:t" inset="0,0,0,0">
                <w:txbxContent>
                  <w:p w:rsidR="00C25165" w:rsidRDefault="00C25165" w:rsidP="005F7171">
                    <w:pPr>
                      <w:jc w:val="center"/>
                      <w:rPr>
                        <w:b/>
                        <w:u w:val="single"/>
                      </w:rPr>
                    </w:pPr>
                    <w:r>
                      <w:rPr>
                        <w:b/>
                        <w:u w:val="single"/>
                      </w:rPr>
                      <w:t>Load</w:t>
                    </w:r>
                  </w:p>
                </w:txbxContent>
              </v:textbox>
            </v:rect>
            <v:rect id="_x0000_s2197" style="position:absolute;left:2738;top:2987;width:109;height:373;mso-wrap-style:none" filled="f" stroked="f">
              <v:textbox style="mso-next-textbox:#_x0000_s2197;mso-fit-shape-to-text:t" inset="0,0,0,0">
                <w:txbxContent>
                  <w:p w:rsidR="00C25165" w:rsidRDefault="00C25165" w:rsidP="005F7171"/>
                </w:txbxContent>
              </v:textbox>
            </v:rect>
            <v:rect id="_x0000_s2198" style="position:absolute;left:3163;top:3265;width:109;height:373;mso-wrap-style:none" filled="f" stroked="f">
              <v:textbox style="mso-next-textbox:#_x0000_s2198;mso-fit-shape-to-text:t" inset="0,0,0,0">
                <w:txbxContent>
                  <w:p w:rsidR="00C25165" w:rsidRDefault="00C25165" w:rsidP="005F7171"/>
                </w:txbxContent>
              </v:textbox>
            </v:rect>
            <v:rect id="_x0000_s2199" style="position:absolute;left:1440;top:2528;width:900;height:360" filled="f" stroked="f">
              <v:textbox style="mso-next-textbox:#_x0000_s2199" inset="0,0,0,0">
                <w:txbxContent>
                  <w:p w:rsidR="00C25165" w:rsidRDefault="00C25165" w:rsidP="005F7171">
                    <w:r>
                      <w:rPr>
                        <w:color w:val="000000"/>
                        <w:sz w:val="18"/>
                        <w:szCs w:val="18"/>
                      </w:rPr>
                      <w:t>HSL= MPC</w:t>
                    </w:r>
                  </w:p>
                </w:txbxContent>
              </v:textbox>
            </v:rect>
            <v:rect id="_x0000_s2200" style="position:absolute;left:2160;top:6730;width:121;height:374;mso-wrap-style:none" filled="f" stroked="f">
              <v:textbox style="mso-next-textbox:#_x0000_s2200;mso-fit-shape-to-text:t" inset="0,0,0,0">
                <w:txbxContent>
                  <w:p w:rsidR="00C25165" w:rsidRDefault="00C25165" w:rsidP="005F7171">
                    <w:r>
                      <w:t>0</w:t>
                    </w:r>
                  </w:p>
                </w:txbxContent>
              </v:textbox>
            </v:rect>
            <v:rect id="_x0000_s2201" style="position:absolute;left:5447;top:6818;width:109;height:374;mso-wrap-style:none" filled="f" stroked="f">
              <v:textbox style="mso-next-textbox:#_x0000_s2201;mso-fit-shape-to-text:t" inset="0,0,0,0">
                <w:txbxContent>
                  <w:p w:rsidR="00C25165" w:rsidRDefault="00C25165" w:rsidP="005F7171"/>
                </w:txbxContent>
              </v:textbox>
            </v:rect>
            <v:rect id="_x0000_s2202" style="position:absolute;left:5972;top:6818;width:109;height:374;mso-wrap-style:none" filled="f" stroked="f">
              <v:textbox style="mso-next-textbox:#_x0000_s2202;mso-fit-shape-to-text:t" inset="0,0,0,0">
                <w:txbxContent>
                  <w:p w:rsidR="00C25165" w:rsidRDefault="00C25165" w:rsidP="005F7171"/>
                </w:txbxContent>
              </v:textbox>
            </v:rect>
            <v:rect id="_x0000_s2203" style="position:absolute;left:1800;top:4869;width:451;height:280;mso-wrap-style:none" filled="f" stroked="f">
              <v:textbox style="mso-next-textbox:#_x0000_s2203;mso-fit-shape-to-text:t" inset="0,0,0,0">
                <w:txbxContent>
                  <w:p w:rsidR="00C25165" w:rsidRDefault="00C25165" w:rsidP="005F7171">
                    <w:r>
                      <w:rPr>
                        <w:color w:val="000000"/>
                        <w:sz w:val="18"/>
                        <w:szCs w:val="18"/>
                      </w:rPr>
                      <w:t>LASL</w:t>
                    </w:r>
                  </w:p>
                </w:txbxContent>
              </v:textbox>
            </v:rect>
            <v:rect id="_x0000_s2204" style="position:absolute;left:1800;top:3788;width:471;height:376;mso-wrap-style:none" filled="f" stroked="f">
              <v:textbox style="mso-next-textbox:#_x0000_s2204" inset="0,0,0,0">
                <w:txbxContent>
                  <w:p w:rsidR="00C25165" w:rsidRDefault="00C25165" w:rsidP="005F7171">
                    <w:r>
                      <w:rPr>
                        <w:color w:val="000000"/>
                        <w:sz w:val="18"/>
                        <w:szCs w:val="18"/>
                      </w:rPr>
                      <w:t>HASL</w:t>
                    </w:r>
                  </w:p>
                </w:txbxContent>
              </v:textbox>
            </v:rect>
            <v:rect id="_x0000_s2205" style="position:absolute;left:1440;top:4148;width:805;height:250;mso-wrap-style:none" filled="f" stroked="f">
              <v:textbox style="mso-next-textbox:#_x0000_s2205;mso-fit-shape-to-text:t" inset="0,0,0,0">
                <w:txbxContent>
                  <w:p w:rsidR="00C25165" w:rsidRDefault="00C25165" w:rsidP="005F7171">
                    <w:r>
                      <w:rPr>
                        <w:color w:val="000000"/>
                        <w:sz w:val="16"/>
                        <w:szCs w:val="16"/>
                      </w:rPr>
                      <w:t>Current load</w:t>
                    </w:r>
                  </w:p>
                </w:txbxContent>
              </v:textbox>
            </v:rect>
            <v:rect id="_x0000_s2206" style="position:absolute;left:1440;top:4327;width:658;height:250;mso-wrap-style:none" filled="f" stroked="f">
              <v:textbox style="mso-next-textbox:#_x0000_s2206;mso-fit-shape-to-text:t" inset="0,0,0,0">
                <w:txbxContent>
                  <w:p w:rsidR="00C25165" w:rsidRDefault="00C25165" w:rsidP="005F7171">
                    <w:r>
                      <w:rPr>
                        <w:color w:val="000000"/>
                        <w:sz w:val="16"/>
                        <w:szCs w:val="16"/>
                      </w:rPr>
                      <w:t>Telemetry</w:t>
                    </w:r>
                  </w:p>
                </w:txbxContent>
              </v:textbox>
            </v:rect>
            <v:rect id="_x0000_s2207" style="position:absolute;left:4140;top:5107;width:1187;height:250;mso-wrap-style:none" filled="f" stroked="f">
              <v:textbox style="mso-next-textbox:#_x0000_s2207;mso-fit-shape-to-text:t" inset="0,0,0,0">
                <w:txbxContent>
                  <w:p w:rsidR="00C25165" w:rsidRDefault="00C25165" w:rsidP="005F7171">
                    <w:r>
                      <w:rPr>
                        <w:color w:val="000000"/>
                        <w:sz w:val="16"/>
                        <w:szCs w:val="16"/>
                      </w:rPr>
                      <w:t xml:space="preserve">Ancillary Services </w:t>
                    </w:r>
                  </w:p>
                </w:txbxContent>
              </v:textbox>
            </v:rect>
            <v:rect id="_x0000_s2208" style="position:absolute;left:4140;top:5289;width:1980;height:750" filled="f" stroked="f">
              <v:textbox style="mso-next-textbox:#_x0000_s2208;mso-fit-shape-to-text:t" inset="0,0,0,0">
                <w:txbxContent>
                  <w:p w:rsidR="00C25165" w:rsidRDefault="00C25165" w:rsidP="005F7171">
                    <w:pPr>
                      <w:rPr>
                        <w:color w:val="000000"/>
                        <w:sz w:val="16"/>
                        <w:szCs w:val="16"/>
                      </w:rPr>
                    </w:pPr>
                    <w:r>
                      <w:rPr>
                        <w:color w:val="000000"/>
                        <w:sz w:val="16"/>
                        <w:szCs w:val="16"/>
                      </w:rPr>
                      <w:t>Provided: Reg-Up,</w:t>
                    </w:r>
                  </w:p>
                  <w:p w:rsidR="00C25165" w:rsidRDefault="00C25165" w:rsidP="005F7171">
                    <w:r>
                      <w:rPr>
                        <w:color w:val="000000"/>
                        <w:sz w:val="16"/>
                        <w:szCs w:val="16"/>
                      </w:rPr>
                      <w:t>Responsive Reserve (RRS), Non-Spin</w:t>
                    </w:r>
                  </w:p>
                </w:txbxContent>
              </v:textbox>
            </v:rect>
            <v:rect id="_x0000_s2209" style="position:absolute;left:4140;top:2767;width:1158;height:498" filled="f" stroked="f">
              <v:textbox style="mso-next-textbox:#_x0000_s2209;mso-fit-shape-to-text:t" inset="0,0,0,0">
                <w:txbxContent>
                  <w:p w:rsidR="00C25165" w:rsidRDefault="00C25165" w:rsidP="005F7171">
                    <w:r>
                      <w:rPr>
                        <w:color w:val="000000"/>
                        <w:sz w:val="16"/>
                        <w:szCs w:val="16"/>
                      </w:rPr>
                      <w:t xml:space="preserve">Ancillary Services </w:t>
                    </w:r>
                  </w:p>
                </w:txbxContent>
              </v:textbox>
            </v:rect>
            <v:rect id="_x0000_s2210" style="position:absolute;left:4140;top:3126;width:1365;height:250;mso-wrap-style:none" filled="f" stroked="f">
              <v:textbox style="mso-next-textbox:#_x0000_s2210;mso-fit-shape-to-text:t" inset="0,0,0,0">
                <w:txbxContent>
                  <w:p w:rsidR="00C25165" w:rsidRDefault="00C25165" w:rsidP="005F7171">
                    <w:r>
                      <w:rPr>
                        <w:color w:val="000000"/>
                        <w:sz w:val="16"/>
                        <w:szCs w:val="16"/>
                      </w:rPr>
                      <w:t xml:space="preserve">Provided: Reg-Down </w:t>
                    </w:r>
                  </w:p>
                </w:txbxContent>
              </v:textbox>
            </v:rect>
            <v:rect id="_x0000_s2211" style="position:absolute;left:4140;top:3308;width:109;height:374;mso-wrap-style:none" filled="f" stroked="f">
              <v:textbox style="mso-next-textbox:#_x0000_s2211;mso-fit-shape-to-text:t" inset="0,0,0,0">
                <w:txbxContent>
                  <w:p w:rsidR="00C25165" w:rsidRDefault="00C25165" w:rsidP="005F7171"/>
                </w:txbxContent>
              </v:textbox>
            </v:rect>
            <v:rect id="_x0000_s2212" style="position:absolute;left:9004;top:4148;width:109;height:374;mso-wrap-style:none" filled="f" stroked="f">
              <v:textbox style="mso-next-textbox:#_x0000_s2212;mso-fit-shape-to-text:t" inset="0,0,0,0">
                <w:txbxContent>
                  <w:p w:rsidR="00C25165" w:rsidRDefault="00C25165" w:rsidP="005F7171"/>
                </w:txbxContent>
              </v:textbox>
            </v:rect>
            <v:rect id="_x0000_s2213" style="position:absolute;left:7142;top:6724;width:109;height:373;mso-wrap-style:none" filled="f" stroked="f">
              <v:textbox style="mso-next-textbox:#_x0000_s2213;mso-fit-shape-to-text:t" inset="0,0,0,0">
                <w:txbxContent>
                  <w:p w:rsidR="00C25165" w:rsidRDefault="00C25165" w:rsidP="005F7171"/>
                </w:txbxContent>
              </v:textbox>
            </v:rect>
            <v:rect id="_x0000_s2214" style="position:absolute;left:7020;top:6909;width:109;height:373;mso-wrap-style:none" filled="f" stroked="f">
              <v:textbox style="mso-next-textbox:#_x0000_s2214;mso-fit-shape-to-text:t" inset="0,0,0,0">
                <w:txbxContent>
                  <w:p w:rsidR="00C25165" w:rsidRDefault="00C25165" w:rsidP="005F7171"/>
                </w:txbxContent>
              </v:textbox>
            </v:rect>
            <v:rect id="_x0000_s2215" style="position:absolute;left:7305;top:6724;width:109;height:373;mso-wrap-style:none" filled="f" stroked="f">
              <v:textbox style="mso-next-textbox:#_x0000_s2215;mso-fit-shape-to-text:t" inset="0,0,0,0">
                <w:txbxContent>
                  <w:p w:rsidR="00C25165" w:rsidRDefault="00C25165" w:rsidP="005F7171"/>
                </w:txbxContent>
              </v:textbox>
            </v:rect>
            <v:rect id="_x0000_s2216" style="position:absolute;left:2880;top:7269;width:591;height:281;mso-wrap-style:none" filled="f" stroked="f">
              <v:textbox style="mso-next-textbox:#_x0000_s2216;mso-fit-shape-to-text:t" inset="0,0,0,0">
                <w:txbxContent>
                  <w:p w:rsidR="00C25165" w:rsidRDefault="00C25165" w:rsidP="005F7171">
                    <w:r>
                      <w:rPr>
                        <w:color w:val="000000"/>
                        <w:sz w:val="18"/>
                        <w:szCs w:val="18"/>
                      </w:rPr>
                      <w:t>Minutes</w:t>
                    </w:r>
                  </w:p>
                </w:txbxContent>
              </v:textbox>
            </v:rect>
            <v:rect id="_x0000_s2217" style="position:absolute;left:4320;top:4209;width:965;height:281;mso-wrap-style:none" filled="f" stroked="f">
              <v:textbox style="mso-next-textbox:#_x0000_s2217;mso-fit-shape-to-text:t" inset="0,0,0,0">
                <w:txbxContent>
                  <w:p w:rsidR="00C25165" w:rsidRDefault="00C25165" w:rsidP="005F7171">
                    <w:r>
                      <w:rPr>
                        <w:color w:val="000000"/>
                        <w:sz w:val="18"/>
                        <w:szCs w:val="18"/>
                      </w:rPr>
                      <w:t xml:space="preserve">Normal Load </w:t>
                    </w:r>
                  </w:p>
                </w:txbxContent>
              </v:textbox>
            </v:rect>
            <v:rect id="_x0000_s2218" style="position:absolute;left:4320;top:4390;width:780;height:281;mso-wrap-style:none" filled="f" stroked="f">
              <v:textbox style="mso-next-textbox:#_x0000_s2218;mso-fit-shape-to-text:t" inset="0,0,0,0">
                <w:txbxContent>
                  <w:p w:rsidR="00C25165" w:rsidRDefault="00C25165" w:rsidP="005F7171">
                    <w:r>
                      <w:rPr>
                        <w:color w:val="000000"/>
                        <w:sz w:val="18"/>
                        <w:szCs w:val="18"/>
                      </w:rPr>
                      <w:t>fluctuation</w:t>
                    </w:r>
                  </w:p>
                </w:txbxContent>
              </v:textbox>
            </v:rect>
            <v:rect id="_x0000_s2219" style="position:absolute;left:3163;top:3265;width:109;height:373;mso-wrap-style:none" filled="f" stroked="f">
              <v:textbox style="mso-next-textbox:#_x0000_s2219;mso-fit-shape-to-text:t" inset="0,0,0,0">
                <w:txbxContent>
                  <w:p w:rsidR="00C25165" w:rsidRDefault="00C25165" w:rsidP="005F7171"/>
                </w:txbxContent>
              </v:textbox>
            </v:rect>
            <v:rect id="_x0000_s2220" style="position:absolute;left:7305;top:6724;width:109;height:373;mso-wrap-style:none" filled="f" stroked="f">
              <v:textbox style="mso-next-textbox:#_x0000_s2220;mso-fit-shape-to-text:t" inset="0,0,0,0">
                <w:txbxContent>
                  <w:p w:rsidR="00C25165" w:rsidRDefault="00C25165" w:rsidP="005F7171"/>
                </w:txbxContent>
              </v:textbox>
            </v:rect>
            <v:rect id="_x0000_s2221" style="position:absolute;left:3163;top:3265;width:109;height:373;mso-wrap-style:none" filled="f" stroked="f">
              <v:textbox style="mso-next-textbox:#_x0000_s2221;mso-fit-shape-to-text:t" inset="0,0,0,0">
                <w:txbxContent>
                  <w:p w:rsidR="00C25165" w:rsidRDefault="00C25165" w:rsidP="005F7171"/>
                </w:txbxContent>
              </v:textbox>
            </v:rect>
            <v:rect id="_x0000_s2222" style="position:absolute;left:2880;top:7087;width:91;height:280;mso-wrap-style:none" filled="f" stroked="f">
              <v:textbox style="mso-next-textbox:#_x0000_s2222;mso-fit-shape-to-text:t" inset="0,0,0,0">
                <w:txbxContent>
                  <w:p w:rsidR="00C25165" w:rsidRDefault="00C25165" w:rsidP="005F7171">
                    <w:r>
                      <w:rPr>
                        <w:color w:val="000000"/>
                        <w:sz w:val="18"/>
                        <w:szCs w:val="18"/>
                      </w:rPr>
                      <w:t>5</w:t>
                    </w:r>
                  </w:p>
                </w:txbxContent>
              </v:textbox>
            </v:rect>
            <v:rect id="_x0000_s2223" style="position:absolute;left:3060;top:7087;width:60;height:280;mso-wrap-style:none" filled="f" stroked="f">
              <v:textbox style="mso-next-textbox:#_x0000_s2223;mso-fit-shape-to-text:t" inset="0,0,0,0">
                <w:txbxContent>
                  <w:p w:rsidR="00C25165" w:rsidRDefault="00C25165" w:rsidP="005F7171">
                    <w:r>
                      <w:rPr>
                        <w:color w:val="000000"/>
                        <w:sz w:val="18"/>
                        <w:szCs w:val="18"/>
                      </w:rPr>
                      <w:t>-</w:t>
                    </w:r>
                  </w:p>
                </w:txbxContent>
              </v:textbox>
            </v:rect>
            <v:rect id="_x0000_s2224" style="position:absolute;left:3240;top:7087;width:181;height:280;mso-wrap-style:none" filled="f" stroked="f">
              <v:textbox style="mso-next-textbox:#_x0000_s2224;mso-fit-shape-to-text:t" inset="0,0,0,0">
                <w:txbxContent>
                  <w:p w:rsidR="00C25165" w:rsidRDefault="00C25165" w:rsidP="005F7171">
                    <w:r>
                      <w:rPr>
                        <w:color w:val="000000"/>
                        <w:sz w:val="18"/>
                        <w:szCs w:val="18"/>
                      </w:rPr>
                      <w:t xml:space="preserve">30  </w:t>
                    </w:r>
                  </w:p>
                </w:txbxContent>
              </v:textbox>
            </v:rect>
            <v:shape id="_x0000_s2225" style="position:absolute;left:2520;top:6848;width:1261;height:91;mso-position-horizontal:absolute;mso-position-vertical:absolute" coordsize="2567,200" path="m167,84r2233,hdc2409,84,2417,91,2417,100v,10,-8,17,-17,17hal167,117hdc157,117,150,110,150,100v,-9,7,-16,17,-16haxm200,200l,100,200,r,200xm2367,r200,100l2367,200,2367,xe" fillcolor="black" strokeweight=".1pt">
              <v:stroke joinstyle="bevel"/>
              <v:path arrowok="t"/>
              <o:lock v:ext="edit" verticies="t"/>
            </v:shape>
            <v:shape id="_x0000_s2226" style="position:absolute;left:4140;top:4028;width:98;height:813;mso-position-horizontal:absolute;mso-position-vertical:absolute" coordsize="400,3575" path="m233,334r,2908hdc233,3261,219,3275,200,3275v-18,,-33,-14,-33,-33hal167,334hdc167,315,182,300,200,300v19,,33,15,33,34haxm,400l200,,400,400,,400xm400,3175l200,3575,,3175r400,xe" fillcolor="black" strokeweight=".1pt">
              <v:stroke joinstyle="bevel"/>
              <v:path arrowok="t"/>
              <o:lock v:ext="edit" verticies="t"/>
            </v:shape>
            <v:rect id="_x0000_s2227" style="position:absolute;left:1440;top:6127;width:797;height:282;mso-wrap-style:none" filled="f" stroked="f">
              <v:textbox style="mso-next-textbox:#_x0000_s2227;mso-fit-shape-to-text:t" inset="0,0,0,0">
                <w:txbxContent>
                  <w:p w:rsidR="00C25165" w:rsidRDefault="00C25165" w:rsidP="005F7171">
                    <w:r>
                      <w:rPr>
                        <w:color w:val="000000"/>
                        <w:sz w:val="18"/>
                        <w:szCs w:val="18"/>
                      </w:rPr>
                      <w:t>LSL= LPC</w:t>
                    </w:r>
                  </w:p>
                </w:txbxContent>
              </v:textbox>
            </v:rect>
            <v:shape id="_x0000_s2228" style="position:absolute;left:2520;top:6729;width:6604;height:102;mso-position-horizontal:absolute;mso-position-vertical:absolute" coordsize="6604,102" path="m,34r6512,l6512,68,,68,,34xm6493,r111,51l6493,102,6493,xe" fillcolor="black" strokeweight=".1pt">
              <v:stroke joinstyle="bevel"/>
              <v:path arrowok="t"/>
              <o:lock v:ext="edit" verticies="t"/>
            </v:shape>
            <v:group id="_x0000_s2229" style="position:absolute;left:2520;top:2588;width:1343;height:3634" coordorigin="2419,2729" coordsize="1343,3634">
              <v:rect id="_x0000_s2230" style="position:absolute;left:2419;top:2729;width:1343;height:3634" fillcolor="#bbe0e3" stroked="f"/>
              <v:rect id="_x0000_s2231" style="position:absolute;left:2419;top:2729;width:1343;height:3634" filled="f" strokeweight=".65pt">
                <v:stroke endcap="round"/>
              </v:rect>
            </v:group>
            <v:group id="_x0000_s2232" style="position:absolute;left:2520;top:2948;width:1349;height:652" coordorigin="2472,2784" coordsize="1169,652">
              <v:shape id="_x0000_s2233" style="position:absolute;left:2472;top:2784;width:1169;height:652" coordsize="1169,652" path="m,202r95,l95,652r979,l1074,202r95,l585,,,202xe" fillcolor="#bbe0e3" stroked="f">
                <v:path arrowok="t"/>
              </v:shape>
              <v:shape id="_x0000_s2234" style="position:absolute;left:2472;top:2784;width:1169;height:652" coordsize="1169,652" path="m,202r95,l95,652r979,l1074,202r95,l585,,,202xe" filled="f" strokeweight=".65pt">
                <v:stroke endcap="round"/>
                <v:path arrowok="t"/>
              </v:shape>
            </v:group>
            <v:group id="_x0000_s2235" style="position:absolute;left:2520;top:4028;width:1346;height:813" coordorigin="6113,8527" coordsize="1346,813">
              <v:rect id="_x0000_s2236" style="position:absolute;left:6113;top:8527;width:1346;height:813" fillcolor="#ff9" stroked="f"/>
              <v:rect id="_x0000_s2237" style="position:absolute;left:6113;top:8527;width:1346;height:813" filled="f" strokeweight=".65pt">
                <v:stroke endcap="round"/>
              </v:rect>
            </v:group>
            <v:line id="_x0000_s2238" style="position:absolute" from="2520,4388" to="3866,4389" strokeweight="1.85pt"/>
            <v:group id="_x0000_s2239" style="position:absolute;left:2520;top:5048;width:1260;height:900" coordorigin="2499,5460" coordsize="1169,712">
              <v:shape id="_x0000_s2240" style="position:absolute;left:2499;top:5460;width:1169;height:712" coordsize="1169,712" path="m,444r110,l110,r949,l1059,444r110,l584,712,,444xe" fillcolor="#bbe0e3" stroked="f">
                <v:path arrowok="t"/>
              </v:shape>
              <v:shape id="_x0000_s2241" style="position:absolute;left:2499;top:5460;width:1169;height:712" coordsize="1169,712" path="m,444r110,l110,r949,l1059,444r110,l584,712,,444xe" filled="f" strokeweight=".65pt">
                <v:stroke endcap="round"/>
                <v:path arrowok="t"/>
              </v:shape>
            </v:group>
            <v:group id="_x0000_s2242" style="position:absolute;left:2520;top:6189;width:1343;height:569" coordorigin="2419,6363" coordsize="1343,569">
              <v:rect id="_x0000_s2243" style="position:absolute;left:2419;top:6363;width:1343;height:569" fillcolor="#099" stroked="f"/>
              <v:rect id="_x0000_s2244" style="position:absolute;left:2419;top:6363;width:1343;height:569" filled="f" strokeweight=".65pt">
                <v:stroke endcap="round"/>
              </v:rect>
            </v:group>
            <v:rect id="_x0000_s2245" style="position:absolute;left:2700;top:3128;width:1080;height:428" filled="f" stroked="f">
              <v:textbox style="mso-next-textbox:#_x0000_s2245" inset="0,0,0,0">
                <w:txbxContent>
                  <w:p w:rsidR="00C25165" w:rsidRDefault="00C25165" w:rsidP="005F7171">
                    <w:r>
                      <w:rPr>
                        <w:sz w:val="16"/>
                        <w:szCs w:val="16"/>
                      </w:rPr>
                      <w:t xml:space="preserve">Increasing Consumption </w:t>
                    </w:r>
                  </w:p>
                </w:txbxContent>
              </v:textbox>
            </v:rect>
            <v:rect id="_x0000_s2246" style="position:absolute;left:2700;top:5289;width:1080;height:497" filled="f" stroked="f">
              <v:textbox style="mso-next-textbox:#_x0000_s2246;mso-fit-shape-to-text:t" inset="0,0,0,0">
                <w:txbxContent>
                  <w:p w:rsidR="00C25165" w:rsidRDefault="00C25165" w:rsidP="005F7171">
                    <w:pPr>
                      <w:rPr>
                        <w:color w:val="000000"/>
                        <w:sz w:val="16"/>
                        <w:szCs w:val="16"/>
                      </w:rPr>
                    </w:pPr>
                    <w:r>
                      <w:rPr>
                        <w:color w:val="000000"/>
                        <w:sz w:val="16"/>
                        <w:szCs w:val="16"/>
                      </w:rPr>
                      <w:t>Decreasing</w:t>
                    </w:r>
                  </w:p>
                  <w:p w:rsidR="00C25165" w:rsidRDefault="00C25165" w:rsidP="005F7171">
                    <w:r>
                      <w:rPr>
                        <w:color w:val="000000"/>
                        <w:sz w:val="16"/>
                        <w:szCs w:val="16"/>
                      </w:rPr>
                      <w:t xml:space="preserve">Consumption  </w:t>
                    </w:r>
                  </w:p>
                </w:txbxContent>
              </v:textbox>
            </v:rect>
            <v:shape id="_x0000_s2247" style="position:absolute;left:2340;top:2228;width:216;height:4500;flip:x;mso-position-horizontal:absolute;mso-position-vertical:absolute" coordsize="400,7691" path="m166,7658r,-7325hdc166,315,181,300,200,300v18,,33,15,33,33hal233,7658hdc233,7677,218,7691,200,7691v-19,,-34,-14,-34,-33haxm,400l200,,400,400,,400xe" fillcolor="black" strokeweight=".1pt">
              <v:stroke joinstyle="bevel"/>
              <v:path arrowok="t"/>
              <o:lock v:ext="edit" verticies="t"/>
            </v:shape>
          </v:group>
        </w:pict>
      </w: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p>
    <w:p w:rsidR="005F7171" w:rsidRDefault="005F7171" w:rsidP="005F7171">
      <w:pPr>
        <w:pStyle w:val="BodyTextNumbered"/>
      </w:pPr>
      <w:r>
        <w:t>(3)</w:t>
      </w:r>
      <w:r>
        <w:tab/>
        <w:t>For Generation Resources, HASL is calculated as follows:</w:t>
      </w:r>
    </w:p>
    <w:p w:rsidR="005F7171" w:rsidRDefault="005F7171" w:rsidP="005F7171">
      <w:pPr>
        <w:pStyle w:val="FormulaBold"/>
        <w:ind w:left="3150" w:hanging="2430"/>
        <w:rPr>
          <w:lang w:val="de-DE"/>
        </w:rPr>
      </w:pPr>
      <w:r>
        <w:rPr>
          <w:lang w:val="de-DE"/>
        </w:rPr>
        <w:t>HASL</w:t>
      </w:r>
      <w:r>
        <w:rPr>
          <w:lang w:val="de-DE"/>
        </w:rPr>
        <w:tab/>
        <w:t>=</w:t>
      </w:r>
      <w:r>
        <w:rPr>
          <w:lang w:val="de-DE"/>
        </w:rPr>
        <w:tab/>
        <w:t>Max (LASL, (HSLTELEM – (RRSTELEM + RUSTELEM + NSRSTELEM)))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HASL</w:t>
            </w:r>
          </w:p>
        </w:tc>
        <w:tc>
          <w:tcPr>
            <w:tcW w:w="3500" w:type="pct"/>
          </w:tcPr>
          <w:p w:rsidR="005F7171" w:rsidRDefault="005F7171" w:rsidP="005F7171">
            <w:pPr>
              <w:pStyle w:val="TableBody"/>
            </w:pPr>
            <w:r>
              <w:t>High Ancillary Service Limit</w:t>
            </w:r>
          </w:p>
        </w:tc>
      </w:tr>
      <w:tr w:rsidR="005F7171" w:rsidTr="005F7171">
        <w:trPr>
          <w:cantSplit/>
        </w:trPr>
        <w:tc>
          <w:tcPr>
            <w:tcW w:w="1500" w:type="pct"/>
          </w:tcPr>
          <w:p w:rsidR="005F7171" w:rsidRDefault="005F7171" w:rsidP="005F7171">
            <w:pPr>
              <w:pStyle w:val="TableBody"/>
            </w:pPr>
            <w:r>
              <w:t>HSLTELEM</w:t>
            </w:r>
          </w:p>
        </w:tc>
        <w:tc>
          <w:tcPr>
            <w:tcW w:w="3500" w:type="pct"/>
          </w:tcPr>
          <w:p w:rsidR="005F7171" w:rsidRDefault="005F7171" w:rsidP="005F7171">
            <w:pPr>
              <w:pStyle w:val="TableBody"/>
            </w:pPr>
            <w:r>
              <w:t xml:space="preserve">High Sustained Limit provided via telemetry – per Section 6.5.5.2 </w:t>
            </w:r>
          </w:p>
        </w:tc>
      </w:tr>
      <w:tr w:rsidR="005F7171" w:rsidTr="005F7171">
        <w:trPr>
          <w:cantSplit/>
        </w:trPr>
        <w:tc>
          <w:tcPr>
            <w:tcW w:w="1500" w:type="pct"/>
          </w:tcPr>
          <w:p w:rsidR="005F7171" w:rsidRDefault="005F7171" w:rsidP="005F7171">
            <w:pPr>
              <w:pStyle w:val="TableBody"/>
            </w:pPr>
            <w:r>
              <w:t>LASL</w:t>
            </w:r>
          </w:p>
        </w:tc>
        <w:tc>
          <w:tcPr>
            <w:tcW w:w="3500" w:type="pct"/>
          </w:tcPr>
          <w:p w:rsidR="005F7171" w:rsidRDefault="005F7171" w:rsidP="005F7171">
            <w:pPr>
              <w:pStyle w:val="TableBody"/>
            </w:pPr>
            <w:r>
              <w:t>Low Ancillary Service Limit</w:t>
            </w:r>
          </w:p>
        </w:tc>
      </w:tr>
      <w:tr w:rsidR="005F7171" w:rsidTr="005F7171">
        <w:trPr>
          <w:cantSplit/>
        </w:trPr>
        <w:tc>
          <w:tcPr>
            <w:tcW w:w="1500" w:type="pct"/>
          </w:tcPr>
          <w:p w:rsidR="005F7171" w:rsidRDefault="005F7171" w:rsidP="005F7171">
            <w:pPr>
              <w:pStyle w:val="TableBody"/>
            </w:pPr>
            <w:r>
              <w:t>RRSTELEM</w:t>
            </w:r>
          </w:p>
        </w:tc>
        <w:tc>
          <w:tcPr>
            <w:tcW w:w="3500" w:type="pct"/>
          </w:tcPr>
          <w:p w:rsidR="005F7171" w:rsidRDefault="005F7171" w:rsidP="005F7171">
            <w:pPr>
              <w:pStyle w:val="TableBody"/>
            </w:pPr>
            <w:r>
              <w:t xml:space="preserve">Responsive Reserve Ancillary Service Schedule provided by telemetry </w:t>
            </w:r>
          </w:p>
        </w:tc>
      </w:tr>
      <w:tr w:rsidR="005F7171" w:rsidTr="005F7171">
        <w:trPr>
          <w:cantSplit/>
          <w:trHeight w:val="314"/>
        </w:trPr>
        <w:tc>
          <w:tcPr>
            <w:tcW w:w="1500" w:type="pct"/>
          </w:tcPr>
          <w:p w:rsidR="005F7171" w:rsidRDefault="005F7171" w:rsidP="005F7171">
            <w:pPr>
              <w:pStyle w:val="TableBody"/>
            </w:pPr>
            <w:r>
              <w:t>RUSTELEM</w:t>
            </w:r>
          </w:p>
        </w:tc>
        <w:tc>
          <w:tcPr>
            <w:tcW w:w="3500" w:type="pct"/>
          </w:tcPr>
          <w:p w:rsidR="005F7171" w:rsidRDefault="005F7171" w:rsidP="005F7171">
            <w:pPr>
              <w:pStyle w:val="TableBody"/>
            </w:pPr>
            <w:r>
              <w:t>Reg-Up Ancillary Service Resource Responsibility designation provided by telemetry</w:t>
            </w:r>
          </w:p>
        </w:tc>
      </w:tr>
      <w:tr w:rsidR="005F7171" w:rsidTr="005F7171">
        <w:trPr>
          <w:cantSplit/>
        </w:trPr>
        <w:tc>
          <w:tcPr>
            <w:tcW w:w="1500" w:type="pct"/>
          </w:tcPr>
          <w:p w:rsidR="005F7171" w:rsidRDefault="005F7171" w:rsidP="005F7171">
            <w:pPr>
              <w:pStyle w:val="TableBody"/>
            </w:pPr>
            <w:r>
              <w:t>NSRSTELEM</w:t>
            </w:r>
          </w:p>
        </w:tc>
        <w:tc>
          <w:tcPr>
            <w:tcW w:w="3500" w:type="pct"/>
          </w:tcPr>
          <w:p w:rsidR="005F7171" w:rsidRDefault="005F7171" w:rsidP="005F7171">
            <w:pPr>
              <w:pStyle w:val="TableBody"/>
            </w:pPr>
            <w:r>
              <w:t>Non-Spin Ancillary Service Schedule provided via telemetry</w:t>
            </w:r>
          </w:p>
        </w:tc>
      </w:tr>
    </w:tbl>
    <w:p w:rsidR="005F7171" w:rsidRDefault="005F7171" w:rsidP="005F7171"/>
    <w:p w:rsidR="005F7171" w:rsidRDefault="005F7171" w:rsidP="005F7171">
      <w:pPr>
        <w:pStyle w:val="BodyTextNumbered"/>
      </w:pPr>
      <w:r>
        <w:t>(4)</w:t>
      </w:r>
      <w:r>
        <w:tab/>
        <w:t>For Generation Resources, LASL is calculated as follows:</w:t>
      </w:r>
    </w:p>
    <w:p w:rsidR="005F7171" w:rsidRDefault="005F7171" w:rsidP="005F7171">
      <w:pPr>
        <w:pStyle w:val="FormulaBold"/>
      </w:pPr>
      <w:r>
        <w:t>LASL</w:t>
      </w:r>
      <w:r>
        <w:tab/>
        <w:t>=</w:t>
      </w:r>
      <w: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lastRenderedPageBreak/>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LASL</w:t>
            </w:r>
          </w:p>
        </w:tc>
        <w:tc>
          <w:tcPr>
            <w:tcW w:w="3500" w:type="pct"/>
          </w:tcPr>
          <w:p w:rsidR="005F7171" w:rsidRDefault="005F7171" w:rsidP="005F7171">
            <w:pPr>
              <w:pStyle w:val="TableBody"/>
            </w:pPr>
            <w:r>
              <w:t>Low Ancillary Service Limit</w:t>
            </w:r>
          </w:p>
        </w:tc>
      </w:tr>
      <w:tr w:rsidR="005F7171" w:rsidTr="005F7171">
        <w:trPr>
          <w:cantSplit/>
        </w:trPr>
        <w:tc>
          <w:tcPr>
            <w:tcW w:w="1500" w:type="pct"/>
          </w:tcPr>
          <w:p w:rsidR="005F7171" w:rsidRDefault="005F7171" w:rsidP="005F7171">
            <w:pPr>
              <w:pStyle w:val="TableBody"/>
            </w:pPr>
            <w:r>
              <w:t>LSLTELEM</w:t>
            </w:r>
          </w:p>
        </w:tc>
        <w:tc>
          <w:tcPr>
            <w:tcW w:w="3500" w:type="pct"/>
          </w:tcPr>
          <w:p w:rsidR="005F7171" w:rsidRDefault="005F7171" w:rsidP="005F7171">
            <w:pPr>
              <w:pStyle w:val="TableBody"/>
            </w:pPr>
            <w:r>
              <w:t xml:space="preserve">Low Sustained Limit provided via telemetry </w:t>
            </w:r>
          </w:p>
        </w:tc>
      </w:tr>
      <w:tr w:rsidR="005F7171" w:rsidTr="005F7171">
        <w:trPr>
          <w:cantSplit/>
        </w:trPr>
        <w:tc>
          <w:tcPr>
            <w:tcW w:w="1500" w:type="pct"/>
          </w:tcPr>
          <w:p w:rsidR="005F7171" w:rsidRDefault="005F7171" w:rsidP="005F7171">
            <w:pPr>
              <w:pStyle w:val="TableBody"/>
            </w:pPr>
            <w:r>
              <w:t>RDSTELEM</w:t>
            </w:r>
          </w:p>
        </w:tc>
        <w:tc>
          <w:tcPr>
            <w:tcW w:w="3500" w:type="pct"/>
          </w:tcPr>
          <w:p w:rsidR="005F7171" w:rsidRDefault="005F7171" w:rsidP="005F7171">
            <w:pPr>
              <w:pStyle w:val="TableBody"/>
            </w:pPr>
            <w:r>
              <w:t xml:space="preserve">Reg-Down Ancillary Service Resource Responsibility designation provided by telemetry </w:t>
            </w:r>
          </w:p>
        </w:tc>
      </w:tr>
    </w:tbl>
    <w:p w:rsidR="005F7171" w:rsidRDefault="005F7171" w:rsidP="005F7171"/>
    <w:p w:rsidR="005F7171" w:rsidRDefault="005F7171" w:rsidP="005F7171">
      <w:pPr>
        <w:pStyle w:val="BodyTextNumbered"/>
      </w:pPr>
      <w:r>
        <w:t>(5)</w:t>
      </w:r>
      <w:r>
        <w:tab/>
        <w:t>For each Generation Resource, the SURAMP is calculated as follows:</w:t>
      </w:r>
    </w:p>
    <w:p w:rsidR="005F7171" w:rsidRDefault="005F7171" w:rsidP="005F7171">
      <w:pPr>
        <w:pStyle w:val="FormulaBold"/>
        <w:ind w:left="3150" w:hanging="2430"/>
        <w:rPr>
          <w:lang w:val="de-DE"/>
        </w:rPr>
      </w:pPr>
      <w:r>
        <w:rPr>
          <w:lang w:val="de-DE"/>
        </w:rPr>
        <w:t>SURAMP</w:t>
      </w:r>
      <w:r>
        <w:rPr>
          <w:lang w:val="de-DE"/>
        </w:rPr>
        <w:tab/>
        <w:t>=</w:t>
      </w:r>
      <w:r>
        <w:rPr>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SURAMP</w:t>
            </w:r>
          </w:p>
        </w:tc>
        <w:tc>
          <w:tcPr>
            <w:tcW w:w="3500" w:type="pct"/>
          </w:tcPr>
          <w:p w:rsidR="005F7171" w:rsidRDefault="005F7171" w:rsidP="005F7171">
            <w:pPr>
              <w:pStyle w:val="TableBody"/>
            </w:pPr>
            <w:r>
              <w:t xml:space="preserve">SCED up ramp rate </w:t>
            </w:r>
          </w:p>
        </w:tc>
      </w:tr>
      <w:tr w:rsidR="005F7171" w:rsidTr="005F7171">
        <w:trPr>
          <w:cantSplit/>
        </w:trPr>
        <w:tc>
          <w:tcPr>
            <w:tcW w:w="1500" w:type="pct"/>
          </w:tcPr>
          <w:p w:rsidR="005F7171" w:rsidRDefault="005F7171" w:rsidP="005F7171">
            <w:pPr>
              <w:pStyle w:val="TableBody"/>
              <w:rPr>
                <w:highlight w:val="yellow"/>
              </w:rPr>
            </w:pPr>
            <w:r>
              <w:t>RAMPRATE</w:t>
            </w:r>
          </w:p>
        </w:tc>
        <w:tc>
          <w:tcPr>
            <w:tcW w:w="3500" w:type="pct"/>
          </w:tcPr>
          <w:p w:rsidR="005F7171" w:rsidRDefault="005F7171" w:rsidP="005F7171">
            <w:pPr>
              <w:pStyle w:val="TableBody"/>
            </w:pPr>
            <w:r>
              <w:t>Normal Ramp Rate when RRS is not deployed or when the subject Resource is not providing RRS.</w:t>
            </w:r>
          </w:p>
          <w:p w:rsidR="005F7171" w:rsidRDefault="005F7171" w:rsidP="005F7171">
            <w:pPr>
              <w:pStyle w:val="TableBody"/>
            </w:pPr>
            <w:r>
              <w:t>Emergency Ramp Rate for Resources deploying RRS</w:t>
            </w:r>
          </w:p>
        </w:tc>
      </w:tr>
      <w:tr w:rsidR="005F7171" w:rsidTr="005F7171">
        <w:trPr>
          <w:cantSplit/>
        </w:trPr>
        <w:tc>
          <w:tcPr>
            <w:tcW w:w="1500" w:type="pct"/>
          </w:tcPr>
          <w:p w:rsidR="005F7171" w:rsidRDefault="005F7171" w:rsidP="005F7171">
            <w:pPr>
              <w:pStyle w:val="TableBody"/>
            </w:pPr>
            <w:r>
              <w:t>RUSTELEM</w:t>
            </w:r>
          </w:p>
        </w:tc>
        <w:tc>
          <w:tcPr>
            <w:tcW w:w="3500" w:type="pct"/>
          </w:tcPr>
          <w:p w:rsidR="005F7171" w:rsidRDefault="005F7171" w:rsidP="005F7171">
            <w:pPr>
              <w:pStyle w:val="TableBody"/>
            </w:pPr>
            <w:r>
              <w:t>Reg-Up Ancillary Service Resource Responsibility designation provided by telemetry</w:t>
            </w:r>
          </w:p>
        </w:tc>
      </w:tr>
      <w:tr w:rsidR="005F7171" w:rsidTr="005F7171">
        <w:trPr>
          <w:cantSplit/>
        </w:trPr>
        <w:tc>
          <w:tcPr>
            <w:tcW w:w="1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rsidRPr="003B2085">
              <w:t>REGP</w:t>
            </w:r>
          </w:p>
        </w:tc>
        <w:tc>
          <w:tcPr>
            <w:tcW w:w="3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rsidRPr="003B2085">
              <w:t>Percentage of Regulation Service for which ramp rate will be reserved in Real-Time.  The value will be between one and zero.</w:t>
            </w:r>
            <w:r>
              <w:t xml:space="preserve"> Market Participants will be notified of the change in this value.</w:t>
            </w:r>
          </w:p>
        </w:tc>
      </w:tr>
    </w:tbl>
    <w:p w:rsidR="005F7171" w:rsidRDefault="005F7171" w:rsidP="005F7171"/>
    <w:p w:rsidR="005F7171" w:rsidRDefault="005F7171" w:rsidP="005F7171">
      <w:pPr>
        <w:pStyle w:val="BodyTextNumbered"/>
      </w:pPr>
      <w:r>
        <w:t>(6)</w:t>
      </w:r>
      <w:r>
        <w:tab/>
        <w:t>For each Generation Resource, the SDRAMP is calculated as follows:</w:t>
      </w:r>
    </w:p>
    <w:p w:rsidR="005F7171" w:rsidRDefault="005F7171" w:rsidP="005F7171">
      <w:pPr>
        <w:pStyle w:val="FormulaBold"/>
        <w:rPr>
          <w:lang w:val="de-DE"/>
        </w:rPr>
      </w:pPr>
      <w:r>
        <w:rPr>
          <w:lang w:val="de-DE"/>
        </w:rPr>
        <w:t>SDRAMP</w:t>
      </w:r>
      <w:r>
        <w:rPr>
          <w:lang w:val="de-DE"/>
        </w:rPr>
        <w:tab/>
        <w:t>=</w:t>
      </w:r>
      <w:r>
        <w:rPr>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rPr>
          <w:tblHeader/>
        </w:trPr>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SDRAMP</w:t>
            </w:r>
          </w:p>
        </w:tc>
        <w:tc>
          <w:tcPr>
            <w:tcW w:w="3500" w:type="pct"/>
          </w:tcPr>
          <w:p w:rsidR="005F7171" w:rsidRDefault="005F7171" w:rsidP="005F7171">
            <w:pPr>
              <w:pStyle w:val="TableBody"/>
            </w:pPr>
            <w:r>
              <w:t>SCED down ramp rate</w:t>
            </w:r>
          </w:p>
        </w:tc>
      </w:tr>
      <w:tr w:rsidR="005F7171" w:rsidTr="005F7171">
        <w:trPr>
          <w:cantSplit/>
        </w:trPr>
        <w:tc>
          <w:tcPr>
            <w:tcW w:w="1500" w:type="pct"/>
          </w:tcPr>
          <w:p w:rsidR="005F7171" w:rsidRDefault="005F7171" w:rsidP="005F7171">
            <w:pPr>
              <w:pStyle w:val="TableBody"/>
            </w:pPr>
            <w:r>
              <w:t>NORMRAMP</w:t>
            </w:r>
          </w:p>
        </w:tc>
        <w:tc>
          <w:tcPr>
            <w:tcW w:w="3500" w:type="pct"/>
          </w:tcPr>
          <w:p w:rsidR="005F7171" w:rsidRDefault="005F7171" w:rsidP="005F7171">
            <w:pPr>
              <w:pStyle w:val="TableBody"/>
            </w:pPr>
            <w:r>
              <w:t xml:space="preserve">Normal Ramp Rate </w:t>
            </w:r>
          </w:p>
        </w:tc>
      </w:tr>
      <w:tr w:rsidR="005F7171" w:rsidTr="005F7171">
        <w:trPr>
          <w:cantSplit/>
        </w:trPr>
        <w:tc>
          <w:tcPr>
            <w:tcW w:w="1500" w:type="pct"/>
          </w:tcPr>
          <w:p w:rsidR="005F7171" w:rsidRDefault="005F7171" w:rsidP="005F7171">
            <w:pPr>
              <w:pStyle w:val="TableBody"/>
            </w:pPr>
            <w:r>
              <w:t>RDSTELEM</w:t>
            </w:r>
          </w:p>
        </w:tc>
        <w:tc>
          <w:tcPr>
            <w:tcW w:w="3500" w:type="pct"/>
          </w:tcPr>
          <w:p w:rsidR="005F7171" w:rsidRDefault="005F7171" w:rsidP="005F7171">
            <w:pPr>
              <w:pStyle w:val="TableBody"/>
            </w:pPr>
            <w:r>
              <w:t xml:space="preserve">Reg-Down Ancillary Service Resource Responsibility designation by Resource provided via telemetry </w:t>
            </w:r>
          </w:p>
        </w:tc>
      </w:tr>
      <w:tr w:rsidR="005F7171" w:rsidTr="005F7171">
        <w:trPr>
          <w:cantSplit/>
        </w:trPr>
        <w:tc>
          <w:tcPr>
            <w:tcW w:w="1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t>REGP</w:t>
            </w:r>
          </w:p>
        </w:tc>
        <w:tc>
          <w:tcPr>
            <w:tcW w:w="3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t>Percentage of Regulation Service for which ramp rate will be reserved in Real-Time.  The value will be between one and zero.  Market Participants will be notified of the change in this value.</w:t>
            </w:r>
          </w:p>
        </w:tc>
      </w:tr>
    </w:tbl>
    <w:p w:rsidR="005F7171" w:rsidRDefault="005F7171" w:rsidP="005F7171"/>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tblPr>
      <w:tblGrid>
        <w:gridCol w:w="9576"/>
      </w:tblGrid>
      <w:tr w:rsidR="005F7171" w:rsidTr="005F7171">
        <w:trPr>
          <w:trHeight w:val="2114"/>
        </w:trPr>
        <w:tc>
          <w:tcPr>
            <w:tcW w:w="9576" w:type="dxa"/>
            <w:shd w:val="clear" w:color="auto" w:fill="E0E0E0"/>
          </w:tcPr>
          <w:p w:rsidR="005F7171" w:rsidRDefault="005F7171" w:rsidP="005F7171">
            <w:pPr>
              <w:pStyle w:val="Instructions"/>
            </w:pPr>
            <w:r>
              <w:t>[NPRR282:  Replace paragraphs (5) and (6) above with the following upon system implementation:]</w:t>
            </w:r>
          </w:p>
          <w:p w:rsidR="005F7171" w:rsidRDefault="005F7171" w:rsidP="005F7171">
            <w:pPr>
              <w:pStyle w:val="BodyTextNumbered"/>
            </w:pPr>
            <w:r>
              <w:t>(5)</w:t>
            </w:r>
            <w:r>
              <w:tab/>
              <w:t>For each Generation Resource, the SURAMP is calculated as follows:</w:t>
            </w:r>
          </w:p>
          <w:p w:rsidR="005F7171" w:rsidRDefault="005F7171" w:rsidP="005F7171">
            <w:pPr>
              <w:pStyle w:val="FormulaBold"/>
              <w:ind w:left="3150" w:hanging="2430"/>
              <w:rPr>
                <w:lang w:val="de-DE"/>
              </w:rPr>
            </w:pPr>
            <w:r>
              <w:rPr>
                <w:lang w:val="de-DE"/>
              </w:rPr>
              <w:t>SURAMP</w:t>
            </w:r>
            <w:r>
              <w:rPr>
                <w:lang w:val="de-DE"/>
              </w:rPr>
              <w:tab/>
              <w:t>=</w:t>
            </w:r>
            <w:r>
              <w:rPr>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SURAMP</w:t>
                  </w:r>
                </w:p>
              </w:tc>
              <w:tc>
                <w:tcPr>
                  <w:tcW w:w="3500" w:type="pct"/>
                </w:tcPr>
                <w:p w:rsidR="005F7171" w:rsidRDefault="005F7171" w:rsidP="005F7171">
                  <w:pPr>
                    <w:pStyle w:val="TableBody"/>
                  </w:pPr>
                  <w:r>
                    <w:t xml:space="preserve">SCED up ramp rate </w:t>
                  </w:r>
                </w:p>
              </w:tc>
            </w:tr>
            <w:tr w:rsidR="005F7171" w:rsidTr="005F7171">
              <w:trPr>
                <w:cantSplit/>
              </w:trPr>
              <w:tc>
                <w:tcPr>
                  <w:tcW w:w="1500" w:type="pct"/>
                </w:tcPr>
                <w:p w:rsidR="005F7171" w:rsidRDefault="005F7171" w:rsidP="005F7171">
                  <w:pPr>
                    <w:pStyle w:val="TableBody"/>
                    <w:rPr>
                      <w:highlight w:val="yellow"/>
                    </w:rPr>
                  </w:pPr>
                  <w:r>
                    <w:lastRenderedPageBreak/>
                    <w:t>RAMPRATE</w:t>
                  </w:r>
                </w:p>
              </w:tc>
              <w:tc>
                <w:tcPr>
                  <w:tcW w:w="3500" w:type="pct"/>
                </w:tcPr>
                <w:p w:rsidR="005F7171" w:rsidRDefault="005F7171" w:rsidP="005F7171">
                  <w:pPr>
                    <w:pStyle w:val="TableBody"/>
                  </w:pPr>
                  <w:r>
                    <w:t>Normal Ramp Rate, as telemetered by the QSE, when RRS is not deployed or when the subject Resource is not providing RRS.</w:t>
                  </w:r>
                </w:p>
                <w:p w:rsidR="005F7171" w:rsidRDefault="005F7171" w:rsidP="005F7171">
                  <w:pPr>
                    <w:pStyle w:val="TableBody"/>
                  </w:pPr>
                  <w:r>
                    <w:t>Emergency Ramp Rate, as telemetered by the QSE, for Resources deploying RRS</w:t>
                  </w:r>
                </w:p>
              </w:tc>
            </w:tr>
            <w:tr w:rsidR="005F7171" w:rsidTr="005F7171">
              <w:trPr>
                <w:cantSplit/>
              </w:trPr>
              <w:tc>
                <w:tcPr>
                  <w:tcW w:w="1500" w:type="pct"/>
                </w:tcPr>
                <w:p w:rsidR="005F7171" w:rsidRDefault="005F7171" w:rsidP="005F7171">
                  <w:pPr>
                    <w:pStyle w:val="TableBody"/>
                  </w:pPr>
                  <w:r>
                    <w:t>RUSTELEM</w:t>
                  </w:r>
                </w:p>
              </w:tc>
              <w:tc>
                <w:tcPr>
                  <w:tcW w:w="3500" w:type="pct"/>
                </w:tcPr>
                <w:p w:rsidR="005F7171" w:rsidRDefault="005F7171" w:rsidP="005F7171">
                  <w:pPr>
                    <w:pStyle w:val="TableBody"/>
                  </w:pPr>
                  <w:r>
                    <w:t>Reg-Up Ancillary Service Resource Responsibility designation provided by telemetry</w:t>
                  </w:r>
                </w:p>
              </w:tc>
            </w:tr>
            <w:tr w:rsidR="005F7171" w:rsidTr="005F7171">
              <w:trPr>
                <w:cantSplit/>
              </w:trPr>
              <w:tc>
                <w:tcPr>
                  <w:tcW w:w="1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rsidRPr="003B2085">
                    <w:t>REGP</w:t>
                  </w:r>
                </w:p>
              </w:tc>
              <w:tc>
                <w:tcPr>
                  <w:tcW w:w="3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rsidRPr="003B2085">
                    <w:t>Percentage of Regulation Service for which ramp rate will be reserved in Real-Time.  The value will be between one and zero.</w:t>
                  </w:r>
                  <w:r>
                    <w:t xml:space="preserve"> Market Participants will be notified of the change in this value.</w:t>
                  </w:r>
                </w:p>
              </w:tc>
            </w:tr>
          </w:tbl>
          <w:p w:rsidR="005F7171" w:rsidRDefault="005F7171" w:rsidP="005F7171">
            <w:pPr>
              <w:pStyle w:val="BodyTextNumbered"/>
            </w:pPr>
          </w:p>
          <w:p w:rsidR="005F7171" w:rsidRDefault="005F7171" w:rsidP="005F7171">
            <w:pPr>
              <w:pStyle w:val="BodyTextNumbered"/>
            </w:pPr>
            <w:r>
              <w:t>(6)</w:t>
            </w:r>
            <w:r>
              <w:tab/>
              <w:t>For each Generation Resource, the SDRAMP is calculated as follows:</w:t>
            </w:r>
          </w:p>
          <w:p w:rsidR="005F7171" w:rsidRDefault="005F7171" w:rsidP="005F7171">
            <w:pPr>
              <w:pStyle w:val="FormulaBold"/>
              <w:rPr>
                <w:lang w:val="de-DE"/>
              </w:rPr>
            </w:pPr>
            <w:r>
              <w:rPr>
                <w:lang w:val="de-DE"/>
              </w:rPr>
              <w:t>SDRAMP</w:t>
            </w:r>
            <w:r>
              <w:rPr>
                <w:lang w:val="de-DE"/>
              </w:rPr>
              <w:tab/>
              <w:t>=</w:t>
            </w:r>
            <w:r>
              <w:rPr>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rPr>
                <w:tblHeader/>
              </w:trPr>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SDRAMP</w:t>
                  </w:r>
                </w:p>
              </w:tc>
              <w:tc>
                <w:tcPr>
                  <w:tcW w:w="3500" w:type="pct"/>
                </w:tcPr>
                <w:p w:rsidR="005F7171" w:rsidRDefault="005F7171" w:rsidP="005F7171">
                  <w:pPr>
                    <w:pStyle w:val="TableBody"/>
                  </w:pPr>
                  <w:r>
                    <w:t>SCED down ramp rate</w:t>
                  </w:r>
                </w:p>
              </w:tc>
            </w:tr>
            <w:tr w:rsidR="005F7171" w:rsidTr="005F7171">
              <w:trPr>
                <w:cantSplit/>
              </w:trPr>
              <w:tc>
                <w:tcPr>
                  <w:tcW w:w="1500" w:type="pct"/>
                </w:tcPr>
                <w:p w:rsidR="005F7171" w:rsidRDefault="005F7171" w:rsidP="005F7171">
                  <w:pPr>
                    <w:pStyle w:val="TableBody"/>
                  </w:pPr>
                  <w:r>
                    <w:t>NORMRAMP</w:t>
                  </w:r>
                </w:p>
              </w:tc>
              <w:tc>
                <w:tcPr>
                  <w:tcW w:w="3500" w:type="pct"/>
                </w:tcPr>
                <w:p w:rsidR="005F7171" w:rsidRDefault="005F7171" w:rsidP="005F7171">
                  <w:pPr>
                    <w:pStyle w:val="TableBody"/>
                  </w:pPr>
                  <w:r>
                    <w:t xml:space="preserve">Normal Ramp Rate, as telemetered by the QSE </w:t>
                  </w:r>
                </w:p>
              </w:tc>
            </w:tr>
            <w:tr w:rsidR="005F7171" w:rsidTr="005F7171">
              <w:trPr>
                <w:cantSplit/>
              </w:trPr>
              <w:tc>
                <w:tcPr>
                  <w:tcW w:w="1500" w:type="pct"/>
                </w:tcPr>
                <w:p w:rsidR="005F7171" w:rsidRDefault="005F7171" w:rsidP="005F7171">
                  <w:pPr>
                    <w:pStyle w:val="TableBody"/>
                  </w:pPr>
                  <w:r>
                    <w:t>RDSTELEM</w:t>
                  </w:r>
                </w:p>
              </w:tc>
              <w:tc>
                <w:tcPr>
                  <w:tcW w:w="3500" w:type="pct"/>
                </w:tcPr>
                <w:p w:rsidR="005F7171" w:rsidRDefault="005F7171" w:rsidP="005F7171">
                  <w:pPr>
                    <w:pStyle w:val="TableBody"/>
                  </w:pPr>
                  <w:r>
                    <w:t xml:space="preserve">Reg-Down Ancillary Service Resource Responsibility designation by Resource provided via telemetry </w:t>
                  </w:r>
                </w:p>
              </w:tc>
            </w:tr>
            <w:tr w:rsidR="005F7171" w:rsidTr="005F7171">
              <w:trPr>
                <w:cantSplit/>
              </w:trPr>
              <w:tc>
                <w:tcPr>
                  <w:tcW w:w="1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t>REGP</w:t>
                  </w:r>
                </w:p>
              </w:tc>
              <w:tc>
                <w:tcPr>
                  <w:tcW w:w="3500" w:type="pct"/>
                  <w:tcBorders>
                    <w:top w:val="single" w:sz="4" w:space="0" w:color="auto"/>
                    <w:left w:val="single" w:sz="4" w:space="0" w:color="auto"/>
                    <w:bottom w:val="single" w:sz="4" w:space="0" w:color="auto"/>
                    <w:right w:val="single" w:sz="4" w:space="0" w:color="auto"/>
                  </w:tcBorders>
                </w:tcPr>
                <w:p w:rsidR="005F7171" w:rsidRDefault="005F7171" w:rsidP="005F7171">
                  <w:pPr>
                    <w:pStyle w:val="TableBody"/>
                  </w:pPr>
                  <w:r>
                    <w:t>Percentage of Regulation Service for which ramp rate will be reserved in Real-Time.  The value will be between one and zero. Market Participants will be notified of the change in this value.</w:t>
                  </w:r>
                </w:p>
              </w:tc>
            </w:tr>
          </w:tbl>
          <w:p w:rsidR="005F7171" w:rsidRPr="008E0B8B" w:rsidRDefault="005F7171" w:rsidP="005F7171">
            <w:pPr>
              <w:pStyle w:val="BodyText"/>
              <w:spacing w:after="0"/>
              <w:ind w:left="720" w:hanging="720"/>
            </w:pPr>
          </w:p>
        </w:tc>
      </w:tr>
    </w:tbl>
    <w:p w:rsidR="005F7171" w:rsidRDefault="005F7171" w:rsidP="005F7171"/>
    <w:p w:rsidR="005F7171" w:rsidRDefault="005F7171" w:rsidP="005F7171">
      <w:pPr>
        <w:pStyle w:val="BodyTextNumbered"/>
        <w:rPr>
          <w:ins w:id="42" w:author="ERCOT" w:date="2011-04-06T14:49:00Z"/>
        </w:rPr>
      </w:pPr>
      <w:r>
        <w:t>(7)</w:t>
      </w:r>
      <w:r>
        <w:tab/>
        <w:t>For Generation Resources, HDL is calculated as follows:</w:t>
      </w:r>
    </w:p>
    <w:p w:rsidR="005F7171" w:rsidRDefault="005F7171" w:rsidP="005F7171">
      <w:pPr>
        <w:pStyle w:val="BodyTextNumbered"/>
        <w:numPr>
          <w:ilvl w:val="0"/>
          <w:numId w:val="19"/>
        </w:numPr>
        <w:ind w:left="1440"/>
        <w:rPr>
          <w:ins w:id="43" w:author="ERCOT" w:date="2011-01-28T11:02:00Z"/>
        </w:rPr>
        <w:pPrChange w:id="44" w:author="ERCOT" w:date="2011-01-28T11:02:00Z">
          <w:pPr>
            <w:pStyle w:val="BodyTextNumbered"/>
          </w:pPr>
        </w:pPrChange>
      </w:pPr>
      <w:ins w:id="45" w:author="ERCOT" w:date="2011-01-28T11:01:00Z">
        <w:r>
          <w:t>If the telemetered Resource Status is SHUTDOWN, then</w:t>
        </w:r>
      </w:ins>
    </w:p>
    <w:p w:rsidR="005F7171" w:rsidRDefault="005F7171" w:rsidP="005F7171">
      <w:pPr>
        <w:pStyle w:val="BodyTextNumbered"/>
        <w:ind w:left="1440" w:firstLine="0"/>
        <w:rPr>
          <w:ins w:id="46" w:author="ERCOT" w:date="2011-01-28T11:02:00Z"/>
        </w:rPr>
        <w:pPrChange w:id="47" w:author="ERCOT" w:date="2011-01-28T11:03:00Z">
          <w:pPr>
            <w:pStyle w:val="BodyTextNumbered"/>
          </w:pPr>
        </w:pPrChange>
      </w:pPr>
      <w:ins w:id="48" w:author="ERCOT" w:date="2011-01-28T11:03:00Z">
        <w:r>
          <w:t xml:space="preserve">HDL </w:t>
        </w:r>
      </w:ins>
      <w:ins w:id="49" w:author="ERCOT" w:date="2011-02-14T09:31:00Z">
        <w:r>
          <w:tab/>
          <w:t xml:space="preserve"> </w:t>
        </w:r>
      </w:ins>
      <w:ins w:id="50" w:author="ERCOT" w:date="2011-01-28T11:03:00Z">
        <w:r>
          <w:t xml:space="preserve">= </w:t>
        </w:r>
      </w:ins>
      <w:ins w:id="51" w:author="ERCOT" w:date="2011-02-14T09:31:00Z">
        <w:r>
          <w:tab/>
        </w:r>
      </w:ins>
      <w:ins w:id="52" w:author="ERCOT" w:date="2011-02-14T09:30:00Z">
        <w:r>
          <w:t>POWERTELEM – (SDRAMP*5)</w:t>
        </w:r>
      </w:ins>
    </w:p>
    <w:p w:rsidR="005F7171" w:rsidRDefault="005F7171" w:rsidP="005F7171">
      <w:pPr>
        <w:pStyle w:val="BodyTextNumbered"/>
        <w:numPr>
          <w:ilvl w:val="0"/>
          <w:numId w:val="19"/>
        </w:numPr>
        <w:ind w:left="1440"/>
        <w:rPr>
          <w:ins w:id="53" w:author="ERCOT" w:date="2011-01-28T11:01:00Z"/>
        </w:rPr>
        <w:pPrChange w:id="54" w:author="ERCOT" w:date="2011-01-28T11:02:00Z">
          <w:pPr>
            <w:pStyle w:val="BodyTextNumbered"/>
          </w:pPr>
        </w:pPrChange>
      </w:pPr>
      <w:ins w:id="55" w:author="ERCOT" w:date="2011-01-28T11:03:00Z">
        <w:r>
          <w:t>If the telmetered Resource Status is an</w:t>
        </w:r>
      </w:ins>
      <w:ins w:id="56" w:author="ERCOT" w:date="2011-01-28T11:04:00Z">
        <w:r>
          <w:t>y</w:t>
        </w:r>
      </w:ins>
      <w:ins w:id="57" w:author="ERCOT" w:date="2011-01-28T11:03:00Z">
        <w:r>
          <w:t xml:space="preserve"> status code specified in Protocol </w:t>
        </w:r>
      </w:ins>
      <w:ins w:id="58" w:author="ERCOT" w:date="2011-01-28T11:04:00Z">
        <w:r>
          <w:t>3.9.1 (4)(b)(i) other than SHUTDOWN, then</w:t>
        </w:r>
      </w:ins>
    </w:p>
    <w:p w:rsidR="005F7171" w:rsidRDefault="005F7171" w:rsidP="005F7171">
      <w:pPr>
        <w:pStyle w:val="BodyTextNumbered"/>
        <w:ind w:left="0" w:firstLine="0"/>
        <w:rPr>
          <w:del w:id="59" w:author="ERCOT" w:date="2011-01-28T11:02:00Z"/>
        </w:rPr>
        <w:pPrChange w:id="60" w:author="ERCOT" w:date="2011-01-28T11:05:00Z">
          <w:pPr>
            <w:pStyle w:val="BodyTextNumbered"/>
          </w:pPr>
        </w:pPrChange>
      </w:pPr>
    </w:p>
    <w:p w:rsidR="005F7171" w:rsidRDefault="005F7171" w:rsidP="005F7171">
      <w:pPr>
        <w:pStyle w:val="FormulaBold"/>
      </w:pPr>
      <w:r>
        <w:t>HDL</w:t>
      </w:r>
      <w:ins w:id="61" w:author="ERCOT" w:date="2011-02-14T09:31:00Z">
        <w:r>
          <w:tab/>
        </w:r>
      </w:ins>
      <w:r>
        <w:t xml:space="preserve">= </w:t>
      </w:r>
      <w:del w:id="62" w:author="ERCOT" w:date="2011-02-14T09:31:00Z">
        <w:r w:rsidDel="00941020">
          <w:tab/>
        </w:r>
      </w:del>
      <w:r>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rPr>
                <w:highlight w:val="green"/>
              </w:rPr>
            </w:pPr>
            <w:r>
              <w:t>HDL</w:t>
            </w:r>
          </w:p>
        </w:tc>
        <w:tc>
          <w:tcPr>
            <w:tcW w:w="3500" w:type="pct"/>
          </w:tcPr>
          <w:p w:rsidR="005F7171" w:rsidRDefault="005F7171" w:rsidP="005F7171">
            <w:pPr>
              <w:pStyle w:val="TableBody"/>
              <w:rPr>
                <w:highlight w:val="yellow"/>
              </w:rPr>
            </w:pPr>
            <w:r>
              <w:t>High Dispatch Limit</w:t>
            </w:r>
          </w:p>
        </w:tc>
      </w:tr>
      <w:tr w:rsidR="005F7171" w:rsidTr="005F7171">
        <w:trPr>
          <w:cantSplit/>
        </w:trPr>
        <w:tc>
          <w:tcPr>
            <w:tcW w:w="1500" w:type="pct"/>
          </w:tcPr>
          <w:p w:rsidR="005F7171" w:rsidRDefault="005F7171" w:rsidP="005F7171">
            <w:pPr>
              <w:pStyle w:val="TableBody"/>
            </w:pPr>
            <w:r>
              <w:t>POWERTELEM</w:t>
            </w:r>
          </w:p>
        </w:tc>
        <w:tc>
          <w:tcPr>
            <w:tcW w:w="3500" w:type="pct"/>
          </w:tcPr>
          <w:p w:rsidR="005F7171" w:rsidRDefault="005F7171" w:rsidP="005F7171">
            <w:pPr>
              <w:pStyle w:val="TableBody"/>
            </w:pPr>
            <w:r>
              <w:t xml:space="preserve">Gross or net real power provided via telemetry </w:t>
            </w:r>
          </w:p>
        </w:tc>
      </w:tr>
      <w:tr w:rsidR="005F7171" w:rsidTr="005F7171">
        <w:trPr>
          <w:cantSplit/>
        </w:trPr>
        <w:tc>
          <w:tcPr>
            <w:tcW w:w="1500" w:type="pct"/>
          </w:tcPr>
          <w:p w:rsidR="005F7171" w:rsidRDefault="005F7171" w:rsidP="005F7171">
            <w:pPr>
              <w:pStyle w:val="TableBody"/>
            </w:pPr>
            <w:r>
              <w:t>SURAMP</w:t>
            </w:r>
          </w:p>
        </w:tc>
        <w:tc>
          <w:tcPr>
            <w:tcW w:w="3500" w:type="pct"/>
          </w:tcPr>
          <w:p w:rsidR="005F7171" w:rsidRDefault="005F7171" w:rsidP="005F7171">
            <w:pPr>
              <w:pStyle w:val="TableBody"/>
            </w:pPr>
            <w:r>
              <w:t xml:space="preserve">SCED up ramp rate </w:t>
            </w:r>
          </w:p>
        </w:tc>
      </w:tr>
      <w:tr w:rsidR="005F7171" w:rsidTr="005F7171">
        <w:trPr>
          <w:cantSplit/>
          <w:ins w:id="63" w:author="ERCOT" w:date="2011-02-14T09:30:00Z"/>
        </w:trPr>
        <w:tc>
          <w:tcPr>
            <w:tcW w:w="1500" w:type="pct"/>
          </w:tcPr>
          <w:p w:rsidR="005F7171" w:rsidRDefault="005F7171" w:rsidP="005F7171">
            <w:pPr>
              <w:pStyle w:val="TableBody"/>
              <w:rPr>
                <w:ins w:id="64" w:author="ERCOT" w:date="2011-02-14T09:30:00Z"/>
              </w:rPr>
            </w:pPr>
            <w:ins w:id="65" w:author="ERCOT" w:date="2011-02-14T09:30:00Z">
              <w:r>
                <w:t>SDRAMP</w:t>
              </w:r>
            </w:ins>
          </w:p>
        </w:tc>
        <w:tc>
          <w:tcPr>
            <w:tcW w:w="3500" w:type="pct"/>
          </w:tcPr>
          <w:p w:rsidR="005F7171" w:rsidRDefault="005F7171" w:rsidP="005F7171">
            <w:pPr>
              <w:pStyle w:val="TableBody"/>
              <w:rPr>
                <w:ins w:id="66" w:author="ERCOT" w:date="2011-02-14T09:30:00Z"/>
              </w:rPr>
            </w:pPr>
            <w:ins w:id="67" w:author="ERCOT" w:date="2011-02-14T09:30:00Z">
              <w:r>
                <w:t>SCED down ramp rate</w:t>
              </w:r>
            </w:ins>
          </w:p>
        </w:tc>
      </w:tr>
      <w:tr w:rsidR="005F7171" w:rsidTr="005F7171">
        <w:trPr>
          <w:cantSplit/>
        </w:trPr>
        <w:tc>
          <w:tcPr>
            <w:tcW w:w="1500" w:type="pct"/>
          </w:tcPr>
          <w:p w:rsidR="005F7171" w:rsidRDefault="005F7171" w:rsidP="005F7171">
            <w:pPr>
              <w:pStyle w:val="TableBody"/>
            </w:pPr>
            <w:r>
              <w:t>HASL</w:t>
            </w:r>
          </w:p>
        </w:tc>
        <w:tc>
          <w:tcPr>
            <w:tcW w:w="3500" w:type="pct"/>
          </w:tcPr>
          <w:p w:rsidR="005F7171" w:rsidRDefault="005F7171" w:rsidP="005F7171">
            <w:pPr>
              <w:pStyle w:val="TableBody"/>
            </w:pPr>
            <w:r>
              <w:t>High Ancillary Service Limit – definition provided in Section 2, Definitions and Acronyms.</w:t>
            </w:r>
          </w:p>
        </w:tc>
      </w:tr>
    </w:tbl>
    <w:p w:rsidR="005F7171" w:rsidRDefault="005F7171" w:rsidP="005F7171"/>
    <w:p w:rsidR="005F7171" w:rsidRDefault="005F7171" w:rsidP="005F7171">
      <w:pPr>
        <w:pStyle w:val="BodyTextNumbered"/>
      </w:pPr>
      <w:r>
        <w:t xml:space="preserve"> (8)</w:t>
      </w:r>
      <w:r>
        <w:tab/>
        <w:t>For Generation Resources, LDL is calculated as follows:</w:t>
      </w:r>
    </w:p>
    <w:p w:rsidR="005F7171" w:rsidRDefault="005F7171" w:rsidP="005F7171">
      <w:pPr>
        <w:pStyle w:val="FormulaBold"/>
        <w:ind w:left="3150" w:hanging="2430"/>
      </w:pPr>
      <w:r>
        <w:lastRenderedPageBreak/>
        <w:t>LDL</w:t>
      </w:r>
      <w:r>
        <w:tab/>
        <w:t>=</w:t>
      </w:r>
      <w:r>
        <w:tab/>
        <w:t>Max (POWERTELEM - (SDRAMP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LDL</w:t>
            </w:r>
          </w:p>
        </w:tc>
        <w:tc>
          <w:tcPr>
            <w:tcW w:w="3500" w:type="pct"/>
          </w:tcPr>
          <w:p w:rsidR="005F7171" w:rsidRDefault="005F7171" w:rsidP="005F7171">
            <w:pPr>
              <w:pStyle w:val="TableBody"/>
              <w:rPr>
                <w:highlight w:val="yellow"/>
              </w:rPr>
            </w:pPr>
            <w:r>
              <w:t>Low Dispatch Limit</w:t>
            </w:r>
          </w:p>
        </w:tc>
      </w:tr>
      <w:tr w:rsidR="005F7171" w:rsidTr="005F7171">
        <w:trPr>
          <w:cantSplit/>
        </w:trPr>
        <w:tc>
          <w:tcPr>
            <w:tcW w:w="1500" w:type="pct"/>
          </w:tcPr>
          <w:p w:rsidR="005F7171" w:rsidRDefault="005F7171" w:rsidP="005F7171">
            <w:pPr>
              <w:pStyle w:val="TableBody"/>
            </w:pPr>
            <w:r>
              <w:t>POWERTELEM</w:t>
            </w:r>
          </w:p>
        </w:tc>
        <w:tc>
          <w:tcPr>
            <w:tcW w:w="3500" w:type="pct"/>
          </w:tcPr>
          <w:p w:rsidR="005F7171" w:rsidRDefault="005F7171" w:rsidP="005F7171">
            <w:pPr>
              <w:pStyle w:val="TableBody"/>
            </w:pPr>
            <w:r>
              <w:t xml:space="preserve">Gross or net real power provided via telemetry </w:t>
            </w:r>
          </w:p>
        </w:tc>
      </w:tr>
      <w:tr w:rsidR="005F7171" w:rsidTr="005F7171">
        <w:trPr>
          <w:cantSplit/>
        </w:trPr>
        <w:tc>
          <w:tcPr>
            <w:tcW w:w="1500" w:type="pct"/>
          </w:tcPr>
          <w:p w:rsidR="005F7171" w:rsidRDefault="005F7171" w:rsidP="005F7171">
            <w:pPr>
              <w:pStyle w:val="TableBody"/>
            </w:pPr>
            <w:r>
              <w:t>SDRAMP</w:t>
            </w:r>
          </w:p>
        </w:tc>
        <w:tc>
          <w:tcPr>
            <w:tcW w:w="3500" w:type="pct"/>
          </w:tcPr>
          <w:p w:rsidR="005F7171" w:rsidRDefault="005F7171" w:rsidP="005F7171">
            <w:pPr>
              <w:pStyle w:val="TableBody"/>
            </w:pPr>
            <w:r>
              <w:t xml:space="preserve">SCED down ramp rate </w:t>
            </w:r>
          </w:p>
        </w:tc>
      </w:tr>
      <w:tr w:rsidR="005F7171" w:rsidTr="005F7171">
        <w:trPr>
          <w:cantSplit/>
        </w:trPr>
        <w:tc>
          <w:tcPr>
            <w:tcW w:w="1500" w:type="pct"/>
          </w:tcPr>
          <w:p w:rsidR="005F7171" w:rsidRDefault="005F7171" w:rsidP="005F7171">
            <w:pPr>
              <w:pStyle w:val="TableBody"/>
            </w:pPr>
            <w:r>
              <w:t>LASL</w:t>
            </w:r>
          </w:p>
        </w:tc>
        <w:tc>
          <w:tcPr>
            <w:tcW w:w="3500" w:type="pct"/>
          </w:tcPr>
          <w:p w:rsidR="005F7171" w:rsidRDefault="005F7171" w:rsidP="005F7171">
            <w:pPr>
              <w:pStyle w:val="TableBody"/>
            </w:pPr>
            <w:r>
              <w:t>Low Ancillary Service Limit – definition provided in Section 2.</w:t>
            </w:r>
          </w:p>
        </w:tc>
      </w:tr>
      <w:bookmarkEnd w:id="40"/>
    </w:tbl>
    <w:p w:rsidR="005F7171" w:rsidRDefault="005F7171" w:rsidP="005F7171">
      <w:pPr>
        <w:pStyle w:val="BodyTextNumbered"/>
      </w:pPr>
    </w:p>
    <w:p w:rsidR="005F7171" w:rsidRDefault="005F7171" w:rsidP="005F7171">
      <w:pPr>
        <w:pStyle w:val="BodyTextNumbered"/>
      </w:pPr>
      <w:r>
        <w:t>(9)</w:t>
      </w:r>
      <w:r>
        <w:tab/>
        <w:t>For Load Resources, HASL is calculated as follows:</w:t>
      </w:r>
    </w:p>
    <w:p w:rsidR="005F7171" w:rsidRDefault="005F7171" w:rsidP="005F7171">
      <w:pPr>
        <w:pStyle w:val="FormulaBold"/>
        <w:rPr>
          <w:lang w:val="da-DK"/>
        </w:rPr>
      </w:pPr>
      <w:r>
        <w:rPr>
          <w:lang w:val="da-DK"/>
        </w:rPr>
        <w:t>HASL</w:t>
      </w:r>
      <w:r>
        <w:rPr>
          <w:lang w:val="da-DK"/>
        </w:rPr>
        <w:tab/>
        <w:t>=</w:t>
      </w:r>
      <w:r>
        <w:rPr>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HASL</w:t>
            </w:r>
          </w:p>
        </w:tc>
        <w:tc>
          <w:tcPr>
            <w:tcW w:w="3500" w:type="pct"/>
          </w:tcPr>
          <w:p w:rsidR="005F7171" w:rsidRDefault="005F7171" w:rsidP="005F7171">
            <w:pPr>
              <w:pStyle w:val="TableBody"/>
            </w:pPr>
            <w:r>
              <w:t>High Ancillary Service Limit</w:t>
            </w:r>
          </w:p>
        </w:tc>
      </w:tr>
      <w:tr w:rsidR="005F7171" w:rsidTr="005F7171">
        <w:trPr>
          <w:cantSplit/>
          <w:trHeight w:val="377"/>
        </w:trPr>
        <w:tc>
          <w:tcPr>
            <w:tcW w:w="1500" w:type="pct"/>
          </w:tcPr>
          <w:p w:rsidR="005F7171" w:rsidRDefault="005F7171" w:rsidP="005F7171">
            <w:pPr>
              <w:pStyle w:val="TableBody"/>
            </w:pPr>
            <w:r>
              <w:t>LPCTELEM</w:t>
            </w:r>
          </w:p>
        </w:tc>
        <w:tc>
          <w:tcPr>
            <w:tcW w:w="3500" w:type="pct"/>
          </w:tcPr>
          <w:p w:rsidR="005F7171" w:rsidRDefault="005F7171" w:rsidP="005F7171">
            <w:pPr>
              <w:pStyle w:val="TableBody"/>
            </w:pPr>
            <w:r>
              <w:t xml:space="preserve">Low Power Consumption provided via telemetry </w:t>
            </w:r>
          </w:p>
        </w:tc>
      </w:tr>
      <w:tr w:rsidR="005F7171" w:rsidTr="005F7171">
        <w:trPr>
          <w:cantSplit/>
        </w:trPr>
        <w:tc>
          <w:tcPr>
            <w:tcW w:w="1500" w:type="pct"/>
          </w:tcPr>
          <w:p w:rsidR="005F7171" w:rsidRDefault="005F7171" w:rsidP="005F7171">
            <w:pPr>
              <w:pStyle w:val="TableBody"/>
            </w:pPr>
            <w:r>
              <w:t>MPCTELEM</w:t>
            </w:r>
          </w:p>
        </w:tc>
        <w:tc>
          <w:tcPr>
            <w:tcW w:w="3500" w:type="pct"/>
          </w:tcPr>
          <w:p w:rsidR="005F7171" w:rsidRDefault="005F7171" w:rsidP="005F7171">
            <w:pPr>
              <w:pStyle w:val="TableBody"/>
            </w:pPr>
            <w:r>
              <w:t xml:space="preserve">Maximal Power Consumption provided via telemetry </w:t>
            </w:r>
          </w:p>
        </w:tc>
      </w:tr>
      <w:tr w:rsidR="005F7171" w:rsidTr="005F7171">
        <w:trPr>
          <w:cantSplit/>
        </w:trPr>
        <w:tc>
          <w:tcPr>
            <w:tcW w:w="1500" w:type="pct"/>
          </w:tcPr>
          <w:p w:rsidR="005F7171" w:rsidRDefault="005F7171" w:rsidP="005F7171">
            <w:pPr>
              <w:pStyle w:val="TableBody"/>
            </w:pPr>
            <w:r>
              <w:t>RDSTELEM</w:t>
            </w:r>
          </w:p>
        </w:tc>
        <w:tc>
          <w:tcPr>
            <w:tcW w:w="3500" w:type="pct"/>
          </w:tcPr>
          <w:p w:rsidR="005F7171" w:rsidRDefault="005F7171" w:rsidP="005F7171">
            <w:pPr>
              <w:pStyle w:val="TableBody"/>
            </w:pPr>
            <w:r>
              <w:t xml:space="preserve">Reg-Down Ancillary Service Resource Responsibility designation provided by telemetry </w:t>
            </w:r>
          </w:p>
        </w:tc>
      </w:tr>
    </w:tbl>
    <w:p w:rsidR="005F7171" w:rsidRDefault="005F7171" w:rsidP="005F7171">
      <w:pPr>
        <w:pStyle w:val="BodyTextNumbered"/>
      </w:pPr>
    </w:p>
    <w:p w:rsidR="005F7171" w:rsidRDefault="005F7171" w:rsidP="005F7171">
      <w:pPr>
        <w:pStyle w:val="BodyTextNumbered"/>
      </w:pPr>
      <w:r>
        <w:t>(10)</w:t>
      </w:r>
      <w:r>
        <w:tab/>
        <w:t>For Load Resources, LASL is calculated as follows:</w:t>
      </w:r>
    </w:p>
    <w:p w:rsidR="005F7171" w:rsidRDefault="005F7171" w:rsidP="005F7171">
      <w:pPr>
        <w:pStyle w:val="FormulaBold"/>
        <w:ind w:left="3150" w:hanging="2430"/>
        <w:rPr>
          <w:lang w:val="de-DE"/>
        </w:rPr>
      </w:pPr>
      <w:r>
        <w:rPr>
          <w:lang w:val="de-DE"/>
        </w:rPr>
        <w:t>LASL</w:t>
      </w:r>
      <w:r>
        <w:rPr>
          <w:lang w:val="de-DE"/>
        </w:rPr>
        <w:tab/>
        <w:t>=</w:t>
      </w:r>
      <w:r>
        <w:rPr>
          <w:lang w:val="de-DE"/>
        </w:rPr>
        <w:tab/>
        <w:t>Min (HASL, (LPCTELEM + (RRSTELEM + RUSTELEM + NSRSTELEM)))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2657"/>
        <w:gridCol w:w="6199"/>
      </w:tblGrid>
      <w:tr w:rsidR="005F7171" w:rsidTr="005F7171">
        <w:tc>
          <w:tcPr>
            <w:tcW w:w="1500" w:type="pct"/>
          </w:tcPr>
          <w:p w:rsidR="005F7171" w:rsidRDefault="005F7171" w:rsidP="005F7171">
            <w:pPr>
              <w:pStyle w:val="TableHead"/>
            </w:pPr>
            <w:r>
              <w:t>Variable</w:t>
            </w:r>
          </w:p>
        </w:tc>
        <w:tc>
          <w:tcPr>
            <w:tcW w:w="3500" w:type="pct"/>
          </w:tcPr>
          <w:p w:rsidR="005F7171" w:rsidRDefault="005F7171" w:rsidP="005F7171">
            <w:pPr>
              <w:pStyle w:val="TableHead"/>
            </w:pPr>
            <w:r>
              <w:t>Description</w:t>
            </w:r>
          </w:p>
        </w:tc>
      </w:tr>
      <w:tr w:rsidR="005F7171" w:rsidTr="005F7171">
        <w:trPr>
          <w:cantSplit/>
        </w:trPr>
        <w:tc>
          <w:tcPr>
            <w:tcW w:w="1500" w:type="pct"/>
          </w:tcPr>
          <w:p w:rsidR="005F7171" w:rsidRDefault="005F7171" w:rsidP="005F7171">
            <w:pPr>
              <w:pStyle w:val="TableBody"/>
            </w:pPr>
            <w:r>
              <w:t>LASL</w:t>
            </w:r>
          </w:p>
        </w:tc>
        <w:tc>
          <w:tcPr>
            <w:tcW w:w="3500" w:type="pct"/>
          </w:tcPr>
          <w:p w:rsidR="005F7171" w:rsidRDefault="005F7171" w:rsidP="005F7171">
            <w:pPr>
              <w:pStyle w:val="TableBody"/>
            </w:pPr>
            <w:r>
              <w:t>Low Ancillary Service Limit</w:t>
            </w:r>
          </w:p>
        </w:tc>
      </w:tr>
      <w:tr w:rsidR="005F7171" w:rsidTr="005F7171">
        <w:trPr>
          <w:cantSplit/>
        </w:trPr>
        <w:tc>
          <w:tcPr>
            <w:tcW w:w="1500" w:type="pct"/>
          </w:tcPr>
          <w:p w:rsidR="005F7171" w:rsidRDefault="005F7171" w:rsidP="005F7171">
            <w:pPr>
              <w:pStyle w:val="TableBody"/>
            </w:pPr>
            <w:r>
              <w:t>HASL</w:t>
            </w:r>
          </w:p>
        </w:tc>
        <w:tc>
          <w:tcPr>
            <w:tcW w:w="3500" w:type="pct"/>
          </w:tcPr>
          <w:p w:rsidR="005F7171" w:rsidRDefault="005F7171" w:rsidP="005F7171">
            <w:pPr>
              <w:pStyle w:val="TableBody"/>
            </w:pPr>
            <w:r>
              <w:t>High Ancillary Service Limit</w:t>
            </w:r>
          </w:p>
        </w:tc>
      </w:tr>
      <w:tr w:rsidR="005F7171" w:rsidTr="005F7171">
        <w:trPr>
          <w:cantSplit/>
        </w:trPr>
        <w:tc>
          <w:tcPr>
            <w:tcW w:w="1500" w:type="pct"/>
          </w:tcPr>
          <w:p w:rsidR="005F7171" w:rsidRDefault="005F7171" w:rsidP="005F7171">
            <w:pPr>
              <w:pStyle w:val="TableBody"/>
            </w:pPr>
            <w:r>
              <w:t>LPCTELEM</w:t>
            </w:r>
          </w:p>
        </w:tc>
        <w:tc>
          <w:tcPr>
            <w:tcW w:w="3500" w:type="pct"/>
          </w:tcPr>
          <w:p w:rsidR="005F7171" w:rsidRDefault="005F7171" w:rsidP="005F7171">
            <w:pPr>
              <w:pStyle w:val="TableBody"/>
            </w:pPr>
            <w:r>
              <w:t xml:space="preserve">Low Power Consumption provided via telemetry </w:t>
            </w:r>
          </w:p>
        </w:tc>
      </w:tr>
      <w:tr w:rsidR="005F7171" w:rsidTr="005F7171">
        <w:trPr>
          <w:cantSplit/>
        </w:trPr>
        <w:tc>
          <w:tcPr>
            <w:tcW w:w="1500" w:type="pct"/>
          </w:tcPr>
          <w:p w:rsidR="005F7171" w:rsidRDefault="005F7171" w:rsidP="005F7171">
            <w:pPr>
              <w:pStyle w:val="TableBody"/>
            </w:pPr>
            <w:r>
              <w:t>RRSTELEM</w:t>
            </w:r>
          </w:p>
        </w:tc>
        <w:tc>
          <w:tcPr>
            <w:tcW w:w="3500" w:type="pct"/>
          </w:tcPr>
          <w:p w:rsidR="005F7171" w:rsidRDefault="005F7171" w:rsidP="005F7171">
            <w:pPr>
              <w:pStyle w:val="TableBody"/>
            </w:pPr>
            <w:r>
              <w:t xml:space="preserve">Responsive Reserve Ancillary Service Schedule provided by telemetry </w:t>
            </w:r>
          </w:p>
        </w:tc>
      </w:tr>
      <w:tr w:rsidR="005F7171" w:rsidTr="005F7171">
        <w:trPr>
          <w:cantSplit/>
          <w:trHeight w:val="314"/>
        </w:trPr>
        <w:tc>
          <w:tcPr>
            <w:tcW w:w="1500" w:type="pct"/>
          </w:tcPr>
          <w:p w:rsidR="005F7171" w:rsidRDefault="005F7171" w:rsidP="005F7171">
            <w:pPr>
              <w:pStyle w:val="TableBody"/>
            </w:pPr>
            <w:r>
              <w:t>RUSTELEM</w:t>
            </w:r>
          </w:p>
        </w:tc>
        <w:tc>
          <w:tcPr>
            <w:tcW w:w="3500" w:type="pct"/>
          </w:tcPr>
          <w:p w:rsidR="005F7171" w:rsidRDefault="005F7171" w:rsidP="005F7171">
            <w:pPr>
              <w:pStyle w:val="TableBody"/>
            </w:pPr>
            <w:r>
              <w:t>Reg-Up Ancillary Service Resource Responsibility designation provided by telemetry</w:t>
            </w:r>
          </w:p>
        </w:tc>
      </w:tr>
      <w:tr w:rsidR="005F7171" w:rsidTr="005F7171">
        <w:trPr>
          <w:cantSplit/>
        </w:trPr>
        <w:tc>
          <w:tcPr>
            <w:tcW w:w="1500" w:type="pct"/>
          </w:tcPr>
          <w:p w:rsidR="005F7171" w:rsidRDefault="005F7171" w:rsidP="005F7171">
            <w:pPr>
              <w:pStyle w:val="TableBody"/>
            </w:pPr>
            <w:r>
              <w:t>NSRSTELEM</w:t>
            </w:r>
          </w:p>
        </w:tc>
        <w:tc>
          <w:tcPr>
            <w:tcW w:w="3500" w:type="pct"/>
          </w:tcPr>
          <w:p w:rsidR="005F7171" w:rsidRDefault="005F7171" w:rsidP="005F7171">
            <w:pPr>
              <w:pStyle w:val="TableBody"/>
            </w:pPr>
            <w:r>
              <w:t>Non-Spin Ancillary Service Schedule provided via telemetry</w:t>
            </w:r>
          </w:p>
        </w:tc>
      </w:tr>
      <w:bookmarkEnd w:id="38"/>
      <w:bookmarkEnd w:id="39"/>
    </w:tbl>
    <w:p w:rsidR="005F7171" w:rsidRDefault="005F7171" w:rsidP="005F7171">
      <w:pPr>
        <w:spacing w:after="120"/>
        <w:ind w:left="720" w:hanging="720"/>
      </w:pPr>
    </w:p>
    <w:p w:rsidR="005F7171" w:rsidRDefault="005F7171" w:rsidP="005F7171">
      <w:pPr>
        <w:pStyle w:val="H4"/>
      </w:pPr>
      <w:bookmarkStart w:id="68" w:name="_Toc289159532"/>
      <w:commentRangeStart w:id="69"/>
      <w:r>
        <w:t>6.5.7.8</w:t>
      </w:r>
      <w:r>
        <w:tab/>
        <w:t>Dispatch Procedures</w:t>
      </w:r>
      <w:bookmarkEnd w:id="68"/>
      <w:commentRangeEnd w:id="69"/>
      <w:r w:rsidR="00DF530E">
        <w:rPr>
          <w:rStyle w:val="CommentReference"/>
          <w:b w:val="0"/>
          <w:bCs w:val="0"/>
          <w:snapToGrid/>
          <w:lang w:val="en-US" w:eastAsia="en-US"/>
        </w:rPr>
        <w:commentReference w:id="69"/>
      </w:r>
    </w:p>
    <w:p w:rsidR="005F7171" w:rsidRDefault="005F7171" w:rsidP="005F7171">
      <w:pPr>
        <w:pStyle w:val="BodyTextNumbered"/>
      </w:pPr>
      <w:r>
        <w:t>(1)</w:t>
      </w:r>
      <w:r>
        <w:tab/>
        <w:t xml:space="preserve">ERCOT shall issue all Resource Dispatch Instructions to the QSE that represents the affected Resource.  </w:t>
      </w:r>
      <w:r>
        <w:rPr>
          <w:iCs w:val="0"/>
        </w:rPr>
        <w:t xml:space="preserve">A </w:t>
      </w:r>
      <w:r w:rsidRPr="00E37F95">
        <w:rPr>
          <w:iCs w:val="0"/>
        </w:rPr>
        <w:t xml:space="preserve">QSE may provide a Resource Status of ONTEST for a Generation Resource not providing Ancillary Services to indicate that the Resource is currently </w:t>
      </w:r>
      <w:del w:id="70" w:author="ERCOT" w:date="2011-04-06T14:52:00Z">
        <w:r w:rsidRPr="00E37F95" w:rsidDel="00E2308C">
          <w:rPr>
            <w:iCs w:val="0"/>
          </w:rPr>
          <w:delText xml:space="preserve">blocked from SCED dispatch due to start-up or shut-down sequence operations or may be </w:delText>
        </w:r>
      </w:del>
      <w:r w:rsidRPr="00E37F95">
        <w:rPr>
          <w:iCs w:val="0"/>
        </w:rPr>
        <w:t>undergoing unit testing</w:t>
      </w:r>
      <w:ins w:id="71" w:author="ERCOT" w:date="2011-04-06T14:52:00Z">
        <w:r>
          <w:rPr>
            <w:iCs w:val="0"/>
          </w:rPr>
          <w:t xml:space="preserve"> and is blocked from SCED Di</w:t>
        </w:r>
      </w:ins>
      <w:ins w:id="72" w:author="ERCOT" w:date="2011-04-06T15:47:00Z">
        <w:r>
          <w:rPr>
            <w:iCs w:val="0"/>
          </w:rPr>
          <w:t>s</w:t>
        </w:r>
      </w:ins>
      <w:ins w:id="73" w:author="ERCOT" w:date="2011-04-06T14:52:00Z">
        <w:r>
          <w:rPr>
            <w:iCs w:val="0"/>
          </w:rPr>
          <w:t>patch</w:t>
        </w:r>
      </w:ins>
      <w:r w:rsidRPr="00E37F95">
        <w:rPr>
          <w:iCs w:val="0"/>
        </w:rPr>
        <w:t xml:space="preserve">. </w:t>
      </w:r>
      <w:r>
        <w:rPr>
          <w:iCs w:val="0"/>
        </w:rPr>
        <w:t xml:space="preserve"> G</w:t>
      </w:r>
      <w:r w:rsidRPr="00E37F95">
        <w:rPr>
          <w:iCs w:val="0"/>
        </w:rPr>
        <w:t xml:space="preserve">eneration Resources with a Resource Status of ONTEST will be provided a Base Point equal to the net real power </w:t>
      </w:r>
      <w:r w:rsidRPr="00E37F95">
        <w:rPr>
          <w:iCs w:val="0"/>
        </w:rPr>
        <w:lastRenderedPageBreak/>
        <w:t>telemetry at the time of the SCED execution.</w:t>
      </w:r>
      <w:r>
        <w:rPr>
          <w:iCs w:val="0"/>
        </w:rPr>
        <w:t xml:space="preserve">  </w:t>
      </w:r>
      <w:r>
        <w:t>ERCOT may not issue Dispatch Instructions to the QSE for Generation Resources with a Resource Status of ONTEST except:</w:t>
      </w:r>
    </w:p>
    <w:p w:rsidR="005F7171" w:rsidRDefault="005F7171" w:rsidP="005F7171">
      <w:pPr>
        <w:pStyle w:val="List"/>
      </w:pPr>
      <w:r>
        <w:t>(a)</w:t>
      </w:r>
      <w:r>
        <w:tab/>
        <w:t>For Dispatch Instructions that are a part of testing; or</w:t>
      </w:r>
    </w:p>
    <w:p w:rsidR="005F7171" w:rsidRDefault="005F7171" w:rsidP="005F7171">
      <w:pPr>
        <w:pStyle w:val="List"/>
      </w:pPr>
      <w:r>
        <w:t>(b)</w:t>
      </w:r>
      <w:r>
        <w:tab/>
        <w:t>During conditions when the Resource is the only alternative for solving a transmission constraint; or</w:t>
      </w:r>
    </w:p>
    <w:p w:rsidR="005F7171" w:rsidRDefault="005F7171" w:rsidP="005F7171">
      <w:pPr>
        <w:pStyle w:val="List"/>
      </w:pPr>
      <w:r>
        <w:t>(c)</w:t>
      </w:r>
      <w:r>
        <w:tab/>
        <w:t>During Force Majeure Events that threaten the reliability of the ERCOT System.</w:t>
      </w:r>
    </w:p>
    <w:p w:rsidR="005F7171" w:rsidRDefault="005F7171" w:rsidP="005F7171">
      <w:pPr>
        <w:pStyle w:val="BodyTextNumbered"/>
      </w:pPr>
      <w:r>
        <w:t>(2)</w:t>
      </w:r>
      <w: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rsidR="005F7171" w:rsidRDefault="005F7171" w:rsidP="005F7171">
      <w:pPr>
        <w:pStyle w:val="BodyTextNumbered"/>
      </w:pPr>
      <w:r>
        <w:t>(3)</w:t>
      </w:r>
      <w:r>
        <w:tab/>
        <w:t>If ERCOT believes that a Resource has inadequately responded to a Dispatch Instruction, ERCOT shall notify the QSE representing the Resource as soon as practicable.</w:t>
      </w:r>
    </w:p>
    <w:p w:rsidR="005F7171" w:rsidRDefault="005F7171" w:rsidP="005F7171">
      <w:pPr>
        <w:pStyle w:val="BodyTextNumbered"/>
      </w:pPr>
      <w:r>
        <w:t>(4)</w:t>
      </w:r>
      <w:r>
        <w:tab/>
        <w:t>The recipient of a Verbal Dispatch Instruction (VDI) shall confirm the Dispatch Instruction by providing the receiving operator’s identification and by repeating the VDI to ERCOT orally.</w:t>
      </w:r>
    </w:p>
    <w:p w:rsidR="005F7171" w:rsidRDefault="005F7171" w:rsidP="005F7171">
      <w:pPr>
        <w:pStyle w:val="BodyTextNumbered"/>
      </w:pPr>
      <w:r>
        <w:t>(5)</w:t>
      </w:r>
      <w:r>
        <w:tab/>
        <w:t>The recipient of an electronic Dispatch Instruction shall acknowledge receipt of the Dispatch Instruction to ERCOT electronically, within one minute.  The electronic acknowledgement must include the receiving operator’s identification.</w:t>
      </w:r>
    </w:p>
    <w:p w:rsidR="005F7171" w:rsidRDefault="005F7171" w:rsidP="005F7171">
      <w:pPr>
        <w:pStyle w:val="BodyTextNumbered"/>
      </w:pPr>
      <w:r>
        <w:t>(6)</w:t>
      </w:r>
      <w:r>
        <w:tab/>
        <w:t>The recipient of any Dispatch Instruction shall immediately request clarification of the Dispatch Instruction if the recipient fails to understand its responsibility under the Dispatch Instruction.</w:t>
      </w:r>
    </w:p>
    <w:p w:rsidR="005F7171" w:rsidRDefault="005F7171" w:rsidP="005F7171">
      <w:pPr>
        <w:pStyle w:val="BodyTextNumbered"/>
      </w:pPr>
      <w:r>
        <w:t>(7)</w:t>
      </w:r>
      <w:r>
        <w:tab/>
        <w:t>ERCOT shall record all voice conversations that occur in the communication of Dispatch Instructions.</w:t>
      </w:r>
    </w:p>
    <w:p w:rsidR="005F7171" w:rsidRDefault="005F7171" w:rsidP="005F7171">
      <w:pPr>
        <w:pStyle w:val="BodyTextNumbered"/>
      </w:pPr>
      <w:r>
        <w:t>(8)</w:t>
      </w:r>
      <w:r>
        <w:tab/>
        <w:t>ERCOT shall record and file all electronic Dispatch Instructions and acknowledgements as soon as practicable after the issuance of the Dispatch Instruction.</w:t>
      </w:r>
    </w:p>
    <w:p w:rsidR="005F7171" w:rsidRDefault="005F7171" w:rsidP="005F7171">
      <w:pPr>
        <w:pStyle w:val="BodyTextNumbered"/>
      </w:pPr>
      <w:r>
        <w:t>(9)</w:t>
      </w:r>
      <w:r>
        <w:tab/>
        <w:t>By mutual agreement of the TSP and ERCOT, Dispatch Instructions to the TSP may be provided to the TSP’s designated agent.  In that case, issuance of the Dispatch Instruction to the designated agent is considered issuance to the TSP, and the TSP must comply with the Dispatch Instruction exactly as if it had been issued directly to the TSP, whether or not the designated agent accurately conveys the Dispatch Instruction to the TSP.</w:t>
      </w:r>
    </w:p>
    <w:p w:rsidR="005F7171" w:rsidRDefault="005F7171" w:rsidP="005F7171">
      <w:pPr>
        <w:spacing w:after="120"/>
        <w:ind w:left="720" w:hanging="720"/>
      </w:pPr>
    </w:p>
    <w:p w:rsidR="005F7171" w:rsidRDefault="005F7171" w:rsidP="005F7171">
      <w:pPr>
        <w:pStyle w:val="H3"/>
        <w:rPr>
          <w:lang w:val="fr-FR"/>
        </w:rPr>
      </w:pPr>
      <w:bookmarkStart w:id="74" w:name="_Toc289159571"/>
      <w:r>
        <w:rPr>
          <w:lang w:val="fr-FR"/>
        </w:rPr>
        <w:lastRenderedPageBreak/>
        <w:t>6.6.5</w:t>
      </w:r>
      <w:r>
        <w:rPr>
          <w:lang w:val="fr-FR"/>
        </w:rPr>
        <w:tab/>
        <w:t>Generation Resource Base Point Deviation Charge</w:t>
      </w:r>
      <w:bookmarkEnd w:id="74"/>
    </w:p>
    <w:p w:rsidR="005F7171" w:rsidRDefault="005F7171" w:rsidP="005F7171">
      <w:pPr>
        <w:pStyle w:val="BodyText"/>
      </w:pPr>
      <w:r>
        <w:t xml:space="preserve">A QSE for a Generation Resource shall pay a Base Point Deviation Charge if the Resource did not follow Dispatch Instructions and Ancillary Services deployments within defined tolerances, except when the Dispatch Instructions and Ancillary Services deployments violate the Resource Parameters.  The Base Point Deviation Charge does not apply to Generation Resources </w:t>
      </w:r>
      <w:ins w:id="75" w:author="ERCOT" w:date="2011-04-06T15:47:00Z">
        <w:r>
          <w:t>when AABP is less than the Resource</w:t>
        </w:r>
      </w:ins>
      <w:ins w:id="76" w:author="ERCOT" w:date="2011-04-06T15:48:00Z">
        <w:r>
          <w:t xml:space="preserve">’s average telemetered LSL or </w:t>
        </w:r>
      </w:ins>
      <w:r w:rsidRPr="00701CA1">
        <w:t xml:space="preserve">any time during the Settlement Interval when </w:t>
      </w:r>
      <w:r>
        <w:t>t</w:t>
      </w:r>
      <w:r w:rsidRPr="00701CA1">
        <w:t>he telemetered Resource Status is set to “ONTEST.”</w:t>
      </w:r>
      <w:r>
        <w:t xml:space="preserve">  The desired output from a Generation Resource during a 15-minute Settlement Interval is calculated as follows: </w:t>
      </w:r>
    </w:p>
    <w:p w:rsidR="005F7171" w:rsidRDefault="005F7171" w:rsidP="005F7171">
      <w:pPr>
        <w:pStyle w:val="FormulaBold"/>
        <w:ind w:left="3150" w:hanging="2430"/>
        <w:rPr>
          <w:lang w:val="es-MX"/>
        </w:rPr>
      </w:pPr>
      <w:r>
        <w:rPr>
          <w:lang w:val="es-MX"/>
        </w:rPr>
        <w:t>AABP</w:t>
      </w:r>
      <w:r>
        <w:rPr>
          <w:lang w:val="es-MX"/>
        </w:rPr>
        <w:tab/>
        <w:t>=</w:t>
      </w:r>
      <w:r>
        <w:rPr>
          <w:lang w:val="es-MX"/>
        </w:rPr>
        <w:tab/>
      </w:r>
      <w:r w:rsidRPr="006F784F">
        <w:rPr>
          <w:position w:val="-22"/>
        </w:rPr>
        <w:object w:dxaOrig="2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2.5pt" o:ole="">
            <v:imagedata r:id="rId10" o:title=""/>
          </v:shape>
          <o:OLEObject Type="Embed" ProgID="Equation.3" ShapeID="_x0000_i1025" DrawAspect="Content" ObjectID="_1368536846" r:id="rId11"/>
        </w:object>
      </w:r>
      <w:r>
        <w:rPr>
          <w:lang w:val="es-MX"/>
        </w:rPr>
        <w:t xml:space="preserve">((BP </w:t>
      </w:r>
      <w:r>
        <w:rPr>
          <w:i/>
          <w:vertAlign w:val="subscript"/>
          <w:lang w:val="es-MX"/>
        </w:rPr>
        <w:t>y</w:t>
      </w:r>
      <w:r>
        <w:rPr>
          <w:lang w:val="es-MX"/>
        </w:rPr>
        <w:t xml:space="preserve"> + BP </w:t>
      </w:r>
      <w:r>
        <w:rPr>
          <w:i/>
          <w:vertAlign w:val="subscript"/>
          <w:lang w:val="es-MX"/>
        </w:rPr>
        <w:t>y-1</w:t>
      </w:r>
      <w:r>
        <w:rPr>
          <w:b w:val="0"/>
          <w:lang w:val="es-MX"/>
        </w:rPr>
        <w:t>)/2</w:t>
      </w:r>
      <w:r>
        <w:rPr>
          <w:i/>
          <w:lang w:val="es-MX"/>
        </w:rPr>
        <w:t xml:space="preserve"> </w:t>
      </w:r>
      <w:r>
        <w:rPr>
          <w:lang w:val="es-MX"/>
        </w:rPr>
        <w:t xml:space="preserve">* TLMP </w:t>
      </w:r>
      <w:r>
        <w:rPr>
          <w:i/>
          <w:vertAlign w:val="subscript"/>
          <w:lang w:val="es-MX"/>
        </w:rPr>
        <w:t>y</w:t>
      </w:r>
      <w:r>
        <w:rPr>
          <w:lang w:val="es-MX"/>
        </w:rPr>
        <w:t>) / (</w:t>
      </w:r>
      <w:r w:rsidRPr="006F784F">
        <w:rPr>
          <w:position w:val="-22"/>
        </w:rPr>
        <w:object w:dxaOrig="220" w:dyaOrig="460">
          <v:shape id="_x0000_i1026" type="#_x0000_t75" style="width:11.25pt;height:22.5pt" o:ole="">
            <v:imagedata r:id="rId10" o:title=""/>
          </v:shape>
          <o:OLEObject Type="Embed" ProgID="Equation.3" ShapeID="_x0000_i1026" DrawAspect="Content" ObjectID="_1368536847" r:id="rId12"/>
        </w:object>
      </w:r>
      <w:r>
        <w:rPr>
          <w:lang w:val="es-MX"/>
        </w:rPr>
        <w:t xml:space="preserve">TLMP </w:t>
      </w:r>
      <w:r>
        <w:rPr>
          <w:i/>
          <w:vertAlign w:val="subscript"/>
          <w:lang w:val="es-MX"/>
        </w:rPr>
        <w:t>y</w:t>
      </w:r>
      <w:r>
        <w:rPr>
          <w:lang w:val="es-MX"/>
        </w:rPr>
        <w:t>) +  TWAR</w:t>
      </w:r>
    </w:p>
    <w:p w:rsidR="005F7171" w:rsidRPr="009D0955" w:rsidRDefault="005F7171" w:rsidP="005F7171">
      <w:pPr>
        <w:pStyle w:val="FormulaBold"/>
        <w:ind w:left="3150" w:hanging="2430"/>
        <w:rPr>
          <w:b w:val="0"/>
          <w:lang w:val="es-MX"/>
        </w:rPr>
      </w:pPr>
      <w:r w:rsidRPr="00D661BC">
        <w:rPr>
          <w:b w:val="0"/>
          <w:lang w:val="es-MX"/>
        </w:rPr>
        <w:t>Where:</w:t>
      </w:r>
    </w:p>
    <w:p w:rsidR="005F7171" w:rsidRDefault="005F7171" w:rsidP="005F7171">
      <w:pPr>
        <w:pStyle w:val="FormulaBold"/>
        <w:ind w:left="3150" w:hanging="2430"/>
        <w:rPr>
          <w:lang w:val="es-MX"/>
        </w:rPr>
      </w:pPr>
      <w:r>
        <w:rPr>
          <w:lang w:val="es-MX"/>
        </w:rPr>
        <w:t>TWAR</w:t>
      </w:r>
      <w:r>
        <w:rPr>
          <w:lang w:val="es-MX"/>
        </w:rPr>
        <w:tab/>
        <w:t>=</w:t>
      </w:r>
      <w:r>
        <w:rPr>
          <w:lang w:val="es-MX"/>
        </w:rPr>
        <w:tab/>
      </w:r>
      <w:r w:rsidRPr="006F784F">
        <w:rPr>
          <w:position w:val="-22"/>
        </w:rPr>
        <w:object w:dxaOrig="220" w:dyaOrig="460">
          <v:shape id="_x0000_i1027" type="#_x0000_t75" style="width:11.25pt;height:22.5pt" o:ole="">
            <v:imagedata r:id="rId10" o:title=""/>
          </v:shape>
          <o:OLEObject Type="Embed" ProgID="Equation.3" ShapeID="_x0000_i1027" DrawAspect="Content" ObjectID="_1368536848" r:id="rId13"/>
        </w:object>
      </w:r>
      <w:r>
        <w:rPr>
          <w:lang w:val="es-MX"/>
        </w:rPr>
        <w:t xml:space="preserve">((ARI </w:t>
      </w:r>
      <w:r>
        <w:rPr>
          <w:i/>
          <w:vertAlign w:val="subscript"/>
          <w:lang w:val="es-MX"/>
        </w:rPr>
        <w:t>y</w:t>
      </w:r>
      <w:r>
        <w:rPr>
          <w:lang w:val="es-MX"/>
        </w:rPr>
        <w:t xml:space="preserve"> * TLMP </w:t>
      </w:r>
      <w:r>
        <w:rPr>
          <w:i/>
          <w:vertAlign w:val="subscript"/>
          <w:lang w:val="es-MX"/>
        </w:rPr>
        <w:t>y</w:t>
      </w:r>
      <w:r>
        <w:rPr>
          <w:lang w:val="es-MX"/>
        </w:rPr>
        <w:t>) / (</w:t>
      </w:r>
      <w:r w:rsidRPr="006F784F">
        <w:rPr>
          <w:position w:val="-22"/>
        </w:rPr>
        <w:object w:dxaOrig="220" w:dyaOrig="460">
          <v:shape id="_x0000_i1028" type="#_x0000_t75" style="width:11.25pt;height:22.5pt" o:ole="">
            <v:imagedata r:id="rId10" o:title=""/>
          </v:shape>
          <o:OLEObject Type="Embed" ProgID="Equation.3" ShapeID="_x0000_i1028" DrawAspect="Content" ObjectID="_1368536849" r:id="rId14"/>
        </w:object>
      </w:r>
      <w:r>
        <w:rPr>
          <w:lang w:val="es-MX"/>
        </w:rPr>
        <w:t xml:space="preserve">TLMP </w:t>
      </w:r>
      <w:r>
        <w:rPr>
          <w:i/>
          <w:vertAlign w:val="subscript"/>
          <w:lang w:val="es-MX"/>
        </w:rPr>
        <w:t>y</w:t>
      </w:r>
      <w:r>
        <w:rPr>
          <w:lang w:val="es-MX"/>
        </w:rPr>
        <w:t xml:space="preserve">) </w:t>
      </w:r>
    </w:p>
    <w:p w:rsidR="005F7171" w:rsidRDefault="005F7171" w:rsidP="005F7171">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0"/>
        <w:gridCol w:w="772"/>
        <w:gridCol w:w="7828"/>
      </w:tblGrid>
      <w:tr w:rsidR="005F7171" w:rsidTr="005F7171">
        <w:trPr>
          <w:cantSplit/>
          <w:tblHeader/>
        </w:trPr>
        <w:tc>
          <w:tcPr>
            <w:tcW w:w="1120" w:type="dxa"/>
          </w:tcPr>
          <w:p w:rsidR="005F7171" w:rsidRDefault="005F7171" w:rsidP="005F7171">
            <w:pPr>
              <w:pStyle w:val="TableHead"/>
            </w:pPr>
            <w:r>
              <w:t>Variable</w:t>
            </w:r>
          </w:p>
        </w:tc>
        <w:tc>
          <w:tcPr>
            <w:tcW w:w="0" w:type="auto"/>
          </w:tcPr>
          <w:p w:rsidR="005F7171" w:rsidRDefault="005F7171" w:rsidP="005F7171">
            <w:pPr>
              <w:pStyle w:val="TableHead"/>
            </w:pPr>
            <w:r>
              <w:t>Unit</w:t>
            </w:r>
          </w:p>
        </w:tc>
        <w:tc>
          <w:tcPr>
            <w:tcW w:w="0" w:type="auto"/>
          </w:tcPr>
          <w:p w:rsidR="005F7171" w:rsidRDefault="005F7171" w:rsidP="005F7171">
            <w:pPr>
              <w:pStyle w:val="TableHead"/>
            </w:pPr>
            <w:r>
              <w:t>Definition</w:t>
            </w:r>
          </w:p>
        </w:tc>
      </w:tr>
      <w:tr w:rsidR="005F7171" w:rsidTr="005F7171">
        <w:trPr>
          <w:cantSplit/>
        </w:trPr>
        <w:tc>
          <w:tcPr>
            <w:tcW w:w="1120" w:type="dxa"/>
          </w:tcPr>
          <w:p w:rsidR="005F7171" w:rsidRDefault="005F7171" w:rsidP="005F7171">
            <w:pPr>
              <w:pStyle w:val="TableBody"/>
            </w:pPr>
            <w:r>
              <w:t>AABP</w:t>
            </w:r>
          </w:p>
        </w:tc>
        <w:tc>
          <w:tcPr>
            <w:tcW w:w="0" w:type="auto"/>
          </w:tcPr>
          <w:p w:rsidR="005F7171" w:rsidRDefault="005F7171" w:rsidP="005F7171">
            <w:pPr>
              <w:pStyle w:val="TableBody"/>
            </w:pPr>
            <w:r>
              <w:t>MW</w:t>
            </w:r>
          </w:p>
        </w:tc>
        <w:tc>
          <w:tcPr>
            <w:tcW w:w="0" w:type="auto"/>
          </w:tcPr>
          <w:p w:rsidR="005F7171" w:rsidRDefault="005F7171" w:rsidP="005F7171">
            <w:pPr>
              <w:pStyle w:val="TableBody"/>
            </w:pPr>
            <w:r>
              <w:rPr>
                <w:i/>
              </w:rPr>
              <w:t>Adjusted Aggregated Base Point</w:t>
            </w:r>
            <w:r>
              <w:t>—The Generation Resource’s aggregated Base Point adjusted for Ancillary Service deployments, for the 15-minute Settlement Interval.  Where for a Combined Cycle Train, AABP is calculated for the Combined Cycle Train considering all SCED Dispatch Instructions to any Combined Cycle Generation Resources within the Combined Cycle Train.</w:t>
            </w:r>
          </w:p>
        </w:tc>
      </w:tr>
      <w:tr w:rsidR="005F7171" w:rsidTr="005F7171">
        <w:trPr>
          <w:cantSplit/>
        </w:trPr>
        <w:tc>
          <w:tcPr>
            <w:tcW w:w="1120" w:type="dxa"/>
          </w:tcPr>
          <w:p w:rsidR="005F7171" w:rsidRDefault="005F7171" w:rsidP="005F7171">
            <w:pPr>
              <w:pStyle w:val="TableBody"/>
            </w:pPr>
            <w:r>
              <w:t>BP</w:t>
            </w:r>
            <w:r w:rsidRPr="004965A9">
              <w:rPr>
                <w:i/>
              </w:rPr>
              <w:t xml:space="preserve"> </w:t>
            </w:r>
            <w:r w:rsidRPr="004965A9">
              <w:rPr>
                <w:i/>
                <w:vertAlign w:val="subscript"/>
              </w:rPr>
              <w:t>y</w:t>
            </w:r>
          </w:p>
        </w:tc>
        <w:tc>
          <w:tcPr>
            <w:tcW w:w="0" w:type="auto"/>
          </w:tcPr>
          <w:p w:rsidR="005F7171" w:rsidRDefault="005F7171" w:rsidP="005F7171">
            <w:pPr>
              <w:pStyle w:val="TableBody"/>
            </w:pPr>
            <w:r>
              <w:t>MW</w:t>
            </w:r>
          </w:p>
        </w:tc>
        <w:tc>
          <w:tcPr>
            <w:tcW w:w="0" w:type="auto"/>
          </w:tcPr>
          <w:p w:rsidR="005F7171" w:rsidRDefault="005F7171" w:rsidP="005F7171">
            <w:pPr>
              <w:pStyle w:val="TableBody"/>
            </w:pPr>
            <w:r>
              <w:rPr>
                <w:i/>
              </w:rPr>
              <w:t>Base Point by interval</w:t>
            </w:r>
            <w:r>
              <w:t xml:space="preserve">—The Base Point for the Generation Resource at the Resource Node, for the SCED interval </w:t>
            </w:r>
            <w:r>
              <w:rPr>
                <w:i/>
              </w:rPr>
              <w:t>y</w:t>
            </w:r>
            <w:r>
              <w:t>.</w:t>
            </w:r>
          </w:p>
        </w:tc>
      </w:tr>
      <w:tr w:rsidR="005F7171" w:rsidTr="005F7171">
        <w:trPr>
          <w:cantSplit/>
        </w:trPr>
        <w:tc>
          <w:tcPr>
            <w:tcW w:w="1120" w:type="dxa"/>
          </w:tcPr>
          <w:p w:rsidR="005F7171" w:rsidRDefault="005F7171" w:rsidP="005F7171">
            <w:pPr>
              <w:pStyle w:val="TableBody"/>
            </w:pPr>
            <w:r>
              <w:t xml:space="preserve">TLMP </w:t>
            </w:r>
            <w:r w:rsidRPr="004965A9">
              <w:rPr>
                <w:i/>
                <w:vertAlign w:val="subscript"/>
              </w:rPr>
              <w:t>y</w:t>
            </w:r>
          </w:p>
        </w:tc>
        <w:tc>
          <w:tcPr>
            <w:tcW w:w="0" w:type="auto"/>
          </w:tcPr>
          <w:p w:rsidR="005F7171" w:rsidRDefault="005F7171" w:rsidP="005F7171">
            <w:pPr>
              <w:pStyle w:val="TableBody"/>
            </w:pPr>
            <w:r>
              <w:t>second</w:t>
            </w:r>
          </w:p>
        </w:tc>
        <w:tc>
          <w:tcPr>
            <w:tcW w:w="0" w:type="auto"/>
          </w:tcPr>
          <w:p w:rsidR="005F7171" w:rsidRDefault="005F7171" w:rsidP="005F7171">
            <w:pPr>
              <w:pStyle w:val="TableBody"/>
            </w:pPr>
            <w:r>
              <w:rPr>
                <w:i/>
                <w:iCs w:val="0"/>
              </w:rPr>
              <w:t>Duration of SCED interval per interval</w:t>
            </w:r>
            <w:r>
              <w:t xml:space="preserve">—The duration of the portion of the SCED interval </w:t>
            </w:r>
            <w:r>
              <w:rPr>
                <w:i/>
                <w:iCs w:val="0"/>
              </w:rPr>
              <w:t>y</w:t>
            </w:r>
            <w:r>
              <w:rPr>
                <w:iCs w:val="0"/>
              </w:rPr>
              <w:t xml:space="preserve"> within the 15-minute Settlement Interval</w:t>
            </w:r>
            <w:r>
              <w:t>.</w:t>
            </w:r>
          </w:p>
        </w:tc>
      </w:tr>
      <w:tr w:rsidR="005F7171" w:rsidTr="005F7171">
        <w:trPr>
          <w:cantSplit/>
        </w:trPr>
        <w:tc>
          <w:tcPr>
            <w:tcW w:w="1120" w:type="dxa"/>
          </w:tcPr>
          <w:p w:rsidR="005F7171" w:rsidRDefault="005F7171" w:rsidP="005F7171">
            <w:pPr>
              <w:pStyle w:val="TableBody"/>
            </w:pPr>
            <w:r>
              <w:t>TWAR</w:t>
            </w:r>
          </w:p>
        </w:tc>
        <w:tc>
          <w:tcPr>
            <w:tcW w:w="0" w:type="auto"/>
          </w:tcPr>
          <w:p w:rsidR="005F7171" w:rsidRDefault="005F7171" w:rsidP="005F7171">
            <w:pPr>
              <w:pStyle w:val="TableBody"/>
            </w:pPr>
            <w:r>
              <w:t>MW</w:t>
            </w:r>
          </w:p>
        </w:tc>
        <w:tc>
          <w:tcPr>
            <w:tcW w:w="0" w:type="auto"/>
          </w:tcPr>
          <w:p w:rsidR="005F7171" w:rsidRDefault="005F7171" w:rsidP="005F7171">
            <w:pPr>
              <w:pStyle w:val="TableBody"/>
            </w:pPr>
            <w:r>
              <w:rPr>
                <w:i/>
              </w:rPr>
              <w:t>Time-Weighted Average Regulation</w:t>
            </w:r>
            <w:r>
              <w:t>—The amount of regulation that the Generation Resource should have produced based on the deployment signals as calculated by the Load Frequency Control (LFC) within the 15-minute Settlement Interval.</w:t>
            </w:r>
          </w:p>
        </w:tc>
      </w:tr>
      <w:tr w:rsidR="005F7171" w:rsidTr="005F7171">
        <w:trPr>
          <w:cantSplit/>
        </w:trPr>
        <w:tc>
          <w:tcPr>
            <w:tcW w:w="1120" w:type="dxa"/>
          </w:tcPr>
          <w:p w:rsidR="005F7171" w:rsidRDefault="005F7171" w:rsidP="005F7171">
            <w:pPr>
              <w:pStyle w:val="TableBody"/>
            </w:pPr>
            <w:r>
              <w:t>ARI</w:t>
            </w:r>
            <w:r>
              <w:rPr>
                <w:i/>
                <w:vertAlign w:val="subscript"/>
                <w:lang w:val="fr-FR"/>
              </w:rPr>
              <w:t xml:space="preserve"> y</w:t>
            </w:r>
          </w:p>
        </w:tc>
        <w:tc>
          <w:tcPr>
            <w:tcW w:w="0" w:type="auto"/>
          </w:tcPr>
          <w:p w:rsidR="005F7171" w:rsidRDefault="005F7171" w:rsidP="005F7171">
            <w:pPr>
              <w:pStyle w:val="TableBody"/>
            </w:pPr>
            <w:r>
              <w:t>MW</w:t>
            </w:r>
          </w:p>
        </w:tc>
        <w:tc>
          <w:tcPr>
            <w:tcW w:w="0" w:type="auto"/>
          </w:tcPr>
          <w:p w:rsidR="005F7171" w:rsidRDefault="005F7171" w:rsidP="005F7171">
            <w:pPr>
              <w:pStyle w:val="TableBody"/>
            </w:pPr>
            <w:r>
              <w:rPr>
                <w:i/>
              </w:rPr>
              <w:t>Average Regulation Instruction</w:t>
            </w:r>
            <w:r>
              <w:t>—The amount of regulation that the Generation Resource should have produced based on the deployment signals as calculated by the LFC within the SCED interval.</w:t>
            </w:r>
          </w:p>
        </w:tc>
      </w:tr>
      <w:tr w:rsidR="005F7171" w:rsidTr="005F7171">
        <w:trPr>
          <w:cantSplit/>
        </w:trPr>
        <w:tc>
          <w:tcPr>
            <w:tcW w:w="1120" w:type="dxa"/>
          </w:tcPr>
          <w:p w:rsidR="005F7171" w:rsidRPr="00851EF1" w:rsidRDefault="005F7171" w:rsidP="005F7171">
            <w:pPr>
              <w:pStyle w:val="TableBody"/>
              <w:rPr>
                <w:i/>
              </w:rPr>
            </w:pPr>
            <w:r w:rsidRPr="00D661BC">
              <w:rPr>
                <w:i/>
              </w:rPr>
              <w:t>y</w:t>
            </w:r>
          </w:p>
        </w:tc>
        <w:tc>
          <w:tcPr>
            <w:tcW w:w="0" w:type="auto"/>
          </w:tcPr>
          <w:p w:rsidR="005F7171" w:rsidRDefault="005F7171" w:rsidP="005F7171">
            <w:pPr>
              <w:pStyle w:val="TableBody"/>
            </w:pPr>
            <w:r>
              <w:t>none</w:t>
            </w:r>
          </w:p>
        </w:tc>
        <w:tc>
          <w:tcPr>
            <w:tcW w:w="0" w:type="auto"/>
          </w:tcPr>
          <w:p w:rsidR="005F7171" w:rsidRDefault="005F7171" w:rsidP="005F7171">
            <w:pPr>
              <w:pStyle w:val="TableBody"/>
            </w:pPr>
            <w:r>
              <w:t>A SCED interval in the Settlement Interval.  The summation is over the total number of SCED runs that cover the 15-minute Settlement Interval.</w:t>
            </w:r>
          </w:p>
        </w:tc>
      </w:tr>
    </w:tbl>
    <w:p w:rsidR="005F7171" w:rsidRDefault="005F7171" w:rsidP="005F7171"/>
    <w:p w:rsidR="005F7171" w:rsidRDefault="005F7171" w:rsidP="005F7171">
      <w:pPr>
        <w:pStyle w:val="H5"/>
      </w:pPr>
      <w:bookmarkStart w:id="77" w:name="_Toc141777781"/>
      <w:bookmarkStart w:id="78" w:name="_Toc203961362"/>
      <w:bookmarkStart w:id="79" w:name="_Toc283801868"/>
      <w:r w:rsidRPr="005051E3">
        <w:t>8.1.1.4.1</w:t>
      </w:r>
      <w:r w:rsidRPr="005051E3">
        <w:tab/>
        <w:t>Regulation Service and Generation Resource</w:t>
      </w:r>
      <w:r>
        <w:t>/Controllable Load Resource</w:t>
      </w:r>
      <w:r w:rsidRPr="005051E3">
        <w:t xml:space="preserve"> Energy Deployment </w:t>
      </w:r>
      <w:bookmarkEnd w:id="77"/>
      <w:bookmarkEnd w:id="78"/>
      <w:r w:rsidRPr="005051E3">
        <w:t>Performance</w:t>
      </w:r>
      <w:bookmarkEnd w:id="79"/>
    </w:p>
    <w:p w:rsidR="005F7171" w:rsidRDefault="005F7171" w:rsidP="005F7171">
      <w:pPr>
        <w:pStyle w:val="BodyTextIndent"/>
        <w:ind w:hanging="720"/>
      </w:pPr>
      <w:r>
        <w:t>(1)</w:t>
      </w:r>
      <w:r>
        <w:tab/>
        <w:t>ERCOT shall limit the deployment of Regulation Service of each QSE for each LFC cycle equal to 125% of the total amount of Regulation Service in the ERCOT System divided by the number of control cycles in five minutes.</w:t>
      </w:r>
    </w:p>
    <w:p w:rsidR="005F7171" w:rsidRDefault="005F7171" w:rsidP="005F7171">
      <w:pPr>
        <w:pStyle w:val="BodyTextNumbered"/>
      </w:pPr>
      <w:r>
        <w:t>(2)</w:t>
      </w:r>
      <w:r>
        <w:tab/>
        <w:t xml:space="preserve">For those Resources that do not have a </w:t>
      </w:r>
      <w:r w:rsidRPr="00581280">
        <w:t>Resource Status</w:t>
      </w:r>
      <w:r>
        <w:t xml:space="preserve"> of ONDSR or ONDSRREG, ERCOT shall compute the GREDP for each Generation Resource that is On-Line and released to Security-Constrained Economic Dispatch (SCED) Base Point Dispatch </w:t>
      </w:r>
      <w:r>
        <w:lastRenderedPageBreak/>
        <w:t xml:space="preserve">Instructions.  The GREDP is calculated for each five-minute clock interval as a percentage and in MWs for those Resources with a </w:t>
      </w:r>
      <w:r w:rsidRPr="00581280">
        <w:t>Resource Status</w:t>
      </w:r>
      <w:r>
        <w:t xml:space="preserve"> that is not ONDSR or ONDSRREG as follows:</w:t>
      </w:r>
    </w:p>
    <w:p w:rsidR="005F7171" w:rsidRPr="00581280" w:rsidRDefault="005F7171" w:rsidP="005F7171">
      <w:pPr>
        <w:pStyle w:val="BodyTextIndent"/>
        <w:rPr>
          <w:b/>
        </w:rPr>
      </w:pPr>
      <w:r w:rsidRPr="00581280">
        <w:rPr>
          <w:b/>
        </w:rPr>
        <w:t>GREDP (%) = ABS[((ATG – AE</w:t>
      </w:r>
      <w:r>
        <w:rPr>
          <w:b/>
        </w:rPr>
        <w:t>PF</w:t>
      </w:r>
      <w:r w:rsidRPr="00581280">
        <w:rPr>
          <w:b/>
        </w:rPr>
        <w:t>R)/(ABP + ARI)) – 1.0]*100</w:t>
      </w:r>
    </w:p>
    <w:p w:rsidR="005F7171" w:rsidRDefault="005F7171" w:rsidP="005F7171">
      <w:pPr>
        <w:pStyle w:val="BodyTextIndent"/>
        <w:rPr>
          <w:b/>
        </w:rPr>
      </w:pPr>
      <w:r w:rsidRPr="00581280">
        <w:rPr>
          <w:b/>
        </w:rPr>
        <w:t>GREDP(MW) = ABS(ATG – AE</w:t>
      </w:r>
      <w:r>
        <w:rPr>
          <w:b/>
        </w:rPr>
        <w:t>PF</w:t>
      </w:r>
      <w:r w:rsidRPr="00581280">
        <w:rPr>
          <w:b/>
        </w:rPr>
        <w:t>R – ABP - ARI)</w:t>
      </w:r>
    </w:p>
    <w:p w:rsidR="005F7171" w:rsidRDefault="005F7171" w:rsidP="005F7171">
      <w:pPr>
        <w:pStyle w:val="BodyTextIndent"/>
      </w:pPr>
      <w:r>
        <w:t>Where:</w:t>
      </w:r>
    </w:p>
    <w:p w:rsidR="005F7171" w:rsidRDefault="005F7171" w:rsidP="005F7171">
      <w:pPr>
        <w:pStyle w:val="BodyTextIndent"/>
      </w:pPr>
      <w:r>
        <w:t>ATG = Average Telemetered Generation = the average telemetered generation of the Generation Resource for the five-minute clock interval</w:t>
      </w:r>
    </w:p>
    <w:p w:rsidR="005F7171" w:rsidRDefault="005F7171" w:rsidP="005F7171">
      <w:pPr>
        <w:pStyle w:val="BodyTextIndent"/>
      </w:pPr>
      <w:r>
        <w:t>ARI = Average Regulation Instruction  = the amount of regulation that the Generation Resource should have produced based on the LFC deployment signals, calculated by LFC, during each five-minute clock interval</w:t>
      </w:r>
    </w:p>
    <w:p w:rsidR="005F7171" w:rsidRDefault="005F7171" w:rsidP="005F7171">
      <w:pPr>
        <w:pStyle w:val="BodyTextIndent"/>
      </w:pPr>
      <w:r w:rsidRPr="00107D3B">
        <w:rPr>
          <w:iCs w:val="0"/>
        </w:rPr>
        <w:t>E</w:t>
      </w:r>
      <w:r>
        <w:rPr>
          <w:iCs w:val="0"/>
        </w:rPr>
        <w:t>PF</w:t>
      </w:r>
      <w:r w:rsidRPr="00107D3B">
        <w:rPr>
          <w:iCs w:val="0"/>
        </w:rPr>
        <w:t xml:space="preserve">R = Estimated </w:t>
      </w:r>
      <w:r>
        <w:rPr>
          <w:iCs w:val="0"/>
        </w:rPr>
        <w:t xml:space="preserve">Primary Frequency </w:t>
      </w:r>
      <w:r w:rsidRPr="00107D3B">
        <w:rPr>
          <w:iCs w:val="0"/>
        </w:rPr>
        <w:t>Response = if</w:t>
      </w:r>
      <w:r>
        <w:rPr>
          <w:iCs w:val="0"/>
        </w:rPr>
        <w:t xml:space="preserve"> </w:t>
      </w:r>
      <w:r w:rsidRPr="00107D3B">
        <w:rPr>
          <w:iCs w:val="0"/>
        </w:rPr>
        <w:t>(│∆frequency│</w:t>
      </w:r>
      <w:r>
        <w:rPr>
          <w:iCs w:val="0"/>
        </w:rPr>
        <w:t xml:space="preserve">≥ frequency deviation </w:t>
      </w:r>
      <w:r w:rsidRPr="00451E30">
        <w:rPr>
          <w:iCs w:val="0"/>
        </w:rPr>
        <w:t>deadband, (frequency bias * ∆frequency</w:t>
      </w:r>
      <w:r w:rsidRPr="00107D3B">
        <w:rPr>
          <w:iCs w:val="0"/>
        </w:rPr>
        <w:t>)*10,0)</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tblPr>
      <w:tblGrid>
        <w:gridCol w:w="9576"/>
      </w:tblGrid>
      <w:tr w:rsidR="005F7171" w:rsidTr="005F7171">
        <w:tc>
          <w:tcPr>
            <w:tcW w:w="9576" w:type="dxa"/>
            <w:shd w:val="clear" w:color="auto" w:fill="E0E0E0"/>
          </w:tcPr>
          <w:p w:rsidR="005F7171" w:rsidRDefault="005F7171" w:rsidP="005F7171">
            <w:pPr>
              <w:pStyle w:val="Instructions"/>
            </w:pPr>
            <w:r>
              <w:t>[NPRR258:  Replace the above paragraph with the following upon system implementation:]</w:t>
            </w:r>
          </w:p>
          <w:p w:rsidR="005F7171" w:rsidRPr="009E1A24" w:rsidRDefault="005F7171" w:rsidP="005F7171">
            <w:pPr>
              <w:spacing w:after="240"/>
              <w:ind w:left="1440"/>
              <w:rPr>
                <w:iCs/>
              </w:rPr>
            </w:pPr>
            <w:r w:rsidRPr="009E1A24">
              <w:t>∆frequency is actual frequency minus 60 Hz</w:t>
            </w:r>
          </w:p>
          <w:p w:rsidR="005F7171" w:rsidRPr="00B32BE6" w:rsidRDefault="005F7171" w:rsidP="005F7171">
            <w:pPr>
              <w:spacing w:after="240"/>
              <w:ind w:left="1440"/>
              <w:rPr>
                <w:sz w:val="28"/>
              </w:rPr>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tc>
      </w:tr>
    </w:tbl>
    <w:p w:rsidR="005F7171" w:rsidRDefault="005F7171" w:rsidP="005F7171">
      <w:pPr>
        <w:pStyle w:val="BodyTextIndent"/>
        <w:spacing w:after="0"/>
        <w:rPr>
          <w:iCs w:val="0"/>
        </w:rPr>
      </w:pPr>
    </w:p>
    <w:p w:rsidR="005F7171" w:rsidRDefault="005F7171" w:rsidP="005F7171">
      <w:pPr>
        <w:pStyle w:val="BodyTextIndent"/>
      </w:pPr>
      <w:r>
        <w:t xml:space="preserve">AEPFR = Average Estimated Primary Frequency Response = </w:t>
      </w:r>
      <w:r>
        <w:rPr>
          <w:iCs w:val="0"/>
        </w:rPr>
        <w:t>an Estimated Primary Frequency Response will be calculated</w:t>
      </w:r>
      <w:r>
        <w:t xml:space="preserve"> every four seconds using a Resource specific frequency bias (MW/0.1 Hz) and Governor Dead-Band (Hz), both provided by the Resource Entity, and the frequency deviation (Hz) and averaged for the five-minute clock interval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tblPr>
      <w:tblGrid>
        <w:gridCol w:w="9576"/>
      </w:tblGrid>
      <w:tr w:rsidR="005F7171" w:rsidTr="005F7171">
        <w:tc>
          <w:tcPr>
            <w:tcW w:w="9576" w:type="dxa"/>
            <w:shd w:val="clear" w:color="auto" w:fill="E0E0E0"/>
          </w:tcPr>
          <w:p w:rsidR="005F7171" w:rsidRDefault="005F7171" w:rsidP="005F7171">
            <w:pPr>
              <w:pStyle w:val="Instructions"/>
            </w:pPr>
            <w:r>
              <w:t>[NPRR258:  Replace the above paragraph with the following upon system implementation:]</w:t>
            </w:r>
          </w:p>
          <w:p w:rsidR="005F7171" w:rsidRPr="00B32BE6" w:rsidRDefault="005F7171" w:rsidP="005F7171">
            <w:pPr>
              <w:spacing w:after="240"/>
              <w:ind w:left="1440"/>
              <w:rPr>
                <w:sz w:val="28"/>
              </w:rPr>
            </w:pPr>
            <w:r w:rsidRPr="009E1A24">
              <w:rPr>
                <w:iCs/>
              </w:rPr>
              <w:t xml:space="preserve">AEPFR = Average Estimated </w:t>
            </w:r>
            <w:r w:rsidRPr="009E1A24">
              <w:t>Primary Frequency Response</w:t>
            </w:r>
            <w:r w:rsidRPr="009E1A24">
              <w:rPr>
                <w:iCs/>
              </w:rPr>
              <w:t>= The</w:t>
            </w:r>
            <w:r w:rsidRPr="009E1A24">
              <w:t xml:space="preserve"> Estimated Primary Frequency Response (MW) will be calculated</w:t>
            </w:r>
            <w:r w:rsidRPr="009E1A24">
              <w:rPr>
                <w:iCs/>
              </w:rPr>
              <w:t xml:space="preserve"> every four seconds using a Resource specific droop value where 5% droop = 0.05 the Governor Dead-Band (Hz) and Resource HSL (MW) provided by the Resource Entity, and the frequency deviation (Hz) from 60 Hz and averaged for the five-minute clock interval</w:t>
            </w:r>
          </w:p>
        </w:tc>
      </w:tr>
    </w:tbl>
    <w:p w:rsidR="005F7171" w:rsidRDefault="005F7171" w:rsidP="005F7171">
      <w:pPr>
        <w:ind w:left="1440"/>
        <w:rPr>
          <w:iCs/>
          <w:highlight w:val="yellow"/>
        </w:rPr>
      </w:pPr>
    </w:p>
    <w:p w:rsidR="005F7171" w:rsidRDefault="005F7171" w:rsidP="005F7171">
      <w:pPr>
        <w:pStyle w:val="BodyTextIndent"/>
      </w:pPr>
      <w:r>
        <w:lastRenderedPageBreak/>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Energy Management System (EMS).  In the event that the SCED Base Point is received after the five minute ramp period, the linearly ramped Base Point will continue at a constant value equal to the ending four second value of the five-minute ramp.</w:t>
      </w:r>
    </w:p>
    <w:p w:rsidR="005F7171" w:rsidRDefault="005F7171" w:rsidP="005F7171">
      <w:pPr>
        <w:pStyle w:val="BodyTextNumbered"/>
      </w:pPr>
      <w:r>
        <w:t>(3)</w:t>
      </w:r>
      <w:r>
        <w:tab/>
        <w:t xml:space="preserve">For all of a QSE’s Resources that have a </w:t>
      </w:r>
      <w:r w:rsidRPr="00581280">
        <w:t>Resource Status</w:t>
      </w:r>
      <w:r>
        <w:t xml:space="preserve"> of ONDSR or ONDSRREG (“DSR Portfolio”), ERCOT shall calculate an aggregate GREDP as a percentage and in MWs for those Resources as follows:</w:t>
      </w:r>
    </w:p>
    <w:p w:rsidR="005F7171" w:rsidRPr="00581280" w:rsidRDefault="005F7171" w:rsidP="005F7171">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Pr>
          <w:b/>
          <w:sz w:val="20"/>
          <w:vertAlign w:val="subscript"/>
        </w:rPr>
        <w:t xml:space="preserve"> </w:t>
      </w:r>
      <w:r w:rsidRPr="00581280">
        <w:rPr>
          <w:b/>
        </w:rPr>
        <w:t xml:space="preserve">DBPOS + Intra-QSE Purchase – Intra-QSE Sale </w:t>
      </w:r>
      <w:r>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rsidR="005F7171" w:rsidRDefault="005F7171" w:rsidP="005F7171">
      <w:pPr>
        <w:pStyle w:val="BodyTextIndent"/>
      </w:pPr>
      <w:r w:rsidRPr="00581280">
        <w:rPr>
          <w:b/>
        </w:rPr>
        <w:t>GREDP</w:t>
      </w:r>
      <w:r>
        <w:rPr>
          <w:b/>
        </w:rPr>
        <w:t xml:space="preserve"> </w:t>
      </w:r>
      <w:r w:rsidRPr="00581280">
        <w:rPr>
          <w:b/>
        </w:rPr>
        <w:t>(MW) = ABS(</w:t>
      </w:r>
      <w:r w:rsidRPr="00581280">
        <w:rPr>
          <w:b/>
          <w:sz w:val="36"/>
        </w:rPr>
        <w:t>∑</w:t>
      </w:r>
      <w:r w:rsidRPr="00581280">
        <w:rPr>
          <w:b/>
          <w:i/>
          <w:sz w:val="20"/>
          <w:vertAlign w:val="subscript"/>
        </w:rPr>
        <w:t>DSR</w:t>
      </w:r>
      <w:r>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Pr>
          <w:b/>
        </w:rPr>
        <w:t xml:space="preserve"> </w:t>
      </w:r>
      <w:r w:rsidRPr="00581280">
        <w:rPr>
          <w:b/>
        </w:rPr>
        <w:t>AE</w:t>
      </w:r>
      <w:r>
        <w:rPr>
          <w:b/>
        </w:rPr>
        <w:t>PF</w:t>
      </w:r>
      <w:r w:rsidRPr="00581280">
        <w:rPr>
          <w:b/>
        </w:rPr>
        <w:t xml:space="preserve">R - </w:t>
      </w:r>
      <w:r w:rsidRPr="00581280">
        <w:rPr>
          <w:b/>
          <w:sz w:val="36"/>
        </w:rPr>
        <w:t>∑</w:t>
      </w:r>
      <w:r w:rsidRPr="00581280">
        <w:rPr>
          <w:b/>
          <w:i/>
          <w:sz w:val="20"/>
          <w:vertAlign w:val="subscript"/>
        </w:rPr>
        <w:t>DSR</w:t>
      </w:r>
      <w:r>
        <w:rPr>
          <w:b/>
          <w:sz w:val="20"/>
          <w:vertAlign w:val="subscript"/>
        </w:rPr>
        <w:t xml:space="preserve"> </w:t>
      </w:r>
      <w:r w:rsidRPr="00581280">
        <w:rPr>
          <w:b/>
        </w:rPr>
        <w:t>ARI)</w:t>
      </w:r>
    </w:p>
    <w:p w:rsidR="005F7171" w:rsidRDefault="005F7171" w:rsidP="005F7171">
      <w:pPr>
        <w:pStyle w:val="BodyTextIndent"/>
        <w:ind w:hanging="720"/>
      </w:pPr>
      <w:r>
        <w:t>Where:</w:t>
      </w:r>
    </w:p>
    <w:p w:rsidR="005F7171" w:rsidRDefault="005F7171" w:rsidP="005F7171">
      <w:pPr>
        <w:pStyle w:val="BodyTextIndent"/>
      </w:pPr>
      <w:r>
        <w:rPr>
          <w:sz w:val="36"/>
        </w:rPr>
        <w:t>∑</w:t>
      </w:r>
      <w:r w:rsidRPr="00581280">
        <w:rPr>
          <w:i/>
          <w:sz w:val="20"/>
          <w:vertAlign w:val="subscript"/>
        </w:rPr>
        <w:t>DSR</w:t>
      </w:r>
      <w:r>
        <w:t xml:space="preserve"> ATG = Sum of Average Telemetered Generation for all Resources with a </w:t>
      </w:r>
      <w:r w:rsidRPr="00581280">
        <w:t>Resource Status</w:t>
      </w:r>
      <w:r>
        <w:t xml:space="preserve"> of ONDSR or ONDSRREG of the QSE for the five-minute clock interval</w:t>
      </w:r>
    </w:p>
    <w:p w:rsidR="005F7171" w:rsidRDefault="005F7171" w:rsidP="005F7171">
      <w:pPr>
        <w:pStyle w:val="BodyTextIndent"/>
      </w:pPr>
      <w:r>
        <w:rPr>
          <w:sz w:val="36"/>
        </w:rPr>
        <w:t>∑</w:t>
      </w:r>
      <w:r w:rsidRPr="00581280">
        <w:rPr>
          <w:i/>
          <w:sz w:val="20"/>
          <w:vertAlign w:val="subscript"/>
        </w:rPr>
        <w:t>DSR</w:t>
      </w:r>
      <w:r>
        <w:rPr>
          <w:sz w:val="20"/>
          <w:vertAlign w:val="subscript"/>
        </w:rPr>
        <w:t xml:space="preserve"> </w:t>
      </w:r>
      <w:r>
        <w:t xml:space="preserve">ARI = Sum of Average Regulation Instruction for all Resources with a </w:t>
      </w:r>
      <w:r w:rsidRPr="00581280">
        <w:t>Resource Status</w:t>
      </w:r>
      <w:r>
        <w:t xml:space="preserve"> of ONDSR or ONDSRREG of the QSE for the five-minute clock interval</w:t>
      </w:r>
    </w:p>
    <w:p w:rsidR="005F7171" w:rsidRDefault="005F7171" w:rsidP="005F7171">
      <w:pPr>
        <w:pStyle w:val="BodyTextIndent"/>
      </w:pPr>
      <w:r>
        <w:t>ATDSRL = Average Telemetered Dynamically Scheduled Resource (DSR) Load = the average telemetered DSR Load for the QSE for the five-minute clock interval</w:t>
      </w:r>
    </w:p>
    <w:p w:rsidR="005F7171" w:rsidRDefault="005F7171" w:rsidP="005F7171">
      <w:pPr>
        <w:pStyle w:val="BodyTextIndent"/>
      </w:pPr>
      <w:r>
        <w:t>Intra-QSE Purchase = Energy Trade where the QSE is both the buyer and seller with the flag set to “Purchase”</w:t>
      </w:r>
    </w:p>
    <w:p w:rsidR="005F7171" w:rsidRDefault="005F7171" w:rsidP="005F7171">
      <w:pPr>
        <w:pStyle w:val="BodyTextIndent"/>
      </w:pPr>
      <w:r>
        <w:t>Intra-QSE Sale = Energy Trade where the QSE is both the buyer and seller with the flag set to “Sale”</w:t>
      </w:r>
    </w:p>
    <w:p w:rsidR="005F7171" w:rsidRDefault="005F7171" w:rsidP="005F7171">
      <w:pPr>
        <w:pStyle w:val="BodyTextIndent"/>
      </w:pPr>
      <w:r>
        <w:rPr>
          <w:sz w:val="36"/>
        </w:rPr>
        <w:t>∑</w:t>
      </w:r>
      <w:r w:rsidRPr="00581280">
        <w:rPr>
          <w:i/>
          <w:vertAlign w:val="subscript"/>
        </w:rPr>
        <w:t>DSR</w:t>
      </w:r>
      <w:r>
        <w:rPr>
          <w:vertAlign w:val="subscript"/>
        </w:rPr>
        <w:t xml:space="preserve"> </w:t>
      </w:r>
      <w:r>
        <w:t xml:space="preserve">AEPFR = Sum of Average Estimated Primary Frequency Response for all Resources with a </w:t>
      </w:r>
      <w:r w:rsidRPr="00581280">
        <w:t>Resource Status</w:t>
      </w:r>
      <w:r>
        <w:t xml:space="preserve"> of ONDSR or ONDSRREG of the QSE for the five-minute clock interval</w:t>
      </w:r>
    </w:p>
    <w:p w:rsidR="005F7171" w:rsidRDefault="005F7171" w:rsidP="005F7171">
      <w:pPr>
        <w:pStyle w:val="BodyTextIndent"/>
      </w:pPr>
      <w:r>
        <w:rPr>
          <w:sz w:val="36"/>
        </w:rPr>
        <w:t>∑</w:t>
      </w:r>
      <w:r w:rsidRPr="00581280">
        <w:rPr>
          <w:i/>
          <w:vertAlign w:val="subscript"/>
        </w:rPr>
        <w:t>DSR</w:t>
      </w:r>
      <w:r>
        <w:rPr>
          <w:vertAlign w:val="subscript"/>
        </w:rPr>
        <w:t xml:space="preserve"> </w:t>
      </w:r>
      <w:r>
        <w:t xml:space="preserve">DBPOS = Sum of the difference between a linearly ramped Base Point minus Output Schedule for all Resources with a </w:t>
      </w:r>
      <w:r w:rsidRPr="00581280">
        <w:t>Resource Status</w:t>
      </w:r>
      <w:r>
        <w:t xml:space="preserve"> of ONDSR or ONDSRREG of </w:t>
      </w:r>
      <w:r>
        <w:lastRenderedPageBreak/>
        <w:t>the QSE for the five-minute clock interval.  The linearly ramped Base Point is calculated every four seconds such that it ramps from its initial value to the SCED Base point over a five minute period</w:t>
      </w:r>
    </w:p>
    <w:p w:rsidR="005F7171" w:rsidRDefault="005F7171" w:rsidP="005F7171">
      <w:pPr>
        <w:pStyle w:val="BodyTextIndent"/>
      </w:pPr>
      <w:r>
        <w:t>ARRDDSRLR = Average Responsive Reserve Deployment DSR Load Resource = the average RRS energy deployment for the five-minute clock interval from Load Resources that are part of the DSR Load</w:t>
      </w:r>
    </w:p>
    <w:p w:rsidR="005F7171" w:rsidRDefault="005F7171" w:rsidP="005F7171">
      <w:pPr>
        <w:pStyle w:val="BodyTextIndent"/>
      </w:pPr>
      <w:r>
        <w:t>ANSDDSRLR = Average Non-Spin Deployment DSR Load Resource = the average Non-Spin energy deployment for the five-minute clock interval from Load Resources that are part of the DSR Load</w:t>
      </w:r>
    </w:p>
    <w:p w:rsidR="005F7171" w:rsidRDefault="005F7171" w:rsidP="005F7171">
      <w:pPr>
        <w:spacing w:after="240"/>
        <w:ind w:left="720" w:hanging="720"/>
      </w:pPr>
      <w:r>
        <w:rPr>
          <w:iCs/>
        </w:rPr>
        <w:t>(4)</w:t>
      </w:r>
      <w:r>
        <w:rPr>
          <w:iCs/>
        </w:rPr>
        <w:tab/>
      </w:r>
      <w:r>
        <w:t xml:space="preserve">For Controllable Load Resources that have a </w:t>
      </w:r>
      <w:r w:rsidRPr="00581280">
        <w:t>Resource Status</w:t>
      </w:r>
      <w:r>
        <w:t xml:space="preserve"> of ONRGL or ONRRCLR, ERCOT shall compute the CLREDP.  The CLREDP will be calculated both as a percentage and in MWs as follows:</w:t>
      </w:r>
    </w:p>
    <w:p w:rsidR="005F7171" w:rsidRPr="00581280" w:rsidRDefault="005F7171" w:rsidP="005F7171">
      <w:pPr>
        <w:pStyle w:val="BodyTextIndent"/>
        <w:rPr>
          <w:b/>
        </w:rPr>
      </w:pPr>
      <w:r>
        <w:rPr>
          <w:b/>
        </w:rPr>
        <w:t>CLREDP (%) = ABS[((ATPC + AEPFR)/(ASPC – ANSD – ARRD –</w:t>
      </w:r>
      <w:r w:rsidRPr="00581280">
        <w:rPr>
          <w:b/>
        </w:rPr>
        <w:t xml:space="preserve"> ARI)) – 1.0]*100</w:t>
      </w:r>
    </w:p>
    <w:p w:rsidR="005F7171" w:rsidRDefault="005F7171" w:rsidP="005F7171">
      <w:pPr>
        <w:pStyle w:val="BodyTextIndent"/>
        <w:rPr>
          <w:b/>
        </w:rPr>
      </w:pPr>
      <w:r>
        <w:rPr>
          <w:b/>
        </w:rPr>
        <w:t>CLREDP (MW) = ABS(ATPC</w:t>
      </w:r>
      <w:r w:rsidRPr="00581280">
        <w:rPr>
          <w:b/>
        </w:rPr>
        <w:t xml:space="preserve"> – </w:t>
      </w:r>
      <w:r>
        <w:rPr>
          <w:b/>
        </w:rPr>
        <w:t>(ASPC – AEPFR – ANSD – ARRD</w:t>
      </w:r>
      <w:r w:rsidRPr="00581280">
        <w:rPr>
          <w:b/>
        </w:rPr>
        <w:t xml:space="preserve"> </w:t>
      </w:r>
      <w:r>
        <w:rPr>
          <w:b/>
        </w:rPr>
        <w:t>–</w:t>
      </w:r>
      <w:r w:rsidRPr="00581280">
        <w:rPr>
          <w:b/>
        </w:rPr>
        <w:t xml:space="preserve"> ARI)</w:t>
      </w:r>
      <w:r>
        <w:rPr>
          <w:b/>
        </w:rPr>
        <w:t>)</w:t>
      </w:r>
    </w:p>
    <w:p w:rsidR="005F7171" w:rsidRDefault="005F7171" w:rsidP="005F7171">
      <w:pPr>
        <w:spacing w:after="240"/>
        <w:ind w:left="1440" w:hanging="720"/>
      </w:pPr>
      <w:r>
        <w:t>Where:</w:t>
      </w:r>
    </w:p>
    <w:p w:rsidR="005F7171" w:rsidRDefault="005F7171" w:rsidP="005F7171">
      <w:pPr>
        <w:pStyle w:val="BodyTextIndent"/>
      </w:pPr>
      <w:r>
        <w:t>ATPC = Average Telemetered Power Consumption = the average telemetered power consumption of the Controllable Load Resource for the five-minute clock interval</w:t>
      </w:r>
    </w:p>
    <w:p w:rsidR="005F7171" w:rsidRDefault="005F7171" w:rsidP="005F7171">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rsidR="005F7171" w:rsidRDefault="005F7171" w:rsidP="005F7171">
      <w:pPr>
        <w:pStyle w:val="BodyTextIndent"/>
      </w:pPr>
      <w:r>
        <w:t>AEPFR = Average Estimated Primary Frequency Response = an estimated Primary Frequency Response (MW) will be calculated every four seconds using a Resource specific frequency bias (MW/0.1 Hz) and Governor Dead-Band (Hz), both provided by the Resource Entity, and the frequency deviation (Hz) and averaged for the five-minute clock interval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tblPr>
      <w:tblGrid>
        <w:gridCol w:w="9576"/>
      </w:tblGrid>
      <w:tr w:rsidR="005F7171" w:rsidTr="005F7171">
        <w:tc>
          <w:tcPr>
            <w:tcW w:w="9576" w:type="dxa"/>
            <w:shd w:val="clear" w:color="auto" w:fill="E0E0E0"/>
          </w:tcPr>
          <w:p w:rsidR="005F7171" w:rsidRDefault="005F7171" w:rsidP="005F7171">
            <w:pPr>
              <w:pStyle w:val="Instructions"/>
            </w:pPr>
            <w:r>
              <w:t>[NPRR258:  Replace the above paragraph with the following upon system implementation:]</w:t>
            </w:r>
          </w:p>
          <w:p w:rsidR="005F7171" w:rsidRPr="00B32BE6" w:rsidRDefault="005F7171" w:rsidP="005F7171">
            <w:pPr>
              <w:spacing w:after="240"/>
              <w:ind w:left="1440"/>
              <w:rPr>
                <w:sz w:val="28"/>
              </w:rPr>
            </w:pPr>
            <w:r w:rsidRPr="009E1A24">
              <w:rPr>
                <w:iCs/>
              </w:rPr>
              <w:t xml:space="preserve">AEPFR = Average Estimated </w:t>
            </w:r>
            <w:r w:rsidRPr="009E1A24">
              <w:t>Primary Frequency Response</w:t>
            </w:r>
            <w:r w:rsidRPr="009E1A24">
              <w:rPr>
                <w:iCs/>
              </w:rPr>
              <w:t xml:space="preserve">= The Estimated </w:t>
            </w:r>
            <w:r w:rsidRPr="009E1A24">
              <w:t xml:space="preserve">Primary Frequency Response (MW) </w:t>
            </w:r>
            <w:r w:rsidRPr="009E1A24">
              <w:rPr>
                <w:iCs/>
              </w:rPr>
              <w:t>will be calculated every four seconds using a Resource specific droop value where 5% droop = 0.05, the Governor Dead-Band (Hz) and Resource HSL (MW) provided by the Resource Entity, and the frequency deviation (Hz) from 60 Hz and averaged for the five-minute clock interval</w:t>
            </w:r>
          </w:p>
        </w:tc>
      </w:tr>
    </w:tbl>
    <w:p w:rsidR="005F7171" w:rsidRDefault="005F7171" w:rsidP="005F7171">
      <w:pPr>
        <w:pStyle w:val="BodyTextIndent"/>
        <w:spacing w:after="0"/>
      </w:pPr>
    </w:p>
    <w:p w:rsidR="005F7171" w:rsidRDefault="005F7171" w:rsidP="005F7171">
      <w:pPr>
        <w:pStyle w:val="BodyTextIndent"/>
      </w:pPr>
      <w:r>
        <w:lastRenderedPageBreak/>
        <w:t>ASPC = Average Scheduled Power Consumption = the Scheduled Power Consumption that represents zero Ancillary Service deployments averaged for the five-minute clock interval</w:t>
      </w:r>
    </w:p>
    <w:p w:rsidR="005F7171" w:rsidRPr="00171CAD" w:rsidRDefault="005F7171" w:rsidP="005F7171">
      <w:pPr>
        <w:pStyle w:val="BodyTextIndent"/>
      </w:pPr>
      <w:r w:rsidRPr="00171CAD">
        <w:t xml:space="preserve">ANSD = Average Non-Spin Deployed = the average Non-Spin </w:t>
      </w:r>
      <w:r>
        <w:t>s</w:t>
      </w:r>
      <w:r w:rsidRPr="00171CAD">
        <w:t xml:space="preserve">ervice deployment for the Controllable Load Resource averaged for the </w:t>
      </w:r>
      <w:r>
        <w:t>five</w:t>
      </w:r>
      <w:r w:rsidRPr="00171CAD">
        <w:t xml:space="preserve">-minute clock interval.  The Non-Spin </w:t>
      </w:r>
      <w:r>
        <w:t>s</w:t>
      </w:r>
      <w:r w:rsidRPr="00171CAD">
        <w:t xml:space="preserve">ervice deployment is calculated by subtracting the telemetered Resource Non-Spin </w:t>
      </w:r>
      <w:r>
        <w:t>s</w:t>
      </w:r>
      <w:r w:rsidRPr="00171CAD">
        <w:t xml:space="preserve">chedule from the telemetered Resource Non-Spin </w:t>
      </w:r>
      <w:r>
        <w:t>r</w:t>
      </w:r>
      <w:r w:rsidRPr="00171CAD">
        <w:t>esponsibility</w:t>
      </w:r>
    </w:p>
    <w:p w:rsidR="005F7171" w:rsidRDefault="005F7171" w:rsidP="005F7171">
      <w:pPr>
        <w:pStyle w:val="BodyTextIndent"/>
      </w:pPr>
      <w:r w:rsidRPr="00171CAD">
        <w:t xml:space="preserve">ARRD = Average Responsive Reserve Deployed = the average </w:t>
      </w:r>
      <w:r>
        <w:t>RRS</w:t>
      </w:r>
      <w:r w:rsidRPr="00171CAD">
        <w:t xml:space="preserve"> deployment for the Controllable Load Resource averaged for the </w:t>
      </w:r>
      <w:r>
        <w:t>five</w:t>
      </w:r>
      <w:r w:rsidRPr="00171CAD">
        <w:t xml:space="preserve">-minute clock interval.  The </w:t>
      </w:r>
      <w:r>
        <w:t>RRS</w:t>
      </w:r>
      <w:r w:rsidRPr="00171CAD">
        <w:t xml:space="preserve"> deployment is calculated by subtracting the telemetered Resource </w:t>
      </w:r>
      <w:r>
        <w:t>RRS</w:t>
      </w:r>
      <w:r w:rsidRPr="00171CAD">
        <w:t xml:space="preserve"> </w:t>
      </w:r>
      <w:r>
        <w:t>s</w:t>
      </w:r>
      <w:r w:rsidRPr="00171CAD">
        <w:t xml:space="preserve">chedule from the telemetered Resource </w:t>
      </w:r>
      <w:r>
        <w:t>RRS</w:t>
      </w:r>
      <w:r w:rsidRPr="00171CAD">
        <w:t xml:space="preserve"> </w:t>
      </w:r>
      <w:r>
        <w:t>r</w:t>
      </w:r>
      <w:r w:rsidRPr="00171CAD">
        <w:t>esponsibility</w:t>
      </w:r>
      <w:r>
        <w:t xml:space="preserve"> </w:t>
      </w:r>
    </w:p>
    <w:p w:rsidR="005F7171" w:rsidRDefault="005F7171" w:rsidP="005F7171">
      <w:pPr>
        <w:pStyle w:val="BodyTextNumbered"/>
      </w:pPr>
      <w:r>
        <w:t>(5)</w:t>
      </w:r>
      <w:r>
        <w:tab/>
        <w:t>ERCOT shall post to the MIS Certified Area for each QSE and for all Generation Resources that are not part of a DSR Portfolio, for the DSR Portfolios, and for all Controllable Load Resources:</w:t>
      </w:r>
    </w:p>
    <w:p w:rsidR="005F7171" w:rsidRDefault="005F7171" w:rsidP="005F7171">
      <w:pPr>
        <w:pStyle w:val="List2"/>
      </w:pPr>
      <w:r>
        <w:t>(a)</w:t>
      </w:r>
      <w:r>
        <w:tab/>
        <w:t>The percentage of the monthly five-minute clock intervals during which the Generation Resource was On-Line and released to SCED Base Point Dispatch Instructions;</w:t>
      </w:r>
    </w:p>
    <w:p w:rsidR="005F7171" w:rsidRDefault="005F7171" w:rsidP="005F7171">
      <w:pPr>
        <w:pStyle w:val="List2"/>
      </w:pPr>
      <w:r>
        <w:t>(b)</w:t>
      </w:r>
      <w:r>
        <w:tab/>
        <w:t xml:space="preserve">The percentage of the monthly five-minute clock intervals during which the Controllable Load Resource had a Resource Status of either ONRGL or ONRRCLR; </w:t>
      </w:r>
    </w:p>
    <w:p w:rsidR="005F7171" w:rsidRDefault="005F7171" w:rsidP="005F7171">
      <w:pPr>
        <w:pStyle w:val="List2"/>
      </w:pPr>
      <w:r>
        <w:t>(c)</w:t>
      </w:r>
      <w:r>
        <w:tab/>
        <w:t>The percentage of the monthly five-minute clock intervals during which the Generation Resource or Controllable Load Resource was providing Regulation Service;</w:t>
      </w:r>
    </w:p>
    <w:p w:rsidR="005F7171" w:rsidRDefault="005F7171" w:rsidP="005F7171">
      <w:pPr>
        <w:pStyle w:val="List2"/>
      </w:pPr>
      <w:r>
        <w:t>(d)</w:t>
      </w:r>
      <w:r>
        <w:tab/>
        <w:t>The percentage of the monthly five-minute clock intervals during which the Resource or the DSR Portfolio was released to SCED that the GREDP was less than 2.5% and the percentage of the monthly five-minute clock intervals during which the Resource or the DSR Portfolio was released to SCED that the GREDP was less than 2.5 MW;</w:t>
      </w:r>
    </w:p>
    <w:p w:rsidR="005F7171" w:rsidRDefault="005F7171" w:rsidP="005F7171">
      <w:pPr>
        <w:pStyle w:val="List2"/>
      </w:pPr>
      <w:r>
        <w:t>(e)</w:t>
      </w:r>
      <w:r>
        <w:tab/>
        <w:t>The percentage of the monthly five-minute clock intervals</w:t>
      </w:r>
      <w:r w:rsidDel="000D7A3E">
        <w:t xml:space="preserve"> </w:t>
      </w:r>
      <w:r>
        <w:t>during which the Controllable Load Resource had a Resource Status of either ONRGL or ONRRCLR that the CLREDP was less than 2.5% and the percentage of the monthly five-minute clock intervals</w:t>
      </w:r>
      <w:r w:rsidDel="000D7A3E">
        <w:t xml:space="preserve"> </w:t>
      </w:r>
      <w:r>
        <w:t xml:space="preserve">during which the Controllable Load Resource had a Resource Status of either ONRGL or ONRRCLR that the CLREDP was less than 2.5 MW; </w:t>
      </w:r>
    </w:p>
    <w:p w:rsidR="005F7171" w:rsidRDefault="005F7171" w:rsidP="005F7171">
      <w:pPr>
        <w:pStyle w:val="List2"/>
      </w:pPr>
      <w:r>
        <w:t>(f)</w:t>
      </w:r>
      <w:r>
        <w:tab/>
        <w:t xml:space="preserve">The percentage of the monthly five-minute clock intervals during which the Resource or the DSR Portfolio was released to SCED that the GREDP was equal to or greater than 2.5% and equal to or less than 5.0% and the percentage of the monthly five-minute clock intervals during which the Resource or the DSR </w:t>
      </w:r>
      <w:r>
        <w:lastRenderedPageBreak/>
        <w:t>Portfolio was released to SCED that the GREDP was equal to or greater than 2.5 MW and equal to or less than 5.0 MW;</w:t>
      </w:r>
    </w:p>
    <w:p w:rsidR="005F7171" w:rsidRDefault="005F7171" w:rsidP="005F7171">
      <w:pPr>
        <w:pStyle w:val="List2"/>
      </w:pPr>
      <w:r>
        <w:t>(g)</w:t>
      </w:r>
      <w:r>
        <w:tab/>
        <w:t>The percentage of the monthly five-minute clock intervals</w:t>
      </w:r>
      <w:r w:rsidDel="000D7A3E">
        <w:t xml:space="preserve"> </w:t>
      </w:r>
      <w:r>
        <w:t>during which the Controllable Load Resource had a Resource Status of either ONRGL or ONRRCLR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ONRRCLR that the CLREDP was equal to or greater than 2.5 MW and equal to or less than 5.0 MW; </w:t>
      </w:r>
    </w:p>
    <w:p w:rsidR="005F7171" w:rsidRPr="00581280" w:rsidRDefault="005F7171" w:rsidP="005F7171">
      <w:pPr>
        <w:pStyle w:val="List2"/>
      </w:pPr>
      <w:r>
        <w:t>(h)</w:t>
      </w:r>
      <w:r>
        <w:tab/>
        <w:t>The percentage of the monthly five-minute clock intervals during which the Resource or the DSR Portfolio was released to SCED that the GREDP was greater than 5.0% and the percentage of the monthly five-minute clock intervals during which the Resource or the DSR Portfolio was released to SCED that the GREDP was greater than 5.0 MW;</w:t>
      </w:r>
    </w:p>
    <w:p w:rsidR="005F7171" w:rsidRDefault="005F7171" w:rsidP="005F7171">
      <w:pPr>
        <w:pStyle w:val="List2"/>
      </w:pPr>
      <w:r>
        <w:t>(i)</w:t>
      </w:r>
      <w:r>
        <w:tab/>
        <w:t>The percentage of the monthly five-minute clock intervals</w:t>
      </w:r>
      <w:r w:rsidDel="000D7A3E">
        <w:t xml:space="preserve"> </w:t>
      </w:r>
      <w:r>
        <w:t>during which the Controllable Load Resource had a Resource Status of either ONRGL or ONRRCLR that the CLREDP was greater than 5.0% and the percentage of the monthly five-minute clock intervals</w:t>
      </w:r>
      <w:r w:rsidDel="000D7A3E">
        <w:t xml:space="preserve"> </w:t>
      </w:r>
      <w:r>
        <w:t xml:space="preserve">during which the Controllable Load Resource had a Resource Status of either ONRGL or ONRRCLR that the CLREDP was greater than 5.0 MW; </w:t>
      </w:r>
    </w:p>
    <w:p w:rsidR="005F7171" w:rsidRDefault="005F7171" w:rsidP="005F7171">
      <w:pPr>
        <w:pStyle w:val="List2"/>
      </w:pPr>
      <w:r>
        <w:t>(j)</w:t>
      </w:r>
      <w:r>
        <w:tab/>
        <w:t>The percentage of the monthly five-minute clock intervals during which the Generation Resource or the DSR Portfolio was providing Regulation Service that the GREDP was less than 2.5% and the percentage of the monthly five-minute clock intervals during which the Generation Resource or the DSR Portfolio was providing Regulation Service that the GREDP was less than 2.5 MW;</w:t>
      </w:r>
    </w:p>
    <w:p w:rsidR="005F7171" w:rsidRDefault="005F7171" w:rsidP="005F7171">
      <w:pPr>
        <w:pStyle w:val="List2"/>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rsidR="005F7171" w:rsidRDefault="005F7171" w:rsidP="005F7171">
      <w:pPr>
        <w:pStyle w:val="List2"/>
      </w:pPr>
      <w:r>
        <w:t>(l)</w:t>
      </w:r>
      <w:r>
        <w:tab/>
        <w:t>The percentage of the monthly five-minute clock intervals during which the Generation Resource or the DSR Portfolio was providing Regulation Service that the GREDP was equal to or greater than 2.5% and equal to or less than 5.0% and the percentage of the monthly five-minute clock intervals during which the Generation Resource or the DSR Portfolio was providing Regulation Service that the GREDP was equal to or greater than 2.5 MW and equal to or less than 5.0 MW;</w:t>
      </w:r>
    </w:p>
    <w:p w:rsidR="005F7171" w:rsidRDefault="005F7171" w:rsidP="005F7171">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w:t>
      </w:r>
      <w:r>
        <w:lastRenderedPageBreak/>
        <w:t>minute clock intervals</w:t>
      </w:r>
      <w:r w:rsidDel="000D7A3E">
        <w:t xml:space="preserve"> </w:t>
      </w:r>
      <w:r>
        <w:t xml:space="preserve">during which the Controllable Load Resource was providing Regulation Service that the CLREDP was equal to or greater than 2.5 MW and equal to or less than 5.0 MW; </w:t>
      </w:r>
    </w:p>
    <w:p w:rsidR="005F7171" w:rsidRDefault="005F7171" w:rsidP="005F7171">
      <w:pPr>
        <w:pStyle w:val="List"/>
      </w:pPr>
      <w:r>
        <w:t>(n)</w:t>
      </w:r>
      <w:r>
        <w:tab/>
        <w:t>The percent of the monthly five-minute clock intervals during which the Generation Resource or the DSR Portfolio was providing Regulation Service that the GREDP was greater than 5.0% and the percentage of the monthly five-minute clock intervals during which the Generation Resource or the DSR Portfolio was providing Regulation Service that the GREDP was greater than 5.0 MW; and</w:t>
      </w:r>
    </w:p>
    <w:p w:rsidR="005F7171" w:rsidRDefault="005F7171" w:rsidP="005F7171">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rsidR="005F7171" w:rsidRDefault="005F7171" w:rsidP="005F7171">
      <w:pPr>
        <w:pStyle w:val="BodyTextIndent"/>
        <w:ind w:hanging="720"/>
      </w:pPr>
      <w:r w:rsidRPr="0083133C">
        <w:t>(6)</w:t>
      </w:r>
      <w:r w:rsidRPr="0083133C">
        <w:tab/>
        <w:t>ERCOT shall calculate the GREDP/CLREDP under normal operating conditions.  ERCOT shall not consider five-minute clock intervals during which any of the following events has occurred:</w:t>
      </w:r>
    </w:p>
    <w:p w:rsidR="005F7171" w:rsidRDefault="005F7171" w:rsidP="005F7171">
      <w:pPr>
        <w:pStyle w:val="List2"/>
      </w:pPr>
      <w:r>
        <w:t>(a)</w:t>
      </w:r>
      <w:r>
        <w:tab/>
        <w:t xml:space="preserve">The five-minute intervals within the 20-minute period following an event in which ERCOT has experienced a Forced Outage causing an ERCOT frequency deviation of greater than 0.05 Hz; </w:t>
      </w:r>
    </w:p>
    <w:p w:rsidR="005F7171" w:rsidRDefault="005F7171" w:rsidP="005F7171">
      <w:pPr>
        <w:pStyle w:val="List2"/>
      </w:pPr>
      <w:r>
        <w:t>(b)</w:t>
      </w:r>
      <w:r>
        <w:tab/>
        <w:t>Five-minute clock intervals in which ERCOT has issued Emergency Base Points to the QSE;</w:t>
      </w:r>
    </w:p>
    <w:p w:rsidR="005F7171" w:rsidRDefault="005F7171" w:rsidP="005F7171">
      <w:pPr>
        <w:pStyle w:val="List2"/>
      </w:pPr>
      <w:r>
        <w:t>(c)</w:t>
      </w:r>
      <w:r>
        <w:tab/>
        <w:t xml:space="preserve">The five-minute clock interval following the Forced Outage of any Resource within the QSE’s DSR Portfolio that has a Resource Status of ONDSR or ONDSRREG; </w:t>
      </w:r>
    </w:p>
    <w:p w:rsidR="005F7171" w:rsidRDefault="005F7171" w:rsidP="005F7171">
      <w:pPr>
        <w:pStyle w:val="List2"/>
      </w:pPr>
      <w:r>
        <w:t>(d)</w:t>
      </w:r>
      <w:r>
        <w:tab/>
        <w:t>The five-minute clock intervals following a documented Forced Derate or Startup Loading Failure of a Generation Resource.  Upon request of the reliability monitor, the QSE shall provide the following documentation regarding each Forced Derate or Startup Loading Failure:</w:t>
      </w:r>
    </w:p>
    <w:p w:rsidR="005F7171" w:rsidRDefault="005F7171" w:rsidP="005F7171">
      <w:pPr>
        <w:spacing w:after="240"/>
        <w:ind w:left="2160" w:hanging="720"/>
      </w:pPr>
      <w:r>
        <w:t>(i)</w:t>
      </w:r>
      <w:r>
        <w:tab/>
        <w:t>Its generation log documenting the Forced Outage, Forced Derate or Startup Loading Failure;</w:t>
      </w:r>
    </w:p>
    <w:p w:rsidR="005F7171" w:rsidRDefault="005F7171" w:rsidP="005F7171">
      <w:pPr>
        <w:spacing w:after="240"/>
        <w:ind w:left="2160" w:hanging="720"/>
      </w:pPr>
      <w:r>
        <w:t>(ii)</w:t>
      </w:r>
      <w:r>
        <w:tab/>
        <w:t>QSE (COP) for the intervals prior to, and after the event; and</w:t>
      </w:r>
    </w:p>
    <w:p w:rsidR="005F7171" w:rsidRDefault="005F7171" w:rsidP="005F7171">
      <w:pPr>
        <w:pStyle w:val="List2"/>
      </w:pPr>
      <w:r>
        <w:t>(iii)</w:t>
      </w:r>
      <w:r>
        <w:tab/>
        <w:t>Equipment failure documentation which may include, but not be limited to, Generation Availability Data System (GADS) reports, plant operator logs, work orders, or other applicable information;</w:t>
      </w:r>
    </w:p>
    <w:p w:rsidR="005F7171" w:rsidRDefault="005F7171" w:rsidP="005F7171">
      <w:pPr>
        <w:pStyle w:val="List2"/>
      </w:pPr>
      <w:r>
        <w:t>(e)</w:t>
      </w:r>
      <w:r>
        <w:tab/>
        <w:t xml:space="preserve">The five-minute clock intervals </w:t>
      </w:r>
      <w:ins w:id="80" w:author="ERCOT" w:date="2011-04-06T15:02:00Z">
        <w:r>
          <w:t xml:space="preserve">where the telemetered Resouce Status is set to ONTEST such as intervals </w:t>
        </w:r>
      </w:ins>
      <w:r>
        <w:t xml:space="preserve">during Ancillary Service Qualification and Testing as outlined in Section 8.1.1.1, Ancillary Service Qualification and Testing, </w:t>
      </w:r>
      <w:ins w:id="81" w:author="ERCOT" w:date="2011-04-06T15:02:00Z">
        <w:r>
          <w:t>or</w:t>
        </w:r>
      </w:ins>
      <w:del w:id="82" w:author="ERCOT" w:date="2011-04-06T15:02:00Z">
        <w:r w:rsidDel="000C5DE1">
          <w:delText>and</w:delText>
        </w:r>
      </w:del>
      <w:r>
        <w:t xml:space="preserve"> the </w:t>
      </w:r>
      <w:r>
        <w:lastRenderedPageBreak/>
        <w:t>five-minute clock intervals during General Capacity Testing Requirements as outlined in Section 8.1.1.2, General Capacity Testing Requirements;</w:t>
      </w:r>
    </w:p>
    <w:p w:rsidR="005F7171" w:rsidRDefault="005F7171" w:rsidP="005F7171">
      <w:pPr>
        <w:pStyle w:val="List2"/>
      </w:pPr>
      <w:r>
        <w:t>(f)</w:t>
      </w:r>
      <w:r>
        <w:tab/>
        <w:t xml:space="preserve">The five-minute clock intervals where </w:t>
      </w:r>
      <w:ins w:id="83" w:author="ERCOT" w:date="2011-04-06T15:02:00Z">
        <w:r>
          <w:t>a Generation Resource</w:t>
        </w:r>
      </w:ins>
      <w:ins w:id="84" w:author="ERCOT" w:date="2011-04-06T15:49:00Z">
        <w:r>
          <w:t>’s ABP is below the average telemetered LSL</w:t>
        </w:r>
      </w:ins>
      <w:del w:id="85" w:author="ERCOT" w:date="2011-04-06T15:03:00Z">
        <w:r w:rsidDel="000C5DE1">
          <w:delText>the telemetered Resource Status is set to “ONTEST”</w:delText>
        </w:r>
      </w:del>
      <w:r>
        <w:t>; and</w:t>
      </w:r>
    </w:p>
    <w:p w:rsidR="005F7171" w:rsidRDefault="005F7171" w:rsidP="005F7171">
      <w:pPr>
        <w:pStyle w:val="List2"/>
      </w:pPr>
      <w:r>
        <w:t>(g)</w:t>
      </w:r>
      <w:r>
        <w:tab/>
        <w:t>Certain other periods of abnormal operations as determined by ERCOT in its sole discretion.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576"/>
      </w:tblGrid>
      <w:tr w:rsidR="005F7171" w:rsidTr="005F7171">
        <w:tc>
          <w:tcPr>
            <w:tcW w:w="9576" w:type="dxa"/>
            <w:shd w:val="pct12" w:color="auto" w:fill="auto"/>
          </w:tcPr>
          <w:p w:rsidR="005F7171" w:rsidRDefault="005F7171" w:rsidP="005F7171">
            <w:pPr>
              <w:pStyle w:val="Instructions"/>
            </w:pPr>
            <w:r>
              <w:t>[NPRR256:  Replace  paragraph (6) above with the following upon system implementation:]</w:t>
            </w:r>
          </w:p>
          <w:p w:rsidR="005F7171" w:rsidRDefault="005F7171" w:rsidP="005F7171">
            <w:pPr>
              <w:pStyle w:val="BodyTextIndent"/>
              <w:ind w:hanging="720"/>
            </w:pPr>
            <w:r>
              <w:t>(6)</w:t>
            </w:r>
            <w:r>
              <w:tab/>
            </w:r>
            <w:r w:rsidRPr="0083133C">
              <w:t>ERCOT shall calculate the GREDP/CLREDP under normal operating conditions.  ERCOT shall not consider five-minute clock intervals during which any of the following events has occurred:</w:t>
            </w:r>
          </w:p>
          <w:p w:rsidR="005F7171" w:rsidRDefault="005F7171" w:rsidP="005F7171">
            <w:pPr>
              <w:pStyle w:val="List2"/>
            </w:pPr>
            <w:r>
              <w:t>(a)</w:t>
            </w:r>
            <w:r>
              <w:tab/>
              <w:t xml:space="preserve">The five-minute intervals within the 20-minute period following an event in which ERCOT has experienced a Forced Outage causing an ERCOT frequency deviation of greater than 0.05 Hz; </w:t>
            </w:r>
          </w:p>
          <w:p w:rsidR="005F7171" w:rsidRDefault="005F7171" w:rsidP="005F7171">
            <w:pPr>
              <w:pStyle w:val="List2"/>
            </w:pPr>
            <w:r>
              <w:t>(b)</w:t>
            </w:r>
            <w:r>
              <w:tab/>
              <w:t>Five-minute clock intervals in which ERCOT has issued Emergency Base Points to the QSE;</w:t>
            </w:r>
          </w:p>
          <w:p w:rsidR="005F7171" w:rsidRDefault="005F7171" w:rsidP="005F7171">
            <w:pPr>
              <w:pStyle w:val="List2"/>
            </w:pPr>
            <w:r>
              <w:t>(c)</w:t>
            </w:r>
            <w:r>
              <w:tab/>
              <w:t xml:space="preserve">The five-minute clock intervals following the Forced Outage of any Resource within the QSE’s DSR Portfolio that has a Resource Status of ONDSR or ONDSRREG </w:t>
            </w:r>
            <w:r w:rsidRPr="003939BF">
              <w:t xml:space="preserve">continuing until the start of the next Operating Hour for which the QSE is able to adjust.  If the Forced Outage of the Resource occurs within </w:t>
            </w:r>
            <w:r>
              <w:t>ten</w:t>
            </w:r>
            <w:r w:rsidRPr="003939BF">
              <w:t xml:space="preserve"> minutes of the start of the next Operating Hour, then ERCOT shall not consider any of the five-minute intervals between the time of the Forced Outage and continuing until the start of the second Operating Hour for which the QSE is able to adjust;</w:t>
            </w:r>
            <w:r>
              <w:t xml:space="preserve"> </w:t>
            </w:r>
          </w:p>
          <w:p w:rsidR="005F7171" w:rsidRDefault="005F7171" w:rsidP="005F7171">
            <w:pPr>
              <w:spacing w:after="240"/>
              <w:ind w:left="1440" w:hanging="720"/>
            </w:pPr>
            <w:r w:rsidRPr="008569D0">
              <w:t>(d</w:t>
            </w:r>
            <w:r>
              <w:t xml:space="preserve">)  </w:t>
            </w:r>
            <w:r>
              <w:tab/>
              <w:t xml:space="preserve">The five-minute clock intervals following a documented Forced Derate or Startup Loading Failure of a Generation Resource.  Upon request of the reliability monitor, the QSE shall provide the following documentation regarding each Forced Derate or Startup Loading Failure: </w:t>
            </w:r>
          </w:p>
          <w:p w:rsidR="005F7171" w:rsidRDefault="005F7171" w:rsidP="005F7171">
            <w:pPr>
              <w:spacing w:after="240"/>
              <w:ind w:left="2160" w:hanging="720"/>
            </w:pPr>
            <w:r>
              <w:t>(i)</w:t>
            </w:r>
            <w:r>
              <w:tab/>
              <w:t>Its generation log documenting the Forced Outage, Forced Derate or Startup Loading Failure;</w:t>
            </w:r>
          </w:p>
          <w:p w:rsidR="005F7171" w:rsidRDefault="005F7171" w:rsidP="005F7171">
            <w:pPr>
              <w:spacing w:after="240"/>
              <w:ind w:left="2160" w:hanging="720"/>
            </w:pPr>
            <w:r>
              <w:t>(ii)</w:t>
            </w:r>
            <w:r>
              <w:tab/>
              <w:t>QSE (COP) for the intervals prior to, and after the event; and</w:t>
            </w:r>
          </w:p>
          <w:p w:rsidR="005F7171" w:rsidRDefault="005F7171" w:rsidP="005F7171">
            <w:pPr>
              <w:spacing w:after="240"/>
              <w:ind w:left="2160" w:hanging="720"/>
            </w:pPr>
            <w:r>
              <w:t>(iii)</w:t>
            </w:r>
            <w:r>
              <w:tab/>
              <w:t>Equipment failure documentation which may include, but not be limited to, Generation Availability Data System (GADS) reports, plant operator logs, work orders, or other applicable information;</w:t>
            </w:r>
          </w:p>
          <w:p w:rsidR="005F7171" w:rsidRDefault="005F7171" w:rsidP="005F7171">
            <w:pPr>
              <w:spacing w:after="240"/>
              <w:ind w:left="1440" w:hanging="720"/>
            </w:pPr>
            <w:r>
              <w:t>(e)</w:t>
            </w:r>
            <w:r>
              <w:tab/>
              <w:t xml:space="preserve">The five-minute clock intervals </w:t>
            </w:r>
            <w:ins w:id="86" w:author="ERCOT" w:date="2011-04-06T15:03:00Z">
              <w:r>
                <w:t xml:space="preserve">where the telemetered </w:t>
              </w:r>
            </w:ins>
            <w:ins w:id="87" w:author="ERCOT" w:date="2011-04-06T15:04:00Z">
              <w:r>
                <w:t xml:space="preserve">Resource Status is set to ONTEST such as intervals </w:t>
              </w:r>
            </w:ins>
            <w:r>
              <w:t xml:space="preserve">during Ancillary Service Qualification and Testing as </w:t>
            </w:r>
            <w:r>
              <w:lastRenderedPageBreak/>
              <w:t xml:space="preserve">outlined in Section 8.1.1.1, Ancillary Service Qualification and Testing, </w:t>
            </w:r>
            <w:del w:id="88" w:author="ERCOT" w:date="2011-04-06T15:04:00Z">
              <w:r w:rsidDel="000C5DE1">
                <w:delText>and</w:delText>
              </w:r>
            </w:del>
            <w:ins w:id="89" w:author="ERCOT" w:date="2011-04-06T15:04:00Z">
              <w:r>
                <w:t xml:space="preserve">or </w:t>
              </w:r>
            </w:ins>
            <w:r>
              <w:t xml:space="preserve"> the five-minute clock intervals during General Capacity Testing Requirements as outlined in Section 8.1.1.2, General Capacity Testing Requirements;</w:t>
            </w:r>
          </w:p>
          <w:p w:rsidR="005F7171" w:rsidRDefault="005F7171" w:rsidP="005F7171">
            <w:pPr>
              <w:spacing w:after="240"/>
              <w:ind w:left="1440" w:hanging="720"/>
            </w:pPr>
            <w:r>
              <w:t>(f)</w:t>
            </w:r>
            <w:r>
              <w:tab/>
              <w:t xml:space="preserve">The five-minute clock intervals where </w:t>
            </w:r>
            <w:ins w:id="90" w:author="ERCOT" w:date="2011-04-06T15:04:00Z">
              <w:r>
                <w:t>a Generation Resource</w:t>
              </w:r>
            </w:ins>
            <w:ins w:id="91" w:author="ERCOT" w:date="2011-04-06T15:49:00Z">
              <w:r>
                <w:t>’s ABP is below the average telemetered LSL;</w:t>
              </w:r>
            </w:ins>
            <w:ins w:id="92" w:author="ERCOT" w:date="2011-04-06T15:04:00Z">
              <w:r>
                <w:t xml:space="preserve"> </w:t>
              </w:r>
            </w:ins>
            <w:r>
              <w:t xml:space="preserve">the telemetered Resource Status is set to “ONTEST”; and </w:t>
            </w:r>
          </w:p>
          <w:p w:rsidR="005F7171" w:rsidRPr="00D603D0" w:rsidRDefault="005F7171" w:rsidP="005F7171">
            <w:pPr>
              <w:pStyle w:val="Instructions"/>
              <w:ind w:left="1440" w:hanging="720"/>
              <w:rPr>
                <w:b w:val="0"/>
                <w:i w:val="0"/>
              </w:rPr>
            </w:pPr>
            <w:r w:rsidRPr="00D603D0">
              <w:rPr>
                <w:b w:val="0"/>
                <w:i w:val="0"/>
              </w:rPr>
              <w:t>(g)</w:t>
            </w:r>
            <w:r w:rsidRPr="00D603D0">
              <w:rPr>
                <w:b w:val="0"/>
                <w:i w:val="0"/>
              </w:rPr>
              <w:tab/>
              <w:t>Certain other periods of abnormal operations as determined by ERCOT in its sole discretion.</w:t>
            </w:r>
          </w:p>
        </w:tc>
      </w:tr>
    </w:tbl>
    <w:p w:rsidR="005F7171" w:rsidRDefault="005F7171" w:rsidP="005F7171">
      <w:pPr>
        <w:pStyle w:val="List2"/>
        <w:spacing w:before="240"/>
        <w:ind w:left="720"/>
      </w:pPr>
      <w:r>
        <w:lastRenderedPageBreak/>
        <w:t>(7)</w:t>
      </w:r>
      <w:r>
        <w:tab/>
        <w:t>All Generation Resources that are not part of a DSR Portfolio, excluding Intermittent Renewable Resources (IRRs), and all DSR Portfolios shall meet the following GREDP criteria for each month</w:t>
      </w:r>
      <w:r w:rsidRPr="00DA453E">
        <w:t xml:space="preserve">.  ERCOT will report non-compliance of the following performance criteria to the </w:t>
      </w:r>
      <w:r>
        <w:t>reliability monitor:</w:t>
      </w:r>
    </w:p>
    <w:p w:rsidR="005F7171" w:rsidRDefault="005F7171" w:rsidP="005F7171">
      <w:pPr>
        <w:pStyle w:val="List2"/>
        <w:ind w:firstLine="0"/>
      </w:pPr>
      <w:r w:rsidRPr="00ED2720">
        <w:t>A Generation Resource or DSR Portfolio, excluding an IRR, must have a GREDP less than the greater of X% or Y MW for 85% of the five-minute clock intervals</w:t>
      </w:r>
      <w:r w:rsidRPr="00ED2720" w:rsidDel="000D7A3E">
        <w:t xml:space="preserve"> </w:t>
      </w:r>
      <w:r w:rsidRPr="00ED2720">
        <w:t>in the month during which GREDP was calculated.</w:t>
      </w:r>
    </w:p>
    <w:p w:rsidR="005F7171" w:rsidRDefault="005F7171" w:rsidP="005F7171">
      <w:pPr>
        <w:pStyle w:val="List2"/>
        <w:ind w:firstLine="0"/>
      </w:pPr>
      <w:r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t xml:space="preserve">f the Resource occurs within ten </w:t>
      </w:r>
      <w:r w:rsidRPr="006945A2">
        <w:t>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rsidR="005F7171" w:rsidRDefault="005F7171" w:rsidP="005F7171">
      <w:pPr>
        <w:pStyle w:val="List2"/>
        <w:ind w:left="720" w:firstLine="0"/>
      </w:pPr>
      <w:r>
        <w:t>Additionally, all Generation Resource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rsidR="005F7171" w:rsidRDefault="005F7171" w:rsidP="005F7171">
      <w:pPr>
        <w:pStyle w:val="List2"/>
        <w:ind w:firstLine="0"/>
      </w:pPr>
      <w:r>
        <w:t xml:space="preserve">A Generation Resource or DSR Portfolio, excluding an IRR, must have a GREDP less than the greater of X% or Y MW.  A Generation Resource or DSR Portfolio cannot fail this criteria more than three five-minute clock intervals during which </w:t>
      </w:r>
      <w:r>
        <w:lastRenderedPageBreak/>
        <w:t>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576"/>
      </w:tblGrid>
      <w:tr w:rsidR="005F7171" w:rsidRPr="006945A2" w:rsidTr="005F7171">
        <w:tc>
          <w:tcPr>
            <w:tcW w:w="9576" w:type="dxa"/>
            <w:shd w:val="pct12" w:color="auto" w:fill="auto"/>
          </w:tcPr>
          <w:p w:rsidR="005F7171" w:rsidRPr="006945A2" w:rsidRDefault="005F7171" w:rsidP="005F7171">
            <w:pPr>
              <w:pStyle w:val="Instructions"/>
            </w:pPr>
            <w:r>
              <w:t>[</w:t>
            </w:r>
            <w:r w:rsidRPr="006945A2">
              <w:t>NPRR256:  Replace  paragraph (7) above with the following upon system implementation:]</w:t>
            </w:r>
          </w:p>
          <w:p w:rsidR="005F7171" w:rsidRPr="006945A2" w:rsidRDefault="005F7171" w:rsidP="005F7171">
            <w:pPr>
              <w:pStyle w:val="List2"/>
              <w:ind w:left="720"/>
            </w:pPr>
            <w:r w:rsidRPr="006945A2">
              <w:t>(7)</w:t>
            </w:r>
            <w:r w:rsidRPr="006945A2">
              <w:tab/>
              <w:t>All Generation Resources that are not part of a DSR Portfolio, excluding Intermittent Renewable Resources (IRRs), and all DSR Portfolios shall meet the following GREDP criteria for each month.  ERCOT will report non-compliance of the following performance criteria to the reliability monitor:</w:t>
            </w:r>
          </w:p>
          <w:p w:rsidR="005F7171" w:rsidRPr="006945A2" w:rsidRDefault="005F7171" w:rsidP="005F7171">
            <w:pPr>
              <w:pStyle w:val="List2"/>
              <w:ind w:firstLine="0"/>
            </w:pPr>
            <w:r w:rsidRPr="006945A2">
              <w:t>A Generation Resource or DSR Portfolio, excluding an IRR, must have a GREDP less than the greater of X% or Y MW for 85% of the five-minute clock intervals</w:t>
            </w:r>
            <w:r w:rsidRPr="006945A2" w:rsidDel="000D7A3E">
              <w:t xml:space="preserve"> </w:t>
            </w:r>
            <w:r w:rsidRPr="006945A2">
              <w:t>in the month during which GREDP was calculated.</w:t>
            </w:r>
          </w:p>
          <w:p w:rsidR="005F7171" w:rsidRPr="006945A2" w:rsidRDefault="005F7171" w:rsidP="005F7171">
            <w:pPr>
              <w:pStyle w:val="List2"/>
              <w:ind w:left="720" w:firstLine="0"/>
            </w:pPr>
            <w:r w:rsidRPr="006945A2">
              <w:t xml:space="preserve">Additionally, all Generation Resource that are not part of a DSR Portfolio, excluding IRRs, and all DSR Portfolios will also be measured for performance specifically during intervals in which ERCOT has declared </w:t>
            </w:r>
            <w:r>
              <w:t>EEA</w:t>
            </w:r>
            <w:r w:rsidRPr="006945A2">
              <w:t xml:space="preserve"> Level 1 or greater.  These Resources must meet the following GREDP criteria for the time window that includes all five-minute clock intervals during which EEA was declared.  ERCOT will report non-compliance of the following Performance criteria to the reliability monitor:</w:t>
            </w:r>
          </w:p>
          <w:p w:rsidR="005F7171" w:rsidRPr="006945A2" w:rsidRDefault="005F7171" w:rsidP="005F7171">
            <w:pPr>
              <w:pStyle w:val="List2"/>
              <w:ind w:firstLine="0"/>
            </w:pPr>
            <w:r w:rsidRPr="006945A2">
              <w:t xml:space="preserve">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 </w:t>
            </w:r>
          </w:p>
        </w:tc>
      </w:tr>
    </w:tbl>
    <w:p w:rsidR="005F7171" w:rsidRDefault="005F7171" w:rsidP="005F7171">
      <w:pPr>
        <w:pStyle w:val="BodyTextNumbered"/>
        <w:spacing w:before="240"/>
      </w:pPr>
      <w:r>
        <w:t>(8)</w:t>
      </w:r>
      <w:r>
        <w:tab/>
        <w:t xml:space="preserve">All IRRs shall meet the following GREDP criteria for each month.  </w:t>
      </w:r>
      <w:r w:rsidRPr="00B70CB7">
        <w:t xml:space="preserve">ERCOT will report non-compliance of the following </w:t>
      </w:r>
      <w:r>
        <w:t>p</w:t>
      </w:r>
      <w:r w:rsidRPr="00B70CB7">
        <w:t xml:space="preserve">erformance criteria to the </w:t>
      </w:r>
      <w:r>
        <w:t>reliability monitor:</w:t>
      </w:r>
    </w:p>
    <w:p w:rsidR="005F7171" w:rsidRDefault="005F7171" w:rsidP="005F7171">
      <w:pPr>
        <w:pStyle w:val="List2"/>
        <w:ind w:firstLine="0"/>
        <w:rPr>
          <w:szCs w:val="24"/>
        </w:rPr>
      </w:pPr>
      <w:r w:rsidRPr="00906534">
        <w:rPr>
          <w:szCs w:val="24"/>
        </w:rPr>
        <w:t xml:space="preserve">An IRR must have a GREDP less than Z% or the ATG must be less than the </w:t>
      </w:r>
      <w:r w:rsidRPr="00906534">
        <w:t>expected</w:t>
      </w:r>
      <w:r w:rsidRPr="00906534">
        <w:rPr>
          <w:szCs w:val="24"/>
        </w:rPr>
        <w:t xml:space="preserve"> MW output for 95% of the five-minute clock intervals in the month when the Resource received a Base Point Dispatch Instruction in which the Base Point was two MW or more below the IRR’s HSL used by SCED.  The expected MW output includes the Resource’s Base Point, Regulation Service instructions, and any expected </w:t>
      </w:r>
      <w:r>
        <w:rPr>
          <w:szCs w:val="24"/>
        </w:rPr>
        <w:t>Primary Frequency Response</w:t>
      </w:r>
      <w:r w:rsidRPr="00906534">
        <w:rPr>
          <w:szCs w:val="24"/>
        </w:rPr>
        <w:t>.</w:t>
      </w:r>
    </w:p>
    <w:p w:rsidR="005F7171" w:rsidRDefault="005F7171" w:rsidP="005F7171">
      <w:pPr>
        <w:pStyle w:val="List2"/>
        <w:ind w:left="720" w:firstLine="0"/>
      </w:pPr>
      <w:r>
        <w:t>Additionally, all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rsidR="005F7171" w:rsidRDefault="005F7171" w:rsidP="005F7171">
      <w:pPr>
        <w:pStyle w:val="List2"/>
        <w:ind w:firstLine="0"/>
      </w:pPr>
      <w:r>
        <w:t xml:space="preserve">An IRR must have a GREDP less than Z% or the ATG must be less than the expected MW output.  An IRR cannot fail this criteria more than three five-minute clock intervals during which EEA was declared and the Resource received a Base Point Dispatch Instruction in which the Base Point was two MW or more </w:t>
      </w:r>
      <w:r>
        <w:lastRenderedPageBreak/>
        <w:t>below the IRR’s HSL used by SCED.  The performance will be measured separately for each instance in which ERCOT has declared EEA.</w:t>
      </w:r>
    </w:p>
    <w:p w:rsidR="005F7171" w:rsidRDefault="005F7171" w:rsidP="005F717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t>reliability monitor:</w:t>
      </w:r>
    </w:p>
    <w:p w:rsidR="005F7171" w:rsidRDefault="005F7171" w:rsidP="005F7171">
      <w:pPr>
        <w:pStyle w:val="List2"/>
        <w:ind w:firstLine="0"/>
      </w:pPr>
      <w:r w:rsidRPr="00BD6ED4">
        <w:t xml:space="preserve">A Controllable Load Resource must have a CLREDP less than the greater of </w:t>
      </w:r>
      <w:r>
        <w:t>X</w:t>
      </w:r>
      <w:r w:rsidRPr="00BD6ED4">
        <w:t xml:space="preserve">% or </w:t>
      </w:r>
      <w:r>
        <w:t>Y</w:t>
      </w:r>
      <w:r w:rsidRPr="00BD6ED4">
        <w:t xml:space="preserve"> MW for 85% of the five-minute clock intervals</w:t>
      </w:r>
      <w:r w:rsidRPr="00BD6ED4" w:rsidDel="000D7A3E">
        <w:t xml:space="preserve"> </w:t>
      </w:r>
      <w:r w:rsidRPr="00BD6ED4">
        <w:t>in the month during which CLREDP was calculated.</w:t>
      </w:r>
    </w:p>
    <w:p w:rsidR="005F7171" w:rsidRDefault="005F7171" w:rsidP="005F7171">
      <w:pPr>
        <w:pStyle w:val="List2"/>
        <w:ind w:left="720" w:firstLine="0"/>
      </w:pPr>
      <w:r>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rsidR="005F7171" w:rsidRDefault="005F7171" w:rsidP="005F7171">
      <w:pPr>
        <w:pStyle w:val="List2"/>
        <w:ind w:firstLine="0"/>
      </w:pPr>
      <w:r w:rsidRPr="00481164">
        <w:t xml:space="preserve">A Controllable Load Resource must have a CLREDP less than the greater of </w:t>
      </w:r>
      <w:r>
        <w:t>X</w:t>
      </w:r>
      <w:r w:rsidRPr="00481164">
        <w:t xml:space="preserve">% or </w:t>
      </w:r>
      <w:r>
        <w:t>Y</w:t>
      </w:r>
      <w:r w:rsidRPr="00481164">
        <w:t xml:space="preserve"> MW</w:t>
      </w:r>
      <w:r>
        <w:t>.  A Controllable Load Resource cannot fail this criteria more than three five-minute clock intervals</w:t>
      </w:r>
      <w:r w:rsidRPr="00481164">
        <w:t xml:space="preserve"> during which EEA was declared and CLREDP was calculated.  The performance will be measured separately for each instance in which ERCOT has declared EEA. </w:t>
      </w:r>
    </w:p>
    <w:p w:rsidR="005F7171" w:rsidRDefault="005F7171" w:rsidP="005F7171">
      <w:pPr>
        <w:pStyle w:val="List2"/>
        <w:ind w:left="720" w:firstLine="0"/>
      </w:pPr>
      <w:r w:rsidRPr="00FE6599">
        <w:t xml:space="preserve">For Controllable Load Resources which are providing </w:t>
      </w:r>
      <w:r>
        <w:t>RRS</w:t>
      </w:r>
      <w:r w:rsidRPr="00FE6599">
        <w:t xml:space="preserve"> or Non-Spin, the following intervals will be excluded from these calculations:</w:t>
      </w:r>
    </w:p>
    <w:p w:rsidR="005F7171" w:rsidRDefault="005F7171" w:rsidP="005F7171">
      <w:pPr>
        <w:pStyle w:val="List2"/>
      </w:pPr>
      <w:r>
        <w:t>(a)</w:t>
      </w:r>
      <w:r>
        <w:tab/>
        <w:t>Five-minute clock intervals</w:t>
      </w:r>
      <w:r w:rsidDel="000D7A3E">
        <w:t xml:space="preserve"> </w:t>
      </w:r>
      <w:r>
        <w:t xml:space="preserve">which begin ten minutes or less after a deployment of RRS was deployed to the Resource; </w:t>
      </w:r>
    </w:p>
    <w:p w:rsidR="005F7171" w:rsidRDefault="005F7171" w:rsidP="005F7171">
      <w:pPr>
        <w:pStyle w:val="List2"/>
      </w:pPr>
      <w:r>
        <w:t>(b)</w:t>
      </w:r>
      <w:r>
        <w:tab/>
        <w:t>Five-minute clock intervals</w:t>
      </w:r>
      <w:r w:rsidDel="000D7A3E">
        <w:t xml:space="preserve"> </w:t>
      </w:r>
      <w:r>
        <w:t>which begin ten minutes or less after a recall of RRS when the Resource was deployed for RRS;</w:t>
      </w:r>
    </w:p>
    <w:p w:rsidR="005F7171" w:rsidRDefault="005F7171" w:rsidP="005F7171">
      <w:pPr>
        <w:pStyle w:val="List2"/>
      </w:pPr>
      <w:r>
        <w:t>(c)</w:t>
      </w:r>
      <w:r>
        <w:tab/>
        <w:t>Five-minute clock intervals</w:t>
      </w:r>
      <w:r w:rsidDel="000D7A3E">
        <w:t xml:space="preserve"> </w:t>
      </w:r>
      <w:r>
        <w:t>which begin 30 minutes or less after a deployment of Non-Spin was deployed to the Resource; and</w:t>
      </w:r>
    </w:p>
    <w:p w:rsidR="005F7171" w:rsidRDefault="005F7171" w:rsidP="005F7171">
      <w:pPr>
        <w:pStyle w:val="List2"/>
      </w:pPr>
      <w:r>
        <w:t>(d)</w:t>
      </w:r>
      <w:r>
        <w:tab/>
        <w:t>Five-minute clock intervals</w:t>
      </w:r>
      <w:r w:rsidDel="000D7A3E">
        <w:t xml:space="preserve"> </w:t>
      </w:r>
      <w:r>
        <w:t>which begin 30 minutes or less after a recall of Non-Spin when the Resource was deployed for Non-Spin.</w:t>
      </w:r>
    </w:p>
    <w:p w:rsidR="005F7171" w:rsidRDefault="005F7171" w:rsidP="005F7171">
      <w:pPr>
        <w:pStyle w:val="BodyTextNumbered"/>
      </w:pPr>
      <w:r>
        <w:t>(10)</w:t>
      </w:r>
      <w:r>
        <w:tab/>
        <w:t>The GREDP/CLREDP performance criteria in paragraphs (7) through (9) above shall be reviewed and set by the TAC two months before the Texas Nodal Market Implementation Date.  The performance criteria will be subject to review by TAC beginning two months after the Texas Nodal Market Implementation Date and as deemed necessary.  The GREDP/CLREDP performance criteria variables X, Y, and Z shall be posted to the MIS Public Area no later than three Business Days after TAC approval.</w:t>
      </w:r>
    </w:p>
    <w:p w:rsidR="005F7171" w:rsidRDefault="005F7171" w:rsidP="005F717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reliability monitor shall, at the request of the QSE, recalculate </w:t>
      </w:r>
      <w:r w:rsidRPr="00180221">
        <w:lastRenderedPageBreak/>
        <w:t>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rsidR="005F7171" w:rsidRDefault="005F7171" w:rsidP="005F7171"/>
    <w:p w:rsidR="005F7171" w:rsidRDefault="005F7171" w:rsidP="00BC2D06"/>
    <w:sectPr w:rsidR="005F7171">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arket Rules " w:date="2011-04-26T13:37:00Z" w:initials="s">
    <w:p w:rsidR="00C25165" w:rsidRDefault="00C25165">
      <w:pPr>
        <w:pStyle w:val="CommentText"/>
      </w:pPr>
      <w:r>
        <w:rPr>
          <w:rStyle w:val="CommentReference"/>
        </w:rPr>
        <w:annotationRef/>
      </w:r>
      <w:r>
        <w:t xml:space="preserve">Please note this Secion also being revised by NPRR332. </w:t>
      </w:r>
    </w:p>
  </w:comment>
  <w:comment w:id="69" w:author="Market Rules " w:date="2011-04-26T13:40:00Z" w:initials="s">
    <w:p w:rsidR="00C25165" w:rsidRDefault="00C25165">
      <w:pPr>
        <w:pStyle w:val="CommentText"/>
      </w:pPr>
      <w:r>
        <w:rPr>
          <w:rStyle w:val="CommentReference"/>
        </w:rPr>
        <w:annotationRef/>
      </w:r>
      <w:r>
        <w:t xml:space="preserve">Please note this Secion also being revised by NPRR190 and NPRR312.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0F2" w:rsidRDefault="00EA40F2">
      <w:r>
        <w:separator/>
      </w:r>
    </w:p>
  </w:endnote>
  <w:endnote w:type="continuationSeparator" w:id="0">
    <w:p w:rsidR="00EA40F2" w:rsidRDefault="00EA40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65" w:rsidRPr="00412DCA" w:rsidRDefault="00C2516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14</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65" w:rsidRDefault="00C25165">
    <w:pPr>
      <w:pStyle w:val="Footer"/>
      <w:tabs>
        <w:tab w:val="clear" w:pos="4320"/>
        <w:tab w:val="clear" w:pos="8640"/>
        <w:tab w:val="right" w:pos="9360"/>
      </w:tabs>
      <w:rPr>
        <w:rFonts w:ascii="Arial" w:hAnsi="Arial" w:cs="Arial"/>
        <w:sz w:val="18"/>
      </w:rPr>
    </w:pPr>
    <w:r>
      <w:rPr>
        <w:rFonts w:ascii="Arial" w:hAnsi="Arial" w:cs="Arial"/>
        <w:sz w:val="18"/>
      </w:rPr>
      <w:t xml:space="preserve">348NPRR-06 </w:t>
    </w:r>
    <w:smartTag w:uri="urn:schemas-microsoft-com:office:smarttags" w:element="PersonName">
      <w:r>
        <w:rPr>
          <w:rFonts w:ascii="Arial" w:hAnsi="Arial" w:cs="Arial"/>
          <w:sz w:val="18"/>
        </w:rPr>
        <w:t>PRS</w:t>
      </w:r>
    </w:smartTag>
    <w:r>
      <w:rPr>
        <w:rFonts w:ascii="Arial" w:hAnsi="Arial" w:cs="Arial"/>
        <w:sz w:val="18"/>
      </w:rPr>
      <w:t xml:space="preserve"> Report 051911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A704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A7041">
      <w:rPr>
        <w:rFonts w:ascii="Arial" w:hAnsi="Arial" w:cs="Arial"/>
        <w:noProof/>
        <w:sz w:val="18"/>
      </w:rPr>
      <w:t>27</w:t>
    </w:r>
    <w:r w:rsidRPr="00412DCA">
      <w:rPr>
        <w:rFonts w:ascii="Arial" w:hAnsi="Arial" w:cs="Arial"/>
        <w:sz w:val="18"/>
      </w:rPr>
      <w:fldChar w:fldCharType="end"/>
    </w:r>
  </w:p>
  <w:p w:rsidR="00C25165" w:rsidRPr="00412DCA" w:rsidRDefault="00C2516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65" w:rsidRPr="00412DCA" w:rsidRDefault="00C2516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14</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0F2" w:rsidRDefault="00EA40F2">
      <w:r>
        <w:separator/>
      </w:r>
    </w:p>
  </w:footnote>
  <w:footnote w:type="continuationSeparator" w:id="0">
    <w:p w:rsidR="00EA40F2" w:rsidRDefault="00EA40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65" w:rsidRDefault="00C25165">
    <w:pPr>
      <w:pStyle w:val="Header"/>
      <w:jc w:val="center"/>
      <w:rPr>
        <w:sz w:val="32"/>
      </w:rPr>
    </w:pPr>
    <w:smartTag w:uri="urn:schemas-microsoft-com:office:smarttags" w:element="PersonName">
      <w:r>
        <w:rPr>
          <w:sz w:val="32"/>
        </w:rPr>
        <w:t>PRS</w:t>
      </w:r>
    </w:smartTag>
    <w:r>
      <w:rPr>
        <w:sz w:val="32"/>
      </w:rPr>
      <w:t xml:space="preserve"> Report</w:t>
    </w:r>
  </w:p>
  <w:p w:rsidR="00C25165" w:rsidRDefault="00C25165">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04A3A0B"/>
    <w:multiLevelType w:val="hybridMultilevel"/>
    <w:tmpl w:val="82FA4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EB31EF"/>
    <w:multiLevelType w:val="hybridMultilevel"/>
    <w:tmpl w:val="B37AD34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7"/>
  </w:num>
  <w:num w:numId="17">
    <w:abstractNumId w:val="8"/>
  </w:num>
  <w:num w:numId="18">
    <w:abstractNumId w:val="11"/>
  </w:num>
  <w:num w:numId="19">
    <w:abstractNumId w:val="4"/>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trackRevisions/>
  <w:defaultTabStop w:val="720"/>
  <w:noPunctuationKerning/>
  <w:characterSpacingControl w:val="doNotCompress"/>
  <w:hdrShapeDefaults>
    <o:shapedefaults v:ext="edit" spidmax="3074">
      <o:colormenu v:ext="edit" fillcolor="none"/>
    </o:shapedefaults>
  </w:hdrShapeDefaults>
  <w:footnotePr>
    <w:footnote w:id="-1"/>
    <w:footnote w:id="0"/>
  </w:footnotePr>
  <w:endnotePr>
    <w:endnote w:id="-1"/>
    <w:endnote w:id="0"/>
  </w:endnotePr>
  <w:compat/>
  <w:rsids>
    <w:rsidRoot w:val="00534C6C"/>
    <w:rsid w:val="00004403"/>
    <w:rsid w:val="00052418"/>
    <w:rsid w:val="00067161"/>
    <w:rsid w:val="00067FE2"/>
    <w:rsid w:val="000A7FDB"/>
    <w:rsid w:val="00104171"/>
    <w:rsid w:val="0014546D"/>
    <w:rsid w:val="00154C38"/>
    <w:rsid w:val="001562F6"/>
    <w:rsid w:val="0019314C"/>
    <w:rsid w:val="001A1220"/>
    <w:rsid w:val="001E1C1F"/>
    <w:rsid w:val="001E4582"/>
    <w:rsid w:val="001E501B"/>
    <w:rsid w:val="001E7036"/>
    <w:rsid w:val="001F0504"/>
    <w:rsid w:val="00224A73"/>
    <w:rsid w:val="00240FFC"/>
    <w:rsid w:val="00260302"/>
    <w:rsid w:val="002632F5"/>
    <w:rsid w:val="00276914"/>
    <w:rsid w:val="002A5E7A"/>
    <w:rsid w:val="002A7041"/>
    <w:rsid w:val="002B763A"/>
    <w:rsid w:val="002F6B40"/>
    <w:rsid w:val="003013F2"/>
    <w:rsid w:val="0030694A"/>
    <w:rsid w:val="00323616"/>
    <w:rsid w:val="00326CF1"/>
    <w:rsid w:val="00367C2E"/>
    <w:rsid w:val="003A3D77"/>
    <w:rsid w:val="003B3206"/>
    <w:rsid w:val="003B4B3B"/>
    <w:rsid w:val="003C0168"/>
    <w:rsid w:val="003D6C1F"/>
    <w:rsid w:val="003F2EF9"/>
    <w:rsid w:val="003F7BCD"/>
    <w:rsid w:val="004056BB"/>
    <w:rsid w:val="0040729E"/>
    <w:rsid w:val="00411EA8"/>
    <w:rsid w:val="00430F02"/>
    <w:rsid w:val="0044289C"/>
    <w:rsid w:val="004463BA"/>
    <w:rsid w:val="00481F7D"/>
    <w:rsid w:val="004822D4"/>
    <w:rsid w:val="004A5E41"/>
    <w:rsid w:val="004B7004"/>
    <w:rsid w:val="004E13DD"/>
    <w:rsid w:val="004E670F"/>
    <w:rsid w:val="00527FF6"/>
    <w:rsid w:val="00532E7A"/>
    <w:rsid w:val="00534C6C"/>
    <w:rsid w:val="00561821"/>
    <w:rsid w:val="00566BBD"/>
    <w:rsid w:val="00567613"/>
    <w:rsid w:val="00582D48"/>
    <w:rsid w:val="00585A97"/>
    <w:rsid w:val="005B63AF"/>
    <w:rsid w:val="005C7CFD"/>
    <w:rsid w:val="005F0857"/>
    <w:rsid w:val="005F2411"/>
    <w:rsid w:val="005F7171"/>
    <w:rsid w:val="00604582"/>
    <w:rsid w:val="00620C84"/>
    <w:rsid w:val="0063190E"/>
    <w:rsid w:val="00643C45"/>
    <w:rsid w:val="00652553"/>
    <w:rsid w:val="006A0D3C"/>
    <w:rsid w:val="006C0C25"/>
    <w:rsid w:val="00720455"/>
    <w:rsid w:val="00720FF3"/>
    <w:rsid w:val="0073043F"/>
    <w:rsid w:val="00743968"/>
    <w:rsid w:val="0074399C"/>
    <w:rsid w:val="007460A4"/>
    <w:rsid w:val="007803A8"/>
    <w:rsid w:val="00791CB9"/>
    <w:rsid w:val="00797DE2"/>
    <w:rsid w:val="007A164C"/>
    <w:rsid w:val="00821BC4"/>
    <w:rsid w:val="00845EEB"/>
    <w:rsid w:val="008B4AB4"/>
    <w:rsid w:val="00963A51"/>
    <w:rsid w:val="009972AF"/>
    <w:rsid w:val="009A3772"/>
    <w:rsid w:val="009C15D7"/>
    <w:rsid w:val="009C601F"/>
    <w:rsid w:val="00A03383"/>
    <w:rsid w:val="00A05F04"/>
    <w:rsid w:val="00A45BD3"/>
    <w:rsid w:val="00A560F8"/>
    <w:rsid w:val="00A92C41"/>
    <w:rsid w:val="00AA4030"/>
    <w:rsid w:val="00AF56C6"/>
    <w:rsid w:val="00B27055"/>
    <w:rsid w:val="00B314E3"/>
    <w:rsid w:val="00B53E51"/>
    <w:rsid w:val="00B55089"/>
    <w:rsid w:val="00B57F96"/>
    <w:rsid w:val="00B662A0"/>
    <w:rsid w:val="00BA0E96"/>
    <w:rsid w:val="00BA5250"/>
    <w:rsid w:val="00BB5353"/>
    <w:rsid w:val="00BC2D06"/>
    <w:rsid w:val="00BC48C0"/>
    <w:rsid w:val="00BC5D36"/>
    <w:rsid w:val="00BD27C5"/>
    <w:rsid w:val="00BD3DB6"/>
    <w:rsid w:val="00BD69A3"/>
    <w:rsid w:val="00C01362"/>
    <w:rsid w:val="00C062E5"/>
    <w:rsid w:val="00C16C88"/>
    <w:rsid w:val="00C25165"/>
    <w:rsid w:val="00C25547"/>
    <w:rsid w:val="00C6038E"/>
    <w:rsid w:val="00C90702"/>
    <w:rsid w:val="00C917FF"/>
    <w:rsid w:val="00C920E2"/>
    <w:rsid w:val="00CD072A"/>
    <w:rsid w:val="00CE7004"/>
    <w:rsid w:val="00D00A74"/>
    <w:rsid w:val="00D47A80"/>
    <w:rsid w:val="00D526EC"/>
    <w:rsid w:val="00D7545F"/>
    <w:rsid w:val="00D929F4"/>
    <w:rsid w:val="00D97220"/>
    <w:rsid w:val="00DA6468"/>
    <w:rsid w:val="00DA790B"/>
    <w:rsid w:val="00DE44A4"/>
    <w:rsid w:val="00DF31CB"/>
    <w:rsid w:val="00DF530E"/>
    <w:rsid w:val="00E03E64"/>
    <w:rsid w:val="00E0404B"/>
    <w:rsid w:val="00E07C4E"/>
    <w:rsid w:val="00E21F09"/>
    <w:rsid w:val="00E24ED8"/>
    <w:rsid w:val="00E37AB0"/>
    <w:rsid w:val="00E57CC5"/>
    <w:rsid w:val="00EA40F2"/>
    <w:rsid w:val="00EB2315"/>
    <w:rsid w:val="00ED6FB3"/>
    <w:rsid w:val="00EE55D4"/>
    <w:rsid w:val="00F008C0"/>
    <w:rsid w:val="00F27A5C"/>
    <w:rsid w:val="00F44236"/>
    <w:rsid w:val="00F75E05"/>
    <w:rsid w:val="00F82DCE"/>
    <w:rsid w:val="00FE2889"/>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rPr>
      <w:lang/>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Ind w:w="0" w:type="dxa"/>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basedOn w:val="DefaultParagraphFont"/>
    <w:link w:val="NormalArial"/>
    <w:rPr>
      <w:rFonts w:ascii="Arial" w:hAnsi="Arial"/>
      <w:sz w:val="24"/>
      <w:szCs w:val="24"/>
      <w:lang w:val="en-US" w:eastAsia="en-US" w:bidi="ar-SA"/>
    </w:rPr>
  </w:style>
  <w:style w:type="character" w:customStyle="1" w:styleId="BodyTextNumberedChar1">
    <w:name w:val="Body Text Numbered Char1"/>
    <w:basedOn w:val="DefaultParagraphFont"/>
    <w:link w:val="BodyTextNumbered"/>
    <w:uiPriority w:val="99"/>
    <w:rsid w:val="00561821"/>
    <w:rPr>
      <w:iCs/>
      <w:sz w:val="24"/>
    </w:rPr>
  </w:style>
  <w:style w:type="paragraph" w:customStyle="1" w:styleId="BodyTextNumbered">
    <w:name w:val="Body Text Numbered"/>
    <w:basedOn w:val="BodyText"/>
    <w:link w:val="BodyTextNumberedChar1"/>
    <w:rsid w:val="00561821"/>
    <w:pPr>
      <w:ind w:left="720" w:hanging="720"/>
    </w:pPr>
    <w:rPr>
      <w:iCs/>
      <w:szCs w:val="20"/>
    </w:rPr>
  </w:style>
  <w:style w:type="character" w:customStyle="1" w:styleId="H3Char">
    <w:name w:val="H3 Char"/>
    <w:basedOn w:val="DefaultParagraphFont"/>
    <w:link w:val="H3"/>
    <w:rsid w:val="00561821"/>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Char1"/>
    <w:basedOn w:val="DefaultParagraphFont"/>
    <w:link w:val="BodyText"/>
    <w:locked/>
    <w:rsid w:val="00561821"/>
    <w:rPr>
      <w:sz w:val="24"/>
      <w:szCs w:val="24"/>
    </w:rPr>
  </w:style>
  <w:style w:type="character" w:customStyle="1" w:styleId="CommentTextChar">
    <w:name w:val="Comment Text Char"/>
    <w:basedOn w:val="DefaultParagraphFont"/>
    <w:link w:val="CommentText"/>
    <w:semiHidden/>
    <w:locked/>
    <w:rsid w:val="001562F6"/>
  </w:style>
  <w:style w:type="paragraph" w:customStyle="1" w:styleId="StyleHeading3TimesNewRoman12pt">
    <w:name w:val="Style Heading 3 + Times New Roman 12 pt"/>
    <w:basedOn w:val="Heading3"/>
    <w:link w:val="StyleHeading3TimesNewRoman12ptChar"/>
    <w:rsid w:val="001562F6"/>
    <w:pPr>
      <w:numPr>
        <w:ilvl w:val="0"/>
        <w:numId w:val="0"/>
      </w:numPr>
      <w:tabs>
        <w:tab w:val="clear" w:pos="1008"/>
      </w:tabs>
      <w:spacing w:after="60"/>
    </w:pPr>
    <w:rPr>
      <w:rFonts w:cs="Arial"/>
      <w:b w:val="0"/>
      <w:i w:val="0"/>
      <w:szCs w:val="26"/>
      <w:u w:val="single"/>
    </w:rPr>
  </w:style>
  <w:style w:type="character" w:customStyle="1" w:styleId="StyleHeading3TimesNewRoman12ptChar">
    <w:name w:val="Style Heading 3 + Times New Roman 12 pt Char"/>
    <w:basedOn w:val="DefaultParagraphFont"/>
    <w:link w:val="StyleHeading3TimesNewRoman12pt"/>
    <w:locked/>
    <w:rsid w:val="001562F6"/>
    <w:rPr>
      <w:rFonts w:cs="Arial"/>
      <w:bCs/>
      <w:sz w:val="24"/>
      <w:szCs w:val="26"/>
      <w:u w:val="single"/>
    </w:rPr>
  </w:style>
  <w:style w:type="character" w:customStyle="1" w:styleId="H2Char">
    <w:name w:val="H2 Char"/>
    <w:basedOn w:val="DefaultParagraphFont"/>
    <w:link w:val="H2"/>
    <w:rsid w:val="009972AF"/>
    <w:rPr>
      <w:b/>
      <w:sz w:val="24"/>
    </w:rPr>
  </w:style>
  <w:style w:type="paragraph" w:customStyle="1" w:styleId="TermTitle">
    <w:name w:val="Term Title"/>
    <w:basedOn w:val="Normal"/>
    <w:rsid w:val="009972AF"/>
    <w:pPr>
      <w:keepNext/>
    </w:pPr>
    <w:rPr>
      <w:b/>
      <w:szCs w:val="20"/>
    </w:rPr>
  </w:style>
  <w:style w:type="paragraph" w:customStyle="1" w:styleId="Acronym">
    <w:name w:val="Acronym"/>
    <w:basedOn w:val="BodyText"/>
    <w:rsid w:val="009972AF"/>
    <w:pPr>
      <w:tabs>
        <w:tab w:val="left" w:pos="1440"/>
      </w:tabs>
      <w:spacing w:after="0"/>
    </w:pPr>
    <w:rPr>
      <w:iCs/>
      <w:szCs w:val="20"/>
    </w:rPr>
  </w:style>
  <w:style w:type="paragraph" w:styleId="Revision">
    <w:name w:val="Revision"/>
    <w:hidden/>
    <w:uiPriority w:val="99"/>
    <w:semiHidden/>
    <w:rsid w:val="003B4B3B"/>
    <w:rPr>
      <w:sz w:val="24"/>
      <w:szCs w:val="24"/>
    </w:rPr>
  </w:style>
  <w:style w:type="character" w:customStyle="1" w:styleId="BodyTextNumberedChar">
    <w:name w:val="Body Text Numbered Char"/>
    <w:basedOn w:val="DefaultParagraphFont"/>
    <w:rsid w:val="005F0857"/>
    <w:rPr>
      <w:iCs/>
      <w:sz w:val="24"/>
      <w:szCs w:val="24"/>
    </w:rPr>
  </w:style>
  <w:style w:type="character" w:customStyle="1" w:styleId="H4Char">
    <w:name w:val="H4 Char"/>
    <w:link w:val="H4"/>
    <w:rsid w:val="00B314E3"/>
    <w:rPr>
      <w:b/>
      <w:bCs/>
      <w:snapToGrid w:val="0"/>
      <w:sz w:val="24"/>
    </w:rPr>
  </w:style>
  <w:style w:type="character" w:customStyle="1" w:styleId="ListIntroductionChar">
    <w:name w:val="List Introduction Char"/>
    <w:basedOn w:val="DefaultParagraphFont"/>
    <w:link w:val="ListIntroduction"/>
    <w:locked/>
    <w:rsid w:val="00FE2889"/>
    <w:rPr>
      <w:iCs/>
      <w:sz w:val="24"/>
    </w:rPr>
  </w:style>
  <w:style w:type="character" w:customStyle="1" w:styleId="FormulaBoldChar">
    <w:name w:val="Formula Bold Char"/>
    <w:basedOn w:val="DefaultParagraphFont"/>
    <w:link w:val="FormulaBold"/>
    <w:rsid w:val="005F7171"/>
    <w:rPr>
      <w:b/>
      <w:bCs/>
      <w:sz w:val="24"/>
      <w:szCs w:val="24"/>
    </w:rPr>
  </w:style>
  <w:style w:type="character" w:customStyle="1" w:styleId="InstructionsChar">
    <w:name w:val="Instructions Char"/>
    <w:basedOn w:val="DefaultParagraphFont"/>
    <w:link w:val="Instructions"/>
    <w:rsid w:val="005F7171"/>
    <w:rPr>
      <w:b/>
      <w:i/>
      <w:iCs/>
      <w:sz w:val="24"/>
      <w:szCs w:val="24"/>
    </w:rPr>
  </w:style>
  <w:style w:type="character" w:customStyle="1" w:styleId="H5Char">
    <w:name w:val="H5 Char"/>
    <w:basedOn w:val="DefaultParagraphFont"/>
    <w:link w:val="H5"/>
    <w:rsid w:val="005F7171"/>
    <w:rPr>
      <w:b/>
      <w:bCs/>
      <w:i/>
      <w:iCs/>
      <w:sz w:val="24"/>
      <w:szCs w:val="26"/>
    </w:rPr>
  </w:style>
  <w:style w:type="character" w:customStyle="1" w:styleId="HeaderChar">
    <w:name w:val="Header Char"/>
    <w:basedOn w:val="DefaultParagraphFont"/>
    <w:link w:val="Header"/>
    <w:uiPriority w:val="99"/>
    <w:locked/>
    <w:rsid w:val="00A92C41"/>
    <w:rPr>
      <w:rFonts w:ascii="Arial" w:hAnsi="Arial"/>
      <w:b/>
      <w:bCs/>
      <w:sz w:val="24"/>
      <w:szCs w:val="24"/>
    </w:r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ingo@ercot.com" TargetMode="External"/><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maggio@ercot.com" TargetMode="Externa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8150</Words>
  <Characters>46456</Characters>
  <Application>Microsoft Office Word</Application>
  <DocSecurity>4</DocSecurity>
  <Lines>387</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54498</CharactersWithSpaces>
  <SharedDoc>false</SharedDoc>
  <HLinks>
    <vt:vector size="12" baseType="variant">
      <vt:variant>
        <vt:i4>196663</vt:i4>
      </vt:variant>
      <vt:variant>
        <vt:i4>3</vt:i4>
      </vt:variant>
      <vt:variant>
        <vt:i4>0</vt:i4>
      </vt:variant>
      <vt:variant>
        <vt:i4>5</vt:i4>
      </vt:variant>
      <vt:variant>
        <vt:lpwstr>mailto:smingo@ercot.com</vt:lpwstr>
      </vt:variant>
      <vt:variant>
        <vt:lpwstr/>
      </vt:variant>
      <vt:variant>
        <vt:i4>1245237</vt:i4>
      </vt:variant>
      <vt:variant>
        <vt:i4>0</vt:i4>
      </vt:variant>
      <vt:variant>
        <vt:i4>0</vt:i4>
      </vt:variant>
      <vt:variant>
        <vt:i4>5</vt:i4>
      </vt:variant>
      <vt:variant>
        <vt:lpwstr>mailto:dmaggio@ercot.com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2010-12-20T20:47:00Z</cp:lastPrinted>
  <dcterms:created xsi:type="dcterms:W3CDTF">2011-06-02T21:21:00Z</dcterms:created>
  <dcterms:modified xsi:type="dcterms:W3CDTF">2011-06-02T21:21:00Z</dcterms:modified>
</cp:coreProperties>
</file>