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1980"/>
        <w:gridCol w:w="4680"/>
      </w:tblGrid>
      <w:tr w:rsidR="00630FB4">
        <w:tblPrEx>
          <w:tblCellMar>
            <w:top w:w="0" w:type="dxa"/>
            <w:bottom w:w="0" w:type="dxa"/>
          </w:tblCellMar>
        </w:tblPrEx>
        <w:trPr>
          <w:trHeight w:val="512"/>
        </w:trPr>
        <w:tc>
          <w:tcPr>
            <w:tcW w:w="1620" w:type="dxa"/>
            <w:tcBorders>
              <w:bottom w:val="single" w:sz="4" w:space="0" w:color="auto"/>
            </w:tcBorders>
            <w:shd w:val="clear" w:color="auto" w:fill="FFFFFF"/>
            <w:vAlign w:val="center"/>
          </w:tcPr>
          <w:p w:rsidR="00630FB4" w:rsidRDefault="009D7C0C">
            <w:pPr>
              <w:pStyle w:val="Header"/>
            </w:pPr>
            <w:r>
              <w:t>N</w:t>
            </w:r>
            <w:r w:rsidR="00630FB4">
              <w:t>PRR Number</w:t>
            </w:r>
          </w:p>
        </w:tc>
        <w:tc>
          <w:tcPr>
            <w:tcW w:w="1260" w:type="dxa"/>
            <w:tcBorders>
              <w:bottom w:val="single" w:sz="4" w:space="0" w:color="auto"/>
            </w:tcBorders>
            <w:vAlign w:val="center"/>
          </w:tcPr>
          <w:p w:rsidR="00630FB4" w:rsidRDefault="00C66BD1" w:rsidP="00573373">
            <w:pPr>
              <w:pStyle w:val="Header"/>
            </w:pPr>
            <w:r>
              <w:t>32</w:t>
            </w:r>
            <w:r w:rsidR="00573373">
              <w:t>8</w:t>
            </w:r>
          </w:p>
        </w:tc>
        <w:tc>
          <w:tcPr>
            <w:tcW w:w="900" w:type="dxa"/>
            <w:tcBorders>
              <w:bottom w:val="single" w:sz="4" w:space="0" w:color="auto"/>
            </w:tcBorders>
            <w:shd w:val="clear" w:color="auto" w:fill="FFFFFF"/>
            <w:vAlign w:val="center"/>
          </w:tcPr>
          <w:p w:rsidR="00630FB4" w:rsidRDefault="009D7C0C">
            <w:pPr>
              <w:pStyle w:val="Header"/>
            </w:pPr>
            <w:r>
              <w:t>N</w:t>
            </w:r>
            <w:r w:rsidR="00630FB4">
              <w:t>PRR Title</w:t>
            </w:r>
          </w:p>
        </w:tc>
        <w:tc>
          <w:tcPr>
            <w:tcW w:w="6660" w:type="dxa"/>
            <w:gridSpan w:val="2"/>
            <w:tcBorders>
              <w:bottom w:val="single" w:sz="4" w:space="0" w:color="auto"/>
            </w:tcBorders>
            <w:vAlign w:val="center"/>
          </w:tcPr>
          <w:p w:rsidR="00630FB4" w:rsidRDefault="00005BC6" w:rsidP="00005BC6">
            <w:pPr>
              <w:pStyle w:val="Header"/>
            </w:pPr>
            <w:r w:rsidRPr="00005BC6">
              <w:t>Clarifies Duplicative or Vague</w:t>
            </w:r>
            <w:r w:rsidR="00573373" w:rsidRPr="00573373">
              <w:t xml:space="preserve"> Requirement</w:t>
            </w:r>
            <w:r>
              <w:t>s Related to</w:t>
            </w:r>
            <w:r w:rsidR="00573373" w:rsidRPr="00573373">
              <w:t xml:space="preserve"> Reactive Resource</w:t>
            </w:r>
            <w:r>
              <w:t>s</w:t>
            </w:r>
            <w:r w:rsidR="002B2F4E">
              <w:t xml:space="preserve"> (formerly “Removes ERCOT Requirement for Reactive Resource Planning and the Associated Compliance Process”)</w:t>
            </w:r>
          </w:p>
        </w:tc>
      </w:tr>
      <w:tr w:rsidR="005543FA">
        <w:tblPrEx>
          <w:tblCellMar>
            <w:top w:w="0" w:type="dxa"/>
            <w:bottom w:w="0" w:type="dxa"/>
          </w:tblCellMar>
        </w:tblPrEx>
        <w:trPr>
          <w:cantSplit/>
          <w:trHeight w:val="512"/>
        </w:trPr>
        <w:tc>
          <w:tcPr>
            <w:tcW w:w="1620" w:type="dxa"/>
            <w:tcBorders>
              <w:bottom w:val="single" w:sz="4" w:space="0" w:color="auto"/>
            </w:tcBorders>
            <w:shd w:val="clear" w:color="auto" w:fill="FFFFFF"/>
            <w:vAlign w:val="center"/>
          </w:tcPr>
          <w:p w:rsidR="005543FA" w:rsidRPr="00F573FE" w:rsidRDefault="005543FA" w:rsidP="00730FA8">
            <w:pPr>
              <w:pStyle w:val="Header"/>
            </w:pPr>
            <w:r>
              <w:t>Timeline</w:t>
            </w:r>
          </w:p>
        </w:tc>
        <w:tc>
          <w:tcPr>
            <w:tcW w:w="1260" w:type="dxa"/>
            <w:tcBorders>
              <w:bottom w:val="single" w:sz="4" w:space="0" w:color="auto"/>
            </w:tcBorders>
            <w:vAlign w:val="center"/>
          </w:tcPr>
          <w:p w:rsidR="005543FA" w:rsidRDefault="002C738F" w:rsidP="00730FA8">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5543FA" w:rsidRDefault="00C75ABB" w:rsidP="00730FA8">
            <w:pPr>
              <w:pStyle w:val="Header"/>
            </w:pPr>
            <w:r>
              <w:t>Action</w:t>
            </w:r>
          </w:p>
        </w:tc>
        <w:tc>
          <w:tcPr>
            <w:tcW w:w="4680" w:type="dxa"/>
            <w:tcBorders>
              <w:bottom w:val="single" w:sz="4" w:space="0" w:color="auto"/>
            </w:tcBorders>
            <w:shd w:val="clear" w:color="auto" w:fill="FFFFFF"/>
            <w:vAlign w:val="center"/>
          </w:tcPr>
          <w:p w:rsidR="005543FA" w:rsidRPr="00BD786A" w:rsidRDefault="00F70989" w:rsidP="00E0419C">
            <w:pPr>
              <w:pStyle w:val="Header"/>
              <w:rPr>
                <w:b w:val="0"/>
              </w:rPr>
            </w:pPr>
            <w:r>
              <w:rPr>
                <w:b w:val="0"/>
              </w:rPr>
              <w:t>Recommended Approval</w:t>
            </w:r>
          </w:p>
        </w:tc>
      </w:tr>
      <w:tr w:rsidR="00E66305">
        <w:tblPrEx>
          <w:tblCellMar>
            <w:top w:w="0" w:type="dxa"/>
            <w:bottom w:w="0" w:type="dxa"/>
          </w:tblCellMar>
        </w:tblPrEx>
        <w:trPr>
          <w:trHeight w:val="467"/>
        </w:trPr>
        <w:tc>
          <w:tcPr>
            <w:tcW w:w="2880" w:type="dxa"/>
            <w:gridSpan w:val="2"/>
            <w:tcBorders>
              <w:top w:val="single" w:sz="4" w:space="0" w:color="auto"/>
              <w:bottom w:val="single" w:sz="4" w:space="0" w:color="auto"/>
            </w:tcBorders>
            <w:shd w:val="clear" w:color="auto" w:fill="FFFFFF"/>
            <w:vAlign w:val="center"/>
          </w:tcPr>
          <w:p w:rsidR="00E66305" w:rsidRDefault="00E66305">
            <w:pPr>
              <w:pStyle w:val="Header"/>
            </w:pPr>
            <w:r>
              <w:t xml:space="preserve">Date of </w:t>
            </w:r>
            <w:r w:rsidR="00807265">
              <w:t>Decision</w:t>
            </w:r>
          </w:p>
        </w:tc>
        <w:tc>
          <w:tcPr>
            <w:tcW w:w="7560" w:type="dxa"/>
            <w:gridSpan w:val="3"/>
            <w:tcBorders>
              <w:top w:val="single" w:sz="4" w:space="0" w:color="auto"/>
            </w:tcBorders>
            <w:vAlign w:val="center"/>
          </w:tcPr>
          <w:p w:rsidR="00E66305" w:rsidRDefault="00F70989" w:rsidP="006C3F70">
            <w:pPr>
              <w:pStyle w:val="NormalArial"/>
            </w:pPr>
            <w:r>
              <w:t>April 21</w:t>
            </w:r>
            <w:r w:rsidR="002C738F">
              <w:t>, 2011</w:t>
            </w:r>
          </w:p>
        </w:tc>
      </w:tr>
      <w:tr w:rsidR="00B85BD1" w:rsidTr="00D051D0">
        <w:tblPrEx>
          <w:tblCellMar>
            <w:top w:w="0" w:type="dxa"/>
            <w:bottom w:w="0" w:type="dxa"/>
          </w:tblCellMar>
        </w:tblPrEx>
        <w:trPr>
          <w:trHeight w:val="647"/>
        </w:trPr>
        <w:tc>
          <w:tcPr>
            <w:tcW w:w="2880" w:type="dxa"/>
            <w:gridSpan w:val="2"/>
            <w:tcBorders>
              <w:bottom w:val="single" w:sz="4" w:space="0" w:color="auto"/>
            </w:tcBorders>
            <w:shd w:val="clear" w:color="auto" w:fill="FFFFFF"/>
            <w:vAlign w:val="center"/>
          </w:tcPr>
          <w:p w:rsidR="00B85BD1" w:rsidRDefault="00B85BD1" w:rsidP="00D051D0">
            <w:pPr>
              <w:pStyle w:val="Header"/>
            </w:pPr>
            <w:r>
              <w:t>Proposed Effective Date</w:t>
            </w:r>
          </w:p>
        </w:tc>
        <w:tc>
          <w:tcPr>
            <w:tcW w:w="7560" w:type="dxa"/>
            <w:gridSpan w:val="3"/>
            <w:vAlign w:val="center"/>
          </w:tcPr>
          <w:p w:rsidR="00B85BD1" w:rsidRDefault="002C738F" w:rsidP="00D051D0">
            <w:pPr>
              <w:pStyle w:val="NormalArial"/>
            </w:pPr>
            <w:r>
              <w:t>To be determined.</w:t>
            </w:r>
          </w:p>
        </w:tc>
      </w:tr>
      <w:tr w:rsidR="00B85BD1" w:rsidTr="00D051D0">
        <w:tblPrEx>
          <w:tblCellMar>
            <w:top w:w="0" w:type="dxa"/>
            <w:bottom w:w="0" w:type="dxa"/>
          </w:tblCellMar>
        </w:tblPrEx>
        <w:trPr>
          <w:trHeight w:val="710"/>
        </w:trPr>
        <w:tc>
          <w:tcPr>
            <w:tcW w:w="2880" w:type="dxa"/>
            <w:gridSpan w:val="2"/>
            <w:tcBorders>
              <w:bottom w:val="single" w:sz="4" w:space="0" w:color="auto"/>
            </w:tcBorders>
            <w:shd w:val="clear" w:color="auto" w:fill="FFFFFF"/>
            <w:vAlign w:val="center"/>
          </w:tcPr>
          <w:p w:rsidR="00B85BD1" w:rsidRDefault="00B85BD1" w:rsidP="00D051D0">
            <w:pPr>
              <w:pStyle w:val="Header"/>
            </w:pPr>
            <w:r>
              <w:t>Priority and Rank Assigned</w:t>
            </w:r>
          </w:p>
        </w:tc>
        <w:tc>
          <w:tcPr>
            <w:tcW w:w="7560" w:type="dxa"/>
            <w:gridSpan w:val="3"/>
            <w:vAlign w:val="center"/>
          </w:tcPr>
          <w:p w:rsidR="00B85BD1" w:rsidRDefault="002C738F" w:rsidP="00D051D0">
            <w:pPr>
              <w:pStyle w:val="NormalArial"/>
            </w:pPr>
            <w:r>
              <w:t>To be determined.</w:t>
            </w:r>
          </w:p>
        </w:tc>
      </w:tr>
      <w:tr w:rsidR="00EC4BED">
        <w:tblPrEx>
          <w:tblCellMar>
            <w:top w:w="0" w:type="dxa"/>
            <w:bottom w:w="0" w:type="dxa"/>
          </w:tblCellMar>
        </w:tblPrEx>
        <w:trPr>
          <w:trHeight w:val="710"/>
        </w:trPr>
        <w:tc>
          <w:tcPr>
            <w:tcW w:w="2880" w:type="dxa"/>
            <w:gridSpan w:val="2"/>
            <w:tcBorders>
              <w:top w:val="single" w:sz="4" w:space="0" w:color="auto"/>
              <w:bottom w:val="single" w:sz="4" w:space="0" w:color="auto"/>
            </w:tcBorders>
            <w:shd w:val="clear" w:color="auto" w:fill="FFFFFF"/>
            <w:vAlign w:val="center"/>
          </w:tcPr>
          <w:p w:rsidR="00EC4BED" w:rsidRDefault="00EC4BED" w:rsidP="00442D65">
            <w:pPr>
              <w:pStyle w:val="Header"/>
            </w:pPr>
            <w:r>
              <w:t>Nodal Protocol Section</w:t>
            </w:r>
            <w:r w:rsidR="00442D65">
              <w:t xml:space="preserve"> </w:t>
            </w:r>
            <w:r>
              <w:t>Requiring Revision</w:t>
            </w:r>
          </w:p>
        </w:tc>
        <w:tc>
          <w:tcPr>
            <w:tcW w:w="7560" w:type="dxa"/>
            <w:gridSpan w:val="3"/>
            <w:tcBorders>
              <w:top w:val="single" w:sz="4" w:space="0" w:color="auto"/>
            </w:tcBorders>
            <w:vAlign w:val="center"/>
          </w:tcPr>
          <w:p w:rsidR="00EC4BED" w:rsidRDefault="00EC4BED" w:rsidP="00F4509E">
            <w:pPr>
              <w:pStyle w:val="NormalArial"/>
            </w:pPr>
            <w:r w:rsidRPr="0087348C">
              <w:t>3.15.2</w:t>
            </w:r>
            <w:r>
              <w:t xml:space="preserve">, </w:t>
            </w:r>
            <w:r w:rsidRPr="0087348C">
              <w:t>TSP and DSP Responsibilities Related to Voltage Support</w:t>
            </w:r>
          </w:p>
        </w:tc>
      </w:tr>
      <w:tr w:rsidR="00EC4BED">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EC4BED" w:rsidRDefault="00EC4BED">
            <w:pPr>
              <w:pStyle w:val="Header"/>
            </w:pPr>
            <w:r>
              <w:t>Revision Description</w:t>
            </w:r>
          </w:p>
        </w:tc>
        <w:tc>
          <w:tcPr>
            <w:tcW w:w="7560" w:type="dxa"/>
            <w:gridSpan w:val="3"/>
            <w:tcBorders>
              <w:bottom w:val="single" w:sz="4" w:space="0" w:color="auto"/>
            </w:tcBorders>
            <w:vAlign w:val="center"/>
          </w:tcPr>
          <w:p w:rsidR="00EC4BED" w:rsidRDefault="00EC4BED" w:rsidP="002B2F4E">
            <w:pPr>
              <w:pStyle w:val="NormalArial"/>
            </w:pPr>
            <w:r>
              <w:t xml:space="preserve">This Nodal Protocol Revision Request (NPRR) </w:t>
            </w:r>
            <w:r w:rsidR="00005BC6">
              <w:t xml:space="preserve">clarifies </w:t>
            </w:r>
            <w:r>
              <w:t xml:space="preserve">duplicate </w:t>
            </w:r>
            <w:r w:rsidR="00005BC6">
              <w:t xml:space="preserve">or vague </w:t>
            </w:r>
            <w:r>
              <w:t>requirement</w:t>
            </w:r>
            <w:r w:rsidR="00005BC6">
              <w:t>s related to</w:t>
            </w:r>
            <w:r>
              <w:t xml:space="preserve"> reactive Resources.</w:t>
            </w:r>
          </w:p>
        </w:tc>
      </w:tr>
      <w:tr w:rsidR="00EC4BED" w:rsidTr="00D051D0">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EC4BED" w:rsidRDefault="00EC4BED" w:rsidP="00D051D0">
            <w:pPr>
              <w:pStyle w:val="Header"/>
            </w:pPr>
            <w:r>
              <w:t>Reason for Revision</w:t>
            </w:r>
          </w:p>
        </w:tc>
        <w:tc>
          <w:tcPr>
            <w:tcW w:w="7560" w:type="dxa"/>
            <w:gridSpan w:val="3"/>
            <w:tcBorders>
              <w:bottom w:val="single" w:sz="4" w:space="0" w:color="auto"/>
            </w:tcBorders>
            <w:vAlign w:val="center"/>
          </w:tcPr>
          <w:p w:rsidR="00EC4BED" w:rsidRDefault="00EC4BED" w:rsidP="00F4509E">
            <w:pPr>
              <w:pStyle w:val="NormalArial"/>
            </w:pPr>
            <w:r>
              <w:t xml:space="preserve">The language in paragraph (c) of Section 3.15.2 requires the “ERCOT Regional Planning Groups or Transmission Planning” to perform Reactive Power device planning.  The Regional Planning Group (RPG) is not the appropriate group for performing this type of analysis.   Additionally, “Transmission Planning” is not defined in the Protocols and if “Transmission Planning” is interpreted to mean ERCOT Planning Staff, this is inherently required as part of the Five-Year Transmission Plan that is required by the ERCOT Planning Charter and Procedures (RPG Charter) which </w:t>
            </w:r>
            <w:r w:rsidR="00A00BE9">
              <w:t>was</w:t>
            </w:r>
            <w:r>
              <w:t xml:space="preserve"> incorporated into the Protocols</w:t>
            </w:r>
            <w:r w:rsidR="00A00BE9">
              <w:t xml:space="preserve"> on April 1, 2011</w:t>
            </w:r>
            <w:r>
              <w:t xml:space="preserve"> (via NPRR292, </w:t>
            </w:r>
            <w:r w:rsidRPr="00377A7F">
              <w:t>Add Key Provisions of RPG Charter to Protocols</w:t>
            </w:r>
            <w:r>
              <w:t>) and Planning Guide.</w:t>
            </w:r>
          </w:p>
          <w:p w:rsidR="00EC4BED" w:rsidRDefault="00EC4BED" w:rsidP="00F4509E">
            <w:pPr>
              <w:pStyle w:val="NormalArial"/>
            </w:pPr>
          </w:p>
          <w:p w:rsidR="00EC4BED" w:rsidRDefault="00EC4BED" w:rsidP="00F4509E">
            <w:pPr>
              <w:pStyle w:val="NormalArial"/>
            </w:pPr>
            <w:r>
              <w:t xml:space="preserve">Paragraph (d) of Section 3.15.2 attempts to impose a compliance program, but does not identify the Entity responsible for enforcing the program.  </w:t>
            </w:r>
            <w:r w:rsidR="0077694D" w:rsidRPr="0077694D">
              <w:t>Also, changes are proposed to paragraph (a) to clarify the requirement consistent with the intent of the requirement.</w:t>
            </w:r>
          </w:p>
        </w:tc>
      </w:tr>
      <w:tr w:rsidR="00EC4BED">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EC4BED" w:rsidRDefault="00EC4BED">
            <w:pPr>
              <w:pStyle w:val="Header"/>
            </w:pPr>
            <w:r>
              <w:t>Overall Market Benefit</w:t>
            </w:r>
          </w:p>
        </w:tc>
        <w:tc>
          <w:tcPr>
            <w:tcW w:w="7560" w:type="dxa"/>
            <w:gridSpan w:val="3"/>
            <w:tcBorders>
              <w:bottom w:val="single" w:sz="4" w:space="0" w:color="auto"/>
            </w:tcBorders>
            <w:vAlign w:val="center"/>
          </w:tcPr>
          <w:p w:rsidR="00EC4BED" w:rsidRDefault="00EC4BED" w:rsidP="00F4509E">
            <w:pPr>
              <w:pStyle w:val="NormalArial"/>
            </w:pPr>
            <w:r>
              <w:t>Market Participants will not have to prepare for self-certification.</w:t>
            </w:r>
          </w:p>
        </w:tc>
      </w:tr>
      <w:tr w:rsidR="00EC4BED">
        <w:tblPrEx>
          <w:tblCellMar>
            <w:top w:w="0" w:type="dxa"/>
            <w:bottom w:w="0" w:type="dxa"/>
          </w:tblCellMar>
        </w:tblPrEx>
        <w:trPr>
          <w:trHeight w:val="530"/>
        </w:trPr>
        <w:tc>
          <w:tcPr>
            <w:tcW w:w="2880" w:type="dxa"/>
            <w:gridSpan w:val="2"/>
            <w:tcBorders>
              <w:bottom w:val="single" w:sz="4" w:space="0" w:color="auto"/>
            </w:tcBorders>
            <w:shd w:val="clear" w:color="auto" w:fill="FFFFFF"/>
            <w:vAlign w:val="center"/>
          </w:tcPr>
          <w:p w:rsidR="00EC4BED" w:rsidRDefault="00EC4BED">
            <w:pPr>
              <w:pStyle w:val="Header"/>
            </w:pPr>
            <w:r>
              <w:t>Overall Market Impact</w:t>
            </w:r>
          </w:p>
        </w:tc>
        <w:tc>
          <w:tcPr>
            <w:tcW w:w="7560" w:type="dxa"/>
            <w:gridSpan w:val="3"/>
            <w:tcBorders>
              <w:bottom w:val="single" w:sz="4" w:space="0" w:color="auto"/>
            </w:tcBorders>
            <w:vAlign w:val="center"/>
          </w:tcPr>
          <w:p w:rsidR="00EC4BED" w:rsidRDefault="00EC4BED" w:rsidP="00F4509E">
            <w:pPr>
              <w:pStyle w:val="NormalArial"/>
            </w:pPr>
            <w:r>
              <w:t>None.</w:t>
            </w:r>
          </w:p>
        </w:tc>
      </w:tr>
      <w:tr w:rsidR="00EC4BED">
        <w:tblPrEx>
          <w:tblCellMar>
            <w:top w:w="0" w:type="dxa"/>
            <w:bottom w:w="0" w:type="dxa"/>
          </w:tblCellMar>
        </w:tblPrEx>
        <w:trPr>
          <w:trHeight w:val="512"/>
        </w:trPr>
        <w:tc>
          <w:tcPr>
            <w:tcW w:w="2880" w:type="dxa"/>
            <w:gridSpan w:val="2"/>
            <w:shd w:val="clear" w:color="auto" w:fill="FFFFFF"/>
            <w:vAlign w:val="center"/>
          </w:tcPr>
          <w:p w:rsidR="00EC4BED" w:rsidRDefault="00EC4BED">
            <w:pPr>
              <w:pStyle w:val="Header"/>
            </w:pPr>
            <w:r>
              <w:t>Consumer Impact</w:t>
            </w:r>
          </w:p>
        </w:tc>
        <w:tc>
          <w:tcPr>
            <w:tcW w:w="7560" w:type="dxa"/>
            <w:gridSpan w:val="3"/>
            <w:vAlign w:val="center"/>
          </w:tcPr>
          <w:p w:rsidR="00EC4BED" w:rsidRDefault="00EC4BED" w:rsidP="00F4509E">
            <w:pPr>
              <w:pStyle w:val="NormalArial"/>
            </w:pPr>
            <w:r>
              <w:t>None.</w:t>
            </w:r>
          </w:p>
        </w:tc>
      </w:tr>
      <w:tr w:rsidR="00EC4BED">
        <w:tblPrEx>
          <w:tblCellMar>
            <w:top w:w="0" w:type="dxa"/>
            <w:bottom w:w="0" w:type="dxa"/>
          </w:tblCellMar>
        </w:tblPrEx>
        <w:trPr>
          <w:trHeight w:val="1160"/>
        </w:trPr>
        <w:tc>
          <w:tcPr>
            <w:tcW w:w="2880" w:type="dxa"/>
            <w:gridSpan w:val="2"/>
            <w:shd w:val="clear" w:color="auto" w:fill="FFFFFF"/>
            <w:vAlign w:val="center"/>
          </w:tcPr>
          <w:p w:rsidR="00EC4BED" w:rsidRDefault="00EC4BED">
            <w:pPr>
              <w:pStyle w:val="Header"/>
            </w:pPr>
            <w:r>
              <w:t>Credit Impacts</w:t>
            </w:r>
          </w:p>
        </w:tc>
        <w:tc>
          <w:tcPr>
            <w:tcW w:w="7560" w:type="dxa"/>
            <w:gridSpan w:val="3"/>
            <w:vAlign w:val="center"/>
          </w:tcPr>
          <w:p w:rsidR="00EC4BED" w:rsidRDefault="002B6EB7" w:rsidP="00F4509E">
            <w:pPr>
              <w:pStyle w:val="NormalArial"/>
            </w:pPr>
            <w:r>
              <w:t>To be determined.</w:t>
            </w:r>
          </w:p>
        </w:tc>
      </w:tr>
      <w:tr w:rsidR="00EC4BED">
        <w:tblPrEx>
          <w:tblCellMar>
            <w:top w:w="0" w:type="dxa"/>
            <w:bottom w:w="0" w:type="dxa"/>
          </w:tblCellMar>
        </w:tblPrEx>
        <w:trPr>
          <w:trHeight w:val="458"/>
        </w:trPr>
        <w:tc>
          <w:tcPr>
            <w:tcW w:w="2880" w:type="dxa"/>
            <w:gridSpan w:val="2"/>
            <w:shd w:val="clear" w:color="auto" w:fill="FFFFFF"/>
            <w:vAlign w:val="center"/>
          </w:tcPr>
          <w:p w:rsidR="00EC4BED" w:rsidRDefault="00EC4BED">
            <w:pPr>
              <w:pStyle w:val="Header"/>
            </w:pPr>
            <w:r>
              <w:t>Procedural History</w:t>
            </w:r>
          </w:p>
        </w:tc>
        <w:tc>
          <w:tcPr>
            <w:tcW w:w="7560" w:type="dxa"/>
            <w:gridSpan w:val="3"/>
            <w:vAlign w:val="center"/>
          </w:tcPr>
          <w:p w:rsidR="00EC4BED" w:rsidRDefault="00EC4BED" w:rsidP="002C738F">
            <w:pPr>
              <w:pStyle w:val="NormalArial"/>
              <w:numPr>
                <w:ilvl w:val="0"/>
                <w:numId w:val="17"/>
              </w:numPr>
              <w:tabs>
                <w:tab w:val="clear" w:pos="720"/>
              </w:tabs>
              <w:ind w:left="432"/>
            </w:pPr>
            <w:r w:rsidRPr="00E56062">
              <w:t xml:space="preserve">On </w:t>
            </w:r>
            <w:r>
              <w:t>2/2</w:t>
            </w:r>
            <w:r w:rsidR="00886ADC">
              <w:t>3</w:t>
            </w:r>
            <w:r>
              <w:t>/11</w:t>
            </w:r>
            <w:r w:rsidRPr="00E56062">
              <w:t>, NPRR</w:t>
            </w:r>
            <w:r>
              <w:t>32</w:t>
            </w:r>
            <w:r w:rsidR="00886ADC">
              <w:t>8 and an Impact</w:t>
            </w:r>
            <w:r>
              <w:t xml:space="preserve"> </w:t>
            </w:r>
            <w:r w:rsidR="00DC5873">
              <w:t xml:space="preserve">Analysis </w:t>
            </w:r>
            <w:r>
              <w:t>were posted.</w:t>
            </w:r>
          </w:p>
          <w:p w:rsidR="00EC4BED" w:rsidRDefault="00EC4BED" w:rsidP="00F3764E">
            <w:pPr>
              <w:pStyle w:val="NormalArial"/>
              <w:numPr>
                <w:ilvl w:val="0"/>
                <w:numId w:val="17"/>
              </w:numPr>
              <w:tabs>
                <w:tab w:val="clear" w:pos="720"/>
                <w:tab w:val="num" w:pos="432"/>
              </w:tabs>
              <w:ind w:left="432"/>
            </w:pPr>
            <w:r>
              <w:t>On 3/</w:t>
            </w:r>
            <w:r w:rsidR="00F3764E">
              <w:t>24</w:t>
            </w:r>
            <w:r>
              <w:t xml:space="preserve">/11, </w:t>
            </w:r>
            <w:smartTag w:uri="urn:schemas-microsoft-com:office:smarttags" w:element="PersonName">
              <w:r>
                <w:t>PRS</w:t>
              </w:r>
            </w:smartTag>
            <w:r>
              <w:t xml:space="preserve"> considered NPRR32</w:t>
            </w:r>
            <w:r w:rsidR="00886ADC">
              <w:t>8</w:t>
            </w:r>
            <w:r>
              <w:t>.</w:t>
            </w:r>
          </w:p>
          <w:p w:rsidR="00581774" w:rsidRDefault="00581774" w:rsidP="00F3764E">
            <w:pPr>
              <w:pStyle w:val="NormalArial"/>
              <w:numPr>
                <w:ilvl w:val="0"/>
                <w:numId w:val="17"/>
              </w:numPr>
              <w:tabs>
                <w:tab w:val="clear" w:pos="720"/>
                <w:tab w:val="num" w:pos="432"/>
              </w:tabs>
              <w:ind w:left="432"/>
            </w:pPr>
            <w:r>
              <w:t>On 4/4/11, CenterPoint Energy comments were posted.</w:t>
            </w:r>
          </w:p>
          <w:p w:rsidR="002B196E" w:rsidRDefault="002B196E" w:rsidP="00F3764E">
            <w:pPr>
              <w:pStyle w:val="NormalArial"/>
              <w:numPr>
                <w:ilvl w:val="0"/>
                <w:numId w:val="17"/>
              </w:numPr>
              <w:tabs>
                <w:tab w:val="clear" w:pos="720"/>
                <w:tab w:val="num" w:pos="432"/>
              </w:tabs>
              <w:ind w:left="432"/>
            </w:pPr>
            <w:r>
              <w:lastRenderedPageBreak/>
              <w:t>On 4/12/11, ROS comments were posted.</w:t>
            </w:r>
          </w:p>
          <w:p w:rsidR="00FB4814" w:rsidRDefault="00FB4814" w:rsidP="00F3764E">
            <w:pPr>
              <w:pStyle w:val="NormalArial"/>
              <w:numPr>
                <w:ilvl w:val="0"/>
                <w:numId w:val="17"/>
              </w:numPr>
              <w:tabs>
                <w:tab w:val="clear" w:pos="720"/>
                <w:tab w:val="num" w:pos="432"/>
              </w:tabs>
              <w:ind w:left="432"/>
            </w:pPr>
            <w:r>
              <w:t>On 4/21/11, PRS again considered NPRR328.</w:t>
            </w:r>
          </w:p>
        </w:tc>
      </w:tr>
      <w:tr w:rsidR="00EC4BED">
        <w:tblPrEx>
          <w:tblCellMar>
            <w:top w:w="0" w:type="dxa"/>
            <w:bottom w:w="0" w:type="dxa"/>
          </w:tblCellMar>
        </w:tblPrEx>
        <w:trPr>
          <w:trHeight w:val="503"/>
        </w:trPr>
        <w:tc>
          <w:tcPr>
            <w:tcW w:w="2880" w:type="dxa"/>
            <w:gridSpan w:val="2"/>
            <w:shd w:val="clear" w:color="auto" w:fill="FFFFFF"/>
            <w:vAlign w:val="center"/>
          </w:tcPr>
          <w:p w:rsidR="00EC4BED" w:rsidRDefault="00EC4BED">
            <w:pPr>
              <w:pStyle w:val="Header"/>
            </w:pPr>
            <w:smartTag w:uri="urn:schemas-microsoft-com:office:smarttags" w:element="place">
              <w:r>
                <w:lastRenderedPageBreak/>
                <w:t>PRS</w:t>
              </w:r>
            </w:smartTag>
            <w:r>
              <w:t xml:space="preserve"> Decision </w:t>
            </w:r>
          </w:p>
        </w:tc>
        <w:tc>
          <w:tcPr>
            <w:tcW w:w="7560" w:type="dxa"/>
            <w:gridSpan w:val="3"/>
            <w:vAlign w:val="center"/>
          </w:tcPr>
          <w:p w:rsidR="00EC4BED" w:rsidRDefault="00EC4BED" w:rsidP="00DC5873">
            <w:pPr>
              <w:pStyle w:val="NormalArial"/>
            </w:pPr>
            <w:r>
              <w:t xml:space="preserve">On 3/24/11, </w:t>
            </w:r>
            <w:smartTag w:uri="urn:schemas-microsoft-com:office:smarttags" w:element="PersonName">
              <w:r w:rsidRPr="00A42809">
                <w:t>PRS</w:t>
              </w:r>
            </w:smartTag>
            <w:r w:rsidRPr="00A42809">
              <w:t xml:space="preserve"> unanimously </w:t>
            </w:r>
            <w:r w:rsidRPr="00DC5873">
              <w:t xml:space="preserve">voted to </w:t>
            </w:r>
            <w:r w:rsidR="00DC5873">
              <w:t>refer NPRR328 to ROS</w:t>
            </w:r>
            <w:r w:rsidRPr="00886ADC">
              <w:t>.  A</w:t>
            </w:r>
            <w:r w:rsidRPr="00A42809">
              <w:t>ll Market Segments were present for the vote.</w:t>
            </w:r>
          </w:p>
          <w:p w:rsidR="002B196E" w:rsidRDefault="002B196E" w:rsidP="00DC5873">
            <w:pPr>
              <w:pStyle w:val="NormalArial"/>
            </w:pPr>
          </w:p>
          <w:p w:rsidR="002B196E" w:rsidRDefault="002B196E" w:rsidP="00FB4814">
            <w:pPr>
              <w:pStyle w:val="NormalArial"/>
            </w:pPr>
            <w:r>
              <w:t xml:space="preserve">On 4/21/11, PRS </w:t>
            </w:r>
            <w:r w:rsidRPr="00A42809">
              <w:t xml:space="preserve">unanimously </w:t>
            </w:r>
            <w:r w:rsidRPr="00DC5873">
              <w:t>voted to</w:t>
            </w:r>
            <w:r>
              <w:t xml:space="preserve"> recommend approval of NPRR328 as amended by the </w:t>
            </w:r>
            <w:r w:rsidR="00FB4814">
              <w:t>4/4/11 CenterPoint Energy</w:t>
            </w:r>
            <w:r>
              <w:t xml:space="preserve"> comments</w:t>
            </w:r>
            <w:r w:rsidR="00FB4814">
              <w:t xml:space="preserve"> and as revised by PRS</w:t>
            </w:r>
            <w:r>
              <w:t xml:space="preserve">.  </w:t>
            </w:r>
            <w:r w:rsidRPr="00886ADC">
              <w:t>A</w:t>
            </w:r>
            <w:r w:rsidRPr="00A42809">
              <w:t>ll Market Segments were present for the vote.</w:t>
            </w:r>
          </w:p>
        </w:tc>
      </w:tr>
      <w:tr w:rsidR="00EC4BED">
        <w:tblPrEx>
          <w:tblCellMar>
            <w:top w:w="0" w:type="dxa"/>
            <w:bottom w:w="0" w:type="dxa"/>
          </w:tblCellMar>
        </w:tblPrEx>
        <w:trPr>
          <w:trHeight w:val="557"/>
        </w:trPr>
        <w:tc>
          <w:tcPr>
            <w:tcW w:w="2880" w:type="dxa"/>
            <w:gridSpan w:val="2"/>
            <w:shd w:val="clear" w:color="auto" w:fill="FFFFFF"/>
            <w:vAlign w:val="center"/>
          </w:tcPr>
          <w:p w:rsidR="00EC4BED" w:rsidRDefault="00EC4BED">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EC4BED" w:rsidRDefault="00EC4BED" w:rsidP="00563A7B">
            <w:pPr>
              <w:pStyle w:val="NormalArial"/>
            </w:pPr>
            <w:r w:rsidRPr="00027C4F">
              <w:t xml:space="preserve">On 3/24/11, </w:t>
            </w:r>
            <w:r w:rsidR="00DC5873">
              <w:t xml:space="preserve">NPRR328 was referred to ROS to address possible impacts </w:t>
            </w:r>
            <w:r w:rsidR="00563A7B">
              <w:t>to</w:t>
            </w:r>
            <w:r w:rsidR="00DC5873">
              <w:t xml:space="preserve"> reliability</w:t>
            </w:r>
            <w:r w:rsidRPr="00027C4F">
              <w:t>.</w:t>
            </w:r>
          </w:p>
          <w:p w:rsidR="002D453C" w:rsidRDefault="002D453C" w:rsidP="00563A7B">
            <w:pPr>
              <w:pStyle w:val="NormalArial"/>
            </w:pPr>
          </w:p>
          <w:p w:rsidR="002D453C" w:rsidRDefault="002D453C" w:rsidP="00A00BE9">
            <w:pPr>
              <w:pStyle w:val="NormalArial"/>
            </w:pPr>
            <w:r>
              <w:t xml:space="preserve">On 4/21/11, </w:t>
            </w:r>
            <w:r w:rsidR="002109B7">
              <w:t xml:space="preserve">ERCOT Staff explained that </w:t>
            </w:r>
            <w:r w:rsidR="002B2F4E">
              <w:t xml:space="preserve">NPRR328 removes duplicative language </w:t>
            </w:r>
            <w:r w:rsidR="00A00BE9">
              <w:t>regarding transmission</w:t>
            </w:r>
            <w:r w:rsidR="002B2F4E">
              <w:t xml:space="preserve"> planning that was </w:t>
            </w:r>
            <w:r w:rsidR="00A00BE9">
              <w:t>implemented by</w:t>
            </w:r>
            <w:r w:rsidR="002B2F4E">
              <w:t xml:space="preserve"> </w:t>
            </w:r>
            <w:r w:rsidR="002109B7">
              <w:t>NPRR292</w:t>
            </w:r>
            <w:r w:rsidR="002B2F4E">
              <w:rPr>
                <w:bCs/>
              </w:rPr>
              <w:t>;</w:t>
            </w:r>
            <w:r w:rsidR="002109B7">
              <w:rPr>
                <w:bCs/>
              </w:rPr>
              <w:t xml:space="preserve"> </w:t>
            </w:r>
            <w:r w:rsidR="002109B7">
              <w:t xml:space="preserve">and also removes language </w:t>
            </w:r>
            <w:r w:rsidR="00285C5A">
              <w:t xml:space="preserve">regarding monitoring of compliance as it is vague and does not specify monitoring responsibility. </w:t>
            </w:r>
          </w:p>
        </w:tc>
      </w:tr>
    </w:tbl>
    <w:p w:rsidR="00204D5F" w:rsidRDefault="00204D5F"/>
    <w:tbl>
      <w:tblPr>
        <w:tblW w:w="1044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
        <w:gridCol w:w="1800"/>
        <w:gridCol w:w="360"/>
        <w:gridCol w:w="3600"/>
        <w:gridCol w:w="4673"/>
        <w:gridCol w:w="7"/>
      </w:tblGrid>
      <w:tr w:rsidR="00573373" w:rsidTr="00F4509E">
        <w:tblPrEx>
          <w:tblCellMar>
            <w:top w:w="0" w:type="dxa"/>
            <w:bottom w:w="0" w:type="dxa"/>
          </w:tblCellMar>
        </w:tblPrEx>
        <w:trPr>
          <w:gridBefore w:val="1"/>
          <w:wBefore w:w="7" w:type="dxa"/>
          <w:trHeight w:val="350"/>
        </w:trPr>
        <w:tc>
          <w:tcPr>
            <w:tcW w:w="10440" w:type="dxa"/>
            <w:gridSpan w:val="5"/>
            <w:tcBorders>
              <w:bottom w:val="single" w:sz="4" w:space="0" w:color="auto"/>
            </w:tcBorders>
            <w:shd w:val="clear" w:color="auto" w:fill="FFFFFF"/>
            <w:vAlign w:val="center"/>
          </w:tcPr>
          <w:p w:rsidR="00573373" w:rsidRDefault="00573373">
            <w:pPr>
              <w:pStyle w:val="Header"/>
              <w:jc w:val="center"/>
            </w:pPr>
            <w:r>
              <w:br w:type="page"/>
              <w:t>Quantitative Impacts and Benefits</w:t>
            </w:r>
          </w:p>
        </w:tc>
      </w:tr>
      <w:tr w:rsidR="00573373" w:rsidRPr="00AC6C3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573373" w:rsidRPr="00E41BCF" w:rsidRDefault="00573373">
            <w:pPr>
              <w:pStyle w:val="Header"/>
            </w:pPr>
            <w:r w:rsidRPr="00E41BCF">
              <w:t>Assumptions</w:t>
            </w:r>
          </w:p>
        </w:tc>
        <w:tc>
          <w:tcPr>
            <w:tcW w:w="360" w:type="dxa"/>
            <w:tcBorders>
              <w:top w:val="single" w:sz="12" w:space="0" w:color="auto"/>
              <w:bottom w:val="single" w:sz="8" w:space="0" w:color="auto"/>
            </w:tcBorders>
            <w:vAlign w:val="center"/>
          </w:tcPr>
          <w:p w:rsidR="00573373" w:rsidRPr="00BD6AA7" w:rsidRDefault="00573373">
            <w:pPr>
              <w:pStyle w:val="Header"/>
              <w:jc w:val="center"/>
              <w:rPr>
                <w:b w:val="0"/>
                <w:sz w:val="20"/>
                <w:szCs w:val="20"/>
              </w:rPr>
            </w:pPr>
            <w:r w:rsidRPr="00BD6AA7">
              <w:rPr>
                <w:b w:val="0"/>
                <w:sz w:val="20"/>
                <w:szCs w:val="20"/>
              </w:rPr>
              <w:t>1</w:t>
            </w:r>
          </w:p>
        </w:tc>
        <w:tc>
          <w:tcPr>
            <w:tcW w:w="8273" w:type="dxa"/>
            <w:gridSpan w:val="2"/>
            <w:tcBorders>
              <w:top w:val="single" w:sz="12" w:space="0" w:color="auto"/>
              <w:bottom w:val="single" w:sz="8" w:space="0" w:color="auto"/>
            </w:tcBorders>
            <w:vAlign w:val="center"/>
          </w:tcPr>
          <w:p w:rsidR="00573373" w:rsidRPr="00AC6C37" w:rsidRDefault="00573373">
            <w:pPr>
              <w:pStyle w:val="Header"/>
              <w:rPr>
                <w:b w:val="0"/>
                <w:i/>
                <w:sz w:val="20"/>
                <w:szCs w:val="20"/>
              </w:rPr>
            </w:pPr>
          </w:p>
        </w:tc>
      </w:tr>
      <w:tr w:rsidR="00573373" w:rsidRPr="00AC6C3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pPr>
          </w:p>
        </w:tc>
        <w:tc>
          <w:tcPr>
            <w:tcW w:w="360" w:type="dxa"/>
            <w:tcBorders>
              <w:top w:val="single" w:sz="8" w:space="0" w:color="auto"/>
            </w:tcBorders>
            <w:vAlign w:val="center"/>
          </w:tcPr>
          <w:p w:rsidR="00573373" w:rsidRPr="00864358" w:rsidRDefault="00573373">
            <w:pPr>
              <w:pStyle w:val="Header"/>
              <w:jc w:val="center"/>
              <w:rPr>
                <w:b w:val="0"/>
                <w:sz w:val="20"/>
                <w:szCs w:val="20"/>
              </w:rPr>
            </w:pPr>
            <w:r w:rsidRPr="00864358">
              <w:rPr>
                <w:b w:val="0"/>
                <w:sz w:val="20"/>
                <w:szCs w:val="20"/>
              </w:rPr>
              <w:t>2</w:t>
            </w:r>
          </w:p>
        </w:tc>
        <w:tc>
          <w:tcPr>
            <w:tcW w:w="8273" w:type="dxa"/>
            <w:gridSpan w:val="2"/>
            <w:tcBorders>
              <w:top w:val="single" w:sz="8" w:space="0" w:color="auto"/>
            </w:tcBorders>
            <w:vAlign w:val="center"/>
          </w:tcPr>
          <w:p w:rsidR="00573373" w:rsidRPr="00AC6C37" w:rsidRDefault="00573373">
            <w:pPr>
              <w:pStyle w:val="Header"/>
              <w:rPr>
                <w:b w:val="0"/>
                <w:i/>
                <w:sz w:val="20"/>
                <w:szCs w:val="20"/>
              </w:rPr>
            </w:pPr>
          </w:p>
        </w:tc>
      </w:tr>
      <w:tr w:rsidR="00573373" w:rsidRPr="00AC6C3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pPr>
          </w:p>
        </w:tc>
        <w:tc>
          <w:tcPr>
            <w:tcW w:w="360" w:type="dxa"/>
            <w:vAlign w:val="center"/>
          </w:tcPr>
          <w:p w:rsidR="00573373" w:rsidRPr="00864358" w:rsidRDefault="00573373">
            <w:pPr>
              <w:pStyle w:val="Header"/>
              <w:jc w:val="center"/>
              <w:rPr>
                <w:b w:val="0"/>
                <w:sz w:val="20"/>
                <w:szCs w:val="20"/>
              </w:rPr>
            </w:pPr>
            <w:r w:rsidRPr="00864358">
              <w:rPr>
                <w:b w:val="0"/>
                <w:sz w:val="20"/>
                <w:szCs w:val="20"/>
              </w:rPr>
              <w:t>3</w:t>
            </w:r>
          </w:p>
        </w:tc>
        <w:tc>
          <w:tcPr>
            <w:tcW w:w="8273" w:type="dxa"/>
            <w:gridSpan w:val="2"/>
            <w:vAlign w:val="center"/>
          </w:tcPr>
          <w:p w:rsidR="00573373" w:rsidRPr="00AC6C37" w:rsidRDefault="00573373">
            <w:pPr>
              <w:pStyle w:val="Header"/>
              <w:rPr>
                <w:b w:val="0"/>
                <w:i/>
                <w:sz w:val="20"/>
                <w:szCs w:val="20"/>
              </w:rPr>
            </w:pPr>
          </w:p>
        </w:tc>
      </w:tr>
      <w:tr w:rsidR="00573373" w:rsidRPr="00AC6C3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73373" w:rsidRPr="00E41BCF" w:rsidRDefault="00573373">
            <w:pPr>
              <w:pStyle w:val="Header"/>
            </w:pPr>
          </w:p>
        </w:tc>
        <w:tc>
          <w:tcPr>
            <w:tcW w:w="360" w:type="dxa"/>
            <w:tcBorders>
              <w:bottom w:val="single" w:sz="12" w:space="0" w:color="auto"/>
            </w:tcBorders>
            <w:vAlign w:val="center"/>
          </w:tcPr>
          <w:p w:rsidR="00573373" w:rsidRPr="00864358" w:rsidRDefault="00573373">
            <w:pPr>
              <w:pStyle w:val="Header"/>
              <w:jc w:val="center"/>
              <w:rPr>
                <w:b w:val="0"/>
                <w:sz w:val="20"/>
                <w:szCs w:val="20"/>
              </w:rPr>
            </w:pPr>
            <w:r w:rsidRPr="00864358">
              <w:rPr>
                <w:b w:val="0"/>
                <w:sz w:val="20"/>
                <w:szCs w:val="20"/>
              </w:rPr>
              <w:t>4</w:t>
            </w:r>
          </w:p>
        </w:tc>
        <w:tc>
          <w:tcPr>
            <w:tcW w:w="8273" w:type="dxa"/>
            <w:gridSpan w:val="2"/>
            <w:tcBorders>
              <w:bottom w:val="single" w:sz="12" w:space="0" w:color="auto"/>
            </w:tcBorders>
            <w:vAlign w:val="center"/>
          </w:tcPr>
          <w:p w:rsidR="00573373" w:rsidRPr="00AC6C37" w:rsidRDefault="00573373">
            <w:pPr>
              <w:pStyle w:val="Header"/>
              <w:rPr>
                <w:b w:val="0"/>
                <w:i/>
                <w:sz w:val="20"/>
                <w:szCs w:val="20"/>
              </w:rPr>
            </w:pPr>
          </w:p>
        </w:tc>
      </w:tr>
      <w:tr w:rsidR="00573373" w:rsidRPr="000C3592"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573373" w:rsidRPr="00E41BCF" w:rsidRDefault="00573373">
            <w:pPr>
              <w:pStyle w:val="Header"/>
              <w:jc w:val="center"/>
            </w:pPr>
            <w:r w:rsidRPr="00E41BCF">
              <w:t>Market Cost</w:t>
            </w:r>
          </w:p>
        </w:tc>
        <w:tc>
          <w:tcPr>
            <w:tcW w:w="360" w:type="dxa"/>
            <w:tcBorders>
              <w:top w:val="single" w:sz="12" w:space="0" w:color="auto"/>
              <w:left w:val="single" w:sz="4" w:space="0" w:color="auto"/>
              <w:bottom w:val="single" w:sz="8" w:space="0" w:color="auto"/>
            </w:tcBorders>
            <w:shd w:val="clear" w:color="auto" w:fill="auto"/>
            <w:vAlign w:val="center"/>
          </w:tcPr>
          <w:p w:rsidR="00573373" w:rsidRDefault="00573373">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573373" w:rsidRPr="000C3592" w:rsidRDefault="00573373">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573373" w:rsidRPr="000C3592" w:rsidRDefault="00573373">
            <w:pPr>
              <w:pStyle w:val="NormalArial"/>
              <w:jc w:val="center"/>
              <w:rPr>
                <w:b/>
                <w:sz w:val="20"/>
              </w:rPr>
            </w:pPr>
            <w:r>
              <w:rPr>
                <w:b/>
                <w:sz w:val="20"/>
              </w:rPr>
              <w:t>Monetary Impact</w:t>
            </w: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73373" w:rsidRPr="00E41BCF" w:rsidRDefault="00573373">
            <w:pPr>
              <w:pStyle w:val="Header"/>
              <w:jc w:val="cent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573373" w:rsidRPr="00C90F7E" w:rsidRDefault="00573373">
            <w:pPr>
              <w:pStyle w:val="NormalArial"/>
              <w:rPr>
                <w:i/>
                <w:sz w:val="20"/>
              </w:rPr>
            </w:pPr>
            <w:r>
              <w:rPr>
                <w:i/>
                <w:sz w:val="20"/>
              </w:rPr>
              <w:t>None.</w:t>
            </w:r>
          </w:p>
        </w:tc>
        <w:tc>
          <w:tcPr>
            <w:tcW w:w="4673" w:type="dxa"/>
            <w:tcBorders>
              <w:top w:val="single" w:sz="8" w:space="0" w:color="auto"/>
              <w:bottom w:val="single" w:sz="8" w:space="0" w:color="auto"/>
            </w:tcBorders>
            <w:vAlign w:val="center"/>
          </w:tcPr>
          <w:p w:rsidR="00573373" w:rsidRPr="00C90F7E" w:rsidRDefault="00573373">
            <w:pPr>
              <w:pStyle w:val="NormalArial"/>
              <w:rPr>
                <w:i/>
                <w:sz w:val="20"/>
              </w:rPr>
            </w:pPr>
            <w:r>
              <w:rPr>
                <w:i/>
                <w:sz w:val="20"/>
              </w:rPr>
              <w:t>None.</w:t>
            </w: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jc w:val="center"/>
            </w:pPr>
          </w:p>
        </w:tc>
        <w:tc>
          <w:tcPr>
            <w:tcW w:w="360" w:type="dxa"/>
            <w:tcBorders>
              <w:top w:val="single" w:sz="8" w:space="0" w:color="auto"/>
              <w:bottom w:val="single" w:sz="8" w:space="0" w:color="auto"/>
            </w:tcBorders>
            <w:shd w:val="clear" w:color="auto" w:fill="auto"/>
            <w:vAlign w:val="center"/>
          </w:tcPr>
          <w:p w:rsidR="00573373" w:rsidRDefault="00573373">
            <w:pPr>
              <w:pStyle w:val="NormalArial"/>
              <w:jc w:val="center"/>
              <w:rPr>
                <w:sz w:val="20"/>
              </w:rPr>
            </w:pPr>
            <w:r>
              <w:rPr>
                <w:sz w:val="20"/>
              </w:rPr>
              <w:t>2</w:t>
            </w:r>
          </w:p>
        </w:tc>
        <w:tc>
          <w:tcPr>
            <w:tcW w:w="3600" w:type="dxa"/>
            <w:tcBorders>
              <w:top w:val="single" w:sz="8" w:space="0" w:color="auto"/>
              <w:bottom w:val="single" w:sz="8" w:space="0" w:color="auto"/>
            </w:tcBorders>
            <w:shd w:val="clear" w:color="auto" w:fill="auto"/>
            <w:vAlign w:val="center"/>
          </w:tcPr>
          <w:p w:rsidR="00573373" w:rsidRPr="00C90F7E" w:rsidRDefault="00573373">
            <w:pPr>
              <w:pStyle w:val="NormalArial"/>
              <w:rPr>
                <w:i/>
                <w:sz w:val="20"/>
              </w:rPr>
            </w:pPr>
          </w:p>
        </w:tc>
        <w:tc>
          <w:tcPr>
            <w:tcW w:w="4673" w:type="dxa"/>
            <w:tcBorders>
              <w:top w:val="single" w:sz="8" w:space="0" w:color="auto"/>
              <w:bottom w:val="single" w:sz="8" w:space="0" w:color="auto"/>
            </w:tcBorders>
            <w:shd w:val="clear" w:color="auto" w:fill="auto"/>
            <w:vAlign w:val="center"/>
          </w:tcPr>
          <w:p w:rsidR="00573373" w:rsidRPr="00C90F7E" w:rsidRDefault="00573373">
            <w:pPr>
              <w:pStyle w:val="NormalArial"/>
              <w:rPr>
                <w:i/>
                <w:sz w:val="20"/>
              </w:rPr>
            </w:pP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jc w:val="cent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573373" w:rsidRPr="00C90F7E" w:rsidRDefault="00573373">
            <w:pPr>
              <w:pStyle w:val="NormalArial"/>
              <w:rPr>
                <w:i/>
                <w:sz w:val="20"/>
              </w:rPr>
            </w:pPr>
          </w:p>
        </w:tc>
        <w:tc>
          <w:tcPr>
            <w:tcW w:w="4673" w:type="dxa"/>
            <w:tcBorders>
              <w:top w:val="single" w:sz="8" w:space="0" w:color="auto"/>
              <w:bottom w:val="single" w:sz="8" w:space="0" w:color="auto"/>
            </w:tcBorders>
            <w:vAlign w:val="center"/>
          </w:tcPr>
          <w:p w:rsidR="00573373" w:rsidRPr="00C90F7E" w:rsidRDefault="00573373">
            <w:pPr>
              <w:pStyle w:val="NormalArial"/>
              <w:rPr>
                <w:i/>
                <w:sz w:val="20"/>
              </w:rPr>
            </w:pP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73373" w:rsidRPr="00E41BCF" w:rsidRDefault="00573373">
            <w:pPr>
              <w:pStyle w:val="Header"/>
              <w:jc w:val="center"/>
            </w:pPr>
          </w:p>
        </w:tc>
        <w:tc>
          <w:tcPr>
            <w:tcW w:w="360" w:type="dxa"/>
            <w:tcBorders>
              <w:top w:val="single" w:sz="8" w:space="0" w:color="auto"/>
              <w:bottom w:val="single" w:sz="12" w:space="0" w:color="auto"/>
            </w:tcBorders>
            <w:vAlign w:val="center"/>
          </w:tcPr>
          <w:p w:rsidR="00573373" w:rsidRDefault="00573373">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573373" w:rsidRPr="00C90F7E" w:rsidRDefault="00573373">
            <w:pPr>
              <w:pStyle w:val="NormalArial"/>
              <w:rPr>
                <w:i/>
                <w:sz w:val="20"/>
              </w:rPr>
            </w:pPr>
          </w:p>
        </w:tc>
        <w:tc>
          <w:tcPr>
            <w:tcW w:w="4673" w:type="dxa"/>
            <w:tcBorders>
              <w:top w:val="single" w:sz="8" w:space="0" w:color="auto"/>
              <w:bottom w:val="single" w:sz="12" w:space="0" w:color="auto"/>
            </w:tcBorders>
            <w:vAlign w:val="center"/>
          </w:tcPr>
          <w:p w:rsidR="00573373" w:rsidRPr="00C90F7E" w:rsidRDefault="00573373">
            <w:pPr>
              <w:pStyle w:val="NormalArial"/>
              <w:rPr>
                <w:i/>
                <w:sz w:val="20"/>
              </w:rPr>
            </w:pPr>
          </w:p>
        </w:tc>
      </w:tr>
      <w:tr w:rsidR="00573373" w:rsidRPr="000C3592"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right w:val="single" w:sz="4" w:space="0" w:color="auto"/>
            </w:tcBorders>
            <w:shd w:val="clear" w:color="auto" w:fill="auto"/>
            <w:vAlign w:val="center"/>
          </w:tcPr>
          <w:p w:rsidR="00573373" w:rsidRPr="00E41BCF" w:rsidRDefault="00573373">
            <w:pPr>
              <w:pStyle w:val="Header"/>
              <w:jc w:val="center"/>
            </w:pPr>
            <w:r w:rsidRPr="00E41BCF">
              <w:t>Market Benefit</w:t>
            </w:r>
          </w:p>
        </w:tc>
        <w:tc>
          <w:tcPr>
            <w:tcW w:w="360" w:type="dxa"/>
            <w:tcBorders>
              <w:top w:val="single" w:sz="12" w:space="0" w:color="auto"/>
              <w:left w:val="single" w:sz="4" w:space="0" w:color="auto"/>
              <w:bottom w:val="single" w:sz="8" w:space="0" w:color="auto"/>
            </w:tcBorders>
            <w:shd w:val="clear" w:color="auto" w:fill="auto"/>
            <w:vAlign w:val="center"/>
          </w:tcPr>
          <w:p w:rsidR="00573373" w:rsidRDefault="00573373">
            <w:pPr>
              <w:pStyle w:val="NormalArial"/>
              <w:jc w:val="center"/>
              <w:rPr>
                <w:sz w:val="20"/>
              </w:rPr>
            </w:pPr>
          </w:p>
        </w:tc>
        <w:tc>
          <w:tcPr>
            <w:tcW w:w="3600" w:type="dxa"/>
            <w:tcBorders>
              <w:top w:val="single" w:sz="12" w:space="0" w:color="auto"/>
              <w:bottom w:val="single" w:sz="8" w:space="0" w:color="auto"/>
            </w:tcBorders>
            <w:shd w:val="clear" w:color="auto" w:fill="auto"/>
            <w:vAlign w:val="center"/>
          </w:tcPr>
          <w:p w:rsidR="00573373" w:rsidRPr="000C3592" w:rsidRDefault="00573373">
            <w:pPr>
              <w:pStyle w:val="NormalArial"/>
              <w:jc w:val="center"/>
              <w:rPr>
                <w:b/>
                <w:sz w:val="20"/>
              </w:rPr>
            </w:pPr>
            <w:r>
              <w:rPr>
                <w:b/>
                <w:sz w:val="20"/>
              </w:rPr>
              <w:t>Impact Area</w:t>
            </w:r>
          </w:p>
        </w:tc>
        <w:tc>
          <w:tcPr>
            <w:tcW w:w="4673" w:type="dxa"/>
            <w:tcBorders>
              <w:top w:val="single" w:sz="12" w:space="0" w:color="auto"/>
              <w:bottom w:val="single" w:sz="8" w:space="0" w:color="auto"/>
            </w:tcBorders>
            <w:shd w:val="clear" w:color="auto" w:fill="auto"/>
            <w:vAlign w:val="center"/>
          </w:tcPr>
          <w:p w:rsidR="00573373" w:rsidRPr="000C3592" w:rsidRDefault="00573373">
            <w:pPr>
              <w:pStyle w:val="NormalArial"/>
              <w:jc w:val="center"/>
              <w:rPr>
                <w:b/>
                <w:sz w:val="20"/>
              </w:rPr>
            </w:pPr>
            <w:r>
              <w:rPr>
                <w:b/>
                <w:sz w:val="20"/>
              </w:rPr>
              <w:t>Monetary Impact</w:t>
            </w: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73373" w:rsidRPr="00E41BCF" w:rsidRDefault="00573373">
            <w:pPr>
              <w:pStyle w:val="Header"/>
              <w:jc w:val="cent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1</w:t>
            </w:r>
          </w:p>
        </w:tc>
        <w:tc>
          <w:tcPr>
            <w:tcW w:w="3600" w:type="dxa"/>
            <w:tcBorders>
              <w:top w:val="single" w:sz="8" w:space="0" w:color="auto"/>
              <w:bottom w:val="single" w:sz="8" w:space="0" w:color="auto"/>
            </w:tcBorders>
            <w:vAlign w:val="center"/>
          </w:tcPr>
          <w:p w:rsidR="00573373" w:rsidRPr="00C90F7E" w:rsidRDefault="00573373">
            <w:pPr>
              <w:pStyle w:val="NormalArial"/>
              <w:rPr>
                <w:i/>
                <w:sz w:val="20"/>
              </w:rPr>
            </w:pPr>
            <w:r w:rsidRPr="00FD66CB">
              <w:rPr>
                <w:i/>
                <w:sz w:val="20"/>
              </w:rPr>
              <w:t>Market Participants will not have to prepare for self-certification.</w:t>
            </w:r>
          </w:p>
        </w:tc>
        <w:tc>
          <w:tcPr>
            <w:tcW w:w="4673" w:type="dxa"/>
            <w:tcBorders>
              <w:top w:val="single" w:sz="8" w:space="0" w:color="auto"/>
              <w:bottom w:val="single" w:sz="8" w:space="0" w:color="auto"/>
            </w:tcBorders>
            <w:vAlign w:val="center"/>
          </w:tcPr>
          <w:p w:rsidR="00573373" w:rsidRPr="00C90F7E" w:rsidRDefault="00573373">
            <w:pPr>
              <w:pStyle w:val="NormalArial"/>
              <w:rPr>
                <w:i/>
                <w:sz w:val="20"/>
              </w:rPr>
            </w:pP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jc w:val="cent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2</w:t>
            </w:r>
          </w:p>
        </w:tc>
        <w:tc>
          <w:tcPr>
            <w:tcW w:w="3600" w:type="dxa"/>
            <w:tcBorders>
              <w:top w:val="single" w:sz="8" w:space="0" w:color="auto"/>
              <w:bottom w:val="single" w:sz="8" w:space="0" w:color="auto"/>
            </w:tcBorders>
            <w:vAlign w:val="center"/>
          </w:tcPr>
          <w:p w:rsidR="00573373" w:rsidRPr="00C90F7E" w:rsidRDefault="00573373">
            <w:pPr>
              <w:pStyle w:val="NormalArial"/>
              <w:rPr>
                <w:i/>
                <w:sz w:val="20"/>
              </w:rPr>
            </w:pPr>
          </w:p>
        </w:tc>
        <w:tc>
          <w:tcPr>
            <w:tcW w:w="4673" w:type="dxa"/>
            <w:tcBorders>
              <w:top w:val="single" w:sz="8" w:space="0" w:color="auto"/>
              <w:bottom w:val="single" w:sz="8" w:space="0" w:color="auto"/>
            </w:tcBorders>
            <w:vAlign w:val="center"/>
          </w:tcPr>
          <w:p w:rsidR="00573373" w:rsidRPr="00C90F7E" w:rsidRDefault="00573373">
            <w:pPr>
              <w:pStyle w:val="NormalArial"/>
              <w:rPr>
                <w:i/>
                <w:sz w:val="20"/>
              </w:rPr>
            </w:pP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jc w:val="cent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3</w:t>
            </w:r>
          </w:p>
        </w:tc>
        <w:tc>
          <w:tcPr>
            <w:tcW w:w="3600" w:type="dxa"/>
            <w:tcBorders>
              <w:top w:val="single" w:sz="8" w:space="0" w:color="auto"/>
              <w:bottom w:val="single" w:sz="8" w:space="0" w:color="auto"/>
            </w:tcBorders>
            <w:vAlign w:val="center"/>
          </w:tcPr>
          <w:p w:rsidR="00573373" w:rsidRPr="00C90F7E" w:rsidRDefault="00573373">
            <w:pPr>
              <w:pStyle w:val="NormalArial"/>
              <w:rPr>
                <w:i/>
                <w:sz w:val="20"/>
              </w:rPr>
            </w:pPr>
          </w:p>
        </w:tc>
        <w:tc>
          <w:tcPr>
            <w:tcW w:w="4673" w:type="dxa"/>
            <w:tcBorders>
              <w:top w:val="single" w:sz="8" w:space="0" w:color="auto"/>
              <w:bottom w:val="single" w:sz="8" w:space="0" w:color="auto"/>
            </w:tcBorders>
            <w:vAlign w:val="center"/>
          </w:tcPr>
          <w:p w:rsidR="00573373" w:rsidRPr="00C90F7E" w:rsidRDefault="00573373">
            <w:pPr>
              <w:pStyle w:val="NormalArial"/>
              <w:rPr>
                <w:i/>
                <w:sz w:val="20"/>
              </w:rPr>
            </w:pPr>
          </w:p>
        </w:tc>
      </w:tr>
      <w:tr w:rsidR="00573373" w:rsidRPr="00C90F7E"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73373" w:rsidRPr="00E41BCF" w:rsidRDefault="00573373">
            <w:pPr>
              <w:pStyle w:val="Header"/>
              <w:jc w:val="center"/>
            </w:pPr>
          </w:p>
        </w:tc>
        <w:tc>
          <w:tcPr>
            <w:tcW w:w="360" w:type="dxa"/>
            <w:tcBorders>
              <w:top w:val="single" w:sz="8" w:space="0" w:color="auto"/>
              <w:bottom w:val="single" w:sz="12" w:space="0" w:color="auto"/>
            </w:tcBorders>
            <w:vAlign w:val="center"/>
          </w:tcPr>
          <w:p w:rsidR="00573373" w:rsidRDefault="00573373">
            <w:pPr>
              <w:pStyle w:val="NormalArial"/>
              <w:jc w:val="center"/>
              <w:rPr>
                <w:sz w:val="20"/>
              </w:rPr>
            </w:pPr>
            <w:r>
              <w:rPr>
                <w:sz w:val="20"/>
              </w:rPr>
              <w:t>4</w:t>
            </w:r>
          </w:p>
        </w:tc>
        <w:tc>
          <w:tcPr>
            <w:tcW w:w="3600" w:type="dxa"/>
            <w:tcBorders>
              <w:top w:val="single" w:sz="8" w:space="0" w:color="auto"/>
              <w:bottom w:val="single" w:sz="12" w:space="0" w:color="auto"/>
            </w:tcBorders>
            <w:vAlign w:val="center"/>
          </w:tcPr>
          <w:p w:rsidR="00573373" w:rsidRPr="00C90F7E" w:rsidRDefault="00573373">
            <w:pPr>
              <w:pStyle w:val="NormalArial"/>
              <w:rPr>
                <w:i/>
                <w:sz w:val="20"/>
              </w:rPr>
            </w:pPr>
          </w:p>
        </w:tc>
        <w:tc>
          <w:tcPr>
            <w:tcW w:w="4673" w:type="dxa"/>
            <w:tcBorders>
              <w:top w:val="single" w:sz="8" w:space="0" w:color="auto"/>
              <w:bottom w:val="single" w:sz="12" w:space="0" w:color="auto"/>
            </w:tcBorders>
            <w:vAlign w:val="center"/>
          </w:tcPr>
          <w:p w:rsidR="00573373" w:rsidRPr="00C90F7E" w:rsidRDefault="00573373">
            <w:pPr>
              <w:pStyle w:val="NormalArial"/>
              <w:rPr>
                <w:i/>
                <w:sz w:val="20"/>
              </w:rPr>
            </w:pPr>
          </w:p>
        </w:tc>
      </w:tr>
      <w:tr w:rsidR="00573373" w:rsidRPr="00B40AA6"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573373" w:rsidRPr="00E41BCF" w:rsidRDefault="00573373">
            <w:pPr>
              <w:pStyle w:val="Header"/>
            </w:pPr>
            <w:r w:rsidRPr="00E41BCF">
              <w:t>Additional Qualitative Information</w:t>
            </w:r>
          </w:p>
        </w:tc>
        <w:tc>
          <w:tcPr>
            <w:tcW w:w="360" w:type="dxa"/>
            <w:tcBorders>
              <w:top w:val="single" w:sz="12" w:space="0" w:color="auto"/>
              <w:bottom w:val="single" w:sz="8" w:space="0" w:color="auto"/>
            </w:tcBorders>
            <w:vAlign w:val="center"/>
          </w:tcPr>
          <w:p w:rsidR="00573373" w:rsidRDefault="00573373">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573373" w:rsidRPr="00B40AA6" w:rsidRDefault="00573373">
            <w:pPr>
              <w:pStyle w:val="NormalArial"/>
              <w:rPr>
                <w:i/>
                <w:sz w:val="20"/>
              </w:rPr>
            </w:pPr>
          </w:p>
        </w:tc>
      </w:tr>
      <w:tr w:rsidR="00573373" w:rsidRPr="00B40AA6"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73373" w:rsidRPr="00E41BCF" w:rsidRDefault="00573373">
            <w:pPr>
              <w:pStyle w:val="Header"/>
              <w:jc w:val="cent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2</w:t>
            </w:r>
          </w:p>
        </w:tc>
        <w:tc>
          <w:tcPr>
            <w:tcW w:w="8273" w:type="dxa"/>
            <w:gridSpan w:val="2"/>
            <w:tcBorders>
              <w:top w:val="single" w:sz="8" w:space="0" w:color="auto"/>
              <w:bottom w:val="single" w:sz="8" w:space="0" w:color="auto"/>
            </w:tcBorders>
            <w:vAlign w:val="center"/>
          </w:tcPr>
          <w:p w:rsidR="00573373" w:rsidRPr="00B40AA6" w:rsidRDefault="00573373">
            <w:pPr>
              <w:pStyle w:val="NormalArial"/>
              <w:rPr>
                <w:i/>
                <w:sz w:val="20"/>
              </w:rPr>
            </w:pPr>
          </w:p>
        </w:tc>
      </w:tr>
      <w:tr w:rsidR="00573373" w:rsidRPr="00B40AA6"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41BCF" w:rsidRDefault="00573373">
            <w:pPr>
              <w:pStyle w:val="Head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573373" w:rsidRPr="00B40AA6" w:rsidRDefault="00573373">
            <w:pPr>
              <w:pStyle w:val="NormalArial"/>
              <w:rPr>
                <w:i/>
                <w:sz w:val="20"/>
              </w:rPr>
            </w:pPr>
          </w:p>
        </w:tc>
      </w:tr>
      <w:tr w:rsidR="00573373" w:rsidRPr="00B40AA6"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12" w:space="0" w:color="auto"/>
            </w:tcBorders>
            <w:vAlign w:val="center"/>
          </w:tcPr>
          <w:p w:rsidR="00573373" w:rsidRPr="00E41BCF" w:rsidRDefault="00573373">
            <w:pPr>
              <w:pStyle w:val="Header"/>
            </w:pPr>
          </w:p>
        </w:tc>
        <w:tc>
          <w:tcPr>
            <w:tcW w:w="360" w:type="dxa"/>
            <w:tcBorders>
              <w:top w:val="single" w:sz="8" w:space="0" w:color="auto"/>
              <w:bottom w:val="single" w:sz="12" w:space="0" w:color="auto"/>
            </w:tcBorders>
            <w:vAlign w:val="center"/>
          </w:tcPr>
          <w:p w:rsidR="00573373" w:rsidRDefault="00573373">
            <w:pPr>
              <w:pStyle w:val="NormalArial"/>
              <w:jc w:val="center"/>
              <w:rPr>
                <w:sz w:val="20"/>
              </w:rPr>
            </w:pPr>
            <w:r>
              <w:rPr>
                <w:sz w:val="20"/>
              </w:rPr>
              <w:t>4</w:t>
            </w:r>
          </w:p>
        </w:tc>
        <w:tc>
          <w:tcPr>
            <w:tcW w:w="8273" w:type="dxa"/>
            <w:gridSpan w:val="2"/>
            <w:tcBorders>
              <w:top w:val="single" w:sz="8" w:space="0" w:color="auto"/>
              <w:bottom w:val="single" w:sz="12" w:space="0" w:color="auto"/>
            </w:tcBorders>
            <w:vAlign w:val="center"/>
          </w:tcPr>
          <w:p w:rsidR="00573373" w:rsidRPr="00B40AA6" w:rsidRDefault="00573373">
            <w:pPr>
              <w:pStyle w:val="NormalArial"/>
              <w:rPr>
                <w:i/>
                <w:sz w:val="20"/>
              </w:rPr>
            </w:pPr>
          </w:p>
        </w:tc>
      </w:tr>
      <w:tr w:rsidR="00573373" w:rsidRPr="00E966F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restart"/>
            <w:tcBorders>
              <w:top w:val="single" w:sz="12" w:space="0" w:color="auto"/>
            </w:tcBorders>
            <w:shd w:val="clear" w:color="auto" w:fill="auto"/>
            <w:vAlign w:val="center"/>
          </w:tcPr>
          <w:p w:rsidR="00573373" w:rsidRPr="00E41BCF" w:rsidRDefault="00573373">
            <w:pPr>
              <w:pStyle w:val="Header"/>
              <w:jc w:val="center"/>
            </w:pPr>
            <w:r w:rsidRPr="00E41BCF">
              <w:t>Other Comments</w:t>
            </w:r>
          </w:p>
        </w:tc>
        <w:tc>
          <w:tcPr>
            <w:tcW w:w="360" w:type="dxa"/>
            <w:tcBorders>
              <w:top w:val="single" w:sz="12" w:space="0" w:color="auto"/>
              <w:bottom w:val="single" w:sz="8" w:space="0" w:color="auto"/>
            </w:tcBorders>
            <w:vAlign w:val="center"/>
          </w:tcPr>
          <w:p w:rsidR="00573373" w:rsidRDefault="00573373">
            <w:pPr>
              <w:pStyle w:val="NormalArial"/>
              <w:jc w:val="center"/>
              <w:rPr>
                <w:sz w:val="20"/>
              </w:rPr>
            </w:pPr>
            <w:r>
              <w:rPr>
                <w:sz w:val="20"/>
              </w:rPr>
              <w:t>1</w:t>
            </w:r>
          </w:p>
        </w:tc>
        <w:tc>
          <w:tcPr>
            <w:tcW w:w="8273" w:type="dxa"/>
            <w:gridSpan w:val="2"/>
            <w:tcBorders>
              <w:top w:val="single" w:sz="12" w:space="0" w:color="auto"/>
              <w:bottom w:val="single" w:sz="8" w:space="0" w:color="auto"/>
            </w:tcBorders>
            <w:vAlign w:val="center"/>
          </w:tcPr>
          <w:p w:rsidR="00573373" w:rsidRPr="00E966F7" w:rsidRDefault="00573373">
            <w:pPr>
              <w:pStyle w:val="NormalArial"/>
              <w:rPr>
                <w:i/>
                <w:sz w:val="20"/>
              </w:rPr>
            </w:pPr>
          </w:p>
        </w:tc>
      </w:tr>
      <w:tr w:rsidR="00573373" w:rsidRPr="00E966F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shd w:val="clear" w:color="auto" w:fill="auto"/>
            <w:vAlign w:val="center"/>
          </w:tcPr>
          <w:p w:rsidR="00573373" w:rsidRPr="00E966F7" w:rsidRDefault="00573373">
            <w:pPr>
              <w:pStyle w:val="Header"/>
              <w:jc w:val="center"/>
              <w:rPr>
                <w:sz w:val="20"/>
                <w:szCs w:val="20"/>
              </w:rPr>
            </w:pPr>
          </w:p>
        </w:tc>
        <w:tc>
          <w:tcPr>
            <w:tcW w:w="360" w:type="dxa"/>
            <w:tcBorders>
              <w:top w:val="single" w:sz="8" w:space="0" w:color="auto"/>
            </w:tcBorders>
            <w:vAlign w:val="center"/>
          </w:tcPr>
          <w:p w:rsidR="00573373" w:rsidRDefault="00573373">
            <w:pPr>
              <w:pStyle w:val="NormalArial"/>
              <w:jc w:val="center"/>
              <w:rPr>
                <w:sz w:val="20"/>
              </w:rPr>
            </w:pPr>
            <w:r>
              <w:rPr>
                <w:sz w:val="20"/>
              </w:rPr>
              <w:t>2</w:t>
            </w:r>
          </w:p>
        </w:tc>
        <w:tc>
          <w:tcPr>
            <w:tcW w:w="8273" w:type="dxa"/>
            <w:gridSpan w:val="2"/>
            <w:tcBorders>
              <w:top w:val="single" w:sz="8" w:space="0" w:color="auto"/>
            </w:tcBorders>
            <w:vAlign w:val="center"/>
          </w:tcPr>
          <w:p w:rsidR="00573373" w:rsidRPr="00E966F7" w:rsidRDefault="00573373">
            <w:pPr>
              <w:pStyle w:val="NormalArial"/>
              <w:rPr>
                <w:i/>
                <w:sz w:val="20"/>
              </w:rPr>
            </w:pPr>
          </w:p>
        </w:tc>
      </w:tr>
      <w:tr w:rsidR="00573373" w:rsidRPr="00E966F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vAlign w:val="center"/>
          </w:tcPr>
          <w:p w:rsidR="00573373" w:rsidRPr="00E966F7" w:rsidRDefault="00573373">
            <w:pPr>
              <w:pStyle w:val="Head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3</w:t>
            </w:r>
          </w:p>
        </w:tc>
        <w:tc>
          <w:tcPr>
            <w:tcW w:w="8273" w:type="dxa"/>
            <w:gridSpan w:val="2"/>
            <w:tcBorders>
              <w:top w:val="single" w:sz="8" w:space="0" w:color="auto"/>
              <w:bottom w:val="single" w:sz="8" w:space="0" w:color="auto"/>
            </w:tcBorders>
            <w:vAlign w:val="center"/>
          </w:tcPr>
          <w:p w:rsidR="00573373" w:rsidRPr="00E966F7" w:rsidRDefault="00573373">
            <w:pPr>
              <w:pStyle w:val="NormalArial"/>
              <w:rPr>
                <w:i/>
                <w:sz w:val="20"/>
              </w:rPr>
            </w:pPr>
          </w:p>
        </w:tc>
      </w:tr>
      <w:tr w:rsidR="00573373" w:rsidRPr="00E966F7" w:rsidTr="00F4509E">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15" w:type="dxa"/>
            <w:bottom w:w="0" w:type="dxa"/>
            <w:right w:w="115" w:type="dxa"/>
          </w:tblCellMar>
        </w:tblPrEx>
        <w:trPr>
          <w:gridAfter w:val="1"/>
          <w:wAfter w:w="7" w:type="dxa"/>
          <w:cantSplit/>
          <w:trHeight w:val="135"/>
        </w:trPr>
        <w:tc>
          <w:tcPr>
            <w:tcW w:w="1807" w:type="dxa"/>
            <w:gridSpan w:val="2"/>
            <w:vMerge/>
            <w:tcBorders>
              <w:bottom w:val="single" w:sz="8" w:space="0" w:color="auto"/>
            </w:tcBorders>
            <w:vAlign w:val="center"/>
          </w:tcPr>
          <w:p w:rsidR="00573373" w:rsidRPr="00E966F7" w:rsidRDefault="00573373">
            <w:pPr>
              <w:pStyle w:val="Header"/>
            </w:pPr>
          </w:p>
        </w:tc>
        <w:tc>
          <w:tcPr>
            <w:tcW w:w="360" w:type="dxa"/>
            <w:tcBorders>
              <w:top w:val="single" w:sz="8" w:space="0" w:color="auto"/>
              <w:bottom w:val="single" w:sz="8" w:space="0" w:color="auto"/>
            </w:tcBorders>
            <w:vAlign w:val="center"/>
          </w:tcPr>
          <w:p w:rsidR="00573373" w:rsidRDefault="00573373">
            <w:pPr>
              <w:pStyle w:val="NormalArial"/>
              <w:jc w:val="center"/>
              <w:rPr>
                <w:sz w:val="20"/>
              </w:rPr>
            </w:pPr>
            <w:r>
              <w:rPr>
                <w:sz w:val="20"/>
              </w:rPr>
              <w:t>4</w:t>
            </w:r>
          </w:p>
        </w:tc>
        <w:tc>
          <w:tcPr>
            <w:tcW w:w="8273" w:type="dxa"/>
            <w:gridSpan w:val="2"/>
            <w:tcBorders>
              <w:top w:val="single" w:sz="8" w:space="0" w:color="auto"/>
              <w:bottom w:val="single" w:sz="8" w:space="0" w:color="auto"/>
            </w:tcBorders>
            <w:vAlign w:val="center"/>
          </w:tcPr>
          <w:p w:rsidR="00573373" w:rsidRPr="00E966F7" w:rsidRDefault="00573373">
            <w:pPr>
              <w:pStyle w:val="NormalArial"/>
              <w:rPr>
                <w:i/>
                <w:sz w:val="20"/>
              </w:rPr>
            </w:pPr>
          </w:p>
        </w:tc>
      </w:tr>
    </w:tbl>
    <w:p w:rsidR="00573373" w:rsidRDefault="0057337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573373" w:rsidTr="00F4509E">
        <w:tblPrEx>
          <w:tblCellMar>
            <w:top w:w="0" w:type="dxa"/>
            <w:bottom w:w="0" w:type="dxa"/>
          </w:tblCellMar>
        </w:tblPrEx>
        <w:trPr>
          <w:trHeight w:val="432"/>
        </w:trPr>
        <w:tc>
          <w:tcPr>
            <w:tcW w:w="10440" w:type="dxa"/>
            <w:gridSpan w:val="2"/>
            <w:tcBorders>
              <w:top w:val="single" w:sz="4" w:space="0" w:color="auto"/>
            </w:tcBorders>
            <w:shd w:val="clear" w:color="auto" w:fill="FFFFFF"/>
            <w:vAlign w:val="center"/>
          </w:tcPr>
          <w:p w:rsidR="00573373" w:rsidRDefault="00573373">
            <w:pPr>
              <w:pStyle w:val="Header"/>
              <w:jc w:val="center"/>
            </w:pPr>
            <w:r>
              <w:t>Sponsor</w:t>
            </w:r>
          </w:p>
        </w:tc>
      </w:tr>
      <w:tr w:rsidR="00573373" w:rsidTr="00F4509E">
        <w:tblPrEx>
          <w:tblCellMar>
            <w:top w:w="0" w:type="dxa"/>
            <w:bottom w:w="0" w:type="dxa"/>
          </w:tblCellMar>
        </w:tblPrEx>
        <w:trPr>
          <w:trHeight w:val="432"/>
        </w:trPr>
        <w:tc>
          <w:tcPr>
            <w:tcW w:w="2880" w:type="dxa"/>
            <w:shd w:val="clear" w:color="auto" w:fill="FFFFFF"/>
            <w:vAlign w:val="center"/>
          </w:tcPr>
          <w:p w:rsidR="00573373" w:rsidRPr="00B93CA0" w:rsidRDefault="00573373">
            <w:pPr>
              <w:pStyle w:val="Header"/>
              <w:rPr>
                <w:bCs w:val="0"/>
              </w:rPr>
            </w:pPr>
            <w:r w:rsidRPr="00B93CA0">
              <w:rPr>
                <w:bCs w:val="0"/>
              </w:rPr>
              <w:t>Name</w:t>
            </w:r>
          </w:p>
        </w:tc>
        <w:tc>
          <w:tcPr>
            <w:tcW w:w="7560" w:type="dxa"/>
            <w:vAlign w:val="center"/>
          </w:tcPr>
          <w:p w:rsidR="00573373" w:rsidRDefault="00573373">
            <w:pPr>
              <w:pStyle w:val="NormalArial"/>
            </w:pPr>
            <w:r>
              <w:t>JC Culberson</w:t>
            </w:r>
          </w:p>
        </w:tc>
      </w:tr>
      <w:tr w:rsidR="00573373" w:rsidTr="00F4509E">
        <w:tblPrEx>
          <w:tblCellMar>
            <w:top w:w="0" w:type="dxa"/>
            <w:bottom w:w="0" w:type="dxa"/>
          </w:tblCellMar>
        </w:tblPrEx>
        <w:trPr>
          <w:trHeight w:val="432"/>
        </w:trPr>
        <w:tc>
          <w:tcPr>
            <w:tcW w:w="2880" w:type="dxa"/>
            <w:shd w:val="clear" w:color="auto" w:fill="FFFFFF"/>
            <w:vAlign w:val="center"/>
          </w:tcPr>
          <w:p w:rsidR="00573373" w:rsidRPr="00B93CA0" w:rsidRDefault="00573373">
            <w:pPr>
              <w:pStyle w:val="Header"/>
              <w:rPr>
                <w:bCs w:val="0"/>
              </w:rPr>
            </w:pPr>
            <w:r w:rsidRPr="00B93CA0">
              <w:rPr>
                <w:bCs w:val="0"/>
              </w:rPr>
              <w:t>E-mail Address</w:t>
            </w:r>
          </w:p>
        </w:tc>
        <w:tc>
          <w:tcPr>
            <w:tcW w:w="7560" w:type="dxa"/>
            <w:vAlign w:val="center"/>
          </w:tcPr>
          <w:p w:rsidR="00573373" w:rsidRDefault="002B6EB7">
            <w:pPr>
              <w:pStyle w:val="NormalArial"/>
            </w:pPr>
            <w:hyperlink r:id="rId8" w:history="1">
              <w:r w:rsidRPr="000056E7">
                <w:rPr>
                  <w:rStyle w:val="Hyperlink"/>
                </w:rPr>
                <w:t>jculberson@ercot.com</w:t>
              </w:r>
            </w:hyperlink>
            <w:r>
              <w:t xml:space="preserve"> </w:t>
            </w:r>
          </w:p>
        </w:tc>
      </w:tr>
      <w:tr w:rsidR="00573373" w:rsidTr="00F4509E">
        <w:tblPrEx>
          <w:tblCellMar>
            <w:top w:w="0" w:type="dxa"/>
            <w:bottom w:w="0" w:type="dxa"/>
          </w:tblCellMar>
        </w:tblPrEx>
        <w:trPr>
          <w:trHeight w:val="432"/>
        </w:trPr>
        <w:tc>
          <w:tcPr>
            <w:tcW w:w="2880" w:type="dxa"/>
            <w:shd w:val="clear" w:color="auto" w:fill="FFFFFF"/>
            <w:vAlign w:val="center"/>
          </w:tcPr>
          <w:p w:rsidR="00573373" w:rsidRPr="00B93CA0" w:rsidRDefault="00573373">
            <w:pPr>
              <w:pStyle w:val="Header"/>
              <w:rPr>
                <w:bCs w:val="0"/>
              </w:rPr>
            </w:pPr>
            <w:r w:rsidRPr="00B93CA0">
              <w:rPr>
                <w:bCs w:val="0"/>
              </w:rPr>
              <w:lastRenderedPageBreak/>
              <w:t>Company</w:t>
            </w:r>
          </w:p>
        </w:tc>
        <w:tc>
          <w:tcPr>
            <w:tcW w:w="7560" w:type="dxa"/>
            <w:vAlign w:val="center"/>
          </w:tcPr>
          <w:p w:rsidR="00573373" w:rsidRDefault="00573373">
            <w:pPr>
              <w:pStyle w:val="NormalArial"/>
            </w:pPr>
            <w:r>
              <w:t>ERCOT</w:t>
            </w:r>
          </w:p>
        </w:tc>
      </w:tr>
      <w:tr w:rsidR="00573373" w:rsidTr="00F4509E">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573373" w:rsidRPr="00B93CA0" w:rsidRDefault="00573373">
            <w:pPr>
              <w:pStyle w:val="Header"/>
              <w:rPr>
                <w:bCs w:val="0"/>
              </w:rPr>
            </w:pPr>
            <w:r w:rsidRPr="00B93CA0">
              <w:rPr>
                <w:bCs w:val="0"/>
              </w:rPr>
              <w:t>Phone Number</w:t>
            </w:r>
          </w:p>
        </w:tc>
        <w:tc>
          <w:tcPr>
            <w:tcW w:w="7560" w:type="dxa"/>
            <w:tcBorders>
              <w:bottom w:val="single" w:sz="4" w:space="0" w:color="auto"/>
            </w:tcBorders>
            <w:vAlign w:val="center"/>
          </w:tcPr>
          <w:p w:rsidR="00573373" w:rsidRDefault="00573373">
            <w:pPr>
              <w:pStyle w:val="NormalArial"/>
            </w:pPr>
            <w:r>
              <w:t>512-248-4505</w:t>
            </w:r>
          </w:p>
        </w:tc>
      </w:tr>
      <w:tr w:rsidR="00573373" w:rsidTr="00F4509E">
        <w:tblPrEx>
          <w:tblCellMar>
            <w:top w:w="0" w:type="dxa"/>
            <w:bottom w:w="0" w:type="dxa"/>
          </w:tblCellMar>
        </w:tblPrEx>
        <w:trPr>
          <w:trHeight w:val="432"/>
        </w:trPr>
        <w:tc>
          <w:tcPr>
            <w:tcW w:w="2880" w:type="dxa"/>
            <w:shd w:val="clear" w:color="auto" w:fill="FFFFFF"/>
            <w:vAlign w:val="center"/>
          </w:tcPr>
          <w:p w:rsidR="00573373" w:rsidRPr="00B93CA0" w:rsidRDefault="00573373">
            <w:pPr>
              <w:pStyle w:val="Header"/>
              <w:rPr>
                <w:bCs w:val="0"/>
              </w:rPr>
            </w:pPr>
            <w:r>
              <w:rPr>
                <w:bCs w:val="0"/>
              </w:rPr>
              <w:t>Cell</w:t>
            </w:r>
            <w:r w:rsidRPr="00B93CA0">
              <w:rPr>
                <w:bCs w:val="0"/>
              </w:rPr>
              <w:t xml:space="preserve"> Number</w:t>
            </w:r>
          </w:p>
        </w:tc>
        <w:tc>
          <w:tcPr>
            <w:tcW w:w="7560" w:type="dxa"/>
            <w:vAlign w:val="center"/>
          </w:tcPr>
          <w:p w:rsidR="00573373" w:rsidRDefault="00573373">
            <w:pPr>
              <w:pStyle w:val="NormalArial"/>
            </w:pPr>
            <w:r>
              <w:t>512-569-5520</w:t>
            </w:r>
          </w:p>
        </w:tc>
      </w:tr>
      <w:tr w:rsidR="00573373" w:rsidTr="00F4509E">
        <w:tblPrEx>
          <w:tblCellMar>
            <w:top w:w="0" w:type="dxa"/>
            <w:bottom w:w="0" w:type="dxa"/>
          </w:tblCellMar>
        </w:tblPrEx>
        <w:trPr>
          <w:trHeight w:val="432"/>
        </w:trPr>
        <w:tc>
          <w:tcPr>
            <w:tcW w:w="2880" w:type="dxa"/>
            <w:tcBorders>
              <w:bottom w:val="single" w:sz="4" w:space="0" w:color="auto"/>
            </w:tcBorders>
            <w:shd w:val="clear" w:color="auto" w:fill="FFFFFF"/>
            <w:vAlign w:val="center"/>
          </w:tcPr>
          <w:p w:rsidR="00573373" w:rsidRPr="00B93CA0" w:rsidRDefault="00573373">
            <w:pPr>
              <w:pStyle w:val="Header"/>
              <w:rPr>
                <w:bCs w:val="0"/>
              </w:rPr>
            </w:pPr>
            <w:r>
              <w:rPr>
                <w:bCs w:val="0"/>
              </w:rPr>
              <w:t>Market Segment</w:t>
            </w:r>
          </w:p>
        </w:tc>
        <w:tc>
          <w:tcPr>
            <w:tcW w:w="7560" w:type="dxa"/>
            <w:tcBorders>
              <w:bottom w:val="single" w:sz="4" w:space="0" w:color="auto"/>
            </w:tcBorders>
            <w:vAlign w:val="center"/>
          </w:tcPr>
          <w:p w:rsidR="00573373" w:rsidRDefault="00573373">
            <w:pPr>
              <w:pStyle w:val="NormalArial"/>
            </w:pPr>
            <w:r>
              <w:t>N/A</w:t>
            </w:r>
          </w:p>
        </w:tc>
      </w:tr>
    </w:tbl>
    <w:p w:rsidR="00573373" w:rsidRPr="00D56D61" w:rsidRDefault="0057337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573373" w:rsidRPr="00D56D61" w:rsidTr="00F4509E">
        <w:trPr>
          <w:trHeight w:val="432"/>
        </w:trPr>
        <w:tc>
          <w:tcPr>
            <w:tcW w:w="10440" w:type="dxa"/>
            <w:gridSpan w:val="2"/>
            <w:vAlign w:val="center"/>
          </w:tcPr>
          <w:p w:rsidR="00573373" w:rsidRPr="007C199B" w:rsidRDefault="00573373" w:rsidP="00F4509E">
            <w:pPr>
              <w:pStyle w:val="NormalArial"/>
              <w:jc w:val="center"/>
              <w:rPr>
                <w:b/>
              </w:rPr>
            </w:pPr>
            <w:r w:rsidRPr="007C199B">
              <w:rPr>
                <w:b/>
              </w:rPr>
              <w:t>Market Rules Staff Contact</w:t>
            </w:r>
          </w:p>
        </w:tc>
      </w:tr>
      <w:tr w:rsidR="00573373" w:rsidRPr="00D56D61" w:rsidTr="00F4509E">
        <w:trPr>
          <w:trHeight w:val="432"/>
        </w:trPr>
        <w:tc>
          <w:tcPr>
            <w:tcW w:w="2880" w:type="dxa"/>
            <w:vAlign w:val="center"/>
          </w:tcPr>
          <w:p w:rsidR="00573373" w:rsidRPr="007C199B" w:rsidRDefault="00573373">
            <w:pPr>
              <w:pStyle w:val="NormalArial"/>
              <w:rPr>
                <w:b/>
              </w:rPr>
            </w:pPr>
            <w:r w:rsidRPr="007C199B">
              <w:rPr>
                <w:b/>
              </w:rPr>
              <w:t>Name</w:t>
            </w:r>
          </w:p>
        </w:tc>
        <w:tc>
          <w:tcPr>
            <w:tcW w:w="7560" w:type="dxa"/>
            <w:vAlign w:val="center"/>
          </w:tcPr>
          <w:p w:rsidR="00573373" w:rsidRPr="00D56D61" w:rsidRDefault="00573373">
            <w:pPr>
              <w:pStyle w:val="NormalArial"/>
            </w:pPr>
            <w:r>
              <w:t>Sandra Tindall</w:t>
            </w:r>
          </w:p>
        </w:tc>
      </w:tr>
      <w:tr w:rsidR="00573373" w:rsidRPr="00D56D61" w:rsidTr="00F4509E">
        <w:trPr>
          <w:trHeight w:val="432"/>
        </w:trPr>
        <w:tc>
          <w:tcPr>
            <w:tcW w:w="2880" w:type="dxa"/>
            <w:vAlign w:val="center"/>
          </w:tcPr>
          <w:p w:rsidR="00573373" w:rsidRPr="007C199B" w:rsidRDefault="00573373">
            <w:pPr>
              <w:pStyle w:val="NormalArial"/>
              <w:rPr>
                <w:b/>
              </w:rPr>
            </w:pPr>
            <w:r w:rsidRPr="007C199B">
              <w:rPr>
                <w:b/>
              </w:rPr>
              <w:t>E-Mail Address</w:t>
            </w:r>
          </w:p>
        </w:tc>
        <w:tc>
          <w:tcPr>
            <w:tcW w:w="7560" w:type="dxa"/>
            <w:vAlign w:val="center"/>
          </w:tcPr>
          <w:p w:rsidR="00573373" w:rsidRPr="00D56D61" w:rsidRDefault="00573373">
            <w:pPr>
              <w:pStyle w:val="NormalArial"/>
            </w:pPr>
            <w:hyperlink r:id="rId9" w:history="1">
              <w:r w:rsidRPr="0049224A">
                <w:rPr>
                  <w:rStyle w:val="Hyperlink"/>
                </w:rPr>
                <w:t>stindall@ercot.com</w:t>
              </w:r>
            </w:hyperlink>
          </w:p>
        </w:tc>
      </w:tr>
      <w:tr w:rsidR="00573373" w:rsidRPr="005370B5" w:rsidTr="00F4509E">
        <w:trPr>
          <w:trHeight w:val="432"/>
        </w:trPr>
        <w:tc>
          <w:tcPr>
            <w:tcW w:w="2880" w:type="dxa"/>
            <w:vAlign w:val="center"/>
          </w:tcPr>
          <w:p w:rsidR="00573373" w:rsidRPr="007C199B" w:rsidRDefault="00573373">
            <w:pPr>
              <w:pStyle w:val="NormalArial"/>
              <w:rPr>
                <w:b/>
              </w:rPr>
            </w:pPr>
            <w:r w:rsidRPr="007C199B">
              <w:rPr>
                <w:b/>
              </w:rPr>
              <w:t>Phone Number</w:t>
            </w:r>
          </w:p>
        </w:tc>
        <w:tc>
          <w:tcPr>
            <w:tcW w:w="7560" w:type="dxa"/>
            <w:vAlign w:val="center"/>
          </w:tcPr>
          <w:p w:rsidR="00573373" w:rsidRDefault="00573373">
            <w:pPr>
              <w:pStyle w:val="NormalArial"/>
            </w:pPr>
            <w:r>
              <w:t>512-248-3867</w:t>
            </w:r>
          </w:p>
        </w:tc>
      </w:tr>
    </w:tbl>
    <w:p w:rsidR="00573373" w:rsidRDefault="005733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573373" w:rsidTr="00F4509E">
        <w:tblPrEx>
          <w:tblCellMar>
            <w:top w:w="0" w:type="dxa"/>
            <w:bottom w:w="0" w:type="dxa"/>
          </w:tblCellMar>
        </w:tblPrEx>
        <w:tc>
          <w:tcPr>
            <w:tcW w:w="10440" w:type="dxa"/>
            <w:gridSpan w:val="2"/>
            <w:shd w:val="clear" w:color="auto" w:fill="FFFFFF"/>
            <w:vAlign w:val="center"/>
          </w:tcPr>
          <w:p w:rsidR="00573373" w:rsidRPr="00895AB9" w:rsidRDefault="00573373" w:rsidP="00F4509E">
            <w:pPr>
              <w:pStyle w:val="NormalArial"/>
              <w:jc w:val="center"/>
              <w:rPr>
                <w:b/>
              </w:rPr>
            </w:pPr>
            <w:r w:rsidRPr="00895AB9">
              <w:rPr>
                <w:b/>
              </w:rPr>
              <w:t xml:space="preserve">Comments </w:t>
            </w:r>
            <w:r>
              <w:rPr>
                <w:b/>
              </w:rPr>
              <w:t>Received</w:t>
            </w:r>
          </w:p>
        </w:tc>
      </w:tr>
      <w:tr w:rsidR="00573373" w:rsidTr="00F4509E">
        <w:tblPrEx>
          <w:tblCellMar>
            <w:top w:w="0" w:type="dxa"/>
            <w:bottom w:w="0" w:type="dxa"/>
          </w:tblCellMar>
        </w:tblPrEx>
        <w:tc>
          <w:tcPr>
            <w:tcW w:w="2880" w:type="dxa"/>
            <w:shd w:val="clear" w:color="auto" w:fill="FFFFFF"/>
            <w:vAlign w:val="center"/>
          </w:tcPr>
          <w:p w:rsidR="00573373" w:rsidRPr="00895AB9" w:rsidRDefault="00573373" w:rsidP="00F4509E">
            <w:pPr>
              <w:pStyle w:val="Header"/>
              <w:rPr>
                <w:bCs w:val="0"/>
              </w:rPr>
            </w:pPr>
            <w:r w:rsidRPr="00895AB9">
              <w:rPr>
                <w:bCs w:val="0"/>
              </w:rPr>
              <w:t>Comment Author</w:t>
            </w:r>
          </w:p>
        </w:tc>
        <w:tc>
          <w:tcPr>
            <w:tcW w:w="7560" w:type="dxa"/>
            <w:vAlign w:val="center"/>
          </w:tcPr>
          <w:p w:rsidR="00573373" w:rsidRPr="00895AB9" w:rsidRDefault="00573373" w:rsidP="00F4509E">
            <w:pPr>
              <w:pStyle w:val="NormalArial"/>
              <w:rPr>
                <w:b/>
              </w:rPr>
            </w:pPr>
            <w:r w:rsidRPr="00895AB9">
              <w:rPr>
                <w:b/>
              </w:rPr>
              <w:t xml:space="preserve">Comment </w:t>
            </w:r>
            <w:r>
              <w:rPr>
                <w:b/>
              </w:rPr>
              <w:t>Summary</w:t>
            </w:r>
          </w:p>
        </w:tc>
      </w:tr>
      <w:tr w:rsidR="0021465A" w:rsidTr="00F4509E">
        <w:tblPrEx>
          <w:tblCellMar>
            <w:top w:w="0" w:type="dxa"/>
            <w:bottom w:w="0" w:type="dxa"/>
          </w:tblCellMar>
        </w:tblPrEx>
        <w:tc>
          <w:tcPr>
            <w:tcW w:w="2880" w:type="dxa"/>
            <w:shd w:val="clear" w:color="auto" w:fill="FFFFFF"/>
            <w:vAlign w:val="center"/>
          </w:tcPr>
          <w:p w:rsidR="0021465A" w:rsidDel="00065268" w:rsidRDefault="0021465A" w:rsidP="002B2F4E">
            <w:pPr>
              <w:pStyle w:val="Header"/>
              <w:rPr>
                <w:b w:val="0"/>
                <w:bCs w:val="0"/>
              </w:rPr>
            </w:pPr>
            <w:r>
              <w:rPr>
                <w:b w:val="0"/>
                <w:bCs w:val="0"/>
              </w:rPr>
              <w:t xml:space="preserve">CenterPoint </w:t>
            </w:r>
            <w:r w:rsidR="002B2F4E">
              <w:rPr>
                <w:b w:val="0"/>
                <w:bCs w:val="0"/>
              </w:rPr>
              <w:t xml:space="preserve">Energy </w:t>
            </w:r>
            <w:r>
              <w:rPr>
                <w:b w:val="0"/>
                <w:bCs w:val="0"/>
              </w:rPr>
              <w:t>040411</w:t>
            </w:r>
          </w:p>
        </w:tc>
        <w:tc>
          <w:tcPr>
            <w:tcW w:w="7560" w:type="dxa"/>
            <w:vAlign w:val="center"/>
          </w:tcPr>
          <w:p w:rsidR="0021465A" w:rsidRDefault="0021465A" w:rsidP="002B2F4E">
            <w:pPr>
              <w:pStyle w:val="NormalArial"/>
            </w:pPr>
            <w:r>
              <w:t xml:space="preserve">Proposed additional revisions to </w:t>
            </w:r>
            <w:r w:rsidR="002B2F4E">
              <w:t>clarify DSP responsibilities</w:t>
            </w:r>
            <w:r>
              <w:t xml:space="preserve"> and modifications to </w:t>
            </w:r>
            <w:r w:rsidR="002B2F4E">
              <w:t xml:space="preserve">the revision </w:t>
            </w:r>
            <w:r>
              <w:t>description and reason</w:t>
            </w:r>
            <w:r w:rsidR="002B2F4E">
              <w:t xml:space="preserve"> for revision</w:t>
            </w:r>
            <w:r>
              <w:t xml:space="preserve">. </w:t>
            </w:r>
          </w:p>
        </w:tc>
      </w:tr>
      <w:tr w:rsidR="00573373" w:rsidTr="00F4509E">
        <w:tblPrEx>
          <w:tblCellMar>
            <w:top w:w="0" w:type="dxa"/>
            <w:bottom w:w="0" w:type="dxa"/>
          </w:tblCellMar>
        </w:tblPrEx>
        <w:tc>
          <w:tcPr>
            <w:tcW w:w="2880" w:type="dxa"/>
            <w:shd w:val="clear" w:color="auto" w:fill="FFFFFF"/>
            <w:vAlign w:val="center"/>
          </w:tcPr>
          <w:p w:rsidR="00573373" w:rsidRPr="00502A1F" w:rsidRDefault="00065268" w:rsidP="00F4509E">
            <w:pPr>
              <w:pStyle w:val="Header"/>
              <w:rPr>
                <w:b w:val="0"/>
                <w:bCs w:val="0"/>
              </w:rPr>
            </w:pPr>
            <w:r>
              <w:rPr>
                <w:b w:val="0"/>
                <w:bCs w:val="0"/>
              </w:rPr>
              <w:t>ROS 041211</w:t>
            </w:r>
          </w:p>
        </w:tc>
        <w:tc>
          <w:tcPr>
            <w:tcW w:w="7560" w:type="dxa"/>
            <w:vAlign w:val="center"/>
          </w:tcPr>
          <w:p w:rsidR="00573373" w:rsidRDefault="00065268" w:rsidP="00065268">
            <w:pPr>
              <w:pStyle w:val="NormalArial"/>
            </w:pPr>
            <w:r>
              <w:t>R</w:t>
            </w:r>
            <w:r w:rsidRPr="00065268">
              <w:t>ecommend</w:t>
            </w:r>
            <w:r>
              <w:t>ed</w:t>
            </w:r>
            <w:r w:rsidRPr="00065268">
              <w:t xml:space="preserve"> approval of NPRR328 as amended by the 4/4/11 CenterPoint Energy </w:t>
            </w:r>
            <w:r w:rsidR="002B2F4E">
              <w:t>c</w:t>
            </w:r>
            <w:r w:rsidRPr="00065268">
              <w:t xml:space="preserve">omments.  </w:t>
            </w:r>
          </w:p>
        </w:tc>
      </w:tr>
    </w:tbl>
    <w:p w:rsidR="00573373" w:rsidRPr="00D56D61" w:rsidRDefault="005733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573373">
        <w:tblPrEx>
          <w:tblCellMar>
            <w:top w:w="0" w:type="dxa"/>
            <w:bottom w:w="0" w:type="dxa"/>
          </w:tblCellMar>
        </w:tblPrEx>
        <w:trPr>
          <w:trHeight w:val="350"/>
        </w:trPr>
        <w:tc>
          <w:tcPr>
            <w:tcW w:w="10440" w:type="dxa"/>
            <w:tcBorders>
              <w:bottom w:val="single" w:sz="4" w:space="0" w:color="auto"/>
            </w:tcBorders>
            <w:shd w:val="clear" w:color="auto" w:fill="FFFFFF"/>
            <w:vAlign w:val="center"/>
          </w:tcPr>
          <w:p w:rsidR="00573373" w:rsidRDefault="00573373">
            <w:pPr>
              <w:pStyle w:val="Header"/>
              <w:jc w:val="center"/>
            </w:pPr>
            <w:r>
              <w:t>Proposed Protocol Language Revision</w:t>
            </w:r>
          </w:p>
        </w:tc>
      </w:tr>
    </w:tbl>
    <w:p w:rsidR="009115A7" w:rsidRPr="0087348C" w:rsidRDefault="009115A7" w:rsidP="00F4509E">
      <w:pPr>
        <w:keepNext/>
        <w:tabs>
          <w:tab w:val="left" w:pos="1080"/>
        </w:tabs>
        <w:spacing w:before="240" w:after="240"/>
        <w:ind w:left="1080" w:hanging="1080"/>
        <w:outlineLvl w:val="2"/>
        <w:rPr>
          <w:b/>
          <w:bCs/>
          <w:i/>
          <w:szCs w:val="20"/>
        </w:rPr>
      </w:pPr>
      <w:bookmarkStart w:id="0" w:name="_Toc114235805"/>
      <w:bookmarkStart w:id="1" w:name="_Toc144691993"/>
      <w:bookmarkStart w:id="2" w:name="_Toc204048605"/>
      <w:bookmarkStart w:id="3" w:name="_Toc280010857"/>
      <w:r w:rsidRPr="0087348C">
        <w:rPr>
          <w:b/>
          <w:bCs/>
          <w:i/>
          <w:szCs w:val="20"/>
        </w:rPr>
        <w:t>3.15.2</w:t>
      </w:r>
      <w:r w:rsidRPr="0087348C">
        <w:rPr>
          <w:b/>
          <w:bCs/>
          <w:i/>
          <w:szCs w:val="20"/>
        </w:rPr>
        <w:tab/>
      </w:r>
      <w:smartTag w:uri="urn:schemas-microsoft-com:office:smarttags" w:element="stockticker">
        <w:del w:id="4" w:author="CenterPoint Energy 040411" w:date="2011-04-04T14:35:00Z">
          <w:r w:rsidRPr="0087348C" w:rsidDel="007455DE">
            <w:rPr>
              <w:b/>
              <w:bCs/>
              <w:i/>
              <w:szCs w:val="20"/>
            </w:rPr>
            <w:delText>T</w:delText>
          </w:r>
        </w:del>
        <w:del w:id="5" w:author="CenterPoint Energy 040411" w:date="2011-04-04T14:36:00Z">
          <w:r w:rsidRPr="0087348C" w:rsidDel="007455DE">
            <w:rPr>
              <w:b/>
              <w:bCs/>
              <w:i/>
              <w:szCs w:val="20"/>
            </w:rPr>
            <w:delText>SP</w:delText>
          </w:r>
        </w:del>
      </w:smartTag>
      <w:del w:id="6" w:author="CenterPoint Energy 040411" w:date="2011-04-04T14:36:00Z">
        <w:r w:rsidRPr="0087348C" w:rsidDel="007455DE">
          <w:rPr>
            <w:b/>
            <w:bCs/>
            <w:i/>
            <w:szCs w:val="20"/>
          </w:rPr>
          <w:delText xml:space="preserve"> and </w:delText>
        </w:r>
      </w:del>
      <w:r w:rsidRPr="0087348C">
        <w:rPr>
          <w:b/>
          <w:bCs/>
          <w:i/>
          <w:szCs w:val="20"/>
        </w:rPr>
        <w:t>DSP Responsibilities Related to Voltage Support</w:t>
      </w:r>
      <w:bookmarkEnd w:id="0"/>
      <w:bookmarkEnd w:id="1"/>
      <w:bookmarkEnd w:id="2"/>
      <w:bookmarkEnd w:id="3"/>
    </w:p>
    <w:p w:rsidR="009115A7" w:rsidRPr="0087348C" w:rsidRDefault="009115A7" w:rsidP="00F4509E">
      <w:pPr>
        <w:spacing w:after="240"/>
        <w:rPr>
          <w:iCs/>
          <w:szCs w:val="20"/>
        </w:rPr>
      </w:pPr>
      <w:r w:rsidRPr="0087348C">
        <w:rPr>
          <w:iCs/>
          <w:szCs w:val="20"/>
        </w:rPr>
        <w:t xml:space="preserve">Each </w:t>
      </w:r>
      <w:smartTag w:uri="urn:schemas-microsoft-com:office:smarttags" w:element="stockticker">
        <w:del w:id="7" w:author="CenterPoint Energy 040411" w:date="2011-04-04T14:36:00Z">
          <w:r w:rsidRPr="0087348C" w:rsidDel="007455DE">
            <w:rPr>
              <w:iCs/>
              <w:szCs w:val="20"/>
            </w:rPr>
            <w:delText>TSP,</w:delText>
          </w:r>
        </w:del>
      </w:smartTag>
      <w:del w:id="8" w:author="CenterPoint Energy 040411" w:date="2011-04-04T14:36:00Z">
        <w:r w:rsidRPr="0087348C" w:rsidDel="007455DE">
          <w:rPr>
            <w:iCs/>
            <w:szCs w:val="20"/>
          </w:rPr>
          <w:delText xml:space="preserve"> </w:delText>
        </w:r>
      </w:del>
      <w:r w:rsidRPr="0087348C">
        <w:rPr>
          <w:iCs/>
          <w:szCs w:val="20"/>
        </w:rPr>
        <w:t>DSP</w:t>
      </w:r>
      <w:del w:id="9" w:author="PRS 042111" w:date="2011-04-21T07:04:00Z">
        <w:r w:rsidRPr="009115A7" w:rsidDel="0017111F">
          <w:rPr>
            <w:iCs/>
            <w:szCs w:val="20"/>
          </w:rPr>
          <w:delText>,</w:delText>
        </w:r>
      </w:del>
      <w:r w:rsidRPr="0087348C">
        <w:rPr>
          <w:iCs/>
          <w:szCs w:val="20"/>
        </w:rPr>
        <w:t xml:space="preserve"> and </w:t>
      </w:r>
      <w:ins w:id="10" w:author="ERCOT" w:date="2011-02-23T14:13:00Z">
        <w:r w:rsidRPr="00574E26">
          <w:rPr>
            <w:iCs/>
            <w:szCs w:val="20"/>
          </w:rPr>
          <w:t>Resource Entity within a</w:t>
        </w:r>
        <w:r>
          <w:rPr>
            <w:iCs/>
            <w:szCs w:val="20"/>
          </w:rPr>
          <w:t xml:space="preserve"> </w:t>
        </w:r>
      </w:ins>
      <w:del w:id="11" w:author="ERCOT" w:date="2011-02-03T09:29:00Z">
        <w:r w:rsidRPr="0087348C" w:rsidDel="00FD66CB">
          <w:rPr>
            <w:iCs/>
            <w:szCs w:val="20"/>
          </w:rPr>
          <w:delText>“</w:delText>
        </w:r>
      </w:del>
      <w:r w:rsidRPr="0087348C">
        <w:rPr>
          <w:iCs/>
          <w:szCs w:val="20"/>
        </w:rPr>
        <w:t>Private Use Network</w:t>
      </w:r>
      <w:del w:id="12" w:author="ERCOT" w:date="2011-02-03T09:29:00Z">
        <w:r w:rsidRPr="0087348C" w:rsidDel="00FD66CB">
          <w:rPr>
            <w:iCs/>
            <w:szCs w:val="20"/>
          </w:rPr>
          <w:delText>”</w:delText>
        </w:r>
      </w:del>
      <w:r w:rsidRPr="0087348C">
        <w:rPr>
          <w:iCs/>
          <w:szCs w:val="20"/>
        </w:rPr>
        <w:t xml:space="preserve"> shall meet the requirements specified in this subsection, or at their option, may meet alternative requirements specifically approved by ERCOT.  </w:t>
      </w:r>
      <w:del w:id="13" w:author="ERCOT" w:date="2011-02-03T09:29:00Z">
        <w:r w:rsidRPr="0087348C" w:rsidDel="00FD66CB">
          <w:rPr>
            <w:iCs/>
            <w:szCs w:val="20"/>
          </w:rPr>
          <w:delText xml:space="preserve">A “Private Use Network” is an electric network connected to the ERCOT Transmission Grid that contains load that is not directly metered by ERCOT (i.e., load that is typically netted with internal generation).  </w:delText>
        </w:r>
      </w:del>
      <w:r w:rsidRPr="0087348C">
        <w:rPr>
          <w:iCs/>
          <w:szCs w:val="20"/>
        </w:rPr>
        <w:t xml:space="preserve">Such alternative requirements may include requirements for aggregated groups of </w:t>
      </w:r>
      <w:del w:id="14" w:author="ERCOT" w:date="2011-02-03T09:29:00Z">
        <w:r w:rsidRPr="0087348C" w:rsidDel="00FD66CB">
          <w:rPr>
            <w:iCs/>
            <w:szCs w:val="20"/>
          </w:rPr>
          <w:delText>facilities</w:delText>
        </w:r>
      </w:del>
      <w:ins w:id="15" w:author="ERCOT" w:date="2011-02-03T09:29:00Z">
        <w:r>
          <w:rPr>
            <w:iCs/>
            <w:szCs w:val="20"/>
          </w:rPr>
          <w:t>F</w:t>
        </w:r>
        <w:r w:rsidRPr="0087348C">
          <w:rPr>
            <w:iCs/>
            <w:szCs w:val="20"/>
          </w:rPr>
          <w:t>acilities</w:t>
        </w:r>
      </w:ins>
      <w:r w:rsidRPr="0087348C">
        <w:rPr>
          <w:iCs/>
          <w:szCs w:val="20"/>
        </w:rPr>
        <w:t>.</w:t>
      </w:r>
    </w:p>
    <w:p w:rsidR="009115A7" w:rsidRPr="0087348C" w:rsidRDefault="009115A7" w:rsidP="00F4509E">
      <w:pPr>
        <w:spacing w:after="240"/>
        <w:ind w:left="1440" w:hanging="720"/>
        <w:rPr>
          <w:szCs w:val="20"/>
        </w:rPr>
      </w:pPr>
      <w:r w:rsidRPr="0087348C">
        <w:rPr>
          <w:szCs w:val="20"/>
        </w:rPr>
        <w:t>(a)</w:t>
      </w:r>
      <w:r w:rsidRPr="0087348C">
        <w:rPr>
          <w:szCs w:val="20"/>
        </w:rPr>
        <w:tab/>
        <w:t xml:space="preserve">Sufficient static Reactive Power capability shall be installed by a DSP or a </w:t>
      </w:r>
      <w:ins w:id="16" w:author="ERCOT" w:date="2011-02-23T14:31:00Z">
        <w:r w:rsidRPr="00574E26">
          <w:rPr>
            <w:iCs/>
            <w:szCs w:val="20"/>
          </w:rPr>
          <w:t>Resource Entity within a</w:t>
        </w:r>
        <w:r>
          <w:rPr>
            <w:iCs/>
            <w:szCs w:val="20"/>
          </w:rPr>
          <w:t xml:space="preserve"> </w:t>
        </w:r>
      </w:ins>
      <w:r w:rsidRPr="0087348C">
        <w:rPr>
          <w:szCs w:val="20"/>
        </w:rPr>
        <w:t xml:space="preserve">Private Use Network not subject to a </w:t>
      </w:r>
      <w:del w:id="17" w:author="PRS 042111" w:date="2011-04-21T07:05:00Z">
        <w:r w:rsidRPr="009115A7" w:rsidDel="0017111F">
          <w:rPr>
            <w:szCs w:val="20"/>
          </w:rPr>
          <w:delText>TSP or</w:delText>
        </w:r>
        <w:r w:rsidRPr="0087348C" w:rsidDel="0017111F">
          <w:rPr>
            <w:szCs w:val="20"/>
          </w:rPr>
          <w:delText xml:space="preserve"> </w:delText>
        </w:r>
      </w:del>
      <w:r w:rsidRPr="0087348C">
        <w:rPr>
          <w:szCs w:val="20"/>
        </w:rPr>
        <w:t>DSP tariff in substations and on the distribution voltage system to maintain at least a 0.97 lagging power factor for the maximum net active power</w:t>
      </w:r>
      <w:ins w:id="18" w:author="CenterPoint Energy 040411" w:date="2011-04-04T14:36:00Z">
        <w:r>
          <w:rPr>
            <w:szCs w:val="20"/>
          </w:rPr>
          <w:t xml:space="preserve"> measured in aggregate on the</w:t>
        </w:r>
      </w:ins>
      <w:del w:id="19" w:author="CenterPoint Energy 040411" w:date="2011-04-04T14:36:00Z">
        <w:r w:rsidRPr="0087348C" w:rsidDel="007455DE">
          <w:rPr>
            <w:szCs w:val="20"/>
          </w:rPr>
          <w:delText xml:space="preserve"> supplied from a substation transformer at its distribution voltage terminals to the</w:delText>
        </w:r>
      </w:del>
      <w:r w:rsidRPr="0087348C">
        <w:rPr>
          <w:szCs w:val="20"/>
        </w:rPr>
        <w:t xml:space="preserve"> distribution voltage system.  In those cases where a Private Use Network’s power factor is established and governed by a </w:t>
      </w:r>
      <w:del w:id="20" w:author="PRS 042111" w:date="2011-04-21T07:05:00Z">
        <w:r w:rsidRPr="009115A7" w:rsidDel="0017111F">
          <w:rPr>
            <w:szCs w:val="20"/>
          </w:rPr>
          <w:delText>TSP or</w:delText>
        </w:r>
        <w:r w:rsidRPr="0087348C" w:rsidDel="0017111F">
          <w:rPr>
            <w:szCs w:val="20"/>
          </w:rPr>
          <w:delText xml:space="preserve"> </w:delText>
        </w:r>
      </w:del>
      <w:r w:rsidRPr="0087348C">
        <w:rPr>
          <w:szCs w:val="20"/>
        </w:rPr>
        <w:t xml:space="preserve">DSP tariff, </w:t>
      </w:r>
      <w:del w:id="21" w:author="CenterPoint Energy 040411" w:date="2011-04-04T14:37:00Z">
        <w:r w:rsidRPr="0087348C" w:rsidDel="007455DE">
          <w:rPr>
            <w:szCs w:val="20"/>
          </w:rPr>
          <w:delText xml:space="preserve">the TSP or DSP and </w:delText>
        </w:r>
      </w:del>
      <w:ins w:id="22" w:author="PRS 042111" w:date="2011-04-21T07:06:00Z">
        <w:r w:rsidRPr="009115A7">
          <w:rPr>
            <w:szCs w:val="20"/>
          </w:rPr>
          <w:t>a</w:t>
        </w:r>
        <w:r>
          <w:rPr>
            <w:szCs w:val="20"/>
          </w:rPr>
          <w:t xml:space="preserve"> </w:t>
        </w:r>
      </w:ins>
      <w:ins w:id="23" w:author="ERCOT" w:date="2011-02-23T14:14:00Z">
        <w:r w:rsidRPr="00574E26">
          <w:rPr>
            <w:iCs/>
            <w:szCs w:val="20"/>
          </w:rPr>
          <w:t>Resource Entity within a</w:t>
        </w:r>
        <w:r>
          <w:rPr>
            <w:iCs/>
            <w:szCs w:val="20"/>
          </w:rPr>
          <w:t xml:space="preserve"> </w:t>
        </w:r>
      </w:ins>
      <w:r w:rsidRPr="0087348C">
        <w:rPr>
          <w:szCs w:val="20"/>
        </w:rPr>
        <w:t xml:space="preserve">Private Use Network </w:t>
      </w:r>
      <w:del w:id="24" w:author="ERCOT" w:date="2011-02-23T14:15:00Z">
        <w:r w:rsidRPr="0087348C" w:rsidDel="00574E26">
          <w:rPr>
            <w:szCs w:val="20"/>
          </w:rPr>
          <w:delText>owner</w:delText>
        </w:r>
      </w:del>
      <w:r w:rsidRPr="0087348C">
        <w:rPr>
          <w:szCs w:val="20"/>
        </w:rPr>
        <w:t xml:space="preserve"> shall ensure that the Private Use Network meets the requirements as defined and measured in the applicable tariff.</w:t>
      </w:r>
      <w:del w:id="25" w:author="CenterPoint Energy 040411" w:date="2011-04-04T14:37:00Z">
        <w:r w:rsidRPr="0087348C" w:rsidDel="007455DE">
          <w:rPr>
            <w:szCs w:val="20"/>
          </w:rPr>
          <w:delText xml:space="preserve">  For any substation transformer serving multiple DSPs, this power factor requirement shall be applied to each DSP individually for its portion of the total Load served.</w:delText>
        </w:r>
      </w:del>
    </w:p>
    <w:p w:rsidR="009115A7" w:rsidRPr="0087348C" w:rsidRDefault="009115A7" w:rsidP="00F4509E">
      <w:pPr>
        <w:spacing w:after="240"/>
        <w:ind w:left="1440" w:hanging="720"/>
        <w:rPr>
          <w:szCs w:val="20"/>
        </w:rPr>
      </w:pPr>
      <w:r w:rsidRPr="0087348C">
        <w:rPr>
          <w:szCs w:val="20"/>
        </w:rPr>
        <w:lastRenderedPageBreak/>
        <w:t>(b)</w:t>
      </w:r>
      <w:r w:rsidRPr="0087348C">
        <w:rPr>
          <w:szCs w:val="20"/>
        </w:rPr>
        <w:tab/>
        <w:t>DSP substations whose annual peak Load has exceeded 10 MW shall have and maintain Watt/</w:t>
      </w:r>
      <w:smartTag w:uri="urn:schemas-microsoft-com:office:smarttags" w:element="stockticker">
        <w:del w:id="26" w:author="ERCOT" w:date="2011-02-03T09:29:00Z">
          <w:r w:rsidRPr="0087348C" w:rsidDel="00FD66CB">
            <w:rPr>
              <w:szCs w:val="20"/>
            </w:rPr>
            <w:delText>VAR</w:delText>
          </w:r>
        </w:del>
      </w:smartTag>
      <w:del w:id="27" w:author="ERCOT" w:date="2011-02-03T09:29:00Z">
        <w:r w:rsidRPr="0087348C" w:rsidDel="00FD66CB">
          <w:rPr>
            <w:szCs w:val="20"/>
          </w:rPr>
          <w:delText xml:space="preserve"> </w:delText>
        </w:r>
      </w:del>
      <w:ins w:id="28" w:author="ERCOT" w:date="2011-02-03T09:29:00Z">
        <w:r w:rsidRPr="0087348C">
          <w:rPr>
            <w:szCs w:val="20"/>
          </w:rPr>
          <w:t>VA</w:t>
        </w:r>
        <w:r>
          <w:rPr>
            <w:szCs w:val="20"/>
          </w:rPr>
          <w:t>r</w:t>
        </w:r>
        <w:r w:rsidRPr="0087348C">
          <w:rPr>
            <w:szCs w:val="20"/>
          </w:rPr>
          <w:t xml:space="preserve"> </w:t>
        </w:r>
      </w:ins>
      <w:r w:rsidRPr="0087348C">
        <w:rPr>
          <w:szCs w:val="20"/>
        </w:rPr>
        <w:t>metering sufficient to monitor compliance; otherwise, DSPs are not required to install additional metering to determine compliance.</w:t>
      </w:r>
    </w:p>
    <w:p w:rsidR="009115A7" w:rsidRPr="0087348C" w:rsidDel="0087348C" w:rsidRDefault="009115A7" w:rsidP="00F4509E">
      <w:pPr>
        <w:spacing w:after="240"/>
        <w:ind w:left="1440" w:hanging="720"/>
        <w:rPr>
          <w:del w:id="29" w:author="ERCOT" w:date="2011-01-27T11:27:00Z"/>
          <w:szCs w:val="20"/>
        </w:rPr>
      </w:pPr>
      <w:del w:id="30" w:author="CenterPoint Energy 040411" w:date="2011-04-04T14:39:00Z">
        <w:r w:rsidRPr="0087348C" w:rsidDel="007455DE">
          <w:rPr>
            <w:szCs w:val="20"/>
          </w:rPr>
          <w:delText>(c)</w:delText>
        </w:r>
        <w:r w:rsidRPr="0087348C" w:rsidDel="007455DE">
          <w:rPr>
            <w:szCs w:val="20"/>
          </w:rPr>
          <w:tab/>
        </w:r>
      </w:del>
      <w:del w:id="31" w:author="ERCOT" w:date="2011-01-27T11:27:00Z">
        <w:r w:rsidRPr="0087348C" w:rsidDel="0087348C">
          <w:rPr>
            <w:szCs w:val="20"/>
          </w:rPr>
          <w:delText>Assuming optimal use of all other required installed Reactive Power capability, ERCOT Regional Planning Groups or Transmission Planning shall determine and demonstrate the need for any additional static and/or dynamic Reactive Power capability necessary to ensure compliance with the ERCOT Planning Criteria, and ERCOT Transmission Planning shall establish responsibility for any associated facility additions among ERCOT TSPs.</w:delText>
        </w:r>
      </w:del>
    </w:p>
    <w:p w:rsidR="009115A7" w:rsidRPr="0087348C" w:rsidDel="007455DE" w:rsidRDefault="009115A7" w:rsidP="00F4509E">
      <w:pPr>
        <w:spacing w:after="240"/>
        <w:ind w:left="1440" w:hanging="720"/>
        <w:rPr>
          <w:del w:id="32" w:author="CenterPoint Energy 040411" w:date="2011-04-04T14:39:00Z"/>
          <w:szCs w:val="20"/>
        </w:rPr>
      </w:pPr>
      <w:del w:id="33" w:author="ERCOT" w:date="2011-01-27T11:27:00Z">
        <w:r w:rsidRPr="0087348C" w:rsidDel="0087348C">
          <w:rPr>
            <w:szCs w:val="20"/>
          </w:rPr>
          <w:delText>(d)</w:delText>
        </w:r>
        <w:r w:rsidRPr="0087348C" w:rsidDel="0087348C">
          <w:rPr>
            <w:szCs w:val="20"/>
          </w:rPr>
          <w:tab/>
          <w:delText xml:space="preserve">For monitoring of compliance of the TSP’s planned facilities to the ERCOT Planning Criteria performance requirements, a self-certification process with random audits (similar to compliance to NERC Planning Standards), in conjunction with work performed in the ERCOT Regional Planning Groups, shall be used.  </w:delText>
        </w:r>
      </w:del>
      <w:del w:id="34" w:author="CenterPoint Energy 040411" w:date="2011-04-04T14:38:00Z">
        <w:r w:rsidRPr="0087348C" w:rsidDel="007455DE">
          <w:rPr>
            <w:szCs w:val="20"/>
          </w:rPr>
          <w:delText xml:space="preserve">Except under Force Majeure conditions, a </w:delText>
        </w:r>
        <w:smartTag w:uri="urn:schemas-microsoft-com:office:smarttags" w:element="stockticker">
          <w:r w:rsidRPr="0087348C" w:rsidDel="007455DE">
            <w:rPr>
              <w:szCs w:val="20"/>
            </w:rPr>
            <w:delText>TSP</w:delText>
          </w:r>
        </w:smartTag>
        <w:r w:rsidRPr="0087348C" w:rsidDel="007455DE">
          <w:rPr>
            <w:szCs w:val="20"/>
          </w:rPr>
          <w:delText xml:space="preserve"> must maintain transmission system voltage within two percent of the scheduled voltage.</w:delText>
        </w:r>
      </w:del>
    </w:p>
    <w:p w:rsidR="009115A7" w:rsidRPr="0087348C" w:rsidRDefault="009115A7" w:rsidP="00F4509E">
      <w:pPr>
        <w:spacing w:after="240"/>
        <w:ind w:left="1440" w:hanging="720"/>
        <w:rPr>
          <w:szCs w:val="20"/>
        </w:rPr>
      </w:pPr>
      <w:r w:rsidRPr="0087348C">
        <w:rPr>
          <w:szCs w:val="20"/>
        </w:rPr>
        <w:t>(</w:t>
      </w:r>
      <w:del w:id="35" w:author="ERCOT" w:date="2011-01-27T11:27:00Z">
        <w:r w:rsidRPr="0087348C" w:rsidDel="0087348C">
          <w:rPr>
            <w:szCs w:val="20"/>
          </w:rPr>
          <w:delText>e</w:delText>
        </w:r>
      </w:del>
      <w:ins w:id="36" w:author="CenterPoint Energy 040411" w:date="2011-04-04T14:39:00Z">
        <w:r>
          <w:rPr>
            <w:szCs w:val="20"/>
          </w:rPr>
          <w:t>c</w:t>
        </w:r>
      </w:ins>
      <w:ins w:id="37" w:author="ERCOT" w:date="2011-01-27T11:27:00Z">
        <w:del w:id="38" w:author="CenterPoint Energy 040411" w:date="2011-04-04T14:39:00Z">
          <w:r w:rsidDel="007455DE">
            <w:rPr>
              <w:szCs w:val="20"/>
            </w:rPr>
            <w:delText>d</w:delText>
          </w:r>
        </w:del>
      </w:ins>
      <w:r w:rsidRPr="0087348C">
        <w:rPr>
          <w:szCs w:val="20"/>
        </w:rPr>
        <w:t>)</w:t>
      </w:r>
      <w:r w:rsidRPr="0087348C">
        <w:rPr>
          <w:szCs w:val="20"/>
        </w:rPr>
        <w:tab/>
        <w:t>All DSPs shall report any changes in their estimated net impact on ERCOT as part of the annual Load data assessment.</w:t>
      </w:r>
    </w:p>
    <w:p w:rsidR="009115A7" w:rsidRPr="0087348C" w:rsidRDefault="009115A7" w:rsidP="00F4509E">
      <w:pPr>
        <w:spacing w:after="240"/>
        <w:ind w:left="1440" w:hanging="720"/>
        <w:rPr>
          <w:szCs w:val="20"/>
        </w:rPr>
      </w:pPr>
      <w:r w:rsidRPr="0087348C">
        <w:rPr>
          <w:szCs w:val="20"/>
        </w:rPr>
        <w:t>(</w:t>
      </w:r>
      <w:del w:id="39" w:author="ERCOT" w:date="2011-01-27T11:27:00Z">
        <w:r w:rsidRPr="0087348C" w:rsidDel="0087348C">
          <w:rPr>
            <w:szCs w:val="20"/>
          </w:rPr>
          <w:delText>f</w:delText>
        </w:r>
      </w:del>
      <w:ins w:id="40" w:author="CenterPoint Energy 040411" w:date="2011-04-04T14:39:00Z">
        <w:r>
          <w:rPr>
            <w:szCs w:val="20"/>
          </w:rPr>
          <w:t>d</w:t>
        </w:r>
      </w:ins>
      <w:ins w:id="41" w:author="ERCOT" w:date="2011-01-27T11:27:00Z">
        <w:del w:id="42" w:author="CenterPoint Energy 040411" w:date="2011-04-04T14:39:00Z">
          <w:r w:rsidDel="007455DE">
            <w:rPr>
              <w:szCs w:val="20"/>
            </w:rPr>
            <w:delText>e</w:delText>
          </w:r>
        </w:del>
      </w:ins>
      <w:r w:rsidRPr="0087348C">
        <w:rPr>
          <w:szCs w:val="20"/>
        </w:rPr>
        <w:t>)</w:t>
      </w:r>
      <w:r w:rsidRPr="0087348C">
        <w:rPr>
          <w:szCs w:val="20"/>
        </w:rPr>
        <w:tab/>
        <w:t xml:space="preserve">As part of the annual Load data assessment, all Resource Entities owning Generation Resources shall provide an annual estimate of the highest potential affiliated MW and MVAr </w:t>
      </w:r>
      <w:del w:id="43" w:author="ERCOT" w:date="2011-02-03T09:29:00Z">
        <w:r w:rsidRPr="0087348C" w:rsidDel="00FD66CB">
          <w:rPr>
            <w:szCs w:val="20"/>
          </w:rPr>
          <w:delText xml:space="preserve">load </w:delText>
        </w:r>
      </w:del>
      <w:ins w:id="44" w:author="ERCOT" w:date="2011-02-03T09:29:00Z">
        <w:r>
          <w:rPr>
            <w:szCs w:val="20"/>
          </w:rPr>
          <w:t>L</w:t>
        </w:r>
        <w:r w:rsidRPr="0087348C">
          <w:rPr>
            <w:szCs w:val="20"/>
          </w:rPr>
          <w:t xml:space="preserve">oad </w:t>
        </w:r>
      </w:ins>
      <w:r w:rsidRPr="0087348C">
        <w:rPr>
          <w:szCs w:val="20"/>
        </w:rPr>
        <w:t xml:space="preserve">(including any </w:t>
      </w:r>
      <w:del w:id="45" w:author="ERCOT" w:date="2011-02-03T09:29:00Z">
        <w:r w:rsidRPr="0087348C" w:rsidDel="00FD66CB">
          <w:rPr>
            <w:szCs w:val="20"/>
          </w:rPr>
          <w:delText xml:space="preserve">load </w:delText>
        </w:r>
      </w:del>
      <w:ins w:id="46" w:author="ERCOT" w:date="2011-02-03T09:29:00Z">
        <w:r>
          <w:rPr>
            <w:szCs w:val="20"/>
          </w:rPr>
          <w:t>L</w:t>
        </w:r>
        <w:r w:rsidRPr="0087348C">
          <w:rPr>
            <w:szCs w:val="20"/>
          </w:rPr>
          <w:t xml:space="preserve">oad </w:t>
        </w:r>
      </w:ins>
      <w:r w:rsidRPr="0087348C">
        <w:rPr>
          <w:szCs w:val="20"/>
        </w:rPr>
        <w:t>netted with the generation output) and the highest potential MW and MVAr generation that could be experienced at the POI to the ERCOT Transmission Grid, based on the</w:t>
      </w:r>
      <w:del w:id="47" w:author="PRS 042111" w:date="2011-04-21T07:06:00Z">
        <w:r w:rsidRPr="0087348C" w:rsidDel="00942F4B">
          <w:rPr>
            <w:szCs w:val="20"/>
          </w:rPr>
          <w:delText xml:space="preserve"> </w:delText>
        </w:r>
        <w:r w:rsidRPr="009115A7" w:rsidDel="00942F4B">
          <w:rPr>
            <w:szCs w:val="20"/>
          </w:rPr>
          <w:delText>then</w:delText>
        </w:r>
      </w:del>
      <w:r w:rsidRPr="0087348C">
        <w:rPr>
          <w:szCs w:val="20"/>
        </w:rPr>
        <w:t xml:space="preserve"> current configuration (and the projected configuration if the configuration is going to change during the year) of the Generation Resource and any affiliated </w:t>
      </w:r>
      <w:del w:id="48" w:author="ERCOT" w:date="2011-02-03T09:29:00Z">
        <w:r w:rsidRPr="0087348C" w:rsidDel="00FD66CB">
          <w:rPr>
            <w:szCs w:val="20"/>
          </w:rPr>
          <w:delText>loads</w:delText>
        </w:r>
      </w:del>
      <w:ins w:id="49" w:author="ERCOT" w:date="2011-02-03T09:29:00Z">
        <w:r>
          <w:rPr>
            <w:szCs w:val="20"/>
          </w:rPr>
          <w:t>L</w:t>
        </w:r>
        <w:r w:rsidRPr="0087348C">
          <w:rPr>
            <w:szCs w:val="20"/>
          </w:rPr>
          <w:t>oads</w:t>
        </w:r>
      </w:ins>
      <w:r w:rsidRPr="0087348C">
        <w:rPr>
          <w:szCs w:val="20"/>
        </w:rPr>
        <w:t>.</w:t>
      </w:r>
    </w:p>
    <w:p w:rsidR="009115A7" w:rsidRPr="00BA2009" w:rsidRDefault="009115A7" w:rsidP="00F4509E"/>
    <w:p w:rsidR="009115A7" w:rsidRDefault="009115A7" w:rsidP="008316E7"/>
    <w:p w:rsidR="009115A7" w:rsidRDefault="009115A7" w:rsidP="008316E7"/>
    <w:p w:rsidR="009115A7" w:rsidRDefault="009115A7" w:rsidP="009115A7">
      <w:pPr>
        <w:keepNext/>
        <w:tabs>
          <w:tab w:val="left" w:pos="1080"/>
        </w:tabs>
        <w:spacing w:before="240" w:after="240"/>
        <w:ind w:left="1080" w:hanging="1080"/>
        <w:outlineLvl w:val="2"/>
      </w:pPr>
    </w:p>
    <w:p w:rsidR="009115A7" w:rsidRDefault="009115A7" w:rsidP="009115A7">
      <w:pPr>
        <w:keepNext/>
        <w:tabs>
          <w:tab w:val="left" w:pos="1080"/>
        </w:tabs>
        <w:spacing w:before="240" w:after="240"/>
        <w:ind w:left="1080" w:hanging="1080"/>
        <w:outlineLvl w:val="2"/>
      </w:pPr>
    </w:p>
    <w:sectPr w:rsidR="009115A7" w:rsidSect="000A1FB0">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2F1" w:rsidRDefault="00EC52F1">
      <w:r>
        <w:separator/>
      </w:r>
    </w:p>
  </w:endnote>
  <w:endnote w:type="continuationSeparator" w:id="0">
    <w:p w:rsidR="00EC52F1" w:rsidRDefault="00EC52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B7" w:rsidRDefault="002B2F4E" w:rsidP="008C6885">
    <w:pPr>
      <w:pStyle w:val="Footer"/>
      <w:tabs>
        <w:tab w:val="clear" w:pos="4320"/>
        <w:tab w:val="clear" w:pos="8640"/>
        <w:tab w:val="right" w:pos="9360"/>
      </w:tabs>
      <w:rPr>
        <w:rFonts w:ascii="Arial" w:hAnsi="Arial"/>
        <w:sz w:val="18"/>
      </w:rPr>
    </w:pPr>
    <w:fldSimple w:instr=" FILENAME   \* MERGEFORMAT ">
      <w:r>
        <w:rPr>
          <w:rFonts w:ascii="Arial" w:hAnsi="Arial"/>
          <w:noProof/>
          <w:sz w:val="18"/>
        </w:rPr>
        <w:t>328NPRR-06 PRS Report 042111</w:t>
      </w:r>
    </w:fldSimple>
    <w:r w:rsidR="002109B7">
      <w:rPr>
        <w:rFonts w:ascii="Arial" w:hAnsi="Arial"/>
        <w:sz w:val="18"/>
      </w:rPr>
      <w:tab/>
      <w:t xml:space="preserve">Page </w:t>
    </w:r>
    <w:r w:rsidR="002109B7">
      <w:rPr>
        <w:rFonts w:ascii="Arial" w:hAnsi="Arial"/>
        <w:sz w:val="18"/>
      </w:rPr>
      <w:fldChar w:fldCharType="begin"/>
    </w:r>
    <w:r w:rsidR="002109B7">
      <w:rPr>
        <w:rFonts w:ascii="Arial" w:hAnsi="Arial"/>
        <w:sz w:val="18"/>
      </w:rPr>
      <w:instrText xml:space="preserve"> PAGE </w:instrText>
    </w:r>
    <w:r w:rsidR="002109B7">
      <w:rPr>
        <w:rFonts w:ascii="Arial" w:hAnsi="Arial"/>
        <w:sz w:val="18"/>
      </w:rPr>
      <w:fldChar w:fldCharType="separate"/>
    </w:r>
    <w:r w:rsidR="00C55218">
      <w:rPr>
        <w:rFonts w:ascii="Arial" w:hAnsi="Arial"/>
        <w:noProof/>
        <w:sz w:val="18"/>
      </w:rPr>
      <w:t>1</w:t>
    </w:r>
    <w:r w:rsidR="002109B7">
      <w:rPr>
        <w:rFonts w:ascii="Arial" w:hAnsi="Arial"/>
        <w:sz w:val="18"/>
      </w:rPr>
      <w:fldChar w:fldCharType="end"/>
    </w:r>
    <w:r w:rsidR="002109B7">
      <w:rPr>
        <w:rFonts w:ascii="Arial" w:hAnsi="Arial"/>
        <w:sz w:val="18"/>
      </w:rPr>
      <w:t xml:space="preserve"> of </w:t>
    </w:r>
    <w:r w:rsidR="002109B7">
      <w:rPr>
        <w:rFonts w:ascii="Arial" w:hAnsi="Arial"/>
        <w:sz w:val="18"/>
      </w:rPr>
      <w:fldChar w:fldCharType="begin"/>
    </w:r>
    <w:r w:rsidR="002109B7">
      <w:rPr>
        <w:rFonts w:ascii="Arial" w:hAnsi="Arial"/>
        <w:sz w:val="18"/>
      </w:rPr>
      <w:instrText xml:space="preserve"> NUMPAGES </w:instrText>
    </w:r>
    <w:r w:rsidR="002109B7">
      <w:rPr>
        <w:rFonts w:ascii="Arial" w:hAnsi="Arial"/>
        <w:sz w:val="18"/>
      </w:rPr>
      <w:fldChar w:fldCharType="separate"/>
    </w:r>
    <w:r w:rsidR="00C55218">
      <w:rPr>
        <w:rFonts w:ascii="Arial" w:hAnsi="Arial"/>
        <w:noProof/>
        <w:sz w:val="18"/>
      </w:rPr>
      <w:t>4</w:t>
    </w:r>
    <w:r w:rsidR="002109B7">
      <w:rPr>
        <w:rFonts w:ascii="Arial" w:hAnsi="Arial"/>
        <w:sz w:val="18"/>
      </w:rPr>
      <w:fldChar w:fldCharType="end"/>
    </w:r>
  </w:p>
  <w:p w:rsidR="002109B7" w:rsidRDefault="002109B7" w:rsidP="000A1FB0">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2F1" w:rsidRDefault="00EC52F1">
      <w:r>
        <w:separator/>
      </w:r>
    </w:p>
  </w:footnote>
  <w:footnote w:type="continuationSeparator" w:id="0">
    <w:p w:rsidR="00EC52F1" w:rsidRDefault="00EC52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B7" w:rsidRDefault="002109B7">
    <w:pPr>
      <w:pStyle w:val="Header"/>
      <w:jc w:val="center"/>
      <w:rPr>
        <w:sz w:val="32"/>
      </w:rPr>
    </w:pPr>
    <w:r>
      <w:rPr>
        <w:sz w:val="32"/>
      </w:rPr>
      <w:t>PRS Report</w:t>
    </w:r>
  </w:p>
  <w:p w:rsidR="002109B7" w:rsidRDefault="002109B7">
    <w:pPr>
      <w:pStyle w:val="Header"/>
      <w:rPr>
        <w:sz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6D180E87"/>
    <w:multiLevelType w:val="multilevel"/>
    <w:tmpl w:val="52A4B9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7">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E14232A"/>
    <w:multiLevelType w:val="hybridMultilevel"/>
    <w:tmpl w:val="52A4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2"/>
  </w:num>
  <w:num w:numId="15">
    <w:abstractNumId w:val="8"/>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B93CA0"/>
    <w:rsid w:val="00005BC6"/>
    <w:rsid w:val="00027C4F"/>
    <w:rsid w:val="00035AE3"/>
    <w:rsid w:val="000611B2"/>
    <w:rsid w:val="00065268"/>
    <w:rsid w:val="00095877"/>
    <w:rsid w:val="000A163A"/>
    <w:rsid w:val="000A1FB0"/>
    <w:rsid w:val="000A42ED"/>
    <w:rsid w:val="000A6B12"/>
    <w:rsid w:val="000C7E86"/>
    <w:rsid w:val="000E375F"/>
    <w:rsid w:val="0010604E"/>
    <w:rsid w:val="0012688F"/>
    <w:rsid w:val="00144FC0"/>
    <w:rsid w:val="001527F2"/>
    <w:rsid w:val="00173E84"/>
    <w:rsid w:val="001B66B2"/>
    <w:rsid w:val="001C66A5"/>
    <w:rsid w:val="001F0371"/>
    <w:rsid w:val="001F2231"/>
    <w:rsid w:val="0020093C"/>
    <w:rsid w:val="00204D5F"/>
    <w:rsid w:val="002109B7"/>
    <w:rsid w:val="0021465A"/>
    <w:rsid w:val="00217405"/>
    <w:rsid w:val="002247A8"/>
    <w:rsid w:val="00226E82"/>
    <w:rsid w:val="00252C15"/>
    <w:rsid w:val="00263CCE"/>
    <w:rsid w:val="002667E8"/>
    <w:rsid w:val="00270A64"/>
    <w:rsid w:val="00285C5A"/>
    <w:rsid w:val="002B196E"/>
    <w:rsid w:val="002B2F4E"/>
    <w:rsid w:val="002B6EB7"/>
    <w:rsid w:val="002C738F"/>
    <w:rsid w:val="002D3860"/>
    <w:rsid w:val="002D453C"/>
    <w:rsid w:val="002F00AA"/>
    <w:rsid w:val="002F3A52"/>
    <w:rsid w:val="003246D7"/>
    <w:rsid w:val="00332B35"/>
    <w:rsid w:val="00351BE0"/>
    <w:rsid w:val="00383223"/>
    <w:rsid w:val="00386EE5"/>
    <w:rsid w:val="0039321E"/>
    <w:rsid w:val="003A3D44"/>
    <w:rsid w:val="003E2966"/>
    <w:rsid w:val="00402DE4"/>
    <w:rsid w:val="00405990"/>
    <w:rsid w:val="00416769"/>
    <w:rsid w:val="004216CC"/>
    <w:rsid w:val="00442D65"/>
    <w:rsid w:val="004A14B4"/>
    <w:rsid w:val="004C372C"/>
    <w:rsid w:val="004F2160"/>
    <w:rsid w:val="005543FA"/>
    <w:rsid w:val="005573D2"/>
    <w:rsid w:val="00563A7B"/>
    <w:rsid w:val="00573373"/>
    <w:rsid w:val="00581774"/>
    <w:rsid w:val="005909C1"/>
    <w:rsid w:val="005A6C4F"/>
    <w:rsid w:val="005B734C"/>
    <w:rsid w:val="006215B1"/>
    <w:rsid w:val="00627B04"/>
    <w:rsid w:val="00630FB4"/>
    <w:rsid w:val="0065442E"/>
    <w:rsid w:val="00683DC9"/>
    <w:rsid w:val="006B176F"/>
    <w:rsid w:val="006C3F70"/>
    <w:rsid w:val="006E5EF0"/>
    <w:rsid w:val="006E7E09"/>
    <w:rsid w:val="006F64BC"/>
    <w:rsid w:val="0072080C"/>
    <w:rsid w:val="00730FA8"/>
    <w:rsid w:val="00744026"/>
    <w:rsid w:val="0075063B"/>
    <w:rsid w:val="007511EB"/>
    <w:rsid w:val="0077694D"/>
    <w:rsid w:val="007B1997"/>
    <w:rsid w:val="00807265"/>
    <w:rsid w:val="00822372"/>
    <w:rsid w:val="008316E7"/>
    <w:rsid w:val="00831D8E"/>
    <w:rsid w:val="00853004"/>
    <w:rsid w:val="00886ADC"/>
    <w:rsid w:val="00886FAE"/>
    <w:rsid w:val="00895AB9"/>
    <w:rsid w:val="008C6885"/>
    <w:rsid w:val="008F2CFE"/>
    <w:rsid w:val="00903426"/>
    <w:rsid w:val="00910E30"/>
    <w:rsid w:val="009115A7"/>
    <w:rsid w:val="0093775D"/>
    <w:rsid w:val="00944960"/>
    <w:rsid w:val="0097026C"/>
    <w:rsid w:val="00976802"/>
    <w:rsid w:val="009B2A32"/>
    <w:rsid w:val="009D7C0C"/>
    <w:rsid w:val="00A00BE9"/>
    <w:rsid w:val="00A1506D"/>
    <w:rsid w:val="00A16A9C"/>
    <w:rsid w:val="00A41DD5"/>
    <w:rsid w:val="00A457CE"/>
    <w:rsid w:val="00A51D32"/>
    <w:rsid w:val="00AA38C1"/>
    <w:rsid w:val="00AD0AAE"/>
    <w:rsid w:val="00B23B44"/>
    <w:rsid w:val="00B27264"/>
    <w:rsid w:val="00B34308"/>
    <w:rsid w:val="00B40895"/>
    <w:rsid w:val="00B852F4"/>
    <w:rsid w:val="00B85BD1"/>
    <w:rsid w:val="00B93CA0"/>
    <w:rsid w:val="00B967E1"/>
    <w:rsid w:val="00BF1960"/>
    <w:rsid w:val="00C006F4"/>
    <w:rsid w:val="00C01DB5"/>
    <w:rsid w:val="00C21A19"/>
    <w:rsid w:val="00C35462"/>
    <w:rsid w:val="00C55218"/>
    <w:rsid w:val="00C5554C"/>
    <w:rsid w:val="00C63519"/>
    <w:rsid w:val="00C66BD1"/>
    <w:rsid w:val="00C67B64"/>
    <w:rsid w:val="00C72DAD"/>
    <w:rsid w:val="00C75ABB"/>
    <w:rsid w:val="00C95FFC"/>
    <w:rsid w:val="00CC13B4"/>
    <w:rsid w:val="00D051D0"/>
    <w:rsid w:val="00D352F0"/>
    <w:rsid w:val="00D42AF2"/>
    <w:rsid w:val="00D6204F"/>
    <w:rsid w:val="00DA3DBA"/>
    <w:rsid w:val="00DC5873"/>
    <w:rsid w:val="00E01F29"/>
    <w:rsid w:val="00E0419C"/>
    <w:rsid w:val="00E14E41"/>
    <w:rsid w:val="00E20A63"/>
    <w:rsid w:val="00E66305"/>
    <w:rsid w:val="00E66CD5"/>
    <w:rsid w:val="00E73CF7"/>
    <w:rsid w:val="00E87E8C"/>
    <w:rsid w:val="00E90F4F"/>
    <w:rsid w:val="00EA3848"/>
    <w:rsid w:val="00EC4BED"/>
    <w:rsid w:val="00EC52F1"/>
    <w:rsid w:val="00F16015"/>
    <w:rsid w:val="00F17837"/>
    <w:rsid w:val="00F353F6"/>
    <w:rsid w:val="00F3764E"/>
    <w:rsid w:val="00F405FC"/>
    <w:rsid w:val="00F43905"/>
    <w:rsid w:val="00F4509E"/>
    <w:rsid w:val="00F573FE"/>
    <w:rsid w:val="00F60F29"/>
    <w:rsid w:val="00F67190"/>
    <w:rsid w:val="00F70989"/>
    <w:rsid w:val="00F760E5"/>
    <w:rsid w:val="00FB3196"/>
    <w:rsid w:val="00FB4814"/>
    <w:rsid w:val="00FC6C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martTagType w:namespaceuri="urn:schemas-microsoft-com:office:smarttags" w:name="PersonNam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rsid w:val="000C7E86"/>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C7E86"/>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C7E86"/>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C7E86"/>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C7E86"/>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C7E86"/>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semiHidden/>
    <w:rsid w:val="000C7E8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C7E86"/>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sid w:val="000C7E86"/>
    <w:rPr>
      <w:color w:val="0000FF"/>
      <w:u w:val="single"/>
    </w:rPr>
  </w:style>
  <w:style w:type="paragraph" w:styleId="BodyText">
    <w:name w:val="Body Text"/>
    <w:basedOn w:val="Normal"/>
    <w:rsid w:val="003246D7"/>
    <w:pPr>
      <w:spacing w:after="240"/>
    </w:p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rsid w:val="000C7E86"/>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C7E86"/>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C7E86"/>
    <w:pPr>
      <w:numPr>
        <w:ilvl w:val="0"/>
        <w:numId w:val="0"/>
      </w:numPr>
      <w:tabs>
        <w:tab w:val="left" w:pos="900"/>
      </w:tabs>
      <w:ind w:left="900" w:hanging="900"/>
    </w:pPr>
  </w:style>
  <w:style w:type="paragraph" w:customStyle="1" w:styleId="H3">
    <w:name w:val="H3"/>
    <w:basedOn w:val="Heading3"/>
    <w:next w:val="BodyText"/>
    <w:rsid w:val="000C7E86"/>
    <w:pPr>
      <w:numPr>
        <w:ilvl w:val="0"/>
        <w:numId w:val="0"/>
      </w:numPr>
      <w:tabs>
        <w:tab w:val="clear" w:pos="1008"/>
        <w:tab w:val="left" w:pos="1080"/>
      </w:tabs>
      <w:ind w:left="1080" w:hanging="1080"/>
    </w:pPr>
  </w:style>
  <w:style w:type="paragraph" w:customStyle="1" w:styleId="H4">
    <w:name w:val="H4"/>
    <w:basedOn w:val="Heading4"/>
    <w:next w:val="BodyText"/>
    <w:rsid w:val="000C7E86"/>
    <w:pPr>
      <w:numPr>
        <w:ilvl w:val="0"/>
        <w:numId w:val="0"/>
      </w:numPr>
      <w:tabs>
        <w:tab w:val="clear" w:pos="1296"/>
        <w:tab w:val="left" w:pos="1260"/>
      </w:tabs>
      <w:ind w:left="1260" w:hanging="1260"/>
    </w:pPr>
  </w:style>
  <w:style w:type="paragraph" w:customStyle="1" w:styleId="H5">
    <w:name w:val="H5"/>
    <w:basedOn w:val="Heading5"/>
    <w:next w:val="BodyText"/>
    <w:link w:val="H5Char"/>
    <w:rsid w:val="000C7E86"/>
    <w:pPr>
      <w:numPr>
        <w:ilvl w:val="0"/>
        <w:numId w:val="0"/>
      </w:numPr>
      <w:tabs>
        <w:tab w:val="clear" w:pos="1440"/>
        <w:tab w:val="left" w:pos="1620"/>
      </w:tabs>
      <w:ind w:left="1620" w:hanging="1620"/>
    </w:p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rsid w:val="000C7E86"/>
    <w:rPr>
      <w:b/>
      <w:i/>
      <w:iCs/>
    </w:rPr>
  </w:style>
  <w:style w:type="paragraph" w:styleId="List">
    <w:name w:val="List"/>
    <w:basedOn w:val="Normal"/>
    <w:rsid w:val="000C7E86"/>
    <w:pPr>
      <w:spacing w:after="240"/>
      <w:ind w:left="720" w:hanging="720"/>
    </w:pPr>
    <w:rPr>
      <w:szCs w:val="20"/>
    </w:rPr>
  </w:style>
  <w:style w:type="paragraph" w:styleId="List2">
    <w:name w:val="List 2"/>
    <w:basedOn w:val="Normal"/>
    <w:rsid w:val="000C7E86"/>
    <w:pPr>
      <w:spacing w:after="240"/>
      <w:ind w:left="1440" w:hanging="720"/>
    </w:pPr>
    <w:rPr>
      <w:szCs w:val="20"/>
    </w:rPr>
  </w:style>
  <w:style w:type="paragraph" w:styleId="List3">
    <w:name w:val="List 3"/>
    <w:basedOn w:val="Normal"/>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14"/>
      </w:numPr>
      <w:ind w:left="0" w:firstLine="0"/>
    </w:pPr>
  </w:style>
  <w:style w:type="table" w:styleId="TableGrid">
    <w:name w:val="Table Grid"/>
    <w:basedOn w:val="TableNormal"/>
    <w:rsid w:val="000C7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semiHidden/>
    <w:rsid w:val="000C7E86"/>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C7E86"/>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C7E86"/>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C7E86"/>
    <w:pPr>
      <w:ind w:left="1680"/>
    </w:pPr>
    <w:rPr>
      <w:sz w:val="18"/>
      <w:szCs w:val="18"/>
    </w:rPr>
  </w:style>
  <w:style w:type="paragraph" w:styleId="TOC9">
    <w:name w:val="toc 9"/>
    <w:basedOn w:val="Normal"/>
    <w:next w:val="Normal"/>
    <w:autoRedefine/>
    <w:semiHidden/>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tblInd w:w="0" w:type="dxa"/>
      <w:tblCellMar>
        <w:top w:w="0" w:type="dxa"/>
        <w:left w:w="108" w:type="dxa"/>
        <w:bottom w:w="0" w:type="dxa"/>
        <w:right w:w="108" w:type="dxa"/>
      </w:tblCellMar>
    </w:tblPr>
  </w:style>
  <w:style w:type="paragraph" w:styleId="BalloonText">
    <w:name w:val="Balloon Text"/>
    <w:basedOn w:val="Normal"/>
    <w:semiHidden/>
    <w:rsid w:val="00C006F4"/>
    <w:rPr>
      <w:rFonts w:ascii="Tahoma" w:hAnsi="Tahoma" w:cs="Tahoma"/>
      <w:sz w:val="16"/>
      <w:szCs w:val="16"/>
    </w:rPr>
  </w:style>
  <w:style w:type="character" w:styleId="CommentReference">
    <w:name w:val="annotation reference"/>
    <w:basedOn w:val="DefaultParagraphFont"/>
    <w:semiHidden/>
    <w:rsid w:val="0010604E"/>
    <w:rPr>
      <w:sz w:val="16"/>
      <w:szCs w:val="16"/>
    </w:rPr>
  </w:style>
  <w:style w:type="paragraph" w:styleId="CommentText">
    <w:name w:val="annotation text"/>
    <w:basedOn w:val="Normal"/>
    <w:semiHidden/>
    <w:rsid w:val="0010604E"/>
    <w:rPr>
      <w:sz w:val="20"/>
      <w:szCs w:val="20"/>
    </w:rPr>
  </w:style>
  <w:style w:type="paragraph" w:styleId="CommentSubject">
    <w:name w:val="annotation subject"/>
    <w:basedOn w:val="CommentText"/>
    <w:next w:val="CommentText"/>
    <w:semiHidden/>
    <w:rsid w:val="0010604E"/>
    <w:rPr>
      <w:b/>
      <w:bCs/>
    </w:rPr>
  </w:style>
  <w:style w:type="character" w:customStyle="1" w:styleId="NormalArialChar">
    <w:name w:val="Normal+Arial Char"/>
    <w:basedOn w:val="DefaultParagraphFont"/>
    <w:link w:val="NormalArial"/>
    <w:rsid w:val="00B85BD1"/>
    <w:rPr>
      <w:rFonts w:ascii="Arial" w:hAnsi="Arial"/>
      <w:sz w:val="24"/>
      <w:szCs w:val="24"/>
      <w:lang w:val="en-US" w:eastAsia="en-US" w:bidi="ar-SA"/>
    </w:rPr>
  </w:style>
  <w:style w:type="character" w:customStyle="1" w:styleId="BodyTextNumberedChar1">
    <w:name w:val="Body Text Numbered Char1"/>
    <w:basedOn w:val="DefaultParagraphFont"/>
    <w:link w:val="BodyTextNumbered"/>
    <w:rsid w:val="00383223"/>
    <w:rPr>
      <w:iCs/>
      <w:sz w:val="24"/>
    </w:rPr>
  </w:style>
  <w:style w:type="paragraph" w:customStyle="1" w:styleId="BodyTextNumbered">
    <w:name w:val="Body Text Numbered"/>
    <w:basedOn w:val="BodyText"/>
    <w:link w:val="BodyTextNumberedChar1"/>
    <w:rsid w:val="00383223"/>
    <w:pPr>
      <w:ind w:left="720" w:hanging="720"/>
    </w:pPr>
    <w:rPr>
      <w:iCs/>
      <w:szCs w:val="20"/>
    </w:rPr>
  </w:style>
  <w:style w:type="character" w:customStyle="1" w:styleId="H5Char">
    <w:name w:val="H5 Char"/>
    <w:basedOn w:val="DefaultParagraphFont"/>
    <w:link w:val="H5"/>
    <w:rsid w:val="00C5554C"/>
    <w:rPr>
      <w:b/>
      <w:bCs/>
      <w:i/>
      <w:iCs/>
      <w:sz w:val="24"/>
      <w:szCs w:val="26"/>
    </w:rPr>
  </w:style>
  <w:style w:type="paragraph" w:styleId="Revision">
    <w:name w:val="Revision"/>
    <w:hidden/>
    <w:uiPriority w:val="99"/>
    <w:semiHidden/>
    <w:rsid w:val="002B6EB7"/>
    <w:rPr>
      <w:sz w:val="24"/>
      <w:szCs w:val="24"/>
    </w:rPr>
  </w:style>
  <w:style w:type="character" w:customStyle="1" w:styleId="HeaderChar">
    <w:name w:val="Header Char"/>
    <w:basedOn w:val="DefaultParagraphFont"/>
    <w:link w:val="Header"/>
    <w:rsid w:val="009115A7"/>
    <w:rPr>
      <w:rFonts w:ascii="Arial" w:hAnsi="Arial"/>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ulberson@erco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indall@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6FDEA-BAFB-4D3A-A902-3B5753EA3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1056</Words>
  <Characters>6025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7067</CharactersWithSpaces>
  <SharedDoc>false</SharedDoc>
  <HLinks>
    <vt:vector size="12" baseType="variant">
      <vt:variant>
        <vt:i4>7077964</vt:i4>
      </vt:variant>
      <vt:variant>
        <vt:i4>3</vt:i4>
      </vt:variant>
      <vt:variant>
        <vt:i4>0</vt:i4>
      </vt:variant>
      <vt:variant>
        <vt:i4>5</vt:i4>
      </vt:variant>
      <vt:variant>
        <vt:lpwstr>mailto:stindall@ercot.com</vt:lpwstr>
      </vt:variant>
      <vt:variant>
        <vt:lpwstr/>
      </vt:variant>
      <vt:variant>
        <vt:i4>1966124</vt:i4>
      </vt:variant>
      <vt:variant>
        <vt:i4>0</vt:i4>
      </vt:variant>
      <vt:variant>
        <vt:i4>0</vt:i4>
      </vt:variant>
      <vt:variant>
        <vt:i4>5</vt:i4>
      </vt:variant>
      <vt:variant>
        <vt:lpwstr>mailto:jculberson@ercot.com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vspells</cp:lastModifiedBy>
  <cp:revision>2</cp:revision>
  <cp:lastPrinted>2004-09-29T14:26:00Z</cp:lastPrinted>
  <dcterms:created xsi:type="dcterms:W3CDTF">2011-04-29T19:24:00Z</dcterms:created>
  <dcterms:modified xsi:type="dcterms:W3CDTF">2011-04-29T19:24:00Z</dcterms:modified>
</cp:coreProperties>
</file>