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03E" w:rsidRDefault="0074503E" w:rsidP="0074503E">
      <w:pPr>
        <w:jc w:val="center"/>
        <w:rPr>
          <w:rFonts w:ascii="Times New Roman" w:hAnsi="Times New Roman"/>
          <w:b/>
          <w:sz w:val="32"/>
          <w:szCs w:val="24"/>
        </w:rPr>
      </w:pPr>
      <w:r w:rsidRPr="00BA3AA5">
        <w:rPr>
          <w:rFonts w:ascii="Times New Roman" w:hAnsi="Times New Roman"/>
          <w:b/>
          <w:sz w:val="32"/>
          <w:szCs w:val="24"/>
        </w:rPr>
        <w:t>D</w:t>
      </w:r>
      <w:r w:rsidR="00CF733F">
        <w:rPr>
          <w:rFonts w:ascii="Times New Roman" w:hAnsi="Times New Roman"/>
          <w:b/>
          <w:sz w:val="32"/>
          <w:szCs w:val="24"/>
        </w:rPr>
        <w:t>ay Ahead Market (D</w:t>
      </w:r>
      <w:r w:rsidRPr="00BA3AA5">
        <w:rPr>
          <w:rFonts w:ascii="Times New Roman" w:hAnsi="Times New Roman"/>
          <w:b/>
          <w:sz w:val="32"/>
          <w:szCs w:val="24"/>
        </w:rPr>
        <w:t>AM</w:t>
      </w:r>
      <w:r w:rsidR="00CF733F">
        <w:rPr>
          <w:rFonts w:ascii="Times New Roman" w:hAnsi="Times New Roman"/>
          <w:b/>
          <w:sz w:val="32"/>
          <w:szCs w:val="24"/>
        </w:rPr>
        <w:t>)</w:t>
      </w:r>
      <w:r w:rsidRPr="00BA3AA5">
        <w:rPr>
          <w:rFonts w:ascii="Times New Roman" w:hAnsi="Times New Roman"/>
          <w:b/>
          <w:sz w:val="32"/>
          <w:szCs w:val="24"/>
        </w:rPr>
        <w:t xml:space="preserve"> Collateral Parameters</w:t>
      </w:r>
      <w:r w:rsidR="00CF733F">
        <w:rPr>
          <w:rFonts w:ascii="Times New Roman" w:hAnsi="Times New Roman"/>
          <w:b/>
          <w:sz w:val="32"/>
          <w:szCs w:val="24"/>
        </w:rPr>
        <w:t xml:space="preserve"> Process</w:t>
      </w:r>
    </w:p>
    <w:p w:rsidR="00CF733F" w:rsidRDefault="003D2693" w:rsidP="0074503E">
      <w:pPr>
        <w:jc w:val="center"/>
        <w:rPr>
          <w:rFonts w:ascii="Times New Roman" w:hAnsi="Times New Roman"/>
          <w:b/>
          <w:i/>
          <w:sz w:val="20"/>
          <w:szCs w:val="20"/>
        </w:rPr>
      </w:pPr>
      <w:r w:rsidRPr="00CF733F">
        <w:rPr>
          <w:rFonts w:ascii="Times New Roman" w:hAnsi="Times New Roman"/>
          <w:b/>
          <w:i/>
          <w:sz w:val="20"/>
          <w:szCs w:val="20"/>
        </w:rPr>
        <w:t>As</w:t>
      </w:r>
      <w:r w:rsidR="00CF733F" w:rsidRPr="00CF733F">
        <w:rPr>
          <w:rFonts w:ascii="Times New Roman" w:hAnsi="Times New Roman"/>
          <w:b/>
          <w:i/>
          <w:sz w:val="20"/>
          <w:szCs w:val="20"/>
        </w:rPr>
        <w:t xml:space="preserve"> required by Nodal Protocol Section 4.4.10, Credit Requirements for DAM Bids and Offers</w:t>
      </w:r>
      <w:r w:rsidRPr="00CF733F">
        <w:rPr>
          <w:rFonts w:ascii="Times New Roman" w:hAnsi="Times New Roman"/>
          <w:b/>
          <w:i/>
          <w:sz w:val="20"/>
          <w:szCs w:val="20"/>
        </w:rPr>
        <w:t xml:space="preserve"> </w:t>
      </w:r>
    </w:p>
    <w:p w:rsidR="003D2693" w:rsidRPr="00CF733F" w:rsidRDefault="00CF733F" w:rsidP="0074503E">
      <w:pPr>
        <w:jc w:val="center"/>
        <w:rPr>
          <w:rFonts w:ascii="Times New Roman" w:hAnsi="Times New Roman"/>
          <w:b/>
          <w:i/>
          <w:sz w:val="20"/>
          <w:szCs w:val="20"/>
        </w:rPr>
      </w:pPr>
      <w:r w:rsidRPr="00CF733F">
        <w:rPr>
          <w:rFonts w:ascii="Times New Roman" w:hAnsi="Times New Roman"/>
          <w:b/>
          <w:i/>
          <w:sz w:val="20"/>
          <w:szCs w:val="20"/>
        </w:rPr>
        <w:t>R</w:t>
      </w:r>
      <w:r w:rsidR="003D2693" w:rsidRPr="00CF733F">
        <w:rPr>
          <w:rFonts w:ascii="Times New Roman" w:hAnsi="Times New Roman"/>
          <w:b/>
          <w:i/>
          <w:sz w:val="20"/>
          <w:szCs w:val="20"/>
        </w:rPr>
        <w:t>ecommended by the 4/8/10 TAC</w:t>
      </w:r>
      <w:r w:rsidRPr="00CF733F">
        <w:rPr>
          <w:rFonts w:ascii="Times New Roman" w:hAnsi="Times New Roman"/>
          <w:b/>
          <w:i/>
          <w:sz w:val="20"/>
          <w:szCs w:val="20"/>
        </w:rPr>
        <w:t xml:space="preserve"> and approved by the 4/21/10 ERCOT Board</w:t>
      </w:r>
    </w:p>
    <w:p w:rsidR="008D2D04" w:rsidRDefault="008D2D04">
      <w:pPr>
        <w:rPr>
          <w:rFonts w:ascii="Times New Roman" w:hAnsi="Times New Roman"/>
          <w:b/>
          <w:sz w:val="24"/>
          <w:szCs w:val="24"/>
          <w:u w:val="single"/>
        </w:rPr>
      </w:pPr>
      <w:r>
        <w:rPr>
          <w:rFonts w:ascii="Times New Roman" w:hAnsi="Times New Roman"/>
          <w:b/>
          <w:sz w:val="24"/>
          <w:szCs w:val="24"/>
          <w:u w:val="single"/>
        </w:rPr>
        <w:t>General Procedure</w:t>
      </w:r>
    </w:p>
    <w:p w:rsidR="008D2D04" w:rsidRDefault="008D2D04" w:rsidP="008D2D04">
      <w:pPr>
        <w:rPr>
          <w:rFonts w:ascii="Times New Roman" w:hAnsi="Times New Roman"/>
          <w:sz w:val="24"/>
          <w:szCs w:val="24"/>
        </w:rPr>
      </w:pPr>
      <w:r>
        <w:rPr>
          <w:rFonts w:ascii="Times New Roman" w:hAnsi="Times New Roman"/>
          <w:sz w:val="24"/>
          <w:szCs w:val="24"/>
        </w:rPr>
        <w:t>ERCOT will evaluate</w:t>
      </w:r>
      <w:r w:rsidR="000B1436">
        <w:rPr>
          <w:rFonts w:ascii="Times New Roman" w:hAnsi="Times New Roman"/>
          <w:sz w:val="24"/>
          <w:szCs w:val="24"/>
        </w:rPr>
        <w:t xml:space="preserve"> and may adjust</w:t>
      </w:r>
      <w:r>
        <w:rPr>
          <w:rFonts w:ascii="Times New Roman" w:hAnsi="Times New Roman"/>
          <w:sz w:val="24"/>
          <w:szCs w:val="24"/>
        </w:rPr>
        <w:t xml:space="preserve"> each Counter Party's "e" factors at least once every two weeks.</w:t>
      </w:r>
    </w:p>
    <w:p w:rsidR="008D2D04" w:rsidRDefault="008D2D04" w:rsidP="008D2D04">
      <w:pPr>
        <w:rPr>
          <w:rFonts w:ascii="Times New Roman" w:hAnsi="Times New Roman"/>
          <w:sz w:val="24"/>
          <w:szCs w:val="24"/>
        </w:rPr>
      </w:pPr>
      <w:r>
        <w:rPr>
          <w:rFonts w:ascii="Times New Roman" w:hAnsi="Times New Roman"/>
          <w:sz w:val="24"/>
          <w:szCs w:val="24"/>
        </w:rPr>
        <w:t>ERCOT may adjust "e" factors</w:t>
      </w:r>
      <w:ins w:id="0" w:author="cyager" w:date="2010-10-27T11:01:00Z">
        <w:r w:rsidR="00AA0312">
          <w:rPr>
            <w:rFonts w:ascii="Times New Roman" w:hAnsi="Times New Roman"/>
            <w:sz w:val="24"/>
            <w:szCs w:val="24"/>
          </w:rPr>
          <w:t xml:space="preserve"> and the </w:t>
        </w:r>
        <w:r w:rsidR="00AA0312">
          <w:rPr>
            <w:rFonts w:ascii="Times New Roman" w:hAnsi="Times New Roman"/>
            <w:sz w:val="24"/>
            <w:szCs w:val="24"/>
          </w:rPr>
          <w:t>“</w:t>
        </w:r>
        <w:r w:rsidR="00AA0312">
          <w:rPr>
            <w:rFonts w:ascii="Times New Roman" w:hAnsi="Times New Roman"/>
            <w:sz w:val="24"/>
            <w:szCs w:val="24"/>
          </w:rPr>
          <w:t>u</w:t>
        </w:r>
        <w:r w:rsidR="00AA0312">
          <w:rPr>
            <w:rFonts w:ascii="Times New Roman" w:hAnsi="Times New Roman"/>
            <w:sz w:val="24"/>
            <w:szCs w:val="24"/>
          </w:rPr>
          <w:t>”</w:t>
        </w:r>
        <w:r w:rsidR="00AA0312">
          <w:rPr>
            <w:rFonts w:ascii="Times New Roman" w:hAnsi="Times New Roman"/>
            <w:sz w:val="24"/>
            <w:szCs w:val="24"/>
          </w:rPr>
          <w:t xml:space="preserve"> percentile</w:t>
        </w:r>
      </w:ins>
      <w:del w:id="1" w:author="cyager" w:date="2010-10-06T07:59:00Z">
        <w:r w:rsidR="000B1436" w:rsidDel="00CC0E2C">
          <w:rPr>
            <w:rFonts w:ascii="Times New Roman" w:hAnsi="Times New Roman"/>
            <w:sz w:val="24"/>
            <w:szCs w:val="24"/>
          </w:rPr>
          <w:delText xml:space="preserve"> calculated using the formulas</w:delText>
        </w:r>
      </w:del>
      <w:r>
        <w:rPr>
          <w:rFonts w:ascii="Times New Roman" w:hAnsi="Times New Roman"/>
          <w:sz w:val="24"/>
          <w:szCs w:val="24"/>
        </w:rPr>
        <w:t xml:space="preserve"> up or down</w:t>
      </w:r>
      <w:r w:rsidR="00F90C0A">
        <w:rPr>
          <w:rFonts w:ascii="Times New Roman" w:hAnsi="Times New Roman"/>
          <w:sz w:val="24"/>
          <w:szCs w:val="24"/>
        </w:rPr>
        <w:t xml:space="preserve"> based on ERCOT's judgment</w:t>
      </w:r>
      <w:r>
        <w:rPr>
          <w:rFonts w:ascii="Times New Roman" w:hAnsi="Times New Roman"/>
          <w:sz w:val="24"/>
          <w:szCs w:val="24"/>
        </w:rPr>
        <w:t>, so long as the reason is documented, and the do</w:t>
      </w:r>
      <w:r w:rsidR="00F90C0A">
        <w:rPr>
          <w:rFonts w:ascii="Times New Roman" w:hAnsi="Times New Roman"/>
          <w:sz w:val="24"/>
          <w:szCs w:val="24"/>
        </w:rPr>
        <w:t>cumentation is provided to the Counter P</w:t>
      </w:r>
      <w:r>
        <w:rPr>
          <w:rFonts w:ascii="Times New Roman" w:hAnsi="Times New Roman"/>
          <w:sz w:val="24"/>
          <w:szCs w:val="24"/>
        </w:rPr>
        <w:t>arty.</w:t>
      </w:r>
    </w:p>
    <w:p w:rsidR="00AC35BA" w:rsidRDefault="00AC35BA" w:rsidP="008D2D04">
      <w:pPr>
        <w:rPr>
          <w:rFonts w:ascii="Times New Roman" w:hAnsi="Times New Roman"/>
          <w:sz w:val="24"/>
          <w:szCs w:val="24"/>
        </w:rPr>
      </w:pPr>
      <w:r>
        <w:rPr>
          <w:rFonts w:ascii="Times New Roman" w:hAnsi="Times New Roman"/>
          <w:sz w:val="24"/>
          <w:szCs w:val="24"/>
        </w:rPr>
        <w:t>For purpose of clarity, “e” factors will be rounded to the hundredth decimal place.</w:t>
      </w:r>
    </w:p>
    <w:p w:rsidR="008D2D04" w:rsidRDefault="008D2D04" w:rsidP="008D2D04">
      <w:pPr>
        <w:rPr>
          <w:rFonts w:ascii="Times New Roman" w:hAnsi="Times New Roman"/>
          <w:sz w:val="24"/>
          <w:szCs w:val="24"/>
        </w:rPr>
      </w:pPr>
      <w:r>
        <w:rPr>
          <w:rFonts w:ascii="Times New Roman" w:hAnsi="Times New Roman"/>
          <w:sz w:val="24"/>
          <w:szCs w:val="24"/>
        </w:rPr>
        <w:t>ERCOT must re-examine "e" factors immediately if:</w:t>
      </w:r>
    </w:p>
    <w:p w:rsidR="008D2D04" w:rsidRDefault="008D2D04" w:rsidP="005C4CA2">
      <w:pPr>
        <w:numPr>
          <w:ilvl w:val="0"/>
          <w:numId w:val="7"/>
        </w:numPr>
        <w:rPr>
          <w:rFonts w:ascii="Times New Roman" w:hAnsi="Times New Roman"/>
          <w:sz w:val="24"/>
          <w:szCs w:val="24"/>
        </w:rPr>
      </w:pPr>
      <w:r>
        <w:rPr>
          <w:rFonts w:ascii="Times New Roman" w:hAnsi="Times New Roman"/>
          <w:sz w:val="24"/>
          <w:szCs w:val="24"/>
        </w:rPr>
        <w:t xml:space="preserve">Counter Party exceeds 90% of ACL available to DAM </w:t>
      </w:r>
    </w:p>
    <w:p w:rsidR="008D2D04" w:rsidRDefault="008D2D04" w:rsidP="005C4CA2">
      <w:pPr>
        <w:numPr>
          <w:ilvl w:val="0"/>
          <w:numId w:val="7"/>
        </w:numPr>
        <w:rPr>
          <w:rFonts w:ascii="Times New Roman" w:hAnsi="Times New Roman"/>
          <w:sz w:val="24"/>
          <w:szCs w:val="24"/>
        </w:rPr>
      </w:pPr>
      <w:r>
        <w:rPr>
          <w:rFonts w:ascii="Times New Roman" w:hAnsi="Times New Roman"/>
          <w:sz w:val="24"/>
          <w:szCs w:val="24"/>
        </w:rPr>
        <w:t xml:space="preserve">Counter Party’s </w:t>
      </w:r>
      <w:r w:rsidR="000B1436">
        <w:rPr>
          <w:rFonts w:ascii="Times New Roman" w:hAnsi="Times New Roman"/>
          <w:sz w:val="24"/>
          <w:szCs w:val="24"/>
        </w:rPr>
        <w:t>Three Part Supply Offers (TPOs)</w:t>
      </w:r>
      <w:r>
        <w:rPr>
          <w:rFonts w:ascii="Times New Roman" w:hAnsi="Times New Roman"/>
          <w:sz w:val="24"/>
          <w:szCs w:val="24"/>
        </w:rPr>
        <w:t xml:space="preserve"> “significantly” decrease</w:t>
      </w:r>
      <w:r w:rsidR="000B1436">
        <w:rPr>
          <w:rFonts w:ascii="Times New Roman" w:hAnsi="Times New Roman"/>
          <w:sz w:val="24"/>
          <w:szCs w:val="24"/>
        </w:rPr>
        <w:t>, DAM Energy Only Offers</w:t>
      </w:r>
      <w:r w:rsidR="00F90C0A">
        <w:rPr>
          <w:rFonts w:ascii="Times New Roman" w:hAnsi="Times New Roman"/>
          <w:sz w:val="24"/>
          <w:szCs w:val="24"/>
        </w:rPr>
        <w:t xml:space="preserve"> (EOOs)</w:t>
      </w:r>
      <w:r w:rsidR="000B1436">
        <w:rPr>
          <w:rFonts w:ascii="Times New Roman" w:hAnsi="Times New Roman"/>
          <w:sz w:val="24"/>
          <w:szCs w:val="24"/>
        </w:rPr>
        <w:t xml:space="preserve"> "significantly" increase or decrease and/</w:t>
      </w:r>
      <w:r>
        <w:rPr>
          <w:rFonts w:ascii="Times New Roman" w:hAnsi="Times New Roman"/>
          <w:sz w:val="24"/>
          <w:szCs w:val="24"/>
        </w:rPr>
        <w:t xml:space="preserve">or </w:t>
      </w:r>
      <w:r w:rsidR="000B1436">
        <w:rPr>
          <w:rFonts w:ascii="Times New Roman" w:hAnsi="Times New Roman"/>
          <w:sz w:val="24"/>
          <w:szCs w:val="24"/>
        </w:rPr>
        <w:t>DAM Energy B</w:t>
      </w:r>
      <w:r>
        <w:rPr>
          <w:rFonts w:ascii="Times New Roman" w:hAnsi="Times New Roman"/>
          <w:sz w:val="24"/>
          <w:szCs w:val="24"/>
        </w:rPr>
        <w:t>ids increase</w:t>
      </w:r>
      <w:r w:rsidR="00AC35BA">
        <w:rPr>
          <w:rFonts w:ascii="Times New Roman" w:hAnsi="Times New Roman"/>
          <w:sz w:val="24"/>
          <w:szCs w:val="24"/>
        </w:rPr>
        <w:t xml:space="preserve"> or decrease</w:t>
      </w:r>
      <w:r>
        <w:rPr>
          <w:rFonts w:ascii="Times New Roman" w:hAnsi="Times New Roman"/>
          <w:sz w:val="24"/>
          <w:szCs w:val="24"/>
        </w:rPr>
        <w:t xml:space="preserve"> “suddenly”</w:t>
      </w:r>
      <w:r w:rsidR="000B1436">
        <w:rPr>
          <w:rFonts w:ascii="Times New Roman" w:hAnsi="Times New Roman"/>
          <w:sz w:val="24"/>
          <w:szCs w:val="24"/>
        </w:rPr>
        <w:t>.</w:t>
      </w:r>
    </w:p>
    <w:p w:rsidR="00A7005B" w:rsidRPr="00096B16" w:rsidRDefault="00096B16">
      <w:pPr>
        <w:rPr>
          <w:rFonts w:ascii="Times New Roman" w:hAnsi="Times New Roman"/>
          <w:b/>
          <w:sz w:val="24"/>
          <w:szCs w:val="24"/>
          <w:u w:val="single"/>
        </w:rPr>
      </w:pPr>
      <w:r w:rsidRPr="00096B16">
        <w:rPr>
          <w:rFonts w:ascii="Times New Roman" w:hAnsi="Times New Roman"/>
          <w:b/>
          <w:sz w:val="24"/>
          <w:szCs w:val="24"/>
          <w:u w:val="single"/>
        </w:rPr>
        <w:t xml:space="preserve">For First </w:t>
      </w:r>
      <w:r>
        <w:rPr>
          <w:rFonts w:ascii="Times New Roman" w:hAnsi="Times New Roman"/>
          <w:b/>
          <w:sz w:val="24"/>
          <w:szCs w:val="24"/>
          <w:u w:val="single"/>
        </w:rPr>
        <w:t>14</w:t>
      </w:r>
      <w:r w:rsidRPr="00096B16">
        <w:rPr>
          <w:rFonts w:ascii="Times New Roman" w:hAnsi="Times New Roman"/>
          <w:b/>
          <w:sz w:val="24"/>
          <w:szCs w:val="24"/>
          <w:u w:val="single"/>
        </w:rPr>
        <w:t xml:space="preserve"> Days</w:t>
      </w:r>
      <w:r>
        <w:rPr>
          <w:rFonts w:ascii="Times New Roman" w:hAnsi="Times New Roman"/>
          <w:b/>
          <w:sz w:val="24"/>
          <w:szCs w:val="24"/>
          <w:u w:val="single"/>
        </w:rPr>
        <w:t xml:space="preserve"> of DAM</w:t>
      </w:r>
      <w:r w:rsidR="00F24D72">
        <w:rPr>
          <w:rFonts w:ascii="Times New Roman" w:hAnsi="Times New Roman"/>
          <w:b/>
          <w:sz w:val="24"/>
          <w:szCs w:val="24"/>
          <w:u w:val="single"/>
        </w:rPr>
        <w:t xml:space="preserve"> </w:t>
      </w:r>
    </w:p>
    <w:p w:rsidR="00096B16" w:rsidRDefault="00096B16">
      <w:pPr>
        <w:rPr>
          <w:rFonts w:ascii="Times New Roman" w:hAnsi="Times New Roman"/>
          <w:b/>
          <w:sz w:val="24"/>
          <w:szCs w:val="24"/>
        </w:rPr>
      </w:pPr>
      <w:r>
        <w:rPr>
          <w:rFonts w:ascii="Times New Roman" w:hAnsi="Times New Roman"/>
          <w:b/>
          <w:sz w:val="24"/>
          <w:szCs w:val="24"/>
        </w:rPr>
        <w:t>e1 = 1, e2 = 0, e3 = 1, d = 9</w:t>
      </w:r>
      <w:r w:rsidR="001B7ACB">
        <w:rPr>
          <w:rFonts w:ascii="Times New Roman" w:hAnsi="Times New Roman"/>
          <w:b/>
          <w:sz w:val="24"/>
          <w:szCs w:val="24"/>
        </w:rPr>
        <w:t xml:space="preserve">5, a = 50, b = </w:t>
      </w:r>
      <w:r w:rsidR="00D316B5">
        <w:rPr>
          <w:rFonts w:ascii="Times New Roman" w:hAnsi="Times New Roman"/>
          <w:b/>
          <w:sz w:val="24"/>
          <w:szCs w:val="24"/>
        </w:rPr>
        <w:t>2</w:t>
      </w:r>
      <w:r w:rsidR="001B7ACB">
        <w:rPr>
          <w:rFonts w:ascii="Times New Roman" w:hAnsi="Times New Roman"/>
          <w:b/>
          <w:sz w:val="24"/>
          <w:szCs w:val="24"/>
        </w:rPr>
        <w:t xml:space="preserve">0, y = 0, z = </w:t>
      </w:r>
      <w:r>
        <w:rPr>
          <w:rFonts w:ascii="Times New Roman" w:hAnsi="Times New Roman"/>
          <w:b/>
          <w:sz w:val="24"/>
          <w:szCs w:val="24"/>
        </w:rPr>
        <w:t>0</w:t>
      </w:r>
      <w:r w:rsidR="00890067">
        <w:rPr>
          <w:rFonts w:ascii="Times New Roman" w:hAnsi="Times New Roman"/>
          <w:b/>
          <w:sz w:val="24"/>
          <w:szCs w:val="24"/>
        </w:rPr>
        <w:t xml:space="preserve">, u = </w:t>
      </w:r>
      <w:ins w:id="2" w:author="cyager" w:date="2010-10-06T08:09:00Z">
        <w:del w:id="3" w:author="Registered User" w:date="2010-10-27T10:33:00Z">
          <w:r w:rsidR="009570A9" w:rsidDel="00A413D8">
            <w:rPr>
              <w:rFonts w:ascii="Times New Roman" w:hAnsi="Times New Roman"/>
              <w:b/>
              <w:sz w:val="24"/>
              <w:szCs w:val="24"/>
            </w:rPr>
            <w:delText>(85-</w:delText>
          </w:r>
        </w:del>
        <w:r w:rsidR="009570A9">
          <w:rPr>
            <w:rFonts w:ascii="Times New Roman" w:hAnsi="Times New Roman"/>
            <w:b/>
            <w:sz w:val="24"/>
            <w:szCs w:val="24"/>
          </w:rPr>
          <w:t>90</w:t>
        </w:r>
        <w:del w:id="4" w:author="Registered User" w:date="2010-10-27T10:33:00Z">
          <w:r w:rsidR="009570A9" w:rsidDel="00A413D8">
            <w:rPr>
              <w:rFonts w:ascii="Times New Roman" w:hAnsi="Times New Roman"/>
              <w:b/>
              <w:sz w:val="24"/>
              <w:szCs w:val="24"/>
            </w:rPr>
            <w:delText>?)</w:delText>
          </w:r>
        </w:del>
      </w:ins>
      <w:del w:id="5" w:author="cyager" w:date="2010-10-06T08:09:00Z">
        <w:r w:rsidR="00890067" w:rsidDel="009570A9">
          <w:rPr>
            <w:rFonts w:ascii="Times New Roman" w:hAnsi="Times New Roman"/>
            <w:b/>
            <w:sz w:val="24"/>
            <w:szCs w:val="24"/>
          </w:rPr>
          <w:delText>95</w:delText>
        </w:r>
      </w:del>
      <w:r w:rsidR="00890067">
        <w:rPr>
          <w:rFonts w:ascii="Times New Roman" w:hAnsi="Times New Roman"/>
          <w:b/>
          <w:sz w:val="24"/>
          <w:szCs w:val="24"/>
        </w:rPr>
        <w:t>, t = 95</w:t>
      </w:r>
      <w:r w:rsidR="001B7ACB">
        <w:rPr>
          <w:rFonts w:ascii="Times New Roman" w:hAnsi="Times New Roman"/>
          <w:b/>
          <w:sz w:val="24"/>
          <w:szCs w:val="24"/>
        </w:rPr>
        <w:t xml:space="preserve"> </w:t>
      </w:r>
      <w:r w:rsidR="001B7ACB" w:rsidRPr="001B7ACB">
        <w:rPr>
          <w:rFonts w:ascii="Times New Roman" w:hAnsi="Times New Roman"/>
          <w:sz w:val="24"/>
          <w:szCs w:val="24"/>
        </w:rPr>
        <w:t>(all percentiles based on corresponding Zonal prices over last 30 days of the Zonal Market)</w:t>
      </w:r>
    </w:p>
    <w:p w:rsidR="00096B16" w:rsidRPr="00096B16" w:rsidRDefault="00096B16">
      <w:pPr>
        <w:rPr>
          <w:rFonts w:ascii="Times New Roman" w:hAnsi="Times New Roman"/>
          <w:b/>
          <w:sz w:val="24"/>
          <w:szCs w:val="24"/>
          <w:u w:val="single"/>
        </w:rPr>
      </w:pPr>
      <w:r w:rsidRPr="00096B16">
        <w:rPr>
          <w:rFonts w:ascii="Times New Roman" w:hAnsi="Times New Roman"/>
          <w:b/>
          <w:sz w:val="24"/>
          <w:szCs w:val="24"/>
          <w:u w:val="single"/>
        </w:rPr>
        <w:t>For Next 46 Days of DAM</w:t>
      </w:r>
    </w:p>
    <w:p w:rsidR="00096B16" w:rsidRDefault="00096B16" w:rsidP="00096B16">
      <w:pPr>
        <w:rPr>
          <w:rFonts w:ascii="Times New Roman" w:hAnsi="Times New Roman"/>
          <w:sz w:val="24"/>
          <w:szCs w:val="24"/>
        </w:rPr>
      </w:pPr>
      <w:r w:rsidRPr="00BA3AA5">
        <w:rPr>
          <w:rFonts w:ascii="Times New Roman" w:hAnsi="Times New Roman"/>
          <w:b/>
          <w:sz w:val="24"/>
          <w:szCs w:val="24"/>
        </w:rPr>
        <w:t xml:space="preserve">e1 </w:t>
      </w:r>
      <w:proofErr w:type="gramStart"/>
      <w:r>
        <w:rPr>
          <w:rFonts w:ascii="Times New Roman" w:hAnsi="Times New Roman"/>
          <w:sz w:val="24"/>
          <w:szCs w:val="24"/>
        </w:rPr>
        <w:t>=</w:t>
      </w:r>
      <w:r>
        <w:rPr>
          <w:rFonts w:ascii="Times New Roman" w:hAnsi="Times New Roman"/>
          <w:b/>
          <w:sz w:val="24"/>
          <w:szCs w:val="24"/>
        </w:rPr>
        <w:t xml:space="preserve">  </w:t>
      </w:r>
      <w:r w:rsidRPr="00AA7C35">
        <w:rPr>
          <w:rFonts w:ascii="Times New Roman" w:hAnsi="Times New Roman"/>
          <w:b/>
          <w:sz w:val="24"/>
          <w:szCs w:val="24"/>
        </w:rPr>
        <w:t>95th</w:t>
      </w:r>
      <w:proofErr w:type="gramEnd"/>
      <w:r w:rsidRPr="00AA7C35">
        <w:rPr>
          <w:rFonts w:ascii="Times New Roman" w:hAnsi="Times New Roman"/>
          <w:b/>
          <w:sz w:val="24"/>
          <w:szCs w:val="24"/>
        </w:rPr>
        <w:t xml:space="preserve"> percentile</w:t>
      </w:r>
      <w:r>
        <w:rPr>
          <w:rFonts w:ascii="Times New Roman" w:hAnsi="Times New Roman"/>
          <w:sz w:val="24"/>
          <w:szCs w:val="24"/>
        </w:rPr>
        <w:t xml:space="preserve"> of </w:t>
      </w:r>
      <w:r w:rsidR="005C4CA2">
        <w:rPr>
          <w:rFonts w:ascii="Times New Roman" w:hAnsi="Times New Roman"/>
          <w:sz w:val="24"/>
          <w:szCs w:val="24"/>
        </w:rPr>
        <w:t>Ratio</w:t>
      </w:r>
      <w:r w:rsidR="00F90C0A">
        <w:rPr>
          <w:rFonts w:ascii="Times New Roman" w:hAnsi="Times New Roman"/>
          <w:sz w:val="24"/>
          <w:szCs w:val="24"/>
        </w:rPr>
        <w:t>0</w:t>
      </w:r>
      <w:r>
        <w:rPr>
          <w:rFonts w:ascii="Times New Roman" w:hAnsi="Times New Roman"/>
          <w:sz w:val="24"/>
          <w:szCs w:val="24"/>
        </w:rPr>
        <w:t xml:space="preserve"> over the last 30 days or since first DAM</w:t>
      </w:r>
    </w:p>
    <w:p w:rsidR="00F90C0A" w:rsidRDefault="005C4CA2" w:rsidP="00F90C0A">
      <w:pPr>
        <w:rPr>
          <w:rFonts w:ascii="Times New Roman" w:hAnsi="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 xml:space="preserve"> Ratio</w:t>
      </w:r>
      <w:r w:rsidR="00F90C0A">
        <w:rPr>
          <w:rFonts w:ascii="Times New Roman" w:hAnsi="Times New Roman"/>
          <w:sz w:val="24"/>
          <w:szCs w:val="24"/>
        </w:rPr>
        <w:t>0 is a daily calculation as follows:</w:t>
      </w:r>
    </w:p>
    <w:p w:rsidR="00096B16" w:rsidRDefault="005C4CA2" w:rsidP="00F90C0A">
      <w:pPr>
        <w:rPr>
          <w:rFonts w:ascii="Times New Roman" w:hAnsi="Times New Roman"/>
          <w:sz w:val="24"/>
          <w:szCs w:val="24"/>
        </w:rPr>
      </w:pPr>
      <w:r>
        <w:rPr>
          <w:rFonts w:ascii="Times New Roman" w:hAnsi="Times New Roman"/>
          <w:sz w:val="24"/>
          <w:szCs w:val="24"/>
        </w:rPr>
        <w:t>Ratio</w:t>
      </w:r>
      <w:r w:rsidR="00F90C0A">
        <w:rPr>
          <w:rFonts w:ascii="Times New Roman" w:hAnsi="Times New Roman"/>
          <w:sz w:val="24"/>
          <w:szCs w:val="24"/>
        </w:rPr>
        <w:t xml:space="preserve">0 = </w:t>
      </w:r>
      <w:proofErr w:type="gramStart"/>
      <w:r w:rsidR="00096B16">
        <w:rPr>
          <w:rFonts w:ascii="Times New Roman" w:hAnsi="Times New Roman"/>
          <w:sz w:val="24"/>
          <w:szCs w:val="24"/>
        </w:rPr>
        <w:t>Min[</w:t>
      </w:r>
      <w:proofErr w:type="gramEnd"/>
      <w:r w:rsidR="00096B16">
        <w:rPr>
          <w:rFonts w:ascii="Times New Roman" w:hAnsi="Times New Roman"/>
          <w:sz w:val="24"/>
          <w:szCs w:val="24"/>
        </w:rPr>
        <w:t>1, Max{0.2, (∑</w:t>
      </w:r>
      <w:r w:rsidR="00096B16" w:rsidRPr="00E76B26">
        <w:rPr>
          <w:rFonts w:ascii="Times New Roman" w:hAnsi="Times New Roman"/>
          <w:sz w:val="24"/>
          <w:szCs w:val="24"/>
          <w:vertAlign w:val="subscript"/>
        </w:rPr>
        <w:t>h=1,24</w:t>
      </w:r>
      <w:r w:rsidR="00096B16">
        <w:rPr>
          <w:rFonts w:ascii="Times New Roman" w:hAnsi="Times New Roman"/>
          <w:sz w:val="24"/>
          <w:szCs w:val="24"/>
        </w:rPr>
        <w:t xml:space="preserve"> (</w:t>
      </w:r>
      <w:proofErr w:type="spellStart"/>
      <w:r w:rsidR="00096B16">
        <w:rPr>
          <w:rFonts w:ascii="Times New Roman" w:hAnsi="Times New Roman"/>
          <w:sz w:val="24"/>
          <w:szCs w:val="24"/>
        </w:rPr>
        <w:t>Q</w:t>
      </w:r>
      <w:r w:rsidR="00096B16">
        <w:rPr>
          <w:rFonts w:ascii="Times New Roman" w:hAnsi="Times New Roman"/>
          <w:sz w:val="24"/>
          <w:szCs w:val="24"/>
          <w:vertAlign w:val="subscript"/>
        </w:rPr>
        <w:t>cleared</w:t>
      </w:r>
      <w:proofErr w:type="spellEnd"/>
      <w:r w:rsidR="00096B16">
        <w:rPr>
          <w:rFonts w:ascii="Times New Roman" w:hAnsi="Times New Roman"/>
          <w:sz w:val="24"/>
          <w:szCs w:val="24"/>
          <w:vertAlign w:val="subscript"/>
        </w:rPr>
        <w:t>-Bids</w:t>
      </w:r>
      <w:r w:rsidR="00096B16">
        <w:rPr>
          <w:rFonts w:ascii="Times New Roman" w:hAnsi="Times New Roman"/>
          <w:sz w:val="24"/>
          <w:szCs w:val="24"/>
        </w:rPr>
        <w:t>*P</w:t>
      </w:r>
      <w:r w:rsidR="00096B16" w:rsidRPr="004D7216">
        <w:rPr>
          <w:rFonts w:ascii="Times New Roman" w:hAnsi="Times New Roman"/>
          <w:sz w:val="24"/>
          <w:szCs w:val="24"/>
          <w:vertAlign w:val="subscript"/>
        </w:rPr>
        <w:t>DAM</w:t>
      </w:r>
      <w:r w:rsidR="00096B16">
        <w:rPr>
          <w:rFonts w:ascii="Times New Roman" w:hAnsi="Times New Roman"/>
          <w:sz w:val="24"/>
          <w:szCs w:val="24"/>
        </w:rPr>
        <w:t xml:space="preserve"> - </w:t>
      </w:r>
      <w:proofErr w:type="spellStart"/>
      <w:r w:rsidR="00096B16">
        <w:rPr>
          <w:rFonts w:ascii="Times New Roman" w:hAnsi="Times New Roman"/>
          <w:sz w:val="24"/>
          <w:szCs w:val="24"/>
        </w:rPr>
        <w:t>Q</w:t>
      </w:r>
      <w:r w:rsidR="00096B16">
        <w:rPr>
          <w:rFonts w:ascii="Times New Roman" w:hAnsi="Times New Roman"/>
          <w:sz w:val="24"/>
          <w:szCs w:val="24"/>
          <w:vertAlign w:val="subscript"/>
        </w:rPr>
        <w:t>cleared</w:t>
      </w:r>
      <w:proofErr w:type="spellEnd"/>
      <w:r w:rsidR="00096B16">
        <w:rPr>
          <w:rFonts w:ascii="Times New Roman" w:hAnsi="Times New Roman"/>
          <w:sz w:val="24"/>
          <w:szCs w:val="24"/>
          <w:vertAlign w:val="subscript"/>
        </w:rPr>
        <w:t>-TPO</w:t>
      </w:r>
      <w:r w:rsidR="00096B16">
        <w:rPr>
          <w:rFonts w:ascii="Times New Roman" w:hAnsi="Times New Roman"/>
          <w:sz w:val="24"/>
          <w:szCs w:val="24"/>
        </w:rPr>
        <w:t>*P</w:t>
      </w:r>
      <w:r w:rsidR="00096B16" w:rsidRPr="004D7216">
        <w:rPr>
          <w:rFonts w:ascii="Times New Roman" w:hAnsi="Times New Roman"/>
          <w:sz w:val="24"/>
          <w:szCs w:val="24"/>
          <w:vertAlign w:val="subscript"/>
        </w:rPr>
        <w:t>DAM</w:t>
      </w:r>
      <w:r w:rsidR="00096B16">
        <w:rPr>
          <w:rFonts w:ascii="Times New Roman" w:hAnsi="Times New Roman"/>
          <w:sz w:val="24"/>
          <w:szCs w:val="24"/>
          <w:vertAlign w:val="subscript"/>
        </w:rPr>
        <w:t xml:space="preserve"> </w:t>
      </w:r>
      <w:r w:rsidR="00096B16">
        <w:rPr>
          <w:rFonts w:ascii="Times New Roman" w:hAnsi="Times New Roman"/>
          <w:sz w:val="24"/>
          <w:szCs w:val="24"/>
        </w:rPr>
        <w:t xml:space="preserve">- </w:t>
      </w:r>
      <w:proofErr w:type="spellStart"/>
      <w:r w:rsidR="00096B16">
        <w:rPr>
          <w:rFonts w:ascii="Times New Roman" w:hAnsi="Times New Roman"/>
          <w:sz w:val="24"/>
          <w:szCs w:val="24"/>
        </w:rPr>
        <w:t>Q</w:t>
      </w:r>
      <w:r w:rsidR="00096B16">
        <w:rPr>
          <w:rFonts w:ascii="Times New Roman" w:hAnsi="Times New Roman"/>
          <w:sz w:val="24"/>
          <w:szCs w:val="24"/>
          <w:vertAlign w:val="subscript"/>
        </w:rPr>
        <w:t>cleared</w:t>
      </w:r>
      <w:proofErr w:type="spellEnd"/>
      <w:r w:rsidR="00096B16">
        <w:rPr>
          <w:rFonts w:ascii="Times New Roman" w:hAnsi="Times New Roman"/>
          <w:sz w:val="24"/>
          <w:szCs w:val="24"/>
          <w:vertAlign w:val="subscript"/>
        </w:rPr>
        <w:t>-EOO</w:t>
      </w:r>
      <w:r w:rsidR="00096B16">
        <w:rPr>
          <w:rFonts w:ascii="Times New Roman" w:hAnsi="Times New Roman"/>
          <w:sz w:val="24"/>
          <w:szCs w:val="24"/>
        </w:rPr>
        <w:t>*P</w:t>
      </w:r>
      <w:r w:rsidR="00096B16" w:rsidRPr="004D7216">
        <w:rPr>
          <w:rFonts w:ascii="Times New Roman" w:hAnsi="Times New Roman"/>
          <w:sz w:val="24"/>
          <w:szCs w:val="24"/>
          <w:vertAlign w:val="subscript"/>
        </w:rPr>
        <w:t>DAM</w:t>
      </w:r>
      <w:r w:rsidR="00096B16">
        <w:rPr>
          <w:rFonts w:ascii="Times New Roman" w:hAnsi="Times New Roman"/>
          <w:sz w:val="24"/>
          <w:szCs w:val="24"/>
        </w:rPr>
        <w:t>)/</w:t>
      </w:r>
    </w:p>
    <w:p w:rsidR="00096B16" w:rsidRDefault="00096B16" w:rsidP="00096B16">
      <w:pPr>
        <w:rPr>
          <w:rFonts w:ascii="Times New Roman" w:hAnsi="Times New Roman"/>
          <w:sz w:val="24"/>
          <w:szCs w:val="24"/>
        </w:rPr>
      </w:pPr>
      <w:r>
        <w:rPr>
          <w:rFonts w:ascii="Times New Roman" w:hAnsi="Times New Roman"/>
          <w:sz w:val="24"/>
          <w:szCs w:val="24"/>
        </w:rPr>
        <w:tab/>
        <w:t>(∑</w:t>
      </w:r>
      <w:r w:rsidRPr="00E76B26">
        <w:rPr>
          <w:rFonts w:ascii="Times New Roman" w:hAnsi="Times New Roman"/>
          <w:sz w:val="24"/>
          <w:szCs w:val="24"/>
          <w:vertAlign w:val="subscript"/>
        </w:rPr>
        <w:t xml:space="preserve"> h=1</w:t>
      </w:r>
      <w:proofErr w:type="gramStart"/>
      <w:r w:rsidRPr="00E76B26">
        <w:rPr>
          <w:rFonts w:ascii="Times New Roman" w:hAnsi="Times New Roman"/>
          <w:sz w:val="24"/>
          <w:szCs w:val="24"/>
          <w:vertAlign w:val="subscript"/>
        </w:rPr>
        <w:t>,24</w:t>
      </w:r>
      <w:proofErr w:type="gramEnd"/>
      <w:r>
        <w:rPr>
          <w:rFonts w:ascii="Times New Roman" w:hAnsi="Times New Roman"/>
          <w:sz w:val="24"/>
          <w:szCs w:val="24"/>
          <w:vertAlign w:val="subscript"/>
        </w:rPr>
        <w:t xml:space="preserve"> </w:t>
      </w:r>
      <w:proofErr w:type="spellStart"/>
      <w:r>
        <w:rPr>
          <w:rFonts w:ascii="Times New Roman" w:hAnsi="Times New Roman"/>
          <w:sz w:val="24"/>
          <w:szCs w:val="24"/>
        </w:rPr>
        <w:t>Q</w:t>
      </w:r>
      <w:r>
        <w:rPr>
          <w:rFonts w:ascii="Times New Roman" w:hAnsi="Times New Roman"/>
          <w:sz w:val="24"/>
          <w:szCs w:val="24"/>
          <w:vertAlign w:val="subscript"/>
        </w:rPr>
        <w:t>cleared</w:t>
      </w:r>
      <w:proofErr w:type="spellEnd"/>
      <w:r>
        <w:rPr>
          <w:rFonts w:ascii="Times New Roman" w:hAnsi="Times New Roman"/>
          <w:sz w:val="24"/>
          <w:szCs w:val="24"/>
          <w:vertAlign w:val="subscript"/>
        </w:rPr>
        <w:t>-Bids</w:t>
      </w:r>
      <w:r>
        <w:rPr>
          <w:rFonts w:ascii="Times New Roman" w:hAnsi="Times New Roman"/>
          <w:sz w:val="24"/>
          <w:szCs w:val="24"/>
        </w:rPr>
        <w:t>*P</w:t>
      </w:r>
      <w:r w:rsidRPr="004D7216">
        <w:rPr>
          <w:rFonts w:ascii="Times New Roman" w:hAnsi="Times New Roman"/>
          <w:sz w:val="24"/>
          <w:szCs w:val="24"/>
          <w:vertAlign w:val="subscript"/>
        </w:rPr>
        <w:t>DAM</w:t>
      </w:r>
      <w:r>
        <w:rPr>
          <w:rFonts w:ascii="Times New Roman" w:hAnsi="Times New Roman"/>
          <w:sz w:val="24"/>
          <w:szCs w:val="24"/>
        </w:rPr>
        <w:t xml:space="preserve">) * 1.2}] </w:t>
      </w:r>
    </w:p>
    <w:p w:rsidR="00A52651" w:rsidRDefault="00A52651" w:rsidP="00A52651">
      <w:pPr>
        <w:rPr>
          <w:rFonts w:ascii="Times New Roman" w:hAnsi="Times New Roman"/>
          <w:sz w:val="24"/>
          <w:szCs w:val="24"/>
        </w:rPr>
      </w:pPr>
      <w:proofErr w:type="gramStart"/>
      <w:r>
        <w:rPr>
          <w:rFonts w:ascii="Times New Roman" w:hAnsi="Times New Roman"/>
          <w:sz w:val="24"/>
          <w:szCs w:val="24"/>
        </w:rPr>
        <w:t>except</w:t>
      </w:r>
      <w:proofErr w:type="gramEnd"/>
      <w:r>
        <w:rPr>
          <w:rFonts w:ascii="Times New Roman" w:hAnsi="Times New Roman"/>
          <w:sz w:val="24"/>
          <w:szCs w:val="24"/>
        </w:rPr>
        <w:t xml:space="preserve"> </w:t>
      </w:r>
      <w:r w:rsidR="005C4CA2">
        <w:rPr>
          <w:rFonts w:ascii="Times New Roman" w:hAnsi="Times New Roman"/>
          <w:sz w:val="24"/>
          <w:szCs w:val="24"/>
        </w:rPr>
        <w:t>Ratio</w:t>
      </w:r>
      <w:r w:rsidR="00F90C0A">
        <w:rPr>
          <w:rFonts w:ascii="Times New Roman" w:hAnsi="Times New Roman"/>
          <w:sz w:val="24"/>
          <w:szCs w:val="24"/>
        </w:rPr>
        <w:t xml:space="preserve">0 </w:t>
      </w:r>
      <w:r>
        <w:rPr>
          <w:rFonts w:ascii="Times New Roman" w:hAnsi="Times New Roman"/>
          <w:sz w:val="24"/>
          <w:szCs w:val="24"/>
        </w:rPr>
        <w:t>= 1 when ∑</w:t>
      </w:r>
      <w:r w:rsidRPr="00E76B26">
        <w:rPr>
          <w:rFonts w:ascii="Times New Roman" w:hAnsi="Times New Roman"/>
          <w:sz w:val="24"/>
          <w:szCs w:val="24"/>
          <w:vertAlign w:val="subscript"/>
        </w:rPr>
        <w:t xml:space="preserve"> h=1,24</w:t>
      </w:r>
      <w:r>
        <w:rPr>
          <w:rFonts w:ascii="Times New Roman" w:hAnsi="Times New Roman"/>
          <w:sz w:val="24"/>
          <w:szCs w:val="24"/>
          <w:vertAlign w:val="subscript"/>
        </w:rPr>
        <w:t xml:space="preserve"> </w:t>
      </w:r>
      <w:proofErr w:type="spellStart"/>
      <w:r>
        <w:rPr>
          <w:rFonts w:ascii="Times New Roman" w:hAnsi="Times New Roman"/>
          <w:sz w:val="24"/>
          <w:szCs w:val="24"/>
        </w:rPr>
        <w:t>Q</w:t>
      </w:r>
      <w:r>
        <w:rPr>
          <w:rFonts w:ascii="Times New Roman" w:hAnsi="Times New Roman"/>
          <w:sz w:val="24"/>
          <w:szCs w:val="24"/>
          <w:vertAlign w:val="subscript"/>
        </w:rPr>
        <w:t>cleared</w:t>
      </w:r>
      <w:proofErr w:type="spellEnd"/>
      <w:r>
        <w:rPr>
          <w:rFonts w:ascii="Times New Roman" w:hAnsi="Times New Roman"/>
          <w:sz w:val="24"/>
          <w:szCs w:val="24"/>
          <w:vertAlign w:val="subscript"/>
        </w:rPr>
        <w:t>-Bids</w:t>
      </w:r>
      <w:r>
        <w:rPr>
          <w:rFonts w:ascii="Times New Roman" w:hAnsi="Times New Roman"/>
          <w:sz w:val="24"/>
          <w:szCs w:val="24"/>
        </w:rPr>
        <w:t>*P</w:t>
      </w:r>
      <w:r w:rsidRPr="004D7216">
        <w:rPr>
          <w:rFonts w:ascii="Times New Roman" w:hAnsi="Times New Roman"/>
          <w:sz w:val="24"/>
          <w:szCs w:val="24"/>
          <w:vertAlign w:val="subscript"/>
        </w:rPr>
        <w:t>DAM</w:t>
      </w:r>
      <w:r>
        <w:rPr>
          <w:rFonts w:ascii="Times New Roman" w:hAnsi="Times New Roman"/>
          <w:sz w:val="24"/>
          <w:szCs w:val="24"/>
          <w:vertAlign w:val="subscript"/>
        </w:rPr>
        <w:t xml:space="preserve"> </w:t>
      </w:r>
      <w:r>
        <w:rPr>
          <w:rFonts w:ascii="Times New Roman" w:hAnsi="Times New Roman"/>
          <w:sz w:val="24"/>
          <w:szCs w:val="24"/>
        </w:rPr>
        <w:t>= 0</w:t>
      </w:r>
    </w:p>
    <w:p w:rsidR="00096B16" w:rsidRDefault="00096B16" w:rsidP="00096B16">
      <w:pPr>
        <w:rPr>
          <w:rFonts w:ascii="Times New Roman" w:hAnsi="Times New Roman"/>
          <w:b/>
          <w:sz w:val="24"/>
          <w:szCs w:val="24"/>
        </w:rPr>
      </w:pPr>
      <w:r>
        <w:rPr>
          <w:rFonts w:ascii="Times New Roman" w:hAnsi="Times New Roman"/>
          <w:b/>
          <w:sz w:val="24"/>
          <w:szCs w:val="24"/>
        </w:rPr>
        <w:t xml:space="preserve">e2 = 0, e3 = 1, d = 95, a = 50, b = </w:t>
      </w:r>
      <w:r w:rsidR="001B7ACB">
        <w:rPr>
          <w:rFonts w:ascii="Times New Roman" w:hAnsi="Times New Roman"/>
          <w:b/>
          <w:sz w:val="24"/>
          <w:szCs w:val="24"/>
        </w:rPr>
        <w:t>2</w:t>
      </w:r>
      <w:r>
        <w:rPr>
          <w:rFonts w:ascii="Times New Roman" w:hAnsi="Times New Roman"/>
          <w:b/>
          <w:sz w:val="24"/>
          <w:szCs w:val="24"/>
        </w:rPr>
        <w:t xml:space="preserve">0, y = </w:t>
      </w:r>
      <w:r w:rsidR="001B7ACB">
        <w:rPr>
          <w:rFonts w:ascii="Times New Roman" w:hAnsi="Times New Roman"/>
          <w:b/>
          <w:sz w:val="24"/>
          <w:szCs w:val="24"/>
        </w:rPr>
        <w:t>25</w:t>
      </w:r>
      <w:r>
        <w:rPr>
          <w:rFonts w:ascii="Times New Roman" w:hAnsi="Times New Roman"/>
          <w:b/>
          <w:sz w:val="24"/>
          <w:szCs w:val="24"/>
        </w:rPr>
        <w:t xml:space="preserve">, z = </w:t>
      </w:r>
      <w:r w:rsidR="001B7ACB">
        <w:rPr>
          <w:rFonts w:ascii="Times New Roman" w:hAnsi="Times New Roman"/>
          <w:b/>
          <w:sz w:val="24"/>
          <w:szCs w:val="24"/>
        </w:rPr>
        <w:t>2</w:t>
      </w:r>
      <w:r w:rsidR="008C647A">
        <w:rPr>
          <w:rFonts w:ascii="Times New Roman" w:hAnsi="Times New Roman"/>
          <w:b/>
          <w:sz w:val="24"/>
          <w:szCs w:val="24"/>
        </w:rPr>
        <w:t>5</w:t>
      </w:r>
      <w:r w:rsidR="00890067">
        <w:rPr>
          <w:rFonts w:ascii="Times New Roman" w:hAnsi="Times New Roman"/>
          <w:b/>
          <w:sz w:val="24"/>
          <w:szCs w:val="24"/>
        </w:rPr>
        <w:t xml:space="preserve">, u = </w:t>
      </w:r>
      <w:ins w:id="6" w:author="cyager" w:date="2010-10-06T08:09:00Z">
        <w:del w:id="7" w:author="Registered User" w:date="2010-10-27T10:33:00Z">
          <w:r w:rsidR="009570A9" w:rsidDel="00A413D8">
            <w:rPr>
              <w:rFonts w:ascii="Times New Roman" w:hAnsi="Times New Roman"/>
              <w:b/>
              <w:sz w:val="24"/>
              <w:szCs w:val="24"/>
            </w:rPr>
            <w:delText>(85-</w:delText>
          </w:r>
        </w:del>
        <w:r w:rsidR="009570A9">
          <w:rPr>
            <w:rFonts w:ascii="Times New Roman" w:hAnsi="Times New Roman"/>
            <w:b/>
            <w:sz w:val="24"/>
            <w:szCs w:val="24"/>
          </w:rPr>
          <w:t>90</w:t>
        </w:r>
        <w:del w:id="8" w:author="Registered User" w:date="2010-10-27T10:33:00Z">
          <w:r w:rsidR="009570A9" w:rsidDel="00A413D8">
            <w:rPr>
              <w:rFonts w:ascii="Times New Roman" w:hAnsi="Times New Roman"/>
              <w:b/>
              <w:sz w:val="24"/>
              <w:szCs w:val="24"/>
            </w:rPr>
            <w:delText>?)</w:delText>
          </w:r>
        </w:del>
      </w:ins>
      <w:del w:id="9" w:author="cyager" w:date="2010-10-06T08:09:00Z">
        <w:r w:rsidR="001B7ACB" w:rsidDel="009570A9">
          <w:rPr>
            <w:rFonts w:ascii="Times New Roman" w:hAnsi="Times New Roman"/>
            <w:b/>
            <w:sz w:val="24"/>
            <w:szCs w:val="24"/>
          </w:rPr>
          <w:delText>95</w:delText>
        </w:r>
      </w:del>
      <w:r w:rsidR="00890067">
        <w:rPr>
          <w:rFonts w:ascii="Times New Roman" w:hAnsi="Times New Roman"/>
          <w:b/>
          <w:sz w:val="24"/>
          <w:szCs w:val="24"/>
        </w:rPr>
        <w:t xml:space="preserve">, t = </w:t>
      </w:r>
      <w:r w:rsidR="001B7ACB">
        <w:rPr>
          <w:rFonts w:ascii="Times New Roman" w:hAnsi="Times New Roman"/>
          <w:b/>
          <w:sz w:val="24"/>
          <w:szCs w:val="24"/>
        </w:rPr>
        <w:t xml:space="preserve">95 </w:t>
      </w:r>
      <w:r w:rsidR="001B7ACB" w:rsidRPr="001B7ACB">
        <w:rPr>
          <w:rFonts w:ascii="Times New Roman" w:hAnsi="Times New Roman"/>
          <w:sz w:val="24"/>
          <w:szCs w:val="24"/>
        </w:rPr>
        <w:t xml:space="preserve">(all percentiles based on </w:t>
      </w:r>
      <w:r w:rsidR="001B7ACB">
        <w:rPr>
          <w:rFonts w:ascii="Times New Roman" w:hAnsi="Times New Roman"/>
          <w:sz w:val="24"/>
          <w:szCs w:val="24"/>
        </w:rPr>
        <w:t>Nodal</w:t>
      </w:r>
      <w:r w:rsidR="001B7ACB" w:rsidRPr="001B7ACB">
        <w:rPr>
          <w:rFonts w:ascii="Times New Roman" w:hAnsi="Times New Roman"/>
          <w:sz w:val="24"/>
          <w:szCs w:val="24"/>
        </w:rPr>
        <w:t xml:space="preserve"> prices over last 30 days </w:t>
      </w:r>
      <w:r w:rsidR="001B7ACB">
        <w:rPr>
          <w:rFonts w:ascii="Times New Roman" w:hAnsi="Times New Roman"/>
          <w:sz w:val="24"/>
          <w:szCs w:val="24"/>
        </w:rPr>
        <w:t>or since start of Nodal Market</w:t>
      </w:r>
      <w:r w:rsidR="001B7ACB" w:rsidRPr="001B7ACB">
        <w:rPr>
          <w:rFonts w:ascii="Times New Roman" w:hAnsi="Times New Roman"/>
          <w:sz w:val="24"/>
          <w:szCs w:val="24"/>
        </w:rPr>
        <w:t>)</w:t>
      </w:r>
    </w:p>
    <w:p w:rsidR="00096B16" w:rsidRPr="00096B16" w:rsidRDefault="00096B16" w:rsidP="00096B16">
      <w:pPr>
        <w:rPr>
          <w:rFonts w:ascii="Times New Roman" w:hAnsi="Times New Roman"/>
          <w:b/>
          <w:sz w:val="24"/>
          <w:szCs w:val="24"/>
          <w:u w:val="single"/>
        </w:rPr>
      </w:pPr>
      <w:r>
        <w:rPr>
          <w:rFonts w:ascii="Times New Roman" w:hAnsi="Times New Roman"/>
          <w:b/>
          <w:sz w:val="24"/>
          <w:szCs w:val="24"/>
          <w:u w:val="single"/>
        </w:rPr>
        <w:t>After 60</w:t>
      </w:r>
      <w:r w:rsidRPr="00096B16">
        <w:rPr>
          <w:rFonts w:ascii="Times New Roman" w:hAnsi="Times New Roman"/>
          <w:b/>
          <w:sz w:val="24"/>
          <w:szCs w:val="24"/>
          <w:u w:val="single"/>
        </w:rPr>
        <w:t xml:space="preserve"> Days of DAM</w:t>
      </w:r>
    </w:p>
    <w:p w:rsidR="00A7005B" w:rsidRDefault="00A7005B">
      <w:pPr>
        <w:rPr>
          <w:rFonts w:ascii="Times New Roman" w:hAnsi="Times New Roman"/>
          <w:b/>
          <w:sz w:val="24"/>
          <w:szCs w:val="24"/>
        </w:rPr>
      </w:pPr>
      <w:r>
        <w:rPr>
          <w:rFonts w:ascii="Times New Roman" w:hAnsi="Times New Roman"/>
          <w:b/>
          <w:sz w:val="24"/>
          <w:szCs w:val="24"/>
        </w:rPr>
        <w:lastRenderedPageBreak/>
        <w:t xml:space="preserve">The default </w:t>
      </w:r>
      <w:proofErr w:type="gramStart"/>
      <w:r>
        <w:rPr>
          <w:rFonts w:ascii="Times New Roman" w:hAnsi="Times New Roman"/>
          <w:b/>
          <w:sz w:val="24"/>
          <w:szCs w:val="24"/>
        </w:rPr>
        <w:t>value of parameters for every Counter-Party</w:t>
      </w:r>
      <w:r w:rsidR="00604FC2">
        <w:rPr>
          <w:rFonts w:ascii="Times New Roman" w:hAnsi="Times New Roman"/>
          <w:b/>
          <w:sz w:val="24"/>
          <w:szCs w:val="24"/>
        </w:rPr>
        <w:t xml:space="preserve"> are</w:t>
      </w:r>
      <w:proofErr w:type="gramEnd"/>
      <w:r>
        <w:rPr>
          <w:rFonts w:ascii="Times New Roman" w:hAnsi="Times New Roman"/>
          <w:b/>
          <w:sz w:val="24"/>
          <w:szCs w:val="24"/>
        </w:rPr>
        <w:t>:</w:t>
      </w:r>
    </w:p>
    <w:p w:rsidR="00352879" w:rsidRDefault="0074503E">
      <w:pPr>
        <w:rPr>
          <w:rFonts w:ascii="Times New Roman" w:hAnsi="Times New Roman"/>
          <w:sz w:val="24"/>
          <w:szCs w:val="24"/>
        </w:rPr>
      </w:pPr>
      <w:r w:rsidRPr="00BA3AA5">
        <w:rPr>
          <w:rFonts w:ascii="Times New Roman" w:hAnsi="Times New Roman"/>
          <w:b/>
          <w:sz w:val="24"/>
          <w:szCs w:val="24"/>
        </w:rPr>
        <w:t xml:space="preserve">e1 </w:t>
      </w:r>
      <w:r w:rsidR="00890067">
        <w:rPr>
          <w:rFonts w:ascii="Times New Roman" w:hAnsi="Times New Roman"/>
          <w:sz w:val="24"/>
          <w:szCs w:val="24"/>
        </w:rPr>
        <w:t>=</w:t>
      </w:r>
      <w:r w:rsidR="00BA3AA5">
        <w:rPr>
          <w:rFonts w:ascii="Times New Roman" w:hAnsi="Times New Roman"/>
          <w:b/>
          <w:sz w:val="24"/>
          <w:szCs w:val="24"/>
        </w:rPr>
        <w:t xml:space="preserve"> </w:t>
      </w:r>
      <w:r w:rsidR="004D7216" w:rsidRPr="00AA7C35">
        <w:rPr>
          <w:rFonts w:ascii="Times New Roman" w:hAnsi="Times New Roman"/>
          <w:b/>
          <w:sz w:val="24"/>
          <w:szCs w:val="24"/>
        </w:rPr>
        <w:t>95th percentile</w:t>
      </w:r>
      <w:r w:rsidR="004D7216">
        <w:rPr>
          <w:rFonts w:ascii="Times New Roman" w:hAnsi="Times New Roman"/>
          <w:sz w:val="24"/>
          <w:szCs w:val="24"/>
        </w:rPr>
        <w:t xml:space="preserve"> of </w:t>
      </w:r>
      <w:r w:rsidR="005C4CA2">
        <w:rPr>
          <w:rFonts w:ascii="Times New Roman" w:hAnsi="Times New Roman"/>
          <w:sz w:val="24"/>
          <w:szCs w:val="24"/>
        </w:rPr>
        <w:t>Ratio</w:t>
      </w:r>
      <w:r w:rsidR="00F90C0A">
        <w:rPr>
          <w:rFonts w:ascii="Times New Roman" w:hAnsi="Times New Roman"/>
          <w:sz w:val="24"/>
          <w:szCs w:val="24"/>
        </w:rPr>
        <w:t>1</w:t>
      </w:r>
      <w:r w:rsidR="004D7216">
        <w:rPr>
          <w:rFonts w:ascii="Times New Roman" w:hAnsi="Times New Roman"/>
          <w:sz w:val="24"/>
          <w:szCs w:val="24"/>
        </w:rPr>
        <w:t xml:space="preserve"> over the last 30 days</w:t>
      </w:r>
    </w:p>
    <w:p w:rsidR="00F90C0A" w:rsidRDefault="005C4CA2" w:rsidP="00F90C0A">
      <w:pPr>
        <w:rPr>
          <w:rFonts w:ascii="Times New Roman" w:hAnsi="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 xml:space="preserve"> Ratio</w:t>
      </w:r>
      <w:r w:rsidR="00F90C0A">
        <w:rPr>
          <w:rFonts w:ascii="Times New Roman" w:hAnsi="Times New Roman"/>
          <w:sz w:val="24"/>
          <w:szCs w:val="24"/>
        </w:rPr>
        <w:t>1 is a daily calculation as follows:</w:t>
      </w:r>
    </w:p>
    <w:p w:rsidR="00E76B26" w:rsidRDefault="005C4CA2" w:rsidP="00F90C0A">
      <w:pPr>
        <w:rPr>
          <w:rFonts w:ascii="Times New Roman" w:hAnsi="Times New Roman"/>
          <w:sz w:val="24"/>
          <w:szCs w:val="24"/>
        </w:rPr>
      </w:pPr>
      <w:r>
        <w:rPr>
          <w:rFonts w:ascii="Times New Roman" w:hAnsi="Times New Roman"/>
          <w:sz w:val="24"/>
          <w:szCs w:val="24"/>
        </w:rPr>
        <w:t>Ratio</w:t>
      </w:r>
      <w:r w:rsidR="00F90C0A">
        <w:rPr>
          <w:rFonts w:ascii="Times New Roman" w:hAnsi="Times New Roman"/>
          <w:sz w:val="24"/>
          <w:szCs w:val="24"/>
        </w:rPr>
        <w:t xml:space="preserve">1 = </w:t>
      </w:r>
      <w:proofErr w:type="gramStart"/>
      <w:r w:rsidR="00AC35BA">
        <w:rPr>
          <w:rFonts w:ascii="Times New Roman" w:hAnsi="Times New Roman"/>
          <w:sz w:val="24"/>
          <w:szCs w:val="24"/>
        </w:rPr>
        <w:t>Min[</w:t>
      </w:r>
      <w:proofErr w:type="gramEnd"/>
      <w:r w:rsidR="00AC35BA">
        <w:rPr>
          <w:rFonts w:ascii="Times New Roman" w:hAnsi="Times New Roman"/>
          <w:sz w:val="24"/>
          <w:szCs w:val="24"/>
        </w:rPr>
        <w:t xml:space="preserve">1, </w:t>
      </w:r>
      <w:r w:rsidR="004D7216">
        <w:rPr>
          <w:rFonts w:ascii="Times New Roman" w:hAnsi="Times New Roman"/>
          <w:sz w:val="24"/>
          <w:szCs w:val="24"/>
        </w:rPr>
        <w:t>Max[0, (∑</w:t>
      </w:r>
      <w:r w:rsidR="00E76B26" w:rsidRPr="00E76B26">
        <w:rPr>
          <w:rFonts w:ascii="Times New Roman" w:hAnsi="Times New Roman"/>
          <w:sz w:val="24"/>
          <w:szCs w:val="24"/>
          <w:vertAlign w:val="subscript"/>
        </w:rPr>
        <w:t>h=1,24</w:t>
      </w:r>
      <w:r w:rsidR="00E76B26">
        <w:rPr>
          <w:rFonts w:ascii="Times New Roman" w:hAnsi="Times New Roman"/>
          <w:sz w:val="24"/>
          <w:szCs w:val="24"/>
        </w:rPr>
        <w:t xml:space="preserve"> (</w:t>
      </w:r>
      <w:proofErr w:type="spellStart"/>
      <w:r w:rsidR="00E76B26">
        <w:rPr>
          <w:rFonts w:ascii="Times New Roman" w:hAnsi="Times New Roman"/>
          <w:sz w:val="24"/>
          <w:szCs w:val="24"/>
        </w:rPr>
        <w:t>Q</w:t>
      </w:r>
      <w:r w:rsidR="00E76B26">
        <w:rPr>
          <w:rFonts w:ascii="Times New Roman" w:hAnsi="Times New Roman"/>
          <w:sz w:val="24"/>
          <w:szCs w:val="24"/>
          <w:vertAlign w:val="subscript"/>
        </w:rPr>
        <w:t>cleared</w:t>
      </w:r>
      <w:proofErr w:type="spellEnd"/>
      <w:r w:rsidR="00E76B26">
        <w:rPr>
          <w:rFonts w:ascii="Times New Roman" w:hAnsi="Times New Roman"/>
          <w:sz w:val="24"/>
          <w:szCs w:val="24"/>
          <w:vertAlign w:val="subscript"/>
        </w:rPr>
        <w:t>-Bids</w:t>
      </w:r>
      <w:r w:rsidR="004D7216">
        <w:rPr>
          <w:rFonts w:ascii="Times New Roman" w:hAnsi="Times New Roman"/>
          <w:sz w:val="24"/>
          <w:szCs w:val="24"/>
        </w:rPr>
        <w:t>*P</w:t>
      </w:r>
      <w:r w:rsidR="004D7216" w:rsidRPr="004D7216">
        <w:rPr>
          <w:rFonts w:ascii="Times New Roman" w:hAnsi="Times New Roman"/>
          <w:sz w:val="24"/>
          <w:szCs w:val="24"/>
          <w:vertAlign w:val="subscript"/>
        </w:rPr>
        <w:t>DAM</w:t>
      </w:r>
      <w:r w:rsidR="004D7216">
        <w:rPr>
          <w:rFonts w:ascii="Times New Roman" w:hAnsi="Times New Roman"/>
          <w:sz w:val="24"/>
          <w:szCs w:val="24"/>
        </w:rPr>
        <w:t xml:space="preserve"> - </w:t>
      </w:r>
      <w:proofErr w:type="spellStart"/>
      <w:r w:rsidR="00E76B26">
        <w:rPr>
          <w:rFonts w:ascii="Times New Roman" w:hAnsi="Times New Roman"/>
          <w:sz w:val="24"/>
          <w:szCs w:val="24"/>
        </w:rPr>
        <w:t>Q</w:t>
      </w:r>
      <w:r w:rsidR="00E76B26">
        <w:rPr>
          <w:rFonts w:ascii="Times New Roman" w:hAnsi="Times New Roman"/>
          <w:sz w:val="24"/>
          <w:szCs w:val="24"/>
          <w:vertAlign w:val="subscript"/>
        </w:rPr>
        <w:t>cleared</w:t>
      </w:r>
      <w:proofErr w:type="spellEnd"/>
      <w:r w:rsidR="00E76B26">
        <w:rPr>
          <w:rFonts w:ascii="Times New Roman" w:hAnsi="Times New Roman"/>
          <w:sz w:val="24"/>
          <w:szCs w:val="24"/>
          <w:vertAlign w:val="subscript"/>
        </w:rPr>
        <w:t>-TPO</w:t>
      </w:r>
      <w:r w:rsidR="004D7216">
        <w:rPr>
          <w:rFonts w:ascii="Times New Roman" w:hAnsi="Times New Roman"/>
          <w:sz w:val="24"/>
          <w:szCs w:val="24"/>
        </w:rPr>
        <w:t>*P</w:t>
      </w:r>
      <w:r w:rsidR="004D7216" w:rsidRPr="004D7216">
        <w:rPr>
          <w:rFonts w:ascii="Times New Roman" w:hAnsi="Times New Roman"/>
          <w:sz w:val="24"/>
          <w:szCs w:val="24"/>
          <w:vertAlign w:val="subscript"/>
        </w:rPr>
        <w:t>DAM</w:t>
      </w:r>
      <w:r w:rsidR="00E76B26">
        <w:rPr>
          <w:rFonts w:ascii="Times New Roman" w:hAnsi="Times New Roman"/>
          <w:sz w:val="24"/>
          <w:szCs w:val="24"/>
          <w:vertAlign w:val="subscript"/>
        </w:rPr>
        <w:t xml:space="preserve"> </w:t>
      </w:r>
      <w:r w:rsidR="00E76B26">
        <w:rPr>
          <w:rFonts w:ascii="Times New Roman" w:hAnsi="Times New Roman"/>
          <w:sz w:val="24"/>
          <w:szCs w:val="24"/>
        </w:rPr>
        <w:t xml:space="preserve">- </w:t>
      </w:r>
      <w:proofErr w:type="spellStart"/>
      <w:r w:rsidR="00E76B26">
        <w:rPr>
          <w:rFonts w:ascii="Times New Roman" w:hAnsi="Times New Roman"/>
          <w:sz w:val="24"/>
          <w:szCs w:val="24"/>
        </w:rPr>
        <w:t>Q</w:t>
      </w:r>
      <w:r w:rsidR="00E76B26">
        <w:rPr>
          <w:rFonts w:ascii="Times New Roman" w:hAnsi="Times New Roman"/>
          <w:sz w:val="24"/>
          <w:szCs w:val="24"/>
          <w:vertAlign w:val="subscript"/>
        </w:rPr>
        <w:t>cleared</w:t>
      </w:r>
      <w:proofErr w:type="spellEnd"/>
      <w:r w:rsidR="00E76B26">
        <w:rPr>
          <w:rFonts w:ascii="Times New Roman" w:hAnsi="Times New Roman"/>
          <w:sz w:val="24"/>
          <w:szCs w:val="24"/>
          <w:vertAlign w:val="subscript"/>
        </w:rPr>
        <w:t>-EOO</w:t>
      </w:r>
      <w:r w:rsidR="00E76B26">
        <w:rPr>
          <w:rFonts w:ascii="Times New Roman" w:hAnsi="Times New Roman"/>
          <w:sz w:val="24"/>
          <w:szCs w:val="24"/>
        </w:rPr>
        <w:t>*P</w:t>
      </w:r>
      <w:r w:rsidR="00E76B26" w:rsidRPr="004D7216">
        <w:rPr>
          <w:rFonts w:ascii="Times New Roman" w:hAnsi="Times New Roman"/>
          <w:sz w:val="24"/>
          <w:szCs w:val="24"/>
          <w:vertAlign w:val="subscript"/>
        </w:rPr>
        <w:t>DAM</w:t>
      </w:r>
      <w:r w:rsidR="004D7216">
        <w:rPr>
          <w:rFonts w:ascii="Times New Roman" w:hAnsi="Times New Roman"/>
          <w:sz w:val="24"/>
          <w:szCs w:val="24"/>
        </w:rPr>
        <w:t>)/</w:t>
      </w:r>
    </w:p>
    <w:p w:rsidR="004D7216" w:rsidRDefault="00E76B26">
      <w:pPr>
        <w:rPr>
          <w:rFonts w:ascii="Times New Roman" w:hAnsi="Times New Roman"/>
          <w:sz w:val="24"/>
          <w:szCs w:val="24"/>
        </w:rPr>
      </w:pPr>
      <w:r>
        <w:rPr>
          <w:rFonts w:ascii="Times New Roman" w:hAnsi="Times New Roman"/>
          <w:sz w:val="24"/>
          <w:szCs w:val="24"/>
        </w:rPr>
        <w:tab/>
      </w:r>
      <w:r w:rsidR="004D7216">
        <w:rPr>
          <w:rFonts w:ascii="Times New Roman" w:hAnsi="Times New Roman"/>
          <w:sz w:val="24"/>
          <w:szCs w:val="24"/>
        </w:rPr>
        <w:t>(∑</w:t>
      </w:r>
      <w:r w:rsidRPr="00E76B26">
        <w:rPr>
          <w:rFonts w:ascii="Times New Roman" w:hAnsi="Times New Roman"/>
          <w:sz w:val="24"/>
          <w:szCs w:val="24"/>
          <w:vertAlign w:val="subscript"/>
        </w:rPr>
        <w:t xml:space="preserve"> h=1</w:t>
      </w:r>
      <w:proofErr w:type="gramStart"/>
      <w:r w:rsidRPr="00E76B26">
        <w:rPr>
          <w:rFonts w:ascii="Times New Roman" w:hAnsi="Times New Roman"/>
          <w:sz w:val="24"/>
          <w:szCs w:val="24"/>
          <w:vertAlign w:val="subscript"/>
        </w:rPr>
        <w:t>,24</w:t>
      </w:r>
      <w:proofErr w:type="gramEnd"/>
      <w:r>
        <w:rPr>
          <w:rFonts w:ascii="Times New Roman" w:hAnsi="Times New Roman"/>
          <w:sz w:val="24"/>
          <w:szCs w:val="24"/>
          <w:vertAlign w:val="subscript"/>
        </w:rPr>
        <w:t xml:space="preserve"> </w:t>
      </w:r>
      <w:proofErr w:type="spellStart"/>
      <w:r>
        <w:rPr>
          <w:rFonts w:ascii="Times New Roman" w:hAnsi="Times New Roman"/>
          <w:sz w:val="24"/>
          <w:szCs w:val="24"/>
        </w:rPr>
        <w:t>Q</w:t>
      </w:r>
      <w:r>
        <w:rPr>
          <w:rFonts w:ascii="Times New Roman" w:hAnsi="Times New Roman"/>
          <w:sz w:val="24"/>
          <w:szCs w:val="24"/>
          <w:vertAlign w:val="subscript"/>
        </w:rPr>
        <w:t>cleared</w:t>
      </w:r>
      <w:proofErr w:type="spellEnd"/>
      <w:r>
        <w:rPr>
          <w:rFonts w:ascii="Times New Roman" w:hAnsi="Times New Roman"/>
          <w:sz w:val="24"/>
          <w:szCs w:val="24"/>
          <w:vertAlign w:val="subscript"/>
        </w:rPr>
        <w:t>-Bids</w:t>
      </w:r>
      <w:r w:rsidR="004D7216">
        <w:rPr>
          <w:rFonts w:ascii="Times New Roman" w:hAnsi="Times New Roman"/>
          <w:sz w:val="24"/>
          <w:szCs w:val="24"/>
        </w:rPr>
        <w:t>*P</w:t>
      </w:r>
      <w:r w:rsidR="004D7216" w:rsidRPr="004D7216">
        <w:rPr>
          <w:rFonts w:ascii="Times New Roman" w:hAnsi="Times New Roman"/>
          <w:sz w:val="24"/>
          <w:szCs w:val="24"/>
          <w:vertAlign w:val="subscript"/>
        </w:rPr>
        <w:t>DAM</w:t>
      </w:r>
      <w:r w:rsidR="004D7216">
        <w:rPr>
          <w:rFonts w:ascii="Times New Roman" w:hAnsi="Times New Roman"/>
          <w:sz w:val="24"/>
          <w:szCs w:val="24"/>
        </w:rPr>
        <w:t>)]</w:t>
      </w:r>
      <w:r w:rsidR="00AC35BA">
        <w:rPr>
          <w:rFonts w:ascii="Times New Roman" w:hAnsi="Times New Roman"/>
          <w:sz w:val="24"/>
          <w:szCs w:val="24"/>
        </w:rPr>
        <w:t>]</w:t>
      </w:r>
      <w:r w:rsidR="007D1233">
        <w:rPr>
          <w:rFonts w:ascii="Times New Roman" w:hAnsi="Times New Roman"/>
          <w:sz w:val="24"/>
          <w:szCs w:val="24"/>
        </w:rPr>
        <w:t xml:space="preserve"> </w:t>
      </w:r>
    </w:p>
    <w:p w:rsidR="00970DD8" w:rsidRDefault="00970DD8">
      <w:pPr>
        <w:rPr>
          <w:rFonts w:ascii="Times New Roman" w:hAnsi="Times New Roman"/>
          <w:sz w:val="24"/>
          <w:szCs w:val="24"/>
        </w:rPr>
      </w:pPr>
      <w:proofErr w:type="gramStart"/>
      <w:r>
        <w:rPr>
          <w:rFonts w:ascii="Times New Roman" w:hAnsi="Times New Roman"/>
          <w:sz w:val="24"/>
          <w:szCs w:val="24"/>
        </w:rPr>
        <w:t>except</w:t>
      </w:r>
      <w:proofErr w:type="gramEnd"/>
      <w:r>
        <w:rPr>
          <w:rFonts w:ascii="Times New Roman" w:hAnsi="Times New Roman"/>
          <w:sz w:val="24"/>
          <w:szCs w:val="24"/>
        </w:rPr>
        <w:t xml:space="preserve"> </w:t>
      </w:r>
      <w:r w:rsidR="00F90C0A">
        <w:rPr>
          <w:rFonts w:ascii="Times New Roman" w:hAnsi="Times New Roman"/>
          <w:sz w:val="24"/>
          <w:szCs w:val="24"/>
        </w:rPr>
        <w:t>Ratio</w:t>
      </w:r>
      <w:r>
        <w:rPr>
          <w:rFonts w:ascii="Times New Roman" w:hAnsi="Times New Roman"/>
          <w:sz w:val="24"/>
          <w:szCs w:val="24"/>
        </w:rPr>
        <w:t>1 = 1 when ∑</w:t>
      </w:r>
      <w:r w:rsidRPr="00E76B26">
        <w:rPr>
          <w:rFonts w:ascii="Times New Roman" w:hAnsi="Times New Roman"/>
          <w:sz w:val="24"/>
          <w:szCs w:val="24"/>
          <w:vertAlign w:val="subscript"/>
        </w:rPr>
        <w:t xml:space="preserve"> h=1,24</w:t>
      </w:r>
      <w:r>
        <w:rPr>
          <w:rFonts w:ascii="Times New Roman" w:hAnsi="Times New Roman"/>
          <w:sz w:val="24"/>
          <w:szCs w:val="24"/>
          <w:vertAlign w:val="subscript"/>
        </w:rPr>
        <w:t xml:space="preserve"> </w:t>
      </w:r>
      <w:proofErr w:type="spellStart"/>
      <w:r>
        <w:rPr>
          <w:rFonts w:ascii="Times New Roman" w:hAnsi="Times New Roman"/>
          <w:sz w:val="24"/>
          <w:szCs w:val="24"/>
        </w:rPr>
        <w:t>Q</w:t>
      </w:r>
      <w:r>
        <w:rPr>
          <w:rFonts w:ascii="Times New Roman" w:hAnsi="Times New Roman"/>
          <w:sz w:val="24"/>
          <w:szCs w:val="24"/>
          <w:vertAlign w:val="subscript"/>
        </w:rPr>
        <w:t>cleared</w:t>
      </w:r>
      <w:proofErr w:type="spellEnd"/>
      <w:r>
        <w:rPr>
          <w:rFonts w:ascii="Times New Roman" w:hAnsi="Times New Roman"/>
          <w:sz w:val="24"/>
          <w:szCs w:val="24"/>
          <w:vertAlign w:val="subscript"/>
        </w:rPr>
        <w:t>-Bids</w:t>
      </w:r>
      <w:r>
        <w:rPr>
          <w:rFonts w:ascii="Times New Roman" w:hAnsi="Times New Roman"/>
          <w:sz w:val="24"/>
          <w:szCs w:val="24"/>
        </w:rPr>
        <w:t>*P</w:t>
      </w:r>
      <w:r w:rsidRPr="004D7216">
        <w:rPr>
          <w:rFonts w:ascii="Times New Roman" w:hAnsi="Times New Roman"/>
          <w:sz w:val="24"/>
          <w:szCs w:val="24"/>
          <w:vertAlign w:val="subscript"/>
        </w:rPr>
        <w:t>DAM</w:t>
      </w:r>
      <w:r>
        <w:rPr>
          <w:rFonts w:ascii="Times New Roman" w:hAnsi="Times New Roman"/>
          <w:sz w:val="24"/>
          <w:szCs w:val="24"/>
          <w:vertAlign w:val="subscript"/>
        </w:rPr>
        <w:t xml:space="preserve"> </w:t>
      </w:r>
      <w:r>
        <w:rPr>
          <w:rFonts w:ascii="Times New Roman" w:hAnsi="Times New Roman"/>
          <w:sz w:val="24"/>
          <w:szCs w:val="24"/>
        </w:rPr>
        <w:t>= 0</w:t>
      </w:r>
    </w:p>
    <w:p w:rsidR="00890067" w:rsidRDefault="00890067" w:rsidP="00890067">
      <w:pPr>
        <w:rPr>
          <w:rFonts w:ascii="Times New Roman" w:hAnsi="Times New Roman"/>
          <w:b/>
          <w:sz w:val="24"/>
          <w:szCs w:val="24"/>
        </w:rPr>
      </w:pPr>
      <w:proofErr w:type="gramStart"/>
      <w:r>
        <w:rPr>
          <w:rFonts w:ascii="Times New Roman" w:hAnsi="Times New Roman"/>
          <w:b/>
          <w:sz w:val="24"/>
          <w:szCs w:val="24"/>
        </w:rPr>
        <w:t>e2</w:t>
      </w:r>
      <w:proofErr w:type="gramEnd"/>
      <w:r>
        <w:rPr>
          <w:rFonts w:ascii="Times New Roman" w:hAnsi="Times New Roman"/>
          <w:b/>
          <w:sz w:val="24"/>
          <w:szCs w:val="24"/>
        </w:rPr>
        <w:t xml:space="preserve"> = 0, e3 = 1, d = </w:t>
      </w:r>
      <w:r w:rsidR="00C40A1C">
        <w:rPr>
          <w:rFonts w:ascii="Times New Roman" w:hAnsi="Times New Roman"/>
          <w:b/>
          <w:sz w:val="24"/>
          <w:szCs w:val="24"/>
        </w:rPr>
        <w:t>85</w:t>
      </w:r>
      <w:r>
        <w:rPr>
          <w:rFonts w:ascii="Times New Roman" w:hAnsi="Times New Roman"/>
          <w:b/>
          <w:sz w:val="24"/>
          <w:szCs w:val="24"/>
        </w:rPr>
        <w:t xml:space="preserve">, a = 50, b = </w:t>
      </w:r>
      <w:r w:rsidR="00CA15E0">
        <w:rPr>
          <w:rFonts w:ascii="Times New Roman" w:hAnsi="Times New Roman"/>
          <w:b/>
          <w:sz w:val="24"/>
          <w:szCs w:val="24"/>
        </w:rPr>
        <w:t>45</w:t>
      </w:r>
      <w:r>
        <w:rPr>
          <w:rFonts w:ascii="Times New Roman" w:hAnsi="Times New Roman"/>
          <w:b/>
          <w:sz w:val="24"/>
          <w:szCs w:val="24"/>
        </w:rPr>
        <w:t xml:space="preserve">, y = </w:t>
      </w:r>
      <w:r w:rsidR="007D1233">
        <w:rPr>
          <w:rFonts w:ascii="Times New Roman" w:hAnsi="Times New Roman"/>
          <w:b/>
          <w:sz w:val="24"/>
          <w:szCs w:val="24"/>
        </w:rPr>
        <w:t>45</w:t>
      </w:r>
      <w:r>
        <w:rPr>
          <w:rFonts w:ascii="Times New Roman" w:hAnsi="Times New Roman"/>
          <w:b/>
          <w:sz w:val="24"/>
          <w:szCs w:val="24"/>
        </w:rPr>
        <w:t xml:space="preserve">, z = </w:t>
      </w:r>
      <w:r w:rsidR="007D1233">
        <w:rPr>
          <w:rFonts w:ascii="Times New Roman" w:hAnsi="Times New Roman"/>
          <w:b/>
          <w:sz w:val="24"/>
          <w:szCs w:val="24"/>
        </w:rPr>
        <w:t>50</w:t>
      </w:r>
      <w:r>
        <w:rPr>
          <w:rFonts w:ascii="Times New Roman" w:hAnsi="Times New Roman"/>
          <w:b/>
          <w:sz w:val="24"/>
          <w:szCs w:val="24"/>
        </w:rPr>
        <w:t xml:space="preserve">, u = </w:t>
      </w:r>
      <w:ins w:id="10" w:author="cyager" w:date="2010-10-06T08:09:00Z">
        <w:del w:id="11" w:author="Registered User" w:date="2010-10-27T10:33:00Z">
          <w:r w:rsidR="009570A9" w:rsidDel="00A413D8">
            <w:rPr>
              <w:rFonts w:ascii="Times New Roman" w:hAnsi="Times New Roman"/>
              <w:b/>
              <w:sz w:val="24"/>
              <w:szCs w:val="24"/>
            </w:rPr>
            <w:delText>(85-</w:delText>
          </w:r>
        </w:del>
        <w:r w:rsidR="009570A9">
          <w:rPr>
            <w:rFonts w:ascii="Times New Roman" w:hAnsi="Times New Roman"/>
            <w:b/>
            <w:sz w:val="24"/>
            <w:szCs w:val="24"/>
          </w:rPr>
          <w:t>90</w:t>
        </w:r>
        <w:del w:id="12" w:author="Registered User" w:date="2010-10-27T10:33:00Z">
          <w:r w:rsidR="009570A9" w:rsidDel="00A413D8">
            <w:rPr>
              <w:rFonts w:ascii="Times New Roman" w:hAnsi="Times New Roman"/>
              <w:b/>
              <w:sz w:val="24"/>
              <w:szCs w:val="24"/>
            </w:rPr>
            <w:delText>?)</w:delText>
          </w:r>
        </w:del>
      </w:ins>
      <w:del w:id="13" w:author="cyager" w:date="2010-10-06T08:09:00Z">
        <w:r w:rsidDel="009570A9">
          <w:rPr>
            <w:rFonts w:ascii="Times New Roman" w:hAnsi="Times New Roman"/>
            <w:b/>
            <w:sz w:val="24"/>
            <w:szCs w:val="24"/>
          </w:rPr>
          <w:delText>95</w:delText>
        </w:r>
      </w:del>
      <w:del w:id="14" w:author="Registered User" w:date="2010-10-27T10:33:00Z">
        <w:r w:rsidDel="00A413D8">
          <w:rPr>
            <w:rFonts w:ascii="Times New Roman" w:hAnsi="Times New Roman"/>
            <w:b/>
            <w:sz w:val="24"/>
            <w:szCs w:val="24"/>
          </w:rPr>
          <w:delText>,</w:delText>
        </w:r>
      </w:del>
      <w:r>
        <w:rPr>
          <w:rFonts w:ascii="Times New Roman" w:hAnsi="Times New Roman"/>
          <w:b/>
          <w:sz w:val="24"/>
          <w:szCs w:val="24"/>
        </w:rPr>
        <w:t xml:space="preserve"> t = </w:t>
      </w:r>
      <w:r w:rsidR="00C40A1C">
        <w:rPr>
          <w:rFonts w:ascii="Times New Roman" w:hAnsi="Times New Roman"/>
          <w:b/>
          <w:sz w:val="24"/>
          <w:szCs w:val="24"/>
        </w:rPr>
        <w:t>50</w:t>
      </w:r>
    </w:p>
    <w:p w:rsidR="00694CCD" w:rsidRDefault="00694CCD" w:rsidP="00694CCD">
      <w:pPr>
        <w:rPr>
          <w:rFonts w:ascii="Times New Roman" w:hAnsi="Times New Roman"/>
          <w:b/>
          <w:sz w:val="24"/>
          <w:szCs w:val="24"/>
        </w:rPr>
      </w:pPr>
      <w:r>
        <w:rPr>
          <w:rFonts w:ascii="Times New Roman" w:hAnsi="Times New Roman"/>
          <w:b/>
          <w:sz w:val="24"/>
          <w:szCs w:val="24"/>
        </w:rPr>
        <w:t xml:space="preserve">Counter-Party may request ERCOT for more favorable parameters by agreeing to </w:t>
      </w:r>
      <w:r w:rsidR="007A1786">
        <w:rPr>
          <w:rFonts w:ascii="Times New Roman" w:hAnsi="Times New Roman"/>
          <w:b/>
          <w:sz w:val="24"/>
          <w:szCs w:val="24"/>
        </w:rPr>
        <w:t xml:space="preserve">all </w:t>
      </w:r>
      <w:r>
        <w:rPr>
          <w:rFonts w:ascii="Times New Roman" w:hAnsi="Times New Roman"/>
          <w:b/>
          <w:sz w:val="24"/>
          <w:szCs w:val="24"/>
        </w:rPr>
        <w:t xml:space="preserve">the </w:t>
      </w:r>
      <w:r w:rsidR="005C4CA2">
        <w:rPr>
          <w:rFonts w:ascii="Times New Roman" w:hAnsi="Times New Roman"/>
          <w:b/>
          <w:sz w:val="24"/>
          <w:szCs w:val="24"/>
        </w:rPr>
        <w:t xml:space="preserve">conditions </w:t>
      </w:r>
      <w:r>
        <w:rPr>
          <w:rFonts w:ascii="Times New Roman" w:hAnsi="Times New Roman"/>
          <w:b/>
          <w:sz w:val="24"/>
          <w:szCs w:val="24"/>
        </w:rPr>
        <w:t xml:space="preserve">below: </w:t>
      </w:r>
    </w:p>
    <w:p w:rsidR="00694CCD" w:rsidRPr="008E34B0" w:rsidRDefault="00694CCD" w:rsidP="00694CCD">
      <w:pPr>
        <w:numPr>
          <w:ilvl w:val="0"/>
          <w:numId w:val="1"/>
        </w:numPr>
        <w:rPr>
          <w:rFonts w:ascii="Times New Roman" w:hAnsi="Times New Roman"/>
          <w:sz w:val="24"/>
          <w:szCs w:val="24"/>
        </w:rPr>
      </w:pPr>
      <w:r>
        <w:rPr>
          <w:rFonts w:ascii="Times New Roman" w:hAnsi="Times New Roman"/>
          <w:sz w:val="24"/>
          <w:szCs w:val="24"/>
        </w:rPr>
        <w:t xml:space="preserve">Notify ERCOT of </w:t>
      </w:r>
      <w:r w:rsidR="009E7F56">
        <w:rPr>
          <w:rFonts w:ascii="Times New Roman" w:hAnsi="Times New Roman"/>
          <w:sz w:val="24"/>
          <w:szCs w:val="24"/>
        </w:rPr>
        <w:t xml:space="preserve">expected </w:t>
      </w:r>
      <w:r>
        <w:rPr>
          <w:rFonts w:ascii="Times New Roman" w:hAnsi="Times New Roman"/>
          <w:sz w:val="24"/>
          <w:szCs w:val="24"/>
        </w:rPr>
        <w:t>changes</w:t>
      </w:r>
      <w:r w:rsidR="00770DDE">
        <w:rPr>
          <w:rFonts w:ascii="Times New Roman" w:hAnsi="Times New Roman"/>
          <w:sz w:val="24"/>
          <w:szCs w:val="24"/>
        </w:rPr>
        <w:t xml:space="preserve"> due to change in activity</w:t>
      </w:r>
      <w:r w:rsidR="009E7F56">
        <w:rPr>
          <w:rFonts w:ascii="Times New Roman" w:hAnsi="Times New Roman"/>
          <w:sz w:val="24"/>
          <w:szCs w:val="24"/>
        </w:rPr>
        <w:t>, and the likely duration of such changes,</w:t>
      </w:r>
      <w:r>
        <w:rPr>
          <w:rFonts w:ascii="Times New Roman" w:hAnsi="Times New Roman"/>
          <w:sz w:val="24"/>
          <w:szCs w:val="24"/>
        </w:rPr>
        <w:t xml:space="preserve"> to the following values </w:t>
      </w:r>
      <w:r w:rsidR="00B64BF5">
        <w:rPr>
          <w:rFonts w:ascii="Times New Roman" w:hAnsi="Times New Roman"/>
          <w:sz w:val="24"/>
          <w:szCs w:val="24"/>
        </w:rPr>
        <w:t xml:space="preserve">as soon as </w:t>
      </w:r>
      <w:r w:rsidR="009E7F56">
        <w:rPr>
          <w:rFonts w:ascii="Times New Roman" w:hAnsi="Times New Roman"/>
          <w:sz w:val="24"/>
          <w:szCs w:val="24"/>
        </w:rPr>
        <w:t xml:space="preserve">practicable after being </w:t>
      </w:r>
      <w:r w:rsidR="00B64BF5">
        <w:rPr>
          <w:rFonts w:ascii="Times New Roman" w:hAnsi="Times New Roman"/>
          <w:sz w:val="24"/>
          <w:szCs w:val="24"/>
        </w:rPr>
        <w:t xml:space="preserve">estimated by the Counter-Party and </w:t>
      </w:r>
      <w:r>
        <w:rPr>
          <w:rFonts w:ascii="Times New Roman" w:hAnsi="Times New Roman"/>
          <w:sz w:val="24"/>
          <w:szCs w:val="24"/>
        </w:rPr>
        <w:t xml:space="preserve">at least </w:t>
      </w:r>
      <w:r w:rsidR="000C043A">
        <w:rPr>
          <w:rFonts w:ascii="Times New Roman" w:hAnsi="Times New Roman"/>
          <w:sz w:val="24"/>
          <w:szCs w:val="24"/>
        </w:rPr>
        <w:t xml:space="preserve">2 </w:t>
      </w:r>
      <w:r w:rsidR="00AC35BA">
        <w:rPr>
          <w:rFonts w:ascii="Times New Roman" w:hAnsi="Times New Roman"/>
          <w:sz w:val="24"/>
          <w:szCs w:val="24"/>
        </w:rPr>
        <w:t>Business D</w:t>
      </w:r>
      <w:r>
        <w:rPr>
          <w:rFonts w:ascii="Times New Roman" w:hAnsi="Times New Roman"/>
          <w:sz w:val="24"/>
          <w:szCs w:val="24"/>
        </w:rPr>
        <w:t>ays in advance of when such changes become effe</w:t>
      </w:r>
      <w:r w:rsidRPr="008E34B0">
        <w:rPr>
          <w:rFonts w:ascii="Times New Roman" w:hAnsi="Times New Roman"/>
          <w:sz w:val="24"/>
          <w:szCs w:val="24"/>
        </w:rPr>
        <w:t>ctive:</w:t>
      </w:r>
    </w:p>
    <w:p w:rsidR="008E34B0" w:rsidRDefault="00770DDE" w:rsidP="00A768BD">
      <w:pPr>
        <w:numPr>
          <w:ilvl w:val="1"/>
          <w:numId w:val="1"/>
        </w:numPr>
        <w:rPr>
          <w:rFonts w:ascii="Times New Roman" w:hAnsi="Times New Roman"/>
          <w:sz w:val="24"/>
          <w:szCs w:val="24"/>
        </w:rPr>
      </w:pPr>
      <w:r w:rsidRPr="008E34B0">
        <w:rPr>
          <w:rFonts w:ascii="Times New Roman" w:hAnsi="Times New Roman"/>
          <w:sz w:val="24"/>
          <w:szCs w:val="24"/>
        </w:rPr>
        <w:t xml:space="preserve">If </w:t>
      </w:r>
      <w:r w:rsidR="00121E98" w:rsidRPr="008E34B0">
        <w:rPr>
          <w:rFonts w:ascii="Times New Roman" w:hAnsi="Times New Roman"/>
          <w:sz w:val="24"/>
          <w:szCs w:val="24"/>
        </w:rPr>
        <w:t>Ratio</w:t>
      </w:r>
      <w:r w:rsidRPr="008E34B0">
        <w:rPr>
          <w:rFonts w:ascii="Times New Roman" w:hAnsi="Times New Roman"/>
          <w:sz w:val="24"/>
          <w:szCs w:val="24"/>
        </w:rPr>
        <w:t>1</w:t>
      </w:r>
      <w:r w:rsidR="009E7F56" w:rsidRPr="008E34B0">
        <w:rPr>
          <w:rFonts w:ascii="Times New Roman" w:hAnsi="Times New Roman"/>
          <w:sz w:val="24"/>
          <w:szCs w:val="24"/>
        </w:rPr>
        <w:t xml:space="preserve"> </w:t>
      </w:r>
      <w:r w:rsidRPr="008E34B0">
        <w:rPr>
          <w:rFonts w:ascii="Times New Roman" w:hAnsi="Times New Roman"/>
          <w:sz w:val="24"/>
          <w:szCs w:val="24"/>
        </w:rPr>
        <w:t>is likely to be greater than the Counter-Party's currently assigned value of e1</w:t>
      </w:r>
      <w:r w:rsidR="00E2234D" w:rsidRPr="008E34B0">
        <w:rPr>
          <w:rFonts w:ascii="Times New Roman" w:hAnsi="Times New Roman"/>
          <w:sz w:val="24"/>
          <w:szCs w:val="24"/>
        </w:rPr>
        <w:t>for particular day(s)</w:t>
      </w:r>
      <w:r w:rsidRPr="008E34B0">
        <w:rPr>
          <w:rFonts w:ascii="Times New Roman" w:hAnsi="Times New Roman"/>
          <w:sz w:val="24"/>
          <w:szCs w:val="24"/>
        </w:rPr>
        <w:t>, then the e</w:t>
      </w:r>
      <w:r w:rsidR="00121E98" w:rsidRPr="008E34B0">
        <w:rPr>
          <w:rFonts w:ascii="Times New Roman" w:hAnsi="Times New Roman"/>
          <w:sz w:val="24"/>
          <w:szCs w:val="24"/>
        </w:rPr>
        <w:t>stimated daily values of Ratio</w:t>
      </w:r>
      <w:r w:rsidRPr="008E34B0">
        <w:rPr>
          <w:rFonts w:ascii="Times New Roman" w:hAnsi="Times New Roman"/>
          <w:sz w:val="24"/>
          <w:szCs w:val="24"/>
        </w:rPr>
        <w:t xml:space="preserve">1 </w:t>
      </w:r>
      <w:r w:rsidR="00123E0F" w:rsidRPr="008E34B0">
        <w:rPr>
          <w:rFonts w:ascii="Times New Roman" w:hAnsi="Times New Roman"/>
          <w:sz w:val="24"/>
          <w:szCs w:val="24"/>
        </w:rPr>
        <w:t xml:space="preserve">specifying the day(s) </w:t>
      </w:r>
      <w:r w:rsidRPr="008E34B0">
        <w:rPr>
          <w:rFonts w:ascii="Times New Roman" w:hAnsi="Times New Roman"/>
          <w:sz w:val="24"/>
          <w:szCs w:val="24"/>
        </w:rPr>
        <w:t xml:space="preserve">along with the </w:t>
      </w:r>
      <w:r w:rsidR="000E202E" w:rsidRPr="008E34B0">
        <w:rPr>
          <w:rFonts w:ascii="Times New Roman" w:hAnsi="Times New Roman"/>
          <w:sz w:val="24"/>
          <w:szCs w:val="24"/>
        </w:rPr>
        <w:t xml:space="preserve">daily </w:t>
      </w:r>
      <w:r w:rsidR="00E2234D" w:rsidRPr="008E34B0">
        <w:rPr>
          <w:rFonts w:ascii="Times New Roman" w:hAnsi="Times New Roman"/>
          <w:sz w:val="24"/>
          <w:szCs w:val="24"/>
        </w:rPr>
        <w:t xml:space="preserve">DAM Energy Bid, EOO, and TPO </w:t>
      </w:r>
      <w:r w:rsidR="005828E6" w:rsidRPr="008E34B0">
        <w:rPr>
          <w:rFonts w:ascii="Times New Roman" w:hAnsi="Times New Roman"/>
          <w:sz w:val="24"/>
          <w:szCs w:val="24"/>
        </w:rPr>
        <w:t xml:space="preserve">quantity </w:t>
      </w:r>
      <w:r w:rsidRPr="008E34B0">
        <w:rPr>
          <w:rFonts w:ascii="Times New Roman" w:hAnsi="Times New Roman"/>
          <w:sz w:val="24"/>
          <w:szCs w:val="24"/>
        </w:rPr>
        <w:t>assumption</w:t>
      </w:r>
      <w:r w:rsidR="00E2234D" w:rsidRPr="008E34B0">
        <w:rPr>
          <w:rFonts w:ascii="Times New Roman" w:hAnsi="Times New Roman"/>
          <w:sz w:val="24"/>
          <w:szCs w:val="24"/>
        </w:rPr>
        <w:t>s</w:t>
      </w:r>
      <w:r w:rsidRPr="008E34B0">
        <w:rPr>
          <w:rFonts w:ascii="Times New Roman" w:hAnsi="Times New Roman"/>
          <w:sz w:val="24"/>
          <w:szCs w:val="24"/>
        </w:rPr>
        <w:t xml:space="preserve"> used to arrive at those values; and</w:t>
      </w:r>
    </w:p>
    <w:p w:rsidR="008E34B0" w:rsidRPr="008E34B0" w:rsidRDefault="008E34B0" w:rsidP="00A768BD">
      <w:pPr>
        <w:numPr>
          <w:ilvl w:val="1"/>
          <w:numId w:val="1"/>
        </w:numPr>
        <w:rPr>
          <w:rFonts w:ascii="Times New Roman" w:hAnsi="Times New Roman"/>
          <w:sz w:val="24"/>
          <w:szCs w:val="24"/>
        </w:rPr>
      </w:pPr>
      <w:r>
        <w:rPr>
          <w:rFonts w:ascii="Times New Roman" w:hAnsi="Times New Roman"/>
          <w:sz w:val="24"/>
          <w:szCs w:val="24"/>
        </w:rPr>
        <w:t xml:space="preserve">If Ratio </w:t>
      </w:r>
      <w:r w:rsidRPr="008E34B0">
        <w:rPr>
          <w:rFonts w:ascii="Times New Roman" w:hAnsi="Times New Roman"/>
          <w:sz w:val="24"/>
          <w:szCs w:val="24"/>
        </w:rPr>
        <w:t>is likely to be lower than the Counter-Party's currently assigned value of e2 for particular day(s), then the estimated daily values of Ratio2 specifying the day(s) along with the daily DAM Energy Bid, EOO, and TPO quantity assumption used to arrive at those values</w:t>
      </w:r>
    </w:p>
    <w:p w:rsidR="005E1138" w:rsidRDefault="005E1138" w:rsidP="00694CCD">
      <w:pPr>
        <w:numPr>
          <w:ilvl w:val="0"/>
          <w:numId w:val="1"/>
        </w:numPr>
        <w:rPr>
          <w:rFonts w:ascii="Times New Roman" w:hAnsi="Times New Roman"/>
          <w:sz w:val="24"/>
          <w:szCs w:val="24"/>
        </w:rPr>
      </w:pPr>
      <w:r>
        <w:rPr>
          <w:rFonts w:ascii="Times New Roman" w:hAnsi="Times New Roman"/>
          <w:sz w:val="24"/>
          <w:szCs w:val="24"/>
        </w:rPr>
        <w:t>ERCOT, in its sole discretion, will determine the adequacy of the disclosures made in 1 above and may require additional information as needed in evaluating whether a Counter Party is eligible for favorable treatment.</w:t>
      </w:r>
    </w:p>
    <w:p w:rsidR="00694CCD" w:rsidRDefault="00694CCD" w:rsidP="00694CCD">
      <w:pPr>
        <w:numPr>
          <w:ilvl w:val="0"/>
          <w:numId w:val="1"/>
        </w:numPr>
        <w:rPr>
          <w:rFonts w:ascii="Times New Roman" w:hAnsi="Times New Roman"/>
          <w:sz w:val="24"/>
          <w:szCs w:val="24"/>
        </w:rPr>
      </w:pPr>
      <w:r>
        <w:rPr>
          <w:rFonts w:ascii="Times New Roman" w:hAnsi="Times New Roman"/>
          <w:sz w:val="24"/>
          <w:szCs w:val="24"/>
        </w:rPr>
        <w:t xml:space="preserve">ERCOT may change the triggers for providing information (as described in </w:t>
      </w:r>
      <w:r w:rsidR="000C043A">
        <w:rPr>
          <w:rFonts w:ascii="Times New Roman" w:hAnsi="Times New Roman"/>
          <w:sz w:val="24"/>
          <w:szCs w:val="24"/>
        </w:rPr>
        <w:t>1</w:t>
      </w:r>
      <w:r>
        <w:rPr>
          <w:rFonts w:ascii="Times New Roman" w:hAnsi="Times New Roman"/>
          <w:sz w:val="24"/>
          <w:szCs w:val="24"/>
        </w:rPr>
        <w:t xml:space="preserve"> above) to ensure reasonable levels of information are obtained.</w:t>
      </w:r>
    </w:p>
    <w:p w:rsidR="00694CCD" w:rsidRDefault="00694CCD" w:rsidP="000709E8">
      <w:pPr>
        <w:numPr>
          <w:ilvl w:val="0"/>
          <w:numId w:val="1"/>
        </w:numPr>
        <w:rPr>
          <w:rFonts w:ascii="Times New Roman" w:hAnsi="Times New Roman"/>
          <w:sz w:val="24"/>
          <w:szCs w:val="24"/>
        </w:rPr>
      </w:pPr>
      <w:r>
        <w:rPr>
          <w:rFonts w:ascii="Times New Roman" w:hAnsi="Times New Roman"/>
          <w:sz w:val="24"/>
          <w:szCs w:val="24"/>
        </w:rPr>
        <w:t xml:space="preserve">ERCOT may, but is not required, </w:t>
      </w:r>
      <w:r w:rsidR="006066A0">
        <w:rPr>
          <w:rFonts w:ascii="Times New Roman" w:hAnsi="Times New Roman"/>
          <w:sz w:val="24"/>
          <w:szCs w:val="24"/>
        </w:rPr>
        <w:t xml:space="preserve">to use information provided to </w:t>
      </w:r>
      <w:r>
        <w:rPr>
          <w:rFonts w:ascii="Times New Roman" w:hAnsi="Times New Roman"/>
          <w:sz w:val="24"/>
          <w:szCs w:val="24"/>
        </w:rPr>
        <w:t xml:space="preserve">re-evaluate </w:t>
      </w:r>
      <w:r w:rsidR="00503F64">
        <w:rPr>
          <w:rFonts w:ascii="Times New Roman" w:hAnsi="Times New Roman"/>
          <w:sz w:val="24"/>
          <w:szCs w:val="24"/>
        </w:rPr>
        <w:t xml:space="preserve">"e" factors and may take other information into consideration as needed.  Under routine procedure, ERCOT </w:t>
      </w:r>
      <w:r>
        <w:rPr>
          <w:rFonts w:ascii="Times New Roman" w:hAnsi="Times New Roman"/>
          <w:sz w:val="24"/>
          <w:szCs w:val="24"/>
        </w:rPr>
        <w:t>may change any</w:t>
      </w:r>
      <w:r w:rsidR="00503F64">
        <w:rPr>
          <w:rFonts w:ascii="Times New Roman" w:hAnsi="Times New Roman"/>
          <w:sz w:val="24"/>
          <w:szCs w:val="24"/>
        </w:rPr>
        <w:t xml:space="preserve"> "e" factor</w:t>
      </w:r>
      <w:r>
        <w:rPr>
          <w:rFonts w:ascii="Times New Roman" w:hAnsi="Times New Roman"/>
          <w:sz w:val="24"/>
          <w:szCs w:val="24"/>
        </w:rPr>
        <w:t xml:space="preserve"> </w:t>
      </w:r>
      <w:r w:rsidR="00503F64">
        <w:rPr>
          <w:rFonts w:ascii="Times New Roman" w:hAnsi="Times New Roman"/>
          <w:sz w:val="24"/>
          <w:szCs w:val="24"/>
        </w:rPr>
        <w:t>with at least 2 Bank Business Day's notice</w:t>
      </w:r>
      <w:r>
        <w:rPr>
          <w:rFonts w:ascii="Times New Roman" w:hAnsi="Times New Roman"/>
          <w:sz w:val="24"/>
          <w:szCs w:val="24"/>
        </w:rPr>
        <w:t xml:space="preserve">.  </w:t>
      </w:r>
      <w:r w:rsidR="00503F64">
        <w:rPr>
          <w:rFonts w:ascii="Times New Roman" w:hAnsi="Times New Roman"/>
          <w:sz w:val="24"/>
          <w:szCs w:val="24"/>
        </w:rPr>
        <w:t xml:space="preserve">However, ERCOT may adjust any "e" factor immediately if, in its sole discretion, ERCOT </w:t>
      </w:r>
      <w:r w:rsidR="00503F64">
        <w:rPr>
          <w:rFonts w:ascii="Times New Roman" w:hAnsi="Times New Roman"/>
          <w:sz w:val="24"/>
          <w:szCs w:val="24"/>
        </w:rPr>
        <w:lastRenderedPageBreak/>
        <w:t xml:space="preserve">determines that the "e" factor(s) set for a Counter Party do not adequately match the financial risk created by that Counter Party's activities in the market. </w:t>
      </w:r>
      <w:r>
        <w:rPr>
          <w:rFonts w:ascii="Times New Roman" w:hAnsi="Times New Roman"/>
          <w:sz w:val="24"/>
          <w:szCs w:val="24"/>
        </w:rPr>
        <w:t xml:space="preserve">     </w:t>
      </w:r>
    </w:p>
    <w:p w:rsidR="00B36C23" w:rsidRPr="00694CCD" w:rsidRDefault="00694CCD" w:rsidP="00694CCD">
      <w:pPr>
        <w:numPr>
          <w:ilvl w:val="0"/>
          <w:numId w:val="1"/>
        </w:numPr>
        <w:rPr>
          <w:rFonts w:ascii="Times New Roman" w:hAnsi="Times New Roman"/>
          <w:sz w:val="24"/>
          <w:szCs w:val="24"/>
        </w:rPr>
      </w:pPr>
      <w:r>
        <w:rPr>
          <w:rFonts w:ascii="Times New Roman" w:hAnsi="Times New Roman"/>
          <w:sz w:val="24"/>
          <w:szCs w:val="24"/>
        </w:rPr>
        <w:t>If ERCOT determines that information provided</w:t>
      </w:r>
      <w:r w:rsidR="00F41C16">
        <w:rPr>
          <w:rFonts w:ascii="Times New Roman" w:hAnsi="Times New Roman"/>
          <w:sz w:val="24"/>
          <w:szCs w:val="24"/>
        </w:rPr>
        <w:t xml:space="preserve"> to ERCOT is erroneous or that </w:t>
      </w:r>
      <w:r>
        <w:rPr>
          <w:rFonts w:ascii="Times New Roman" w:hAnsi="Times New Roman"/>
          <w:sz w:val="24"/>
          <w:szCs w:val="24"/>
        </w:rPr>
        <w:t xml:space="preserve">ERCOT has not been notified of required changes, ERCOT may set all parameters for the Counter-Party to the default values with a possible </w:t>
      </w:r>
      <w:r w:rsidR="00AC35BA">
        <w:rPr>
          <w:rFonts w:ascii="Times New Roman" w:hAnsi="Times New Roman"/>
          <w:sz w:val="24"/>
          <w:szCs w:val="24"/>
        </w:rPr>
        <w:t>adder</w:t>
      </w:r>
      <w:r>
        <w:rPr>
          <w:rFonts w:ascii="Times New Roman" w:hAnsi="Times New Roman"/>
          <w:sz w:val="24"/>
          <w:szCs w:val="24"/>
        </w:rPr>
        <w:t xml:space="preserve"> on the "e1" variable, at ERCOT's sole discretion, for a period of not less than 7 days and until ERCOT is satisfied that the Counter-Party is complying with the rules for more favorable treatment.</w:t>
      </w:r>
      <w:r w:rsidR="00AC35BA">
        <w:rPr>
          <w:rFonts w:ascii="Times New Roman" w:hAnsi="Times New Roman"/>
          <w:sz w:val="24"/>
          <w:szCs w:val="24"/>
        </w:rPr>
        <w:t xml:space="preserve">  In no case shall the adder result in an e1 value greater than one.</w:t>
      </w:r>
    </w:p>
    <w:p w:rsidR="00604FC2" w:rsidRDefault="00604FC2" w:rsidP="00A7005B">
      <w:pPr>
        <w:rPr>
          <w:rFonts w:ascii="Times New Roman" w:hAnsi="Times New Roman"/>
          <w:b/>
          <w:sz w:val="24"/>
          <w:szCs w:val="24"/>
        </w:rPr>
      </w:pPr>
      <w:r>
        <w:rPr>
          <w:rFonts w:ascii="Times New Roman" w:hAnsi="Times New Roman"/>
          <w:b/>
          <w:sz w:val="24"/>
          <w:szCs w:val="24"/>
        </w:rPr>
        <w:t>If an entity meets the requirements above for more favorable treatment, then the parameters for that Counter-Party are:</w:t>
      </w:r>
    </w:p>
    <w:p w:rsidR="00A7005B" w:rsidRDefault="00A7005B" w:rsidP="00A7005B">
      <w:pPr>
        <w:rPr>
          <w:rFonts w:ascii="Times New Roman" w:hAnsi="Times New Roman"/>
          <w:sz w:val="24"/>
          <w:szCs w:val="24"/>
        </w:rPr>
      </w:pPr>
      <w:r w:rsidRPr="00BA3AA5">
        <w:rPr>
          <w:rFonts w:ascii="Times New Roman" w:hAnsi="Times New Roman"/>
          <w:b/>
          <w:sz w:val="24"/>
          <w:szCs w:val="24"/>
        </w:rPr>
        <w:t xml:space="preserve">e1 </w:t>
      </w:r>
      <w:r w:rsidR="00E60FE6">
        <w:rPr>
          <w:rFonts w:ascii="Times New Roman" w:hAnsi="Times New Roman"/>
          <w:b/>
          <w:sz w:val="24"/>
          <w:szCs w:val="24"/>
        </w:rPr>
        <w:t>=</w:t>
      </w:r>
      <w:r>
        <w:rPr>
          <w:rFonts w:ascii="Times New Roman" w:hAnsi="Times New Roman"/>
          <w:b/>
          <w:sz w:val="24"/>
          <w:szCs w:val="24"/>
        </w:rPr>
        <w:t xml:space="preserve"> </w:t>
      </w:r>
      <w:r w:rsidR="00813F96">
        <w:rPr>
          <w:rFonts w:ascii="Times New Roman" w:hAnsi="Times New Roman"/>
          <w:b/>
          <w:sz w:val="24"/>
          <w:szCs w:val="24"/>
        </w:rPr>
        <w:t>75</w:t>
      </w:r>
      <w:r w:rsidRPr="00E60FE6">
        <w:rPr>
          <w:rFonts w:ascii="Times New Roman" w:hAnsi="Times New Roman"/>
          <w:b/>
          <w:sz w:val="24"/>
          <w:szCs w:val="24"/>
        </w:rPr>
        <w:t>th percentile</w:t>
      </w:r>
      <w:r>
        <w:rPr>
          <w:rFonts w:ascii="Times New Roman" w:hAnsi="Times New Roman"/>
          <w:sz w:val="24"/>
          <w:szCs w:val="24"/>
        </w:rPr>
        <w:t xml:space="preserve"> of </w:t>
      </w:r>
      <w:r w:rsidR="00121E98">
        <w:rPr>
          <w:rFonts w:ascii="Times New Roman" w:hAnsi="Times New Roman"/>
          <w:sz w:val="24"/>
          <w:szCs w:val="24"/>
        </w:rPr>
        <w:t>Ratio</w:t>
      </w:r>
      <w:r w:rsidR="005E1138">
        <w:rPr>
          <w:rFonts w:ascii="Times New Roman" w:hAnsi="Times New Roman"/>
          <w:sz w:val="24"/>
          <w:szCs w:val="24"/>
        </w:rPr>
        <w:t>1</w:t>
      </w:r>
      <w:r>
        <w:rPr>
          <w:rFonts w:ascii="Times New Roman" w:hAnsi="Times New Roman"/>
          <w:sz w:val="24"/>
          <w:szCs w:val="24"/>
        </w:rPr>
        <w:t xml:space="preserve"> over the last 30 days</w:t>
      </w:r>
    </w:p>
    <w:p w:rsidR="005E1138" w:rsidRDefault="00121E98" w:rsidP="00A7005B">
      <w:pPr>
        <w:rPr>
          <w:rFonts w:ascii="Times New Roman" w:hAnsi="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 xml:space="preserve"> Ratio</w:t>
      </w:r>
      <w:r w:rsidR="005E1138">
        <w:rPr>
          <w:rFonts w:ascii="Times New Roman" w:hAnsi="Times New Roman"/>
          <w:sz w:val="24"/>
          <w:szCs w:val="24"/>
        </w:rPr>
        <w:t>1 is a daily calculation as follows:</w:t>
      </w:r>
    </w:p>
    <w:p w:rsidR="000F465E" w:rsidRDefault="00121E98" w:rsidP="000F465E">
      <w:pPr>
        <w:rPr>
          <w:rFonts w:ascii="Times New Roman" w:hAnsi="Times New Roman"/>
          <w:sz w:val="24"/>
          <w:szCs w:val="24"/>
        </w:rPr>
      </w:pPr>
      <w:r>
        <w:rPr>
          <w:rFonts w:ascii="Times New Roman" w:hAnsi="Times New Roman"/>
          <w:sz w:val="24"/>
          <w:szCs w:val="24"/>
        </w:rPr>
        <w:t>Ratio</w:t>
      </w:r>
      <w:r w:rsidR="005E1138">
        <w:rPr>
          <w:rFonts w:ascii="Times New Roman" w:hAnsi="Times New Roman"/>
          <w:sz w:val="24"/>
          <w:szCs w:val="24"/>
        </w:rPr>
        <w:t xml:space="preserve">1 = </w:t>
      </w:r>
      <w:proofErr w:type="gramStart"/>
      <w:r w:rsidR="00AC35BA">
        <w:rPr>
          <w:rFonts w:ascii="Times New Roman" w:hAnsi="Times New Roman"/>
          <w:sz w:val="24"/>
          <w:szCs w:val="24"/>
        </w:rPr>
        <w:t>Min[</w:t>
      </w:r>
      <w:proofErr w:type="gramEnd"/>
      <w:r w:rsidR="00AC35BA">
        <w:rPr>
          <w:rFonts w:ascii="Times New Roman" w:hAnsi="Times New Roman"/>
          <w:sz w:val="24"/>
          <w:szCs w:val="24"/>
        </w:rPr>
        <w:t xml:space="preserve">1, </w:t>
      </w:r>
      <w:r w:rsidR="000F465E">
        <w:rPr>
          <w:rFonts w:ascii="Times New Roman" w:hAnsi="Times New Roman"/>
          <w:sz w:val="24"/>
          <w:szCs w:val="24"/>
        </w:rPr>
        <w:t>Max[0, (∑</w:t>
      </w:r>
      <w:r w:rsidR="000F465E" w:rsidRPr="00E76B26">
        <w:rPr>
          <w:rFonts w:ascii="Times New Roman" w:hAnsi="Times New Roman"/>
          <w:sz w:val="24"/>
          <w:szCs w:val="24"/>
          <w:vertAlign w:val="subscript"/>
        </w:rPr>
        <w:t>h=1,24</w:t>
      </w:r>
      <w:r w:rsidR="000F465E">
        <w:rPr>
          <w:rFonts w:ascii="Times New Roman" w:hAnsi="Times New Roman"/>
          <w:sz w:val="24"/>
          <w:szCs w:val="24"/>
        </w:rPr>
        <w:t xml:space="preserve"> (</w:t>
      </w:r>
      <w:proofErr w:type="spellStart"/>
      <w:r w:rsidR="000F465E">
        <w:rPr>
          <w:rFonts w:ascii="Times New Roman" w:hAnsi="Times New Roman"/>
          <w:sz w:val="24"/>
          <w:szCs w:val="24"/>
        </w:rPr>
        <w:t>Q</w:t>
      </w:r>
      <w:r w:rsidR="000F465E">
        <w:rPr>
          <w:rFonts w:ascii="Times New Roman" w:hAnsi="Times New Roman"/>
          <w:sz w:val="24"/>
          <w:szCs w:val="24"/>
          <w:vertAlign w:val="subscript"/>
        </w:rPr>
        <w:t>cleared</w:t>
      </w:r>
      <w:proofErr w:type="spellEnd"/>
      <w:r w:rsidR="000F465E">
        <w:rPr>
          <w:rFonts w:ascii="Times New Roman" w:hAnsi="Times New Roman"/>
          <w:sz w:val="24"/>
          <w:szCs w:val="24"/>
          <w:vertAlign w:val="subscript"/>
        </w:rPr>
        <w:t>-Bids</w:t>
      </w:r>
      <w:r w:rsidR="000F465E">
        <w:rPr>
          <w:rFonts w:ascii="Times New Roman" w:hAnsi="Times New Roman"/>
          <w:sz w:val="24"/>
          <w:szCs w:val="24"/>
        </w:rPr>
        <w:t>*P</w:t>
      </w:r>
      <w:r w:rsidR="000F465E" w:rsidRPr="004D7216">
        <w:rPr>
          <w:rFonts w:ascii="Times New Roman" w:hAnsi="Times New Roman"/>
          <w:sz w:val="24"/>
          <w:szCs w:val="24"/>
          <w:vertAlign w:val="subscript"/>
        </w:rPr>
        <w:t>DAM</w:t>
      </w:r>
      <w:r w:rsidR="000F465E">
        <w:rPr>
          <w:rFonts w:ascii="Times New Roman" w:hAnsi="Times New Roman"/>
          <w:sz w:val="24"/>
          <w:szCs w:val="24"/>
        </w:rPr>
        <w:t xml:space="preserve"> - </w:t>
      </w:r>
      <w:proofErr w:type="spellStart"/>
      <w:r w:rsidR="000F465E">
        <w:rPr>
          <w:rFonts w:ascii="Times New Roman" w:hAnsi="Times New Roman"/>
          <w:sz w:val="24"/>
          <w:szCs w:val="24"/>
        </w:rPr>
        <w:t>Q</w:t>
      </w:r>
      <w:r w:rsidR="000F465E">
        <w:rPr>
          <w:rFonts w:ascii="Times New Roman" w:hAnsi="Times New Roman"/>
          <w:sz w:val="24"/>
          <w:szCs w:val="24"/>
          <w:vertAlign w:val="subscript"/>
        </w:rPr>
        <w:t>cleared</w:t>
      </w:r>
      <w:proofErr w:type="spellEnd"/>
      <w:r w:rsidR="000F465E">
        <w:rPr>
          <w:rFonts w:ascii="Times New Roman" w:hAnsi="Times New Roman"/>
          <w:sz w:val="24"/>
          <w:szCs w:val="24"/>
          <w:vertAlign w:val="subscript"/>
        </w:rPr>
        <w:t>-TPO</w:t>
      </w:r>
      <w:r w:rsidR="000F465E">
        <w:rPr>
          <w:rFonts w:ascii="Times New Roman" w:hAnsi="Times New Roman"/>
          <w:sz w:val="24"/>
          <w:szCs w:val="24"/>
        </w:rPr>
        <w:t>*P</w:t>
      </w:r>
      <w:r w:rsidR="000F465E" w:rsidRPr="004D7216">
        <w:rPr>
          <w:rFonts w:ascii="Times New Roman" w:hAnsi="Times New Roman"/>
          <w:sz w:val="24"/>
          <w:szCs w:val="24"/>
          <w:vertAlign w:val="subscript"/>
        </w:rPr>
        <w:t>DAM</w:t>
      </w:r>
      <w:r w:rsidR="000F465E">
        <w:rPr>
          <w:rFonts w:ascii="Times New Roman" w:hAnsi="Times New Roman"/>
          <w:sz w:val="24"/>
          <w:szCs w:val="24"/>
          <w:vertAlign w:val="subscript"/>
        </w:rPr>
        <w:t xml:space="preserve"> </w:t>
      </w:r>
      <w:r w:rsidR="000F465E">
        <w:rPr>
          <w:rFonts w:ascii="Times New Roman" w:hAnsi="Times New Roman"/>
          <w:sz w:val="24"/>
          <w:szCs w:val="24"/>
        </w:rPr>
        <w:t xml:space="preserve">- </w:t>
      </w:r>
      <w:proofErr w:type="spellStart"/>
      <w:r w:rsidR="000F465E">
        <w:rPr>
          <w:rFonts w:ascii="Times New Roman" w:hAnsi="Times New Roman"/>
          <w:sz w:val="24"/>
          <w:szCs w:val="24"/>
        </w:rPr>
        <w:t>Q</w:t>
      </w:r>
      <w:r w:rsidR="000F465E">
        <w:rPr>
          <w:rFonts w:ascii="Times New Roman" w:hAnsi="Times New Roman"/>
          <w:sz w:val="24"/>
          <w:szCs w:val="24"/>
          <w:vertAlign w:val="subscript"/>
        </w:rPr>
        <w:t>cleared</w:t>
      </w:r>
      <w:proofErr w:type="spellEnd"/>
      <w:r w:rsidR="000F465E">
        <w:rPr>
          <w:rFonts w:ascii="Times New Roman" w:hAnsi="Times New Roman"/>
          <w:sz w:val="24"/>
          <w:szCs w:val="24"/>
          <w:vertAlign w:val="subscript"/>
        </w:rPr>
        <w:t>-EOO</w:t>
      </w:r>
      <w:r w:rsidR="000F465E">
        <w:rPr>
          <w:rFonts w:ascii="Times New Roman" w:hAnsi="Times New Roman"/>
          <w:sz w:val="24"/>
          <w:szCs w:val="24"/>
        </w:rPr>
        <w:t>*P</w:t>
      </w:r>
      <w:r w:rsidR="000F465E" w:rsidRPr="004D7216">
        <w:rPr>
          <w:rFonts w:ascii="Times New Roman" w:hAnsi="Times New Roman"/>
          <w:sz w:val="24"/>
          <w:szCs w:val="24"/>
          <w:vertAlign w:val="subscript"/>
        </w:rPr>
        <w:t>DAM</w:t>
      </w:r>
      <w:r w:rsidR="000F465E">
        <w:rPr>
          <w:rFonts w:ascii="Times New Roman" w:hAnsi="Times New Roman"/>
          <w:sz w:val="24"/>
          <w:szCs w:val="24"/>
        </w:rPr>
        <w:t>)/</w:t>
      </w:r>
    </w:p>
    <w:p w:rsidR="000F465E" w:rsidRDefault="000F465E" w:rsidP="000F465E">
      <w:pPr>
        <w:rPr>
          <w:rFonts w:ascii="Times New Roman" w:hAnsi="Times New Roman"/>
          <w:sz w:val="24"/>
          <w:szCs w:val="24"/>
        </w:rPr>
      </w:pPr>
      <w:r>
        <w:rPr>
          <w:rFonts w:ascii="Times New Roman" w:hAnsi="Times New Roman"/>
          <w:sz w:val="24"/>
          <w:szCs w:val="24"/>
        </w:rPr>
        <w:tab/>
        <w:t>(∑</w:t>
      </w:r>
      <w:r w:rsidRPr="00E76B26">
        <w:rPr>
          <w:rFonts w:ascii="Times New Roman" w:hAnsi="Times New Roman"/>
          <w:sz w:val="24"/>
          <w:szCs w:val="24"/>
          <w:vertAlign w:val="subscript"/>
        </w:rPr>
        <w:t xml:space="preserve"> h=1</w:t>
      </w:r>
      <w:proofErr w:type="gramStart"/>
      <w:r w:rsidRPr="00E76B26">
        <w:rPr>
          <w:rFonts w:ascii="Times New Roman" w:hAnsi="Times New Roman"/>
          <w:sz w:val="24"/>
          <w:szCs w:val="24"/>
          <w:vertAlign w:val="subscript"/>
        </w:rPr>
        <w:t>,24</w:t>
      </w:r>
      <w:proofErr w:type="gramEnd"/>
      <w:r>
        <w:rPr>
          <w:rFonts w:ascii="Times New Roman" w:hAnsi="Times New Roman"/>
          <w:sz w:val="24"/>
          <w:szCs w:val="24"/>
          <w:vertAlign w:val="subscript"/>
        </w:rPr>
        <w:t xml:space="preserve"> </w:t>
      </w:r>
      <w:proofErr w:type="spellStart"/>
      <w:r>
        <w:rPr>
          <w:rFonts w:ascii="Times New Roman" w:hAnsi="Times New Roman"/>
          <w:sz w:val="24"/>
          <w:szCs w:val="24"/>
        </w:rPr>
        <w:t>Q</w:t>
      </w:r>
      <w:r>
        <w:rPr>
          <w:rFonts w:ascii="Times New Roman" w:hAnsi="Times New Roman"/>
          <w:sz w:val="24"/>
          <w:szCs w:val="24"/>
          <w:vertAlign w:val="subscript"/>
        </w:rPr>
        <w:t>cleared</w:t>
      </w:r>
      <w:proofErr w:type="spellEnd"/>
      <w:r>
        <w:rPr>
          <w:rFonts w:ascii="Times New Roman" w:hAnsi="Times New Roman"/>
          <w:sz w:val="24"/>
          <w:szCs w:val="24"/>
          <w:vertAlign w:val="subscript"/>
        </w:rPr>
        <w:t>-Bids</w:t>
      </w:r>
      <w:r>
        <w:rPr>
          <w:rFonts w:ascii="Times New Roman" w:hAnsi="Times New Roman"/>
          <w:sz w:val="24"/>
          <w:szCs w:val="24"/>
        </w:rPr>
        <w:t>*P</w:t>
      </w:r>
      <w:r w:rsidRPr="004D7216">
        <w:rPr>
          <w:rFonts w:ascii="Times New Roman" w:hAnsi="Times New Roman"/>
          <w:sz w:val="24"/>
          <w:szCs w:val="24"/>
          <w:vertAlign w:val="subscript"/>
        </w:rPr>
        <w:t>DAM</w:t>
      </w:r>
      <w:r>
        <w:rPr>
          <w:rFonts w:ascii="Times New Roman" w:hAnsi="Times New Roman"/>
          <w:sz w:val="24"/>
          <w:szCs w:val="24"/>
        </w:rPr>
        <w:t>)]</w:t>
      </w:r>
      <w:r w:rsidR="00AC35BA">
        <w:rPr>
          <w:rFonts w:ascii="Times New Roman" w:hAnsi="Times New Roman"/>
          <w:sz w:val="24"/>
          <w:szCs w:val="24"/>
        </w:rPr>
        <w:t>]</w:t>
      </w:r>
    </w:p>
    <w:p w:rsidR="00970DD8" w:rsidRDefault="00970DD8" w:rsidP="00970DD8">
      <w:pPr>
        <w:rPr>
          <w:rFonts w:ascii="Times New Roman" w:hAnsi="Times New Roman"/>
          <w:sz w:val="24"/>
          <w:szCs w:val="24"/>
        </w:rPr>
      </w:pPr>
      <w:proofErr w:type="gramStart"/>
      <w:r>
        <w:rPr>
          <w:rFonts w:ascii="Times New Roman" w:hAnsi="Times New Roman"/>
          <w:sz w:val="24"/>
          <w:szCs w:val="24"/>
        </w:rPr>
        <w:t>except</w:t>
      </w:r>
      <w:proofErr w:type="gramEnd"/>
      <w:r>
        <w:rPr>
          <w:rFonts w:ascii="Times New Roman" w:hAnsi="Times New Roman"/>
          <w:sz w:val="24"/>
          <w:szCs w:val="24"/>
        </w:rPr>
        <w:t xml:space="preserve"> </w:t>
      </w:r>
      <w:r w:rsidR="00121E98">
        <w:rPr>
          <w:rFonts w:ascii="Times New Roman" w:hAnsi="Times New Roman"/>
          <w:sz w:val="24"/>
          <w:szCs w:val="24"/>
        </w:rPr>
        <w:t>Ratio</w:t>
      </w:r>
      <w:r w:rsidR="005E1138">
        <w:rPr>
          <w:rFonts w:ascii="Times New Roman" w:hAnsi="Times New Roman"/>
          <w:sz w:val="24"/>
          <w:szCs w:val="24"/>
        </w:rPr>
        <w:t xml:space="preserve">1 </w:t>
      </w:r>
      <w:r>
        <w:rPr>
          <w:rFonts w:ascii="Times New Roman" w:hAnsi="Times New Roman"/>
          <w:sz w:val="24"/>
          <w:szCs w:val="24"/>
        </w:rPr>
        <w:t>= 1 when ∑</w:t>
      </w:r>
      <w:r w:rsidRPr="00E76B26">
        <w:rPr>
          <w:rFonts w:ascii="Times New Roman" w:hAnsi="Times New Roman"/>
          <w:sz w:val="24"/>
          <w:szCs w:val="24"/>
          <w:vertAlign w:val="subscript"/>
        </w:rPr>
        <w:t xml:space="preserve"> h=1,24</w:t>
      </w:r>
      <w:r>
        <w:rPr>
          <w:rFonts w:ascii="Times New Roman" w:hAnsi="Times New Roman"/>
          <w:sz w:val="24"/>
          <w:szCs w:val="24"/>
          <w:vertAlign w:val="subscript"/>
        </w:rPr>
        <w:t xml:space="preserve"> </w:t>
      </w:r>
      <w:proofErr w:type="spellStart"/>
      <w:r>
        <w:rPr>
          <w:rFonts w:ascii="Times New Roman" w:hAnsi="Times New Roman"/>
          <w:sz w:val="24"/>
          <w:szCs w:val="24"/>
        </w:rPr>
        <w:t>Q</w:t>
      </w:r>
      <w:r>
        <w:rPr>
          <w:rFonts w:ascii="Times New Roman" w:hAnsi="Times New Roman"/>
          <w:sz w:val="24"/>
          <w:szCs w:val="24"/>
          <w:vertAlign w:val="subscript"/>
        </w:rPr>
        <w:t>cleared</w:t>
      </w:r>
      <w:proofErr w:type="spellEnd"/>
      <w:r>
        <w:rPr>
          <w:rFonts w:ascii="Times New Roman" w:hAnsi="Times New Roman"/>
          <w:sz w:val="24"/>
          <w:szCs w:val="24"/>
          <w:vertAlign w:val="subscript"/>
        </w:rPr>
        <w:t>-Bids</w:t>
      </w:r>
      <w:r>
        <w:rPr>
          <w:rFonts w:ascii="Times New Roman" w:hAnsi="Times New Roman"/>
          <w:sz w:val="24"/>
          <w:szCs w:val="24"/>
        </w:rPr>
        <w:t>*P</w:t>
      </w:r>
      <w:r w:rsidRPr="004D7216">
        <w:rPr>
          <w:rFonts w:ascii="Times New Roman" w:hAnsi="Times New Roman"/>
          <w:sz w:val="24"/>
          <w:szCs w:val="24"/>
          <w:vertAlign w:val="subscript"/>
        </w:rPr>
        <w:t>DAM</w:t>
      </w:r>
      <w:r>
        <w:rPr>
          <w:rFonts w:ascii="Times New Roman" w:hAnsi="Times New Roman"/>
          <w:sz w:val="24"/>
          <w:szCs w:val="24"/>
          <w:vertAlign w:val="subscript"/>
        </w:rPr>
        <w:t xml:space="preserve"> </w:t>
      </w:r>
      <w:r>
        <w:rPr>
          <w:rFonts w:ascii="Times New Roman" w:hAnsi="Times New Roman"/>
          <w:sz w:val="24"/>
          <w:szCs w:val="24"/>
        </w:rPr>
        <w:t>= 0</w:t>
      </w:r>
    </w:p>
    <w:p w:rsidR="00684B00" w:rsidRDefault="00684B00" w:rsidP="000F465E">
      <w:pPr>
        <w:rPr>
          <w:rFonts w:ascii="Times New Roman" w:hAnsi="Times New Roman"/>
          <w:sz w:val="24"/>
          <w:szCs w:val="24"/>
        </w:rPr>
      </w:pPr>
      <w:r>
        <w:rPr>
          <w:rFonts w:ascii="Times New Roman" w:hAnsi="Times New Roman"/>
          <w:sz w:val="24"/>
          <w:szCs w:val="24"/>
        </w:rPr>
        <w:t xml:space="preserve">ERCOT may adjust the value of e1 by </w:t>
      </w:r>
      <w:r w:rsidR="00A22670">
        <w:rPr>
          <w:rFonts w:ascii="Times New Roman" w:hAnsi="Times New Roman"/>
          <w:sz w:val="24"/>
          <w:szCs w:val="24"/>
        </w:rPr>
        <w:t xml:space="preserve">changing the quantity of bids or offers to the values reported by the </w:t>
      </w:r>
      <w:r w:rsidR="005C4CA2">
        <w:rPr>
          <w:rFonts w:ascii="Times New Roman" w:hAnsi="Times New Roman"/>
          <w:sz w:val="24"/>
          <w:szCs w:val="24"/>
        </w:rPr>
        <w:t>C</w:t>
      </w:r>
      <w:r w:rsidR="00A22670">
        <w:rPr>
          <w:rFonts w:ascii="Times New Roman" w:hAnsi="Times New Roman"/>
          <w:sz w:val="24"/>
          <w:szCs w:val="24"/>
        </w:rPr>
        <w:t>ounter</w:t>
      </w:r>
      <w:r w:rsidR="005C4CA2">
        <w:rPr>
          <w:rFonts w:ascii="Times New Roman" w:hAnsi="Times New Roman"/>
          <w:sz w:val="24"/>
          <w:szCs w:val="24"/>
        </w:rPr>
        <w:t xml:space="preserve"> P</w:t>
      </w:r>
      <w:r w:rsidR="00A22670">
        <w:rPr>
          <w:rFonts w:ascii="Times New Roman" w:hAnsi="Times New Roman"/>
          <w:sz w:val="24"/>
          <w:szCs w:val="24"/>
        </w:rPr>
        <w:t xml:space="preserve">arty in </w:t>
      </w:r>
      <w:r w:rsidR="005C4CA2">
        <w:rPr>
          <w:rFonts w:ascii="Times New Roman" w:hAnsi="Times New Roman"/>
          <w:sz w:val="24"/>
          <w:szCs w:val="24"/>
        </w:rPr>
        <w:t>Condition</w:t>
      </w:r>
      <w:r w:rsidR="00A22670">
        <w:rPr>
          <w:rFonts w:ascii="Times New Roman" w:hAnsi="Times New Roman"/>
          <w:sz w:val="24"/>
          <w:szCs w:val="24"/>
        </w:rPr>
        <w:t xml:space="preserve"> 1 above </w:t>
      </w:r>
      <w:r w:rsidR="00CA15E0">
        <w:rPr>
          <w:rFonts w:ascii="Times New Roman" w:hAnsi="Times New Roman"/>
          <w:sz w:val="24"/>
          <w:szCs w:val="24"/>
        </w:rPr>
        <w:t>or based on information available to ERCOT.</w:t>
      </w:r>
    </w:p>
    <w:p w:rsidR="00E60FE6" w:rsidRDefault="00A7005B" w:rsidP="000F465E">
      <w:pPr>
        <w:rPr>
          <w:rFonts w:ascii="Times New Roman" w:hAnsi="Times New Roman"/>
          <w:sz w:val="24"/>
          <w:szCs w:val="24"/>
        </w:rPr>
      </w:pPr>
      <w:proofErr w:type="gramStart"/>
      <w:r w:rsidRPr="00BA3AA5">
        <w:rPr>
          <w:rFonts w:ascii="Times New Roman" w:hAnsi="Times New Roman"/>
          <w:b/>
          <w:sz w:val="24"/>
          <w:szCs w:val="24"/>
        </w:rPr>
        <w:t xml:space="preserve">e2 </w:t>
      </w:r>
      <w:r w:rsidR="00890067">
        <w:rPr>
          <w:rFonts w:ascii="Times New Roman" w:hAnsi="Times New Roman"/>
          <w:sz w:val="24"/>
          <w:szCs w:val="24"/>
        </w:rPr>
        <w:t xml:space="preserve"> </w:t>
      </w:r>
      <w:r w:rsidRPr="00BA3AA5">
        <w:rPr>
          <w:rFonts w:ascii="Times New Roman" w:hAnsi="Times New Roman"/>
          <w:b/>
          <w:sz w:val="24"/>
          <w:szCs w:val="24"/>
        </w:rPr>
        <w:t>=</w:t>
      </w:r>
      <w:proofErr w:type="gramEnd"/>
      <w:r w:rsidRPr="00BA3AA5">
        <w:rPr>
          <w:rFonts w:ascii="Times New Roman" w:hAnsi="Times New Roman"/>
          <w:b/>
          <w:sz w:val="24"/>
          <w:szCs w:val="24"/>
        </w:rPr>
        <w:t xml:space="preserve"> </w:t>
      </w:r>
      <w:r w:rsidR="000C043A">
        <w:rPr>
          <w:rFonts w:ascii="Times New Roman" w:hAnsi="Times New Roman"/>
          <w:b/>
          <w:sz w:val="24"/>
          <w:szCs w:val="24"/>
        </w:rPr>
        <w:t>25</w:t>
      </w:r>
      <w:r w:rsidR="000C043A" w:rsidRPr="00E60FE6">
        <w:rPr>
          <w:rFonts w:ascii="Times New Roman" w:hAnsi="Times New Roman"/>
          <w:b/>
          <w:sz w:val="24"/>
          <w:szCs w:val="24"/>
        </w:rPr>
        <w:t xml:space="preserve">th </w:t>
      </w:r>
      <w:r w:rsidR="00E60FE6" w:rsidRPr="00E60FE6">
        <w:rPr>
          <w:rFonts w:ascii="Times New Roman" w:hAnsi="Times New Roman"/>
          <w:b/>
          <w:sz w:val="24"/>
          <w:szCs w:val="24"/>
        </w:rPr>
        <w:t>percentile</w:t>
      </w:r>
      <w:r w:rsidR="00E60FE6">
        <w:rPr>
          <w:rFonts w:ascii="Times New Roman" w:hAnsi="Times New Roman"/>
          <w:sz w:val="24"/>
          <w:szCs w:val="24"/>
        </w:rPr>
        <w:t xml:space="preserve"> of </w:t>
      </w:r>
      <w:r w:rsidR="00121E98">
        <w:rPr>
          <w:rFonts w:ascii="Times New Roman" w:hAnsi="Times New Roman"/>
          <w:sz w:val="24"/>
          <w:szCs w:val="24"/>
        </w:rPr>
        <w:t>Ratio</w:t>
      </w:r>
      <w:r w:rsidR="005E1138">
        <w:rPr>
          <w:rFonts w:ascii="Times New Roman" w:hAnsi="Times New Roman"/>
          <w:sz w:val="24"/>
          <w:szCs w:val="24"/>
        </w:rPr>
        <w:t>2</w:t>
      </w:r>
      <w:r w:rsidR="00E60FE6">
        <w:rPr>
          <w:rFonts w:ascii="Times New Roman" w:hAnsi="Times New Roman"/>
          <w:sz w:val="24"/>
          <w:szCs w:val="24"/>
        </w:rPr>
        <w:t xml:space="preserve"> over the last 30 days</w:t>
      </w:r>
    </w:p>
    <w:p w:rsidR="005E1138" w:rsidRDefault="00121E98" w:rsidP="005E1138">
      <w:pPr>
        <w:rPr>
          <w:rFonts w:ascii="Times New Roman" w:hAnsi="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 xml:space="preserve"> Ratio</w:t>
      </w:r>
      <w:r w:rsidR="005E1138">
        <w:rPr>
          <w:rFonts w:ascii="Times New Roman" w:hAnsi="Times New Roman"/>
          <w:sz w:val="24"/>
          <w:szCs w:val="24"/>
        </w:rPr>
        <w:t>2 is a daily calculation as follows:</w:t>
      </w:r>
    </w:p>
    <w:p w:rsidR="00684B00" w:rsidRDefault="005E1138" w:rsidP="00684B00">
      <w:pPr>
        <w:rPr>
          <w:rFonts w:ascii="Times New Roman" w:hAnsi="Times New Roman"/>
          <w:sz w:val="24"/>
          <w:szCs w:val="24"/>
        </w:rPr>
      </w:pPr>
      <w:r w:rsidRPr="005E1138">
        <w:rPr>
          <w:rFonts w:ascii="Times New Roman" w:hAnsi="Times New Roman"/>
          <w:sz w:val="24"/>
          <w:szCs w:val="24"/>
        </w:rPr>
        <w:t xml:space="preserve">Ratio2 = </w:t>
      </w:r>
      <w:r w:rsidR="000C5B5D" w:rsidRPr="005E1138">
        <w:rPr>
          <w:rFonts w:ascii="Times New Roman" w:hAnsi="Times New Roman"/>
          <w:sz w:val="24"/>
          <w:szCs w:val="24"/>
        </w:rPr>
        <w:t>1 -</w:t>
      </w:r>
      <w:r w:rsidR="000C5B5D">
        <w:rPr>
          <w:rFonts w:ascii="Times New Roman" w:hAnsi="Times New Roman"/>
          <w:b/>
          <w:sz w:val="24"/>
          <w:szCs w:val="24"/>
        </w:rPr>
        <w:t xml:space="preserve"> </w:t>
      </w:r>
      <w:proofErr w:type="gramStart"/>
      <w:r w:rsidR="00684B00">
        <w:rPr>
          <w:rFonts w:ascii="Times New Roman" w:hAnsi="Times New Roman"/>
          <w:sz w:val="24"/>
          <w:szCs w:val="24"/>
        </w:rPr>
        <w:t>Max[</w:t>
      </w:r>
      <w:proofErr w:type="gramEnd"/>
      <w:r w:rsidR="00684B00">
        <w:rPr>
          <w:rFonts w:ascii="Times New Roman" w:hAnsi="Times New Roman"/>
          <w:sz w:val="24"/>
          <w:szCs w:val="24"/>
        </w:rPr>
        <w:t>0, (∑</w:t>
      </w:r>
      <w:r w:rsidR="00684B00" w:rsidRPr="00E76B26">
        <w:rPr>
          <w:rFonts w:ascii="Times New Roman" w:hAnsi="Times New Roman"/>
          <w:sz w:val="24"/>
          <w:szCs w:val="24"/>
          <w:vertAlign w:val="subscript"/>
        </w:rPr>
        <w:t>h=1,24</w:t>
      </w:r>
      <w:r w:rsidR="00684B00">
        <w:rPr>
          <w:rFonts w:ascii="Times New Roman" w:hAnsi="Times New Roman"/>
          <w:sz w:val="24"/>
          <w:szCs w:val="24"/>
        </w:rPr>
        <w:t xml:space="preserve"> (</w:t>
      </w:r>
      <w:proofErr w:type="spellStart"/>
      <w:r w:rsidR="00684B00">
        <w:rPr>
          <w:rFonts w:ascii="Times New Roman" w:hAnsi="Times New Roman"/>
          <w:sz w:val="24"/>
          <w:szCs w:val="24"/>
        </w:rPr>
        <w:t>Q</w:t>
      </w:r>
      <w:r w:rsidR="00684B00">
        <w:rPr>
          <w:rFonts w:ascii="Times New Roman" w:hAnsi="Times New Roman"/>
          <w:sz w:val="24"/>
          <w:szCs w:val="24"/>
          <w:vertAlign w:val="subscript"/>
        </w:rPr>
        <w:t>cleared</w:t>
      </w:r>
      <w:proofErr w:type="spellEnd"/>
      <w:r w:rsidR="00684B00">
        <w:rPr>
          <w:rFonts w:ascii="Times New Roman" w:hAnsi="Times New Roman"/>
          <w:sz w:val="24"/>
          <w:szCs w:val="24"/>
          <w:vertAlign w:val="subscript"/>
        </w:rPr>
        <w:t>-EOO</w:t>
      </w:r>
      <w:r w:rsidR="00684B00">
        <w:rPr>
          <w:rFonts w:ascii="Times New Roman" w:hAnsi="Times New Roman"/>
          <w:sz w:val="24"/>
          <w:szCs w:val="24"/>
        </w:rPr>
        <w:t xml:space="preserve"> + </w:t>
      </w:r>
      <w:proofErr w:type="spellStart"/>
      <w:r w:rsidR="00684B00">
        <w:rPr>
          <w:rFonts w:ascii="Times New Roman" w:hAnsi="Times New Roman"/>
          <w:sz w:val="24"/>
          <w:szCs w:val="24"/>
        </w:rPr>
        <w:t>Q</w:t>
      </w:r>
      <w:r w:rsidR="00684B00">
        <w:rPr>
          <w:rFonts w:ascii="Times New Roman" w:hAnsi="Times New Roman"/>
          <w:sz w:val="24"/>
          <w:szCs w:val="24"/>
          <w:vertAlign w:val="subscript"/>
        </w:rPr>
        <w:t>cleared</w:t>
      </w:r>
      <w:proofErr w:type="spellEnd"/>
      <w:r w:rsidR="00684B00">
        <w:rPr>
          <w:rFonts w:ascii="Times New Roman" w:hAnsi="Times New Roman"/>
          <w:sz w:val="24"/>
          <w:szCs w:val="24"/>
          <w:vertAlign w:val="subscript"/>
        </w:rPr>
        <w:t xml:space="preserve">-TPO </w:t>
      </w:r>
      <w:r w:rsidR="00684B00">
        <w:rPr>
          <w:rFonts w:ascii="Times New Roman" w:hAnsi="Times New Roman"/>
          <w:sz w:val="24"/>
          <w:szCs w:val="24"/>
        </w:rPr>
        <w:t xml:space="preserve">- </w:t>
      </w:r>
      <w:proofErr w:type="spellStart"/>
      <w:r w:rsidR="00684B00">
        <w:rPr>
          <w:rFonts w:ascii="Times New Roman" w:hAnsi="Times New Roman"/>
          <w:sz w:val="24"/>
          <w:szCs w:val="24"/>
        </w:rPr>
        <w:t>Q</w:t>
      </w:r>
      <w:r w:rsidR="00684B00">
        <w:rPr>
          <w:rFonts w:ascii="Times New Roman" w:hAnsi="Times New Roman"/>
          <w:sz w:val="24"/>
          <w:szCs w:val="24"/>
          <w:vertAlign w:val="subscript"/>
        </w:rPr>
        <w:t>cleared</w:t>
      </w:r>
      <w:proofErr w:type="spellEnd"/>
      <w:r w:rsidR="00684B00">
        <w:rPr>
          <w:rFonts w:ascii="Times New Roman" w:hAnsi="Times New Roman"/>
          <w:sz w:val="24"/>
          <w:szCs w:val="24"/>
          <w:vertAlign w:val="subscript"/>
        </w:rPr>
        <w:t>-Bids</w:t>
      </w:r>
      <w:r w:rsidR="00684B00">
        <w:rPr>
          <w:rFonts w:ascii="Times New Roman" w:hAnsi="Times New Roman"/>
          <w:sz w:val="24"/>
          <w:szCs w:val="24"/>
        </w:rPr>
        <w:t>)/</w:t>
      </w:r>
    </w:p>
    <w:p w:rsidR="00A7005B" w:rsidRDefault="00684B00" w:rsidP="00684B00">
      <w:pPr>
        <w:rPr>
          <w:rFonts w:ascii="Times New Roman" w:hAnsi="Times New Roman"/>
          <w:sz w:val="24"/>
          <w:szCs w:val="24"/>
        </w:rPr>
      </w:pPr>
      <w:r>
        <w:rPr>
          <w:rFonts w:ascii="Times New Roman" w:hAnsi="Times New Roman"/>
          <w:sz w:val="24"/>
          <w:szCs w:val="24"/>
        </w:rPr>
        <w:tab/>
        <w:t>(∑</w:t>
      </w:r>
      <w:r w:rsidRPr="00E76B26">
        <w:rPr>
          <w:rFonts w:ascii="Times New Roman" w:hAnsi="Times New Roman"/>
          <w:sz w:val="24"/>
          <w:szCs w:val="24"/>
          <w:vertAlign w:val="subscript"/>
        </w:rPr>
        <w:t xml:space="preserve"> h=1</w:t>
      </w:r>
      <w:proofErr w:type="gramStart"/>
      <w:r w:rsidRPr="00E76B26">
        <w:rPr>
          <w:rFonts w:ascii="Times New Roman" w:hAnsi="Times New Roman"/>
          <w:sz w:val="24"/>
          <w:szCs w:val="24"/>
          <w:vertAlign w:val="subscript"/>
        </w:rPr>
        <w:t>,24</w:t>
      </w:r>
      <w:proofErr w:type="gramEnd"/>
      <w:r>
        <w:rPr>
          <w:rFonts w:ascii="Times New Roman" w:hAnsi="Times New Roman"/>
          <w:sz w:val="24"/>
          <w:szCs w:val="24"/>
          <w:vertAlign w:val="subscript"/>
        </w:rPr>
        <w:t xml:space="preserve"> </w:t>
      </w:r>
      <w:r>
        <w:rPr>
          <w:rFonts w:ascii="Times New Roman" w:hAnsi="Times New Roman"/>
          <w:sz w:val="24"/>
          <w:szCs w:val="24"/>
        </w:rPr>
        <w:t>(</w:t>
      </w:r>
      <w:proofErr w:type="spellStart"/>
      <w:r>
        <w:rPr>
          <w:rFonts w:ascii="Times New Roman" w:hAnsi="Times New Roman"/>
          <w:sz w:val="24"/>
          <w:szCs w:val="24"/>
        </w:rPr>
        <w:t>Q</w:t>
      </w:r>
      <w:r>
        <w:rPr>
          <w:rFonts w:ascii="Times New Roman" w:hAnsi="Times New Roman"/>
          <w:sz w:val="24"/>
          <w:szCs w:val="24"/>
          <w:vertAlign w:val="subscript"/>
        </w:rPr>
        <w:t>cleared</w:t>
      </w:r>
      <w:proofErr w:type="spellEnd"/>
      <w:r>
        <w:rPr>
          <w:rFonts w:ascii="Times New Roman" w:hAnsi="Times New Roman"/>
          <w:sz w:val="24"/>
          <w:szCs w:val="24"/>
          <w:vertAlign w:val="subscript"/>
        </w:rPr>
        <w:t>-EOO</w:t>
      </w:r>
      <w:r>
        <w:rPr>
          <w:rFonts w:ascii="Times New Roman" w:hAnsi="Times New Roman"/>
          <w:sz w:val="24"/>
          <w:szCs w:val="24"/>
        </w:rPr>
        <w:t xml:space="preserve"> + </w:t>
      </w:r>
      <w:proofErr w:type="spellStart"/>
      <w:r>
        <w:rPr>
          <w:rFonts w:ascii="Times New Roman" w:hAnsi="Times New Roman"/>
          <w:sz w:val="24"/>
          <w:szCs w:val="24"/>
        </w:rPr>
        <w:t>Q</w:t>
      </w:r>
      <w:r>
        <w:rPr>
          <w:rFonts w:ascii="Times New Roman" w:hAnsi="Times New Roman"/>
          <w:sz w:val="24"/>
          <w:szCs w:val="24"/>
          <w:vertAlign w:val="subscript"/>
        </w:rPr>
        <w:t>cleared</w:t>
      </w:r>
      <w:proofErr w:type="spellEnd"/>
      <w:r>
        <w:rPr>
          <w:rFonts w:ascii="Times New Roman" w:hAnsi="Times New Roman"/>
          <w:sz w:val="24"/>
          <w:szCs w:val="24"/>
          <w:vertAlign w:val="subscript"/>
        </w:rPr>
        <w:t>-TPO</w:t>
      </w:r>
      <w:r>
        <w:rPr>
          <w:rFonts w:ascii="Times New Roman" w:hAnsi="Times New Roman"/>
          <w:sz w:val="24"/>
          <w:szCs w:val="24"/>
        </w:rPr>
        <w:t>))]</w:t>
      </w:r>
    </w:p>
    <w:p w:rsidR="00A52651" w:rsidRDefault="00A52651" w:rsidP="00A52651">
      <w:pPr>
        <w:rPr>
          <w:rFonts w:ascii="Times New Roman" w:hAnsi="Times New Roman"/>
          <w:sz w:val="24"/>
          <w:szCs w:val="24"/>
        </w:rPr>
      </w:pPr>
      <w:proofErr w:type="gramStart"/>
      <w:r>
        <w:rPr>
          <w:rFonts w:ascii="Times New Roman" w:hAnsi="Times New Roman"/>
          <w:sz w:val="24"/>
          <w:szCs w:val="24"/>
        </w:rPr>
        <w:t>except</w:t>
      </w:r>
      <w:proofErr w:type="gramEnd"/>
      <w:r>
        <w:rPr>
          <w:rFonts w:ascii="Times New Roman" w:hAnsi="Times New Roman"/>
          <w:sz w:val="24"/>
          <w:szCs w:val="24"/>
        </w:rPr>
        <w:t xml:space="preserve"> </w:t>
      </w:r>
      <w:r w:rsidR="005E1138">
        <w:rPr>
          <w:rFonts w:ascii="Times New Roman" w:hAnsi="Times New Roman"/>
          <w:sz w:val="24"/>
          <w:szCs w:val="24"/>
        </w:rPr>
        <w:t xml:space="preserve">Ratio2 </w:t>
      </w:r>
      <w:r>
        <w:rPr>
          <w:rFonts w:ascii="Times New Roman" w:hAnsi="Times New Roman"/>
          <w:sz w:val="24"/>
          <w:szCs w:val="24"/>
        </w:rPr>
        <w:t>= 0 when ∑</w:t>
      </w:r>
      <w:r w:rsidRPr="00E76B26">
        <w:rPr>
          <w:rFonts w:ascii="Times New Roman" w:hAnsi="Times New Roman"/>
          <w:sz w:val="24"/>
          <w:szCs w:val="24"/>
          <w:vertAlign w:val="subscript"/>
        </w:rPr>
        <w:t xml:space="preserve"> h=1,24</w:t>
      </w:r>
      <w:r>
        <w:rPr>
          <w:rFonts w:ascii="Times New Roman" w:hAnsi="Times New Roman"/>
          <w:sz w:val="24"/>
          <w:szCs w:val="24"/>
          <w:vertAlign w:val="subscript"/>
        </w:rPr>
        <w:t xml:space="preserve"> </w:t>
      </w:r>
      <w:r>
        <w:rPr>
          <w:rFonts w:ascii="Times New Roman" w:hAnsi="Times New Roman"/>
          <w:sz w:val="24"/>
          <w:szCs w:val="24"/>
        </w:rPr>
        <w:t>(</w:t>
      </w:r>
      <w:proofErr w:type="spellStart"/>
      <w:r>
        <w:rPr>
          <w:rFonts w:ascii="Times New Roman" w:hAnsi="Times New Roman"/>
          <w:sz w:val="24"/>
          <w:szCs w:val="24"/>
        </w:rPr>
        <w:t>Q</w:t>
      </w:r>
      <w:r>
        <w:rPr>
          <w:rFonts w:ascii="Times New Roman" w:hAnsi="Times New Roman"/>
          <w:sz w:val="24"/>
          <w:szCs w:val="24"/>
          <w:vertAlign w:val="subscript"/>
        </w:rPr>
        <w:t>cleared</w:t>
      </w:r>
      <w:proofErr w:type="spellEnd"/>
      <w:r>
        <w:rPr>
          <w:rFonts w:ascii="Times New Roman" w:hAnsi="Times New Roman"/>
          <w:sz w:val="24"/>
          <w:szCs w:val="24"/>
          <w:vertAlign w:val="subscript"/>
        </w:rPr>
        <w:t>-EOO</w:t>
      </w:r>
      <w:r>
        <w:rPr>
          <w:rFonts w:ascii="Times New Roman" w:hAnsi="Times New Roman"/>
          <w:sz w:val="24"/>
          <w:szCs w:val="24"/>
        </w:rPr>
        <w:t xml:space="preserve"> + </w:t>
      </w:r>
      <w:proofErr w:type="spellStart"/>
      <w:r>
        <w:rPr>
          <w:rFonts w:ascii="Times New Roman" w:hAnsi="Times New Roman"/>
          <w:sz w:val="24"/>
          <w:szCs w:val="24"/>
        </w:rPr>
        <w:t>Q</w:t>
      </w:r>
      <w:r>
        <w:rPr>
          <w:rFonts w:ascii="Times New Roman" w:hAnsi="Times New Roman"/>
          <w:sz w:val="24"/>
          <w:szCs w:val="24"/>
          <w:vertAlign w:val="subscript"/>
        </w:rPr>
        <w:t>cleared</w:t>
      </w:r>
      <w:proofErr w:type="spellEnd"/>
      <w:r>
        <w:rPr>
          <w:rFonts w:ascii="Times New Roman" w:hAnsi="Times New Roman"/>
          <w:sz w:val="24"/>
          <w:szCs w:val="24"/>
          <w:vertAlign w:val="subscript"/>
        </w:rPr>
        <w:t>-TPO</w:t>
      </w:r>
      <w:r w:rsidR="00DC2E8D">
        <w:rPr>
          <w:rFonts w:ascii="Times New Roman" w:hAnsi="Times New Roman"/>
          <w:sz w:val="24"/>
          <w:szCs w:val="24"/>
        </w:rPr>
        <w:t>)</w:t>
      </w:r>
      <w:r>
        <w:rPr>
          <w:rFonts w:ascii="Times New Roman" w:hAnsi="Times New Roman"/>
          <w:sz w:val="24"/>
          <w:szCs w:val="24"/>
          <w:vertAlign w:val="subscript"/>
        </w:rPr>
        <w:t xml:space="preserve"> </w:t>
      </w:r>
      <w:r>
        <w:rPr>
          <w:rFonts w:ascii="Times New Roman" w:hAnsi="Times New Roman"/>
          <w:sz w:val="24"/>
          <w:szCs w:val="24"/>
        </w:rPr>
        <w:t>= 0</w:t>
      </w:r>
    </w:p>
    <w:p w:rsidR="00CA15E0" w:rsidRPr="00BA3AA5" w:rsidRDefault="00CA15E0" w:rsidP="00684B00">
      <w:pPr>
        <w:rPr>
          <w:rFonts w:ascii="Times New Roman" w:hAnsi="Times New Roman"/>
          <w:b/>
          <w:sz w:val="24"/>
          <w:szCs w:val="24"/>
        </w:rPr>
      </w:pPr>
      <w:r>
        <w:rPr>
          <w:rFonts w:ascii="Times New Roman" w:hAnsi="Times New Roman"/>
          <w:sz w:val="24"/>
          <w:szCs w:val="24"/>
        </w:rPr>
        <w:t xml:space="preserve">ERCOT may adjust the value of e2 by </w:t>
      </w:r>
      <w:r w:rsidR="000709E8">
        <w:rPr>
          <w:rFonts w:ascii="Times New Roman" w:hAnsi="Times New Roman"/>
          <w:sz w:val="24"/>
          <w:szCs w:val="24"/>
        </w:rPr>
        <w:t xml:space="preserve">changing the quantity of bids or offers to the values reported by the </w:t>
      </w:r>
      <w:r w:rsidR="005C4CA2">
        <w:rPr>
          <w:rFonts w:ascii="Times New Roman" w:hAnsi="Times New Roman"/>
          <w:sz w:val="24"/>
          <w:szCs w:val="24"/>
        </w:rPr>
        <w:t>C</w:t>
      </w:r>
      <w:r w:rsidR="000709E8">
        <w:rPr>
          <w:rFonts w:ascii="Times New Roman" w:hAnsi="Times New Roman"/>
          <w:sz w:val="24"/>
          <w:szCs w:val="24"/>
        </w:rPr>
        <w:t>ounter</w:t>
      </w:r>
      <w:r w:rsidR="005C4CA2">
        <w:rPr>
          <w:rFonts w:ascii="Times New Roman" w:hAnsi="Times New Roman"/>
          <w:sz w:val="24"/>
          <w:szCs w:val="24"/>
        </w:rPr>
        <w:t xml:space="preserve"> P</w:t>
      </w:r>
      <w:r w:rsidR="000709E8">
        <w:rPr>
          <w:rFonts w:ascii="Times New Roman" w:hAnsi="Times New Roman"/>
          <w:sz w:val="24"/>
          <w:szCs w:val="24"/>
        </w:rPr>
        <w:t xml:space="preserve">arty in </w:t>
      </w:r>
      <w:r w:rsidR="005C4CA2">
        <w:rPr>
          <w:rFonts w:ascii="Times New Roman" w:hAnsi="Times New Roman"/>
          <w:sz w:val="24"/>
          <w:szCs w:val="24"/>
        </w:rPr>
        <w:t>Condition</w:t>
      </w:r>
      <w:r w:rsidR="000709E8">
        <w:rPr>
          <w:rFonts w:ascii="Times New Roman" w:hAnsi="Times New Roman"/>
          <w:sz w:val="24"/>
          <w:szCs w:val="24"/>
        </w:rPr>
        <w:t xml:space="preserve"> 1 above or</w:t>
      </w:r>
      <w:r>
        <w:rPr>
          <w:rFonts w:ascii="Times New Roman" w:hAnsi="Times New Roman"/>
          <w:sz w:val="24"/>
          <w:szCs w:val="24"/>
        </w:rPr>
        <w:t xml:space="preserve"> based on information available to ERCOT.</w:t>
      </w:r>
    </w:p>
    <w:p w:rsidR="00A7005B" w:rsidRPr="00BA3AA5" w:rsidRDefault="00A7005B" w:rsidP="00A7005B">
      <w:pPr>
        <w:rPr>
          <w:rFonts w:ascii="Times New Roman" w:hAnsi="Times New Roman"/>
          <w:b/>
          <w:sz w:val="24"/>
          <w:szCs w:val="24"/>
        </w:rPr>
      </w:pPr>
      <w:r w:rsidRPr="00BA3AA5">
        <w:rPr>
          <w:rFonts w:ascii="Times New Roman" w:hAnsi="Times New Roman"/>
          <w:b/>
          <w:sz w:val="24"/>
          <w:szCs w:val="24"/>
        </w:rPr>
        <w:t>e3 = 1</w:t>
      </w:r>
    </w:p>
    <w:p w:rsidR="00890067" w:rsidRDefault="00890067" w:rsidP="00890067">
      <w:pPr>
        <w:rPr>
          <w:rFonts w:ascii="Times New Roman" w:hAnsi="Times New Roman"/>
          <w:b/>
          <w:sz w:val="24"/>
          <w:szCs w:val="24"/>
        </w:rPr>
      </w:pPr>
      <w:r>
        <w:rPr>
          <w:rFonts w:ascii="Times New Roman" w:hAnsi="Times New Roman"/>
          <w:b/>
          <w:sz w:val="24"/>
          <w:szCs w:val="24"/>
        </w:rPr>
        <w:t xml:space="preserve">d = </w:t>
      </w:r>
      <w:r w:rsidR="00C40A1C">
        <w:rPr>
          <w:rFonts w:ascii="Times New Roman" w:hAnsi="Times New Roman"/>
          <w:b/>
          <w:sz w:val="24"/>
          <w:szCs w:val="24"/>
        </w:rPr>
        <w:t>85</w:t>
      </w:r>
      <w:r>
        <w:rPr>
          <w:rFonts w:ascii="Times New Roman" w:hAnsi="Times New Roman"/>
          <w:b/>
          <w:sz w:val="24"/>
          <w:szCs w:val="24"/>
        </w:rPr>
        <w:t xml:space="preserve">, a = 50, b = </w:t>
      </w:r>
      <w:r w:rsidR="00604FC2">
        <w:rPr>
          <w:rFonts w:ascii="Times New Roman" w:hAnsi="Times New Roman"/>
          <w:b/>
          <w:sz w:val="24"/>
          <w:szCs w:val="24"/>
        </w:rPr>
        <w:t>45</w:t>
      </w:r>
      <w:r>
        <w:rPr>
          <w:rFonts w:ascii="Times New Roman" w:hAnsi="Times New Roman"/>
          <w:b/>
          <w:sz w:val="24"/>
          <w:szCs w:val="24"/>
        </w:rPr>
        <w:t xml:space="preserve">, y = </w:t>
      </w:r>
      <w:r w:rsidR="007D1233">
        <w:rPr>
          <w:rFonts w:ascii="Times New Roman" w:hAnsi="Times New Roman"/>
          <w:b/>
          <w:sz w:val="24"/>
          <w:szCs w:val="24"/>
        </w:rPr>
        <w:t>45</w:t>
      </w:r>
      <w:r>
        <w:rPr>
          <w:rFonts w:ascii="Times New Roman" w:hAnsi="Times New Roman"/>
          <w:b/>
          <w:sz w:val="24"/>
          <w:szCs w:val="24"/>
        </w:rPr>
        <w:t xml:space="preserve">, z = </w:t>
      </w:r>
      <w:r w:rsidR="007D1233">
        <w:rPr>
          <w:rFonts w:ascii="Times New Roman" w:hAnsi="Times New Roman"/>
          <w:b/>
          <w:sz w:val="24"/>
          <w:szCs w:val="24"/>
        </w:rPr>
        <w:t>50</w:t>
      </w:r>
      <w:r>
        <w:rPr>
          <w:rFonts w:ascii="Times New Roman" w:hAnsi="Times New Roman"/>
          <w:b/>
          <w:sz w:val="24"/>
          <w:szCs w:val="24"/>
        </w:rPr>
        <w:t xml:space="preserve">, u = </w:t>
      </w:r>
      <w:ins w:id="15" w:author="Registered User" w:date="2010-10-27T10:33:00Z">
        <w:r w:rsidR="00A413D8">
          <w:rPr>
            <w:rFonts w:ascii="Times New Roman" w:hAnsi="Times New Roman"/>
            <w:b/>
            <w:sz w:val="24"/>
            <w:szCs w:val="24"/>
          </w:rPr>
          <w:t>90</w:t>
        </w:r>
      </w:ins>
      <w:del w:id="16" w:author="Registered User" w:date="2010-10-27T10:34:00Z">
        <w:r w:rsidDel="00A413D8">
          <w:rPr>
            <w:rFonts w:ascii="Times New Roman" w:hAnsi="Times New Roman"/>
            <w:b/>
            <w:sz w:val="24"/>
            <w:szCs w:val="24"/>
          </w:rPr>
          <w:delText>95</w:delText>
        </w:r>
      </w:del>
      <w:r>
        <w:rPr>
          <w:rFonts w:ascii="Times New Roman" w:hAnsi="Times New Roman"/>
          <w:b/>
          <w:sz w:val="24"/>
          <w:szCs w:val="24"/>
        </w:rPr>
        <w:t xml:space="preserve">, t = </w:t>
      </w:r>
      <w:r w:rsidR="00C40A1C">
        <w:rPr>
          <w:rFonts w:ascii="Times New Roman" w:hAnsi="Times New Roman"/>
          <w:b/>
          <w:sz w:val="24"/>
          <w:szCs w:val="24"/>
        </w:rPr>
        <w:t>50</w:t>
      </w:r>
    </w:p>
    <w:p w:rsidR="00F24D72" w:rsidRDefault="00F24D72" w:rsidP="00F24D72">
      <w:pPr>
        <w:rPr>
          <w:rFonts w:ascii="Times New Roman" w:hAnsi="Times New Roman"/>
          <w:b/>
          <w:sz w:val="24"/>
          <w:szCs w:val="24"/>
          <w:u w:val="single"/>
        </w:rPr>
      </w:pPr>
    </w:p>
    <w:p w:rsidR="00F24D72" w:rsidRPr="00F24D72" w:rsidRDefault="00F24D72" w:rsidP="00F24D72">
      <w:pPr>
        <w:rPr>
          <w:rFonts w:ascii="Times New Roman" w:hAnsi="Times New Roman"/>
          <w:b/>
          <w:sz w:val="24"/>
          <w:szCs w:val="24"/>
        </w:rPr>
      </w:pPr>
      <w:r w:rsidRPr="00F24D72">
        <w:rPr>
          <w:rFonts w:ascii="Times New Roman" w:hAnsi="Times New Roman"/>
          <w:b/>
          <w:sz w:val="24"/>
          <w:szCs w:val="24"/>
        </w:rPr>
        <w:lastRenderedPageBreak/>
        <w:t>FOR NEW COUNTER-PARTY THAT STARTS AFTER NODAL GO-LIVE</w:t>
      </w:r>
    </w:p>
    <w:p w:rsidR="00F24D72" w:rsidRPr="00096B16" w:rsidRDefault="00F24D72" w:rsidP="00F24D72">
      <w:pPr>
        <w:rPr>
          <w:rFonts w:ascii="Times New Roman" w:hAnsi="Times New Roman"/>
          <w:b/>
          <w:sz w:val="24"/>
          <w:szCs w:val="24"/>
          <w:u w:val="single"/>
        </w:rPr>
      </w:pPr>
      <w:r w:rsidRPr="00096B16">
        <w:rPr>
          <w:rFonts w:ascii="Times New Roman" w:hAnsi="Times New Roman"/>
          <w:b/>
          <w:sz w:val="24"/>
          <w:szCs w:val="24"/>
          <w:u w:val="single"/>
        </w:rPr>
        <w:t xml:space="preserve">For First </w:t>
      </w:r>
      <w:r>
        <w:rPr>
          <w:rFonts w:ascii="Times New Roman" w:hAnsi="Times New Roman"/>
          <w:b/>
          <w:sz w:val="24"/>
          <w:szCs w:val="24"/>
          <w:u w:val="single"/>
        </w:rPr>
        <w:t>14</w:t>
      </w:r>
      <w:r w:rsidRPr="00096B16">
        <w:rPr>
          <w:rFonts w:ascii="Times New Roman" w:hAnsi="Times New Roman"/>
          <w:b/>
          <w:sz w:val="24"/>
          <w:szCs w:val="24"/>
          <w:u w:val="single"/>
        </w:rPr>
        <w:t xml:space="preserve"> </w:t>
      </w:r>
      <w:r>
        <w:rPr>
          <w:rFonts w:ascii="Times New Roman" w:hAnsi="Times New Roman"/>
          <w:b/>
          <w:sz w:val="24"/>
          <w:szCs w:val="24"/>
          <w:u w:val="single"/>
        </w:rPr>
        <w:t xml:space="preserve">DAMs after the Counter-Party becomes Active </w:t>
      </w:r>
    </w:p>
    <w:p w:rsidR="00F24D72" w:rsidRDefault="00F24D72" w:rsidP="00F24D72">
      <w:pPr>
        <w:rPr>
          <w:rFonts w:ascii="Times New Roman" w:hAnsi="Times New Roman"/>
          <w:b/>
          <w:sz w:val="24"/>
          <w:szCs w:val="24"/>
        </w:rPr>
      </w:pPr>
      <w:r>
        <w:rPr>
          <w:rFonts w:ascii="Times New Roman" w:hAnsi="Times New Roman"/>
          <w:b/>
          <w:sz w:val="24"/>
          <w:szCs w:val="24"/>
        </w:rPr>
        <w:t xml:space="preserve">e1 = 1, </w:t>
      </w:r>
      <w:r w:rsidR="00C40A1C">
        <w:rPr>
          <w:rFonts w:ascii="Times New Roman" w:hAnsi="Times New Roman"/>
          <w:b/>
          <w:sz w:val="24"/>
          <w:szCs w:val="24"/>
        </w:rPr>
        <w:t>e2 = 0, e3 = 1</w:t>
      </w:r>
      <w:r>
        <w:rPr>
          <w:rFonts w:ascii="Times New Roman" w:hAnsi="Times New Roman"/>
          <w:b/>
          <w:sz w:val="24"/>
          <w:szCs w:val="24"/>
        </w:rPr>
        <w:t xml:space="preserve"> </w:t>
      </w:r>
      <w:r w:rsidRPr="001B7ACB">
        <w:rPr>
          <w:rFonts w:ascii="Times New Roman" w:hAnsi="Times New Roman"/>
          <w:sz w:val="24"/>
          <w:szCs w:val="24"/>
        </w:rPr>
        <w:t xml:space="preserve">(all percentiles </w:t>
      </w:r>
      <w:r w:rsidR="00C40A1C">
        <w:rPr>
          <w:rFonts w:ascii="Times New Roman" w:hAnsi="Times New Roman"/>
          <w:sz w:val="24"/>
          <w:szCs w:val="24"/>
        </w:rPr>
        <w:t>are the same as those in effect for the entire market)</w:t>
      </w:r>
    </w:p>
    <w:p w:rsidR="00F24D72" w:rsidRPr="00096B16" w:rsidRDefault="00F24D72" w:rsidP="00F24D72">
      <w:pPr>
        <w:rPr>
          <w:rFonts w:ascii="Times New Roman" w:hAnsi="Times New Roman"/>
          <w:b/>
          <w:sz w:val="24"/>
          <w:szCs w:val="24"/>
          <w:u w:val="single"/>
        </w:rPr>
      </w:pPr>
      <w:r w:rsidRPr="00096B16">
        <w:rPr>
          <w:rFonts w:ascii="Times New Roman" w:hAnsi="Times New Roman"/>
          <w:b/>
          <w:sz w:val="24"/>
          <w:szCs w:val="24"/>
          <w:u w:val="single"/>
        </w:rPr>
        <w:t xml:space="preserve">For Next 46 </w:t>
      </w:r>
      <w:r>
        <w:rPr>
          <w:rFonts w:ascii="Times New Roman" w:hAnsi="Times New Roman"/>
          <w:b/>
          <w:sz w:val="24"/>
          <w:szCs w:val="24"/>
          <w:u w:val="single"/>
        </w:rPr>
        <w:t>DAMs after the Counter-Party becomes Active</w:t>
      </w:r>
    </w:p>
    <w:p w:rsidR="00F24D72" w:rsidRDefault="00F24D72" w:rsidP="00F24D72">
      <w:pPr>
        <w:rPr>
          <w:rFonts w:ascii="Times New Roman" w:hAnsi="Times New Roman"/>
          <w:sz w:val="24"/>
          <w:szCs w:val="24"/>
        </w:rPr>
      </w:pPr>
      <w:r w:rsidRPr="00BA3AA5">
        <w:rPr>
          <w:rFonts w:ascii="Times New Roman" w:hAnsi="Times New Roman"/>
          <w:b/>
          <w:sz w:val="24"/>
          <w:szCs w:val="24"/>
        </w:rPr>
        <w:t xml:space="preserve">e1 </w:t>
      </w:r>
      <w:proofErr w:type="gramStart"/>
      <w:r>
        <w:rPr>
          <w:rFonts w:ascii="Times New Roman" w:hAnsi="Times New Roman"/>
          <w:sz w:val="24"/>
          <w:szCs w:val="24"/>
        </w:rPr>
        <w:t>=</w:t>
      </w:r>
      <w:r>
        <w:rPr>
          <w:rFonts w:ascii="Times New Roman" w:hAnsi="Times New Roman"/>
          <w:b/>
          <w:sz w:val="24"/>
          <w:szCs w:val="24"/>
        </w:rPr>
        <w:t xml:space="preserve">  </w:t>
      </w:r>
      <w:r w:rsidRPr="00AA7C35">
        <w:rPr>
          <w:rFonts w:ascii="Times New Roman" w:hAnsi="Times New Roman"/>
          <w:b/>
          <w:sz w:val="24"/>
          <w:szCs w:val="24"/>
        </w:rPr>
        <w:t>95th</w:t>
      </w:r>
      <w:proofErr w:type="gramEnd"/>
      <w:r w:rsidRPr="00AA7C35">
        <w:rPr>
          <w:rFonts w:ascii="Times New Roman" w:hAnsi="Times New Roman"/>
          <w:b/>
          <w:sz w:val="24"/>
          <w:szCs w:val="24"/>
        </w:rPr>
        <w:t xml:space="preserve"> percentile</w:t>
      </w:r>
      <w:r>
        <w:rPr>
          <w:rFonts w:ascii="Times New Roman" w:hAnsi="Times New Roman"/>
          <w:sz w:val="24"/>
          <w:szCs w:val="24"/>
        </w:rPr>
        <w:t xml:space="preserve"> of </w:t>
      </w:r>
      <w:r w:rsidR="00121E98">
        <w:rPr>
          <w:rFonts w:ascii="Times New Roman" w:hAnsi="Times New Roman"/>
          <w:sz w:val="24"/>
          <w:szCs w:val="24"/>
        </w:rPr>
        <w:t>Ratio</w:t>
      </w:r>
      <w:r w:rsidR="005C4CA2">
        <w:rPr>
          <w:rFonts w:ascii="Times New Roman" w:hAnsi="Times New Roman"/>
          <w:sz w:val="24"/>
          <w:szCs w:val="24"/>
        </w:rPr>
        <w:t>0</w:t>
      </w:r>
      <w:r>
        <w:rPr>
          <w:rFonts w:ascii="Times New Roman" w:hAnsi="Times New Roman"/>
          <w:sz w:val="24"/>
          <w:szCs w:val="24"/>
        </w:rPr>
        <w:t xml:space="preserve"> over the last 30 days or since first DAM</w:t>
      </w:r>
    </w:p>
    <w:p w:rsidR="005C4CA2" w:rsidRDefault="00121E98" w:rsidP="005C4CA2">
      <w:pPr>
        <w:rPr>
          <w:rFonts w:ascii="Times New Roman" w:hAnsi="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 xml:space="preserve"> Ratio</w:t>
      </w:r>
      <w:r w:rsidR="005C4CA2">
        <w:rPr>
          <w:rFonts w:ascii="Times New Roman" w:hAnsi="Times New Roman"/>
          <w:sz w:val="24"/>
          <w:szCs w:val="24"/>
        </w:rPr>
        <w:t>0 is a daily calculation as follows:</w:t>
      </w:r>
    </w:p>
    <w:p w:rsidR="00F24D72" w:rsidRDefault="00121E98" w:rsidP="005C4CA2">
      <w:pPr>
        <w:rPr>
          <w:rFonts w:ascii="Times New Roman" w:hAnsi="Times New Roman"/>
          <w:sz w:val="24"/>
          <w:szCs w:val="24"/>
        </w:rPr>
      </w:pPr>
      <w:r>
        <w:rPr>
          <w:rFonts w:ascii="Times New Roman" w:hAnsi="Times New Roman"/>
          <w:sz w:val="24"/>
          <w:szCs w:val="24"/>
        </w:rPr>
        <w:t>Ratio</w:t>
      </w:r>
      <w:r w:rsidR="005C4CA2">
        <w:rPr>
          <w:rFonts w:ascii="Times New Roman" w:hAnsi="Times New Roman"/>
          <w:sz w:val="24"/>
          <w:szCs w:val="24"/>
        </w:rPr>
        <w:t xml:space="preserve">0 = </w:t>
      </w:r>
      <w:proofErr w:type="gramStart"/>
      <w:r w:rsidR="00F24D72">
        <w:rPr>
          <w:rFonts w:ascii="Times New Roman" w:hAnsi="Times New Roman"/>
          <w:sz w:val="24"/>
          <w:szCs w:val="24"/>
        </w:rPr>
        <w:t>Min[</w:t>
      </w:r>
      <w:proofErr w:type="gramEnd"/>
      <w:r w:rsidR="00F24D72">
        <w:rPr>
          <w:rFonts w:ascii="Times New Roman" w:hAnsi="Times New Roman"/>
          <w:sz w:val="24"/>
          <w:szCs w:val="24"/>
        </w:rPr>
        <w:t>1, Max{0.2, (∑</w:t>
      </w:r>
      <w:r w:rsidR="00F24D72" w:rsidRPr="00E76B26">
        <w:rPr>
          <w:rFonts w:ascii="Times New Roman" w:hAnsi="Times New Roman"/>
          <w:sz w:val="24"/>
          <w:szCs w:val="24"/>
          <w:vertAlign w:val="subscript"/>
        </w:rPr>
        <w:t>h=1,24</w:t>
      </w:r>
      <w:r w:rsidR="00F24D72">
        <w:rPr>
          <w:rFonts w:ascii="Times New Roman" w:hAnsi="Times New Roman"/>
          <w:sz w:val="24"/>
          <w:szCs w:val="24"/>
        </w:rPr>
        <w:t xml:space="preserve"> (</w:t>
      </w:r>
      <w:proofErr w:type="spellStart"/>
      <w:r w:rsidR="00F24D72">
        <w:rPr>
          <w:rFonts w:ascii="Times New Roman" w:hAnsi="Times New Roman"/>
          <w:sz w:val="24"/>
          <w:szCs w:val="24"/>
        </w:rPr>
        <w:t>Q</w:t>
      </w:r>
      <w:r w:rsidR="00F24D72">
        <w:rPr>
          <w:rFonts w:ascii="Times New Roman" w:hAnsi="Times New Roman"/>
          <w:sz w:val="24"/>
          <w:szCs w:val="24"/>
          <w:vertAlign w:val="subscript"/>
        </w:rPr>
        <w:t>cleared</w:t>
      </w:r>
      <w:proofErr w:type="spellEnd"/>
      <w:r w:rsidR="00F24D72">
        <w:rPr>
          <w:rFonts w:ascii="Times New Roman" w:hAnsi="Times New Roman"/>
          <w:sz w:val="24"/>
          <w:szCs w:val="24"/>
          <w:vertAlign w:val="subscript"/>
        </w:rPr>
        <w:t>-Bids</w:t>
      </w:r>
      <w:r w:rsidR="00F24D72">
        <w:rPr>
          <w:rFonts w:ascii="Times New Roman" w:hAnsi="Times New Roman"/>
          <w:sz w:val="24"/>
          <w:szCs w:val="24"/>
        </w:rPr>
        <w:t>*P</w:t>
      </w:r>
      <w:r w:rsidR="00F24D72" w:rsidRPr="004D7216">
        <w:rPr>
          <w:rFonts w:ascii="Times New Roman" w:hAnsi="Times New Roman"/>
          <w:sz w:val="24"/>
          <w:szCs w:val="24"/>
          <w:vertAlign w:val="subscript"/>
        </w:rPr>
        <w:t>DAM</w:t>
      </w:r>
      <w:r w:rsidR="00F24D72">
        <w:rPr>
          <w:rFonts w:ascii="Times New Roman" w:hAnsi="Times New Roman"/>
          <w:sz w:val="24"/>
          <w:szCs w:val="24"/>
        </w:rPr>
        <w:t xml:space="preserve"> - </w:t>
      </w:r>
      <w:proofErr w:type="spellStart"/>
      <w:r w:rsidR="00F24D72">
        <w:rPr>
          <w:rFonts w:ascii="Times New Roman" w:hAnsi="Times New Roman"/>
          <w:sz w:val="24"/>
          <w:szCs w:val="24"/>
        </w:rPr>
        <w:t>Q</w:t>
      </w:r>
      <w:r w:rsidR="00F24D72">
        <w:rPr>
          <w:rFonts w:ascii="Times New Roman" w:hAnsi="Times New Roman"/>
          <w:sz w:val="24"/>
          <w:szCs w:val="24"/>
          <w:vertAlign w:val="subscript"/>
        </w:rPr>
        <w:t>cleared</w:t>
      </w:r>
      <w:proofErr w:type="spellEnd"/>
      <w:r w:rsidR="00F24D72">
        <w:rPr>
          <w:rFonts w:ascii="Times New Roman" w:hAnsi="Times New Roman"/>
          <w:sz w:val="24"/>
          <w:szCs w:val="24"/>
          <w:vertAlign w:val="subscript"/>
        </w:rPr>
        <w:t>-TPO</w:t>
      </w:r>
      <w:r w:rsidR="00F24D72">
        <w:rPr>
          <w:rFonts w:ascii="Times New Roman" w:hAnsi="Times New Roman"/>
          <w:sz w:val="24"/>
          <w:szCs w:val="24"/>
        </w:rPr>
        <w:t>*P</w:t>
      </w:r>
      <w:r w:rsidR="00F24D72" w:rsidRPr="004D7216">
        <w:rPr>
          <w:rFonts w:ascii="Times New Roman" w:hAnsi="Times New Roman"/>
          <w:sz w:val="24"/>
          <w:szCs w:val="24"/>
          <w:vertAlign w:val="subscript"/>
        </w:rPr>
        <w:t>DAM</w:t>
      </w:r>
      <w:r w:rsidR="00F24D72">
        <w:rPr>
          <w:rFonts w:ascii="Times New Roman" w:hAnsi="Times New Roman"/>
          <w:sz w:val="24"/>
          <w:szCs w:val="24"/>
          <w:vertAlign w:val="subscript"/>
        </w:rPr>
        <w:t xml:space="preserve"> </w:t>
      </w:r>
      <w:r w:rsidR="00F24D72">
        <w:rPr>
          <w:rFonts w:ascii="Times New Roman" w:hAnsi="Times New Roman"/>
          <w:sz w:val="24"/>
          <w:szCs w:val="24"/>
        </w:rPr>
        <w:t xml:space="preserve">- </w:t>
      </w:r>
      <w:proofErr w:type="spellStart"/>
      <w:r w:rsidR="00F24D72">
        <w:rPr>
          <w:rFonts w:ascii="Times New Roman" w:hAnsi="Times New Roman"/>
          <w:sz w:val="24"/>
          <w:szCs w:val="24"/>
        </w:rPr>
        <w:t>Q</w:t>
      </w:r>
      <w:r w:rsidR="00F24D72">
        <w:rPr>
          <w:rFonts w:ascii="Times New Roman" w:hAnsi="Times New Roman"/>
          <w:sz w:val="24"/>
          <w:szCs w:val="24"/>
          <w:vertAlign w:val="subscript"/>
        </w:rPr>
        <w:t>cleared</w:t>
      </w:r>
      <w:proofErr w:type="spellEnd"/>
      <w:r w:rsidR="00F24D72">
        <w:rPr>
          <w:rFonts w:ascii="Times New Roman" w:hAnsi="Times New Roman"/>
          <w:sz w:val="24"/>
          <w:szCs w:val="24"/>
          <w:vertAlign w:val="subscript"/>
        </w:rPr>
        <w:t>-EOO</w:t>
      </w:r>
      <w:r w:rsidR="00F24D72">
        <w:rPr>
          <w:rFonts w:ascii="Times New Roman" w:hAnsi="Times New Roman"/>
          <w:sz w:val="24"/>
          <w:szCs w:val="24"/>
        </w:rPr>
        <w:t>*P</w:t>
      </w:r>
      <w:r w:rsidR="00F24D72" w:rsidRPr="004D7216">
        <w:rPr>
          <w:rFonts w:ascii="Times New Roman" w:hAnsi="Times New Roman"/>
          <w:sz w:val="24"/>
          <w:szCs w:val="24"/>
          <w:vertAlign w:val="subscript"/>
        </w:rPr>
        <w:t>DAM</w:t>
      </w:r>
      <w:r w:rsidR="00F24D72">
        <w:rPr>
          <w:rFonts w:ascii="Times New Roman" w:hAnsi="Times New Roman"/>
          <w:sz w:val="24"/>
          <w:szCs w:val="24"/>
        </w:rPr>
        <w:t>)/</w:t>
      </w:r>
    </w:p>
    <w:p w:rsidR="00F24D72" w:rsidRDefault="00F24D72" w:rsidP="00F24D72">
      <w:pPr>
        <w:rPr>
          <w:rFonts w:ascii="Times New Roman" w:hAnsi="Times New Roman"/>
          <w:sz w:val="24"/>
          <w:szCs w:val="24"/>
        </w:rPr>
      </w:pPr>
      <w:r>
        <w:rPr>
          <w:rFonts w:ascii="Times New Roman" w:hAnsi="Times New Roman"/>
          <w:sz w:val="24"/>
          <w:szCs w:val="24"/>
        </w:rPr>
        <w:tab/>
        <w:t>(∑</w:t>
      </w:r>
      <w:r w:rsidRPr="00E76B26">
        <w:rPr>
          <w:rFonts w:ascii="Times New Roman" w:hAnsi="Times New Roman"/>
          <w:sz w:val="24"/>
          <w:szCs w:val="24"/>
          <w:vertAlign w:val="subscript"/>
        </w:rPr>
        <w:t xml:space="preserve"> h=1</w:t>
      </w:r>
      <w:proofErr w:type="gramStart"/>
      <w:r w:rsidRPr="00E76B26">
        <w:rPr>
          <w:rFonts w:ascii="Times New Roman" w:hAnsi="Times New Roman"/>
          <w:sz w:val="24"/>
          <w:szCs w:val="24"/>
          <w:vertAlign w:val="subscript"/>
        </w:rPr>
        <w:t>,24</w:t>
      </w:r>
      <w:proofErr w:type="gramEnd"/>
      <w:r>
        <w:rPr>
          <w:rFonts w:ascii="Times New Roman" w:hAnsi="Times New Roman"/>
          <w:sz w:val="24"/>
          <w:szCs w:val="24"/>
          <w:vertAlign w:val="subscript"/>
        </w:rPr>
        <w:t xml:space="preserve"> </w:t>
      </w:r>
      <w:proofErr w:type="spellStart"/>
      <w:r>
        <w:rPr>
          <w:rFonts w:ascii="Times New Roman" w:hAnsi="Times New Roman"/>
          <w:sz w:val="24"/>
          <w:szCs w:val="24"/>
        </w:rPr>
        <w:t>Q</w:t>
      </w:r>
      <w:r>
        <w:rPr>
          <w:rFonts w:ascii="Times New Roman" w:hAnsi="Times New Roman"/>
          <w:sz w:val="24"/>
          <w:szCs w:val="24"/>
          <w:vertAlign w:val="subscript"/>
        </w:rPr>
        <w:t>cleared</w:t>
      </w:r>
      <w:proofErr w:type="spellEnd"/>
      <w:r>
        <w:rPr>
          <w:rFonts w:ascii="Times New Roman" w:hAnsi="Times New Roman"/>
          <w:sz w:val="24"/>
          <w:szCs w:val="24"/>
          <w:vertAlign w:val="subscript"/>
        </w:rPr>
        <w:t>-Bids</w:t>
      </w:r>
      <w:r>
        <w:rPr>
          <w:rFonts w:ascii="Times New Roman" w:hAnsi="Times New Roman"/>
          <w:sz w:val="24"/>
          <w:szCs w:val="24"/>
        </w:rPr>
        <w:t>*P</w:t>
      </w:r>
      <w:r w:rsidRPr="004D7216">
        <w:rPr>
          <w:rFonts w:ascii="Times New Roman" w:hAnsi="Times New Roman"/>
          <w:sz w:val="24"/>
          <w:szCs w:val="24"/>
          <w:vertAlign w:val="subscript"/>
        </w:rPr>
        <w:t>DAM</w:t>
      </w:r>
      <w:r>
        <w:rPr>
          <w:rFonts w:ascii="Times New Roman" w:hAnsi="Times New Roman"/>
          <w:sz w:val="24"/>
          <w:szCs w:val="24"/>
        </w:rPr>
        <w:t xml:space="preserve">) * 1.2}] </w:t>
      </w:r>
    </w:p>
    <w:p w:rsidR="00A52651" w:rsidRDefault="00A52651" w:rsidP="00A52651">
      <w:pPr>
        <w:rPr>
          <w:rFonts w:ascii="Times New Roman" w:hAnsi="Times New Roman"/>
          <w:sz w:val="24"/>
          <w:szCs w:val="24"/>
        </w:rPr>
      </w:pPr>
      <w:proofErr w:type="gramStart"/>
      <w:r>
        <w:rPr>
          <w:rFonts w:ascii="Times New Roman" w:hAnsi="Times New Roman"/>
          <w:sz w:val="24"/>
          <w:szCs w:val="24"/>
        </w:rPr>
        <w:t>except</w:t>
      </w:r>
      <w:proofErr w:type="gramEnd"/>
      <w:r>
        <w:rPr>
          <w:rFonts w:ascii="Times New Roman" w:hAnsi="Times New Roman"/>
          <w:sz w:val="24"/>
          <w:szCs w:val="24"/>
        </w:rPr>
        <w:t xml:space="preserve"> </w:t>
      </w:r>
      <w:r w:rsidR="00121E98">
        <w:rPr>
          <w:rFonts w:ascii="Times New Roman" w:hAnsi="Times New Roman"/>
          <w:sz w:val="24"/>
          <w:szCs w:val="24"/>
        </w:rPr>
        <w:t>Ratio</w:t>
      </w:r>
      <w:r w:rsidR="005C4CA2">
        <w:rPr>
          <w:rFonts w:ascii="Times New Roman" w:hAnsi="Times New Roman"/>
          <w:sz w:val="24"/>
          <w:szCs w:val="24"/>
        </w:rPr>
        <w:t xml:space="preserve">0 </w:t>
      </w:r>
      <w:r>
        <w:rPr>
          <w:rFonts w:ascii="Times New Roman" w:hAnsi="Times New Roman"/>
          <w:sz w:val="24"/>
          <w:szCs w:val="24"/>
        </w:rPr>
        <w:t>= 1 when ∑</w:t>
      </w:r>
      <w:r w:rsidRPr="00E76B26">
        <w:rPr>
          <w:rFonts w:ascii="Times New Roman" w:hAnsi="Times New Roman"/>
          <w:sz w:val="24"/>
          <w:szCs w:val="24"/>
          <w:vertAlign w:val="subscript"/>
        </w:rPr>
        <w:t xml:space="preserve"> h=1,24</w:t>
      </w:r>
      <w:r>
        <w:rPr>
          <w:rFonts w:ascii="Times New Roman" w:hAnsi="Times New Roman"/>
          <w:sz w:val="24"/>
          <w:szCs w:val="24"/>
          <w:vertAlign w:val="subscript"/>
        </w:rPr>
        <w:t xml:space="preserve"> </w:t>
      </w:r>
      <w:proofErr w:type="spellStart"/>
      <w:r>
        <w:rPr>
          <w:rFonts w:ascii="Times New Roman" w:hAnsi="Times New Roman"/>
          <w:sz w:val="24"/>
          <w:szCs w:val="24"/>
        </w:rPr>
        <w:t>Q</w:t>
      </w:r>
      <w:r>
        <w:rPr>
          <w:rFonts w:ascii="Times New Roman" w:hAnsi="Times New Roman"/>
          <w:sz w:val="24"/>
          <w:szCs w:val="24"/>
          <w:vertAlign w:val="subscript"/>
        </w:rPr>
        <w:t>cleared</w:t>
      </w:r>
      <w:proofErr w:type="spellEnd"/>
      <w:r>
        <w:rPr>
          <w:rFonts w:ascii="Times New Roman" w:hAnsi="Times New Roman"/>
          <w:sz w:val="24"/>
          <w:szCs w:val="24"/>
          <w:vertAlign w:val="subscript"/>
        </w:rPr>
        <w:t>-Bids</w:t>
      </w:r>
      <w:r>
        <w:rPr>
          <w:rFonts w:ascii="Times New Roman" w:hAnsi="Times New Roman"/>
          <w:sz w:val="24"/>
          <w:szCs w:val="24"/>
        </w:rPr>
        <w:t>*P</w:t>
      </w:r>
      <w:r w:rsidRPr="004D7216">
        <w:rPr>
          <w:rFonts w:ascii="Times New Roman" w:hAnsi="Times New Roman"/>
          <w:sz w:val="24"/>
          <w:szCs w:val="24"/>
          <w:vertAlign w:val="subscript"/>
        </w:rPr>
        <w:t>DAM</w:t>
      </w:r>
      <w:r>
        <w:rPr>
          <w:rFonts w:ascii="Times New Roman" w:hAnsi="Times New Roman"/>
          <w:sz w:val="24"/>
          <w:szCs w:val="24"/>
          <w:vertAlign w:val="subscript"/>
        </w:rPr>
        <w:t xml:space="preserve"> </w:t>
      </w:r>
      <w:r>
        <w:rPr>
          <w:rFonts w:ascii="Times New Roman" w:hAnsi="Times New Roman"/>
          <w:sz w:val="24"/>
          <w:szCs w:val="24"/>
        </w:rPr>
        <w:t>= 0</w:t>
      </w:r>
    </w:p>
    <w:p w:rsidR="00F24D72" w:rsidRDefault="00C40A1C" w:rsidP="00F24D72">
      <w:pPr>
        <w:rPr>
          <w:rFonts w:ascii="Times New Roman" w:hAnsi="Times New Roman"/>
          <w:b/>
          <w:sz w:val="24"/>
          <w:szCs w:val="24"/>
        </w:rPr>
      </w:pPr>
      <w:r>
        <w:rPr>
          <w:rFonts w:ascii="Times New Roman" w:hAnsi="Times New Roman"/>
          <w:b/>
          <w:sz w:val="24"/>
          <w:szCs w:val="24"/>
        </w:rPr>
        <w:t>e2 = 0, e3 = 1</w:t>
      </w:r>
      <w:r w:rsidR="00F24D72">
        <w:rPr>
          <w:rFonts w:ascii="Times New Roman" w:hAnsi="Times New Roman"/>
          <w:b/>
          <w:sz w:val="24"/>
          <w:szCs w:val="24"/>
        </w:rPr>
        <w:t xml:space="preserve"> </w:t>
      </w:r>
      <w:r w:rsidRPr="001B7ACB">
        <w:rPr>
          <w:rFonts w:ascii="Times New Roman" w:hAnsi="Times New Roman"/>
          <w:sz w:val="24"/>
          <w:szCs w:val="24"/>
        </w:rPr>
        <w:t xml:space="preserve">(all percentiles </w:t>
      </w:r>
      <w:r>
        <w:rPr>
          <w:rFonts w:ascii="Times New Roman" w:hAnsi="Times New Roman"/>
          <w:sz w:val="24"/>
          <w:szCs w:val="24"/>
        </w:rPr>
        <w:t>are the same as those in effect for the entire market)</w:t>
      </w:r>
    </w:p>
    <w:p w:rsidR="00F24D72" w:rsidRPr="00096B16" w:rsidRDefault="00F24D72" w:rsidP="00F24D72">
      <w:pPr>
        <w:rPr>
          <w:rFonts w:ascii="Times New Roman" w:hAnsi="Times New Roman"/>
          <w:b/>
          <w:sz w:val="24"/>
          <w:szCs w:val="24"/>
          <w:u w:val="single"/>
        </w:rPr>
      </w:pPr>
      <w:r>
        <w:rPr>
          <w:rFonts w:ascii="Times New Roman" w:hAnsi="Times New Roman"/>
          <w:b/>
          <w:sz w:val="24"/>
          <w:szCs w:val="24"/>
          <w:u w:val="single"/>
        </w:rPr>
        <w:t>After 60</w:t>
      </w:r>
      <w:r w:rsidRPr="00096B16">
        <w:rPr>
          <w:rFonts w:ascii="Times New Roman" w:hAnsi="Times New Roman"/>
          <w:b/>
          <w:sz w:val="24"/>
          <w:szCs w:val="24"/>
          <w:u w:val="single"/>
        </w:rPr>
        <w:t xml:space="preserve"> </w:t>
      </w:r>
      <w:r>
        <w:rPr>
          <w:rFonts w:ascii="Times New Roman" w:hAnsi="Times New Roman"/>
          <w:b/>
          <w:sz w:val="24"/>
          <w:szCs w:val="24"/>
          <w:u w:val="single"/>
        </w:rPr>
        <w:t>DAMs after the Counter-Party becomes Active</w:t>
      </w:r>
    </w:p>
    <w:p w:rsidR="00A7005B" w:rsidRDefault="00F24D72" w:rsidP="00890067">
      <w:pPr>
        <w:rPr>
          <w:rFonts w:ascii="Times New Roman" w:hAnsi="Times New Roman"/>
          <w:b/>
          <w:sz w:val="24"/>
          <w:szCs w:val="24"/>
        </w:rPr>
      </w:pPr>
      <w:proofErr w:type="gramStart"/>
      <w:r>
        <w:rPr>
          <w:rFonts w:ascii="Times New Roman" w:hAnsi="Times New Roman"/>
          <w:b/>
          <w:sz w:val="24"/>
          <w:szCs w:val="24"/>
        </w:rPr>
        <w:t>Same as "After 60 Days of DAM" above.</w:t>
      </w:r>
      <w:proofErr w:type="gramEnd"/>
    </w:p>
    <w:p w:rsidR="00F41C16" w:rsidRDefault="00F41C16" w:rsidP="00890067">
      <w:pPr>
        <w:rPr>
          <w:rFonts w:ascii="Times New Roman" w:hAnsi="Times New Roman"/>
          <w:b/>
          <w:sz w:val="24"/>
          <w:szCs w:val="24"/>
        </w:rPr>
      </w:pPr>
    </w:p>
    <w:p w:rsidR="00F41C16" w:rsidRDefault="00F41C16" w:rsidP="00890067">
      <w:pPr>
        <w:rPr>
          <w:rFonts w:ascii="Times New Roman" w:hAnsi="Times New Roman"/>
          <w:b/>
          <w:sz w:val="24"/>
          <w:szCs w:val="24"/>
        </w:rPr>
      </w:pPr>
    </w:p>
    <w:sectPr w:rsidR="00F41C16" w:rsidSect="00352879">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240" w:rsidRDefault="009C3240" w:rsidP="003D2693">
      <w:pPr>
        <w:spacing w:after="0" w:line="240" w:lineRule="auto"/>
      </w:pPr>
      <w:r>
        <w:separator/>
      </w:r>
    </w:p>
  </w:endnote>
  <w:endnote w:type="continuationSeparator" w:id="0">
    <w:p w:rsidR="009C3240" w:rsidRDefault="009C3240" w:rsidP="003D26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E2C" w:rsidRPr="00CF733F" w:rsidRDefault="00CC0E2C" w:rsidP="00CF733F">
    <w:pPr>
      <w:pStyle w:val="Footer"/>
      <w:tabs>
        <w:tab w:val="left" w:pos="180"/>
      </w:tabs>
      <w:rPr>
        <w:rFonts w:ascii="Times New Roman" w:hAnsi="Times New Roman"/>
      </w:rPr>
    </w:pPr>
    <w:r w:rsidRPr="00CF733F">
      <w:rPr>
        <w:rFonts w:ascii="Times New Roman" w:hAnsi="Times New Roman"/>
        <w:i/>
        <w:sz w:val="20"/>
        <w:szCs w:val="20"/>
      </w:rPr>
      <w:t>ERCOT Board Approved 4/21/10</w:t>
    </w:r>
    <w:r>
      <w:tab/>
    </w:r>
    <w:r>
      <w:tab/>
    </w:r>
    <w:r w:rsidR="00083031" w:rsidRPr="00CF733F">
      <w:rPr>
        <w:rFonts w:ascii="Times New Roman" w:hAnsi="Times New Roman"/>
      </w:rPr>
      <w:fldChar w:fldCharType="begin"/>
    </w:r>
    <w:r w:rsidRPr="00CF733F">
      <w:rPr>
        <w:rFonts w:ascii="Times New Roman" w:hAnsi="Times New Roman"/>
      </w:rPr>
      <w:instrText xml:space="preserve"> PAGE   \* MERGEFORMAT </w:instrText>
    </w:r>
    <w:r w:rsidR="00083031" w:rsidRPr="00CF733F">
      <w:rPr>
        <w:rFonts w:ascii="Times New Roman" w:hAnsi="Times New Roman"/>
      </w:rPr>
      <w:fldChar w:fldCharType="separate"/>
    </w:r>
    <w:r w:rsidR="00AA0312">
      <w:rPr>
        <w:rFonts w:ascii="Times New Roman" w:hAnsi="Times New Roman"/>
        <w:noProof/>
      </w:rPr>
      <w:t>1</w:t>
    </w:r>
    <w:r w:rsidR="00083031" w:rsidRPr="00CF733F">
      <w:rPr>
        <w:rFonts w:ascii="Times New Roman" w:hAnsi="Times New Roman"/>
      </w:rPr>
      <w:fldChar w:fldCharType="end"/>
    </w:r>
  </w:p>
  <w:p w:rsidR="00CC0E2C" w:rsidRDefault="00CC0E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240" w:rsidRDefault="009C3240" w:rsidP="003D2693">
      <w:pPr>
        <w:spacing w:after="0" w:line="240" w:lineRule="auto"/>
      </w:pPr>
      <w:r>
        <w:separator/>
      </w:r>
    </w:p>
  </w:footnote>
  <w:footnote w:type="continuationSeparator" w:id="0">
    <w:p w:rsidR="009C3240" w:rsidRDefault="009C3240" w:rsidP="003D26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1C02"/>
    <w:multiLevelType w:val="hybridMultilevel"/>
    <w:tmpl w:val="5EAA0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294BB5"/>
    <w:multiLevelType w:val="hybridMultilevel"/>
    <w:tmpl w:val="5D7CC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8E23A5"/>
    <w:multiLevelType w:val="hybridMultilevel"/>
    <w:tmpl w:val="7BC6E2E2"/>
    <w:lvl w:ilvl="0" w:tplc="AAC277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9C395A"/>
    <w:multiLevelType w:val="hybridMultilevel"/>
    <w:tmpl w:val="F43A1CB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3E11EEF"/>
    <w:multiLevelType w:val="hybridMultilevel"/>
    <w:tmpl w:val="2D709D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DC390D"/>
    <w:multiLevelType w:val="hybridMultilevel"/>
    <w:tmpl w:val="796EE4F0"/>
    <w:lvl w:ilvl="0" w:tplc="F0C07C7E">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4"/>
  </w:num>
  <w:num w:numId="3">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trackRevisions/>
  <w:defaultTabStop w:val="720"/>
  <w:characterSpacingControl w:val="doNotCompress"/>
  <w:footnotePr>
    <w:footnote w:id="-1"/>
    <w:footnote w:id="0"/>
  </w:footnotePr>
  <w:endnotePr>
    <w:endnote w:id="-1"/>
    <w:endnote w:id="0"/>
  </w:endnotePr>
  <w:compat/>
  <w:rsids>
    <w:rsidRoot w:val="0074503E"/>
    <w:rsid w:val="000344C0"/>
    <w:rsid w:val="00040FB3"/>
    <w:rsid w:val="000709E8"/>
    <w:rsid w:val="00083031"/>
    <w:rsid w:val="00096B16"/>
    <w:rsid w:val="000A037A"/>
    <w:rsid w:val="000B1436"/>
    <w:rsid w:val="000C043A"/>
    <w:rsid w:val="000C5B5D"/>
    <w:rsid w:val="000D3ECA"/>
    <w:rsid w:val="000E202E"/>
    <w:rsid w:val="000F465E"/>
    <w:rsid w:val="00111464"/>
    <w:rsid w:val="00111793"/>
    <w:rsid w:val="00114043"/>
    <w:rsid w:val="00121E98"/>
    <w:rsid w:val="00123E0F"/>
    <w:rsid w:val="00127E51"/>
    <w:rsid w:val="00191207"/>
    <w:rsid w:val="001B4793"/>
    <w:rsid w:val="001B7ACB"/>
    <w:rsid w:val="00273653"/>
    <w:rsid w:val="002802DD"/>
    <w:rsid w:val="002B46C4"/>
    <w:rsid w:val="002C3EFA"/>
    <w:rsid w:val="002F2F31"/>
    <w:rsid w:val="00352879"/>
    <w:rsid w:val="003639D5"/>
    <w:rsid w:val="003B44D6"/>
    <w:rsid w:val="003B742B"/>
    <w:rsid w:val="003D2693"/>
    <w:rsid w:val="003F58CD"/>
    <w:rsid w:val="004008D4"/>
    <w:rsid w:val="004161A8"/>
    <w:rsid w:val="004C5FEA"/>
    <w:rsid w:val="004D7216"/>
    <w:rsid w:val="00503F64"/>
    <w:rsid w:val="00555891"/>
    <w:rsid w:val="00557CAB"/>
    <w:rsid w:val="005828E6"/>
    <w:rsid w:val="005C0723"/>
    <w:rsid w:val="005C4CA2"/>
    <w:rsid w:val="005C73E1"/>
    <w:rsid w:val="005E1138"/>
    <w:rsid w:val="00604FC2"/>
    <w:rsid w:val="006066A0"/>
    <w:rsid w:val="00684B00"/>
    <w:rsid w:val="00694CCD"/>
    <w:rsid w:val="006F42CA"/>
    <w:rsid w:val="00716A93"/>
    <w:rsid w:val="0073140D"/>
    <w:rsid w:val="00742900"/>
    <w:rsid w:val="0074503E"/>
    <w:rsid w:val="00770DDE"/>
    <w:rsid w:val="00797AF4"/>
    <w:rsid w:val="007A1786"/>
    <w:rsid w:val="007B6FDE"/>
    <w:rsid w:val="007C2F47"/>
    <w:rsid w:val="007C54FB"/>
    <w:rsid w:val="007D0F17"/>
    <w:rsid w:val="007D1233"/>
    <w:rsid w:val="00813F96"/>
    <w:rsid w:val="00822293"/>
    <w:rsid w:val="00890067"/>
    <w:rsid w:val="008C647A"/>
    <w:rsid w:val="008D2D04"/>
    <w:rsid w:val="008E34B0"/>
    <w:rsid w:val="008F0AFE"/>
    <w:rsid w:val="00922AFC"/>
    <w:rsid w:val="009236CD"/>
    <w:rsid w:val="00933442"/>
    <w:rsid w:val="009365D3"/>
    <w:rsid w:val="0094300C"/>
    <w:rsid w:val="009570A9"/>
    <w:rsid w:val="00961D7D"/>
    <w:rsid w:val="00970DD8"/>
    <w:rsid w:val="0099573A"/>
    <w:rsid w:val="00996E85"/>
    <w:rsid w:val="009A07BE"/>
    <w:rsid w:val="009C3240"/>
    <w:rsid w:val="009E7F56"/>
    <w:rsid w:val="00A17029"/>
    <w:rsid w:val="00A22670"/>
    <w:rsid w:val="00A356E6"/>
    <w:rsid w:val="00A413D8"/>
    <w:rsid w:val="00A52651"/>
    <w:rsid w:val="00A7005B"/>
    <w:rsid w:val="00A768BD"/>
    <w:rsid w:val="00A824F6"/>
    <w:rsid w:val="00A86DE5"/>
    <w:rsid w:val="00AA0312"/>
    <w:rsid w:val="00AA7C35"/>
    <w:rsid w:val="00AB7787"/>
    <w:rsid w:val="00AC35BA"/>
    <w:rsid w:val="00AE275D"/>
    <w:rsid w:val="00B36C23"/>
    <w:rsid w:val="00B37135"/>
    <w:rsid w:val="00B6084D"/>
    <w:rsid w:val="00B64BF5"/>
    <w:rsid w:val="00BA3AA5"/>
    <w:rsid w:val="00BF4A4D"/>
    <w:rsid w:val="00C40A1C"/>
    <w:rsid w:val="00C40F22"/>
    <w:rsid w:val="00C7375B"/>
    <w:rsid w:val="00C73B08"/>
    <w:rsid w:val="00CA0902"/>
    <w:rsid w:val="00CA15E0"/>
    <w:rsid w:val="00CC0E2C"/>
    <w:rsid w:val="00CF733F"/>
    <w:rsid w:val="00D236B3"/>
    <w:rsid w:val="00D316B5"/>
    <w:rsid w:val="00D74B2E"/>
    <w:rsid w:val="00D86455"/>
    <w:rsid w:val="00DC0A9C"/>
    <w:rsid w:val="00DC2E8D"/>
    <w:rsid w:val="00DE56A8"/>
    <w:rsid w:val="00E026AA"/>
    <w:rsid w:val="00E04238"/>
    <w:rsid w:val="00E2234D"/>
    <w:rsid w:val="00E279A4"/>
    <w:rsid w:val="00E4156B"/>
    <w:rsid w:val="00E55368"/>
    <w:rsid w:val="00E60FE6"/>
    <w:rsid w:val="00E76B26"/>
    <w:rsid w:val="00EF264D"/>
    <w:rsid w:val="00EF787C"/>
    <w:rsid w:val="00F04CB3"/>
    <w:rsid w:val="00F24D72"/>
    <w:rsid w:val="00F32329"/>
    <w:rsid w:val="00F41C16"/>
    <w:rsid w:val="00F90C0A"/>
    <w:rsid w:val="00FA4050"/>
    <w:rsid w:val="00FB3C1F"/>
    <w:rsid w:val="00FC3E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87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12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233"/>
    <w:rPr>
      <w:rFonts w:ascii="Tahoma" w:hAnsi="Tahoma" w:cs="Tahoma"/>
      <w:sz w:val="16"/>
      <w:szCs w:val="16"/>
    </w:rPr>
  </w:style>
  <w:style w:type="paragraph" w:styleId="Revision">
    <w:name w:val="Revision"/>
    <w:hidden/>
    <w:uiPriority w:val="99"/>
    <w:semiHidden/>
    <w:rsid w:val="003B44D6"/>
    <w:rPr>
      <w:sz w:val="22"/>
      <w:szCs w:val="22"/>
    </w:rPr>
  </w:style>
  <w:style w:type="paragraph" w:styleId="Header">
    <w:name w:val="header"/>
    <w:basedOn w:val="Normal"/>
    <w:link w:val="HeaderChar"/>
    <w:uiPriority w:val="99"/>
    <w:semiHidden/>
    <w:unhideWhenUsed/>
    <w:rsid w:val="003D2693"/>
    <w:pPr>
      <w:tabs>
        <w:tab w:val="center" w:pos="4680"/>
        <w:tab w:val="right" w:pos="9360"/>
      </w:tabs>
    </w:pPr>
  </w:style>
  <w:style w:type="character" w:customStyle="1" w:styleId="HeaderChar">
    <w:name w:val="Header Char"/>
    <w:basedOn w:val="DefaultParagraphFont"/>
    <w:link w:val="Header"/>
    <w:uiPriority w:val="99"/>
    <w:semiHidden/>
    <w:rsid w:val="003D2693"/>
    <w:rPr>
      <w:sz w:val="22"/>
      <w:szCs w:val="22"/>
    </w:rPr>
  </w:style>
  <w:style w:type="paragraph" w:styleId="Footer">
    <w:name w:val="footer"/>
    <w:basedOn w:val="Normal"/>
    <w:link w:val="FooterChar"/>
    <w:uiPriority w:val="99"/>
    <w:unhideWhenUsed/>
    <w:rsid w:val="003D2693"/>
    <w:pPr>
      <w:tabs>
        <w:tab w:val="center" w:pos="4680"/>
        <w:tab w:val="right" w:pos="9360"/>
      </w:tabs>
    </w:pPr>
  </w:style>
  <w:style w:type="character" w:customStyle="1" w:styleId="FooterChar">
    <w:name w:val="Footer Char"/>
    <w:basedOn w:val="DefaultParagraphFont"/>
    <w:link w:val="Footer"/>
    <w:uiPriority w:val="99"/>
    <w:rsid w:val="003D2693"/>
    <w:rPr>
      <w:sz w:val="22"/>
      <w:szCs w:val="22"/>
    </w:rPr>
  </w:style>
</w:styles>
</file>

<file path=word/webSettings.xml><?xml version="1.0" encoding="utf-8"?>
<w:webSettings xmlns:r="http://schemas.openxmlformats.org/officeDocument/2006/relationships" xmlns:w="http://schemas.openxmlformats.org/wordprocessingml/2006/main">
  <w:divs>
    <w:div w:id="201552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930</Words>
  <Characters>5305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Revised Compromise Proposal on DAM Collateral Parameters</vt:lpstr>
    </vt:vector>
  </TitlesOfParts>
  <Company>Microsoft</Company>
  <LinksUpToDate>false</LinksUpToDate>
  <CharactersWithSpaces>6223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Compromise Proposal on DAM Collateral Parameters</dc:title>
  <dc:subject/>
  <dc:creator>Shams Siddiqi</dc:creator>
  <cp:keywords/>
  <cp:lastModifiedBy>cyager</cp:lastModifiedBy>
  <cp:revision>3</cp:revision>
  <cp:lastPrinted>2010-10-06T12:29:00Z</cp:lastPrinted>
  <dcterms:created xsi:type="dcterms:W3CDTF">2010-10-27T15:50:00Z</dcterms:created>
  <dcterms:modified xsi:type="dcterms:W3CDTF">2010-10-27T16:03:00Z</dcterms:modified>
</cp:coreProperties>
</file>