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26B" w:rsidRPr="00E5530E" w:rsidRDefault="0034750B" w:rsidP="0091726B">
      <w:pPr>
        <w:spacing w:line="276" w:lineRule="auto"/>
        <w:rPr>
          <w:ins w:id="0" w:author="Resmi Surendran" w:date="2010-09-27T16:16:00Z"/>
          <w:b/>
          <w:sz w:val="36"/>
          <w:szCs w:val="36"/>
          <w:rPrChange w:id="1" w:author="Resmi Surendran" w:date="2010-09-29T14:58:00Z">
            <w:rPr>
              <w:ins w:id="2" w:author="Resmi Surendran" w:date="2010-09-27T16:16:00Z"/>
              <w:rFonts w:ascii="Arial" w:hAnsi="Arial" w:cs="Arial"/>
              <w:b/>
              <w:sz w:val="36"/>
              <w:szCs w:val="36"/>
            </w:rPr>
          </w:rPrChange>
        </w:rPr>
      </w:pPr>
      <w:ins w:id="3" w:author="Resmi Surendran" w:date="2010-09-27T16:16:00Z">
        <w:r>
          <w:rPr>
            <w:noProof/>
          </w:rPr>
          <w:drawing>
            <wp:anchor distT="0" distB="0" distL="114300" distR="114300" simplePos="0" relativeHeight="251658240" behindDoc="0" locked="0" layoutInCell="1" allowOverlap="1">
              <wp:simplePos x="0" y="0"/>
              <wp:positionH relativeFrom="column">
                <wp:align>right</wp:align>
              </wp:positionH>
              <wp:positionV relativeFrom="paragraph">
                <wp:posOffset>0</wp:posOffset>
              </wp:positionV>
              <wp:extent cx="1005840" cy="391795"/>
              <wp:effectExtent l="19050" t="0" r="3810" b="0"/>
              <wp:wrapSquare wrapText="left"/>
              <wp:docPr id="3"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7" cstate="print"/>
                      <a:srcRect/>
                      <a:stretch>
                        <a:fillRect/>
                      </a:stretch>
                    </pic:blipFill>
                    <pic:spPr bwMode="auto">
                      <a:xfrm>
                        <a:off x="0" y="0"/>
                        <a:ext cx="1005840" cy="391795"/>
                      </a:xfrm>
                      <a:prstGeom prst="rect">
                        <a:avLst/>
                      </a:prstGeom>
                      <a:noFill/>
                      <a:ln w="9525">
                        <a:noFill/>
                        <a:miter lim="800000"/>
                        <a:headEnd/>
                        <a:tailEnd/>
                      </a:ln>
                    </pic:spPr>
                  </pic:pic>
                </a:graphicData>
              </a:graphic>
            </wp:anchor>
          </w:drawing>
        </w:r>
      </w:ins>
    </w:p>
    <w:p w:rsidR="0091726B" w:rsidRPr="00E5530E" w:rsidRDefault="0091726B" w:rsidP="0091726B">
      <w:pPr>
        <w:spacing w:line="276" w:lineRule="auto"/>
        <w:jc w:val="center"/>
        <w:rPr>
          <w:ins w:id="4" w:author="Resmi Surendran" w:date="2010-09-27T16:16:00Z"/>
          <w:b/>
          <w:sz w:val="36"/>
          <w:szCs w:val="36"/>
          <w:rPrChange w:id="5" w:author="Resmi Surendran" w:date="2010-09-29T14:58:00Z">
            <w:rPr>
              <w:ins w:id="6" w:author="Resmi Surendran" w:date="2010-09-27T16:16:00Z"/>
              <w:rFonts w:ascii="Arial" w:hAnsi="Arial" w:cs="Arial"/>
              <w:b/>
              <w:sz w:val="36"/>
              <w:szCs w:val="36"/>
            </w:rPr>
          </w:rPrChange>
        </w:rPr>
      </w:pPr>
    </w:p>
    <w:p w:rsidR="0091726B" w:rsidRPr="00E5530E" w:rsidRDefault="0091726B" w:rsidP="0091726B">
      <w:pPr>
        <w:spacing w:line="276" w:lineRule="auto"/>
        <w:jc w:val="center"/>
        <w:rPr>
          <w:ins w:id="7" w:author="Resmi Surendran" w:date="2010-09-27T16:16:00Z"/>
          <w:b/>
          <w:sz w:val="36"/>
          <w:szCs w:val="36"/>
          <w:rPrChange w:id="8" w:author="Resmi Surendran" w:date="2010-09-29T14:58:00Z">
            <w:rPr>
              <w:ins w:id="9" w:author="Resmi Surendran" w:date="2010-09-27T16:16:00Z"/>
              <w:rFonts w:ascii="Arial" w:hAnsi="Arial" w:cs="Arial"/>
              <w:b/>
              <w:sz w:val="36"/>
              <w:szCs w:val="36"/>
            </w:rPr>
          </w:rPrChange>
        </w:rPr>
      </w:pPr>
    </w:p>
    <w:p w:rsidR="0091726B" w:rsidRPr="00E5530E" w:rsidRDefault="0091726B" w:rsidP="0091726B">
      <w:pPr>
        <w:spacing w:line="276" w:lineRule="auto"/>
        <w:jc w:val="center"/>
        <w:rPr>
          <w:ins w:id="10" w:author="Resmi Surendran" w:date="2010-09-27T16:16:00Z"/>
          <w:b/>
          <w:sz w:val="36"/>
          <w:szCs w:val="36"/>
          <w:rPrChange w:id="11" w:author="Resmi Surendran" w:date="2010-09-29T14:58:00Z">
            <w:rPr>
              <w:ins w:id="12" w:author="Resmi Surendran" w:date="2010-09-27T16:16:00Z"/>
              <w:rFonts w:ascii="Arial" w:hAnsi="Arial" w:cs="Arial"/>
              <w:b/>
              <w:sz w:val="36"/>
              <w:szCs w:val="36"/>
            </w:rPr>
          </w:rPrChange>
        </w:rPr>
      </w:pPr>
    </w:p>
    <w:p w:rsidR="0091726B" w:rsidRPr="00E5530E" w:rsidRDefault="008F4872" w:rsidP="0091726B">
      <w:pPr>
        <w:spacing w:line="276" w:lineRule="auto"/>
        <w:jc w:val="center"/>
        <w:rPr>
          <w:ins w:id="13" w:author="Resmi Surendran" w:date="2010-09-27T16:16:00Z"/>
          <w:b/>
          <w:sz w:val="44"/>
          <w:szCs w:val="44"/>
        </w:rPr>
      </w:pPr>
      <w:ins w:id="14" w:author="Resmi Surendran" w:date="2010-09-27T16:16:00Z">
        <w:r>
          <w:rPr>
            <w:b/>
            <w:sz w:val="44"/>
            <w:szCs w:val="44"/>
          </w:rPr>
          <w:t>ERCOT BUSINESS PRACTICE</w:t>
        </w:r>
      </w:ins>
    </w:p>
    <w:p w:rsidR="0091726B" w:rsidRPr="00E5530E" w:rsidRDefault="0091726B" w:rsidP="0091726B">
      <w:pPr>
        <w:spacing w:line="276" w:lineRule="auto"/>
        <w:jc w:val="center"/>
        <w:rPr>
          <w:ins w:id="15" w:author="Resmi Surendran" w:date="2010-09-27T16:16:00Z"/>
          <w:b/>
          <w:sz w:val="44"/>
          <w:szCs w:val="44"/>
        </w:rPr>
      </w:pPr>
    </w:p>
    <w:p w:rsidR="0091726B" w:rsidRPr="00E5530E" w:rsidRDefault="0091726B" w:rsidP="0091726B">
      <w:pPr>
        <w:spacing w:line="276" w:lineRule="auto"/>
        <w:jc w:val="center"/>
        <w:rPr>
          <w:ins w:id="16" w:author="Resmi Surendran" w:date="2010-09-27T16:16:00Z"/>
          <w:b/>
          <w:sz w:val="44"/>
          <w:szCs w:val="44"/>
        </w:rPr>
      </w:pPr>
    </w:p>
    <w:p w:rsidR="0091726B" w:rsidRPr="00E5530E" w:rsidRDefault="0091726B" w:rsidP="0091726B">
      <w:pPr>
        <w:tabs>
          <w:tab w:val="left" w:pos="2880"/>
        </w:tabs>
        <w:spacing w:line="276" w:lineRule="auto"/>
        <w:rPr>
          <w:ins w:id="17" w:author="Resmi Surendran" w:date="2010-09-27T16:16:00Z"/>
          <w:b/>
          <w:sz w:val="44"/>
          <w:szCs w:val="44"/>
        </w:rPr>
      </w:pPr>
    </w:p>
    <w:p w:rsidR="0091726B" w:rsidRPr="00E5530E" w:rsidRDefault="0091726B" w:rsidP="0091726B">
      <w:pPr>
        <w:spacing w:line="276" w:lineRule="auto"/>
        <w:jc w:val="center"/>
        <w:rPr>
          <w:ins w:id="18" w:author="Resmi Surendran" w:date="2010-09-27T16:16:00Z"/>
          <w:b/>
          <w:sz w:val="44"/>
          <w:szCs w:val="44"/>
        </w:rPr>
      </w:pPr>
    </w:p>
    <w:p w:rsidR="0091726B" w:rsidRPr="00E5530E" w:rsidRDefault="0091726B" w:rsidP="0091726B">
      <w:pPr>
        <w:spacing w:line="276" w:lineRule="auto"/>
        <w:jc w:val="center"/>
        <w:rPr>
          <w:ins w:id="19" w:author="Resmi Surendran" w:date="2010-09-27T16:16:00Z"/>
          <w:b/>
          <w:sz w:val="44"/>
          <w:szCs w:val="44"/>
        </w:rPr>
      </w:pPr>
    </w:p>
    <w:p w:rsidR="0091726B" w:rsidRPr="00E5530E" w:rsidRDefault="0091726B" w:rsidP="0091726B">
      <w:pPr>
        <w:spacing w:line="276" w:lineRule="auto"/>
        <w:jc w:val="center"/>
        <w:rPr>
          <w:ins w:id="20" w:author="Resmi Surendran" w:date="2010-09-27T16:16:00Z"/>
          <w:b/>
          <w:sz w:val="44"/>
          <w:szCs w:val="44"/>
        </w:rPr>
      </w:pPr>
    </w:p>
    <w:p w:rsidR="0091726B" w:rsidRPr="00E5530E" w:rsidRDefault="0091726B" w:rsidP="0091726B">
      <w:pPr>
        <w:jc w:val="center"/>
        <w:rPr>
          <w:ins w:id="21" w:author="Resmi Surendran" w:date="2010-09-27T16:18:00Z"/>
          <w:b/>
          <w:sz w:val="36"/>
          <w:szCs w:val="36"/>
        </w:rPr>
      </w:pPr>
    </w:p>
    <w:p w:rsidR="0091726B" w:rsidRPr="00E5530E" w:rsidRDefault="008F4872" w:rsidP="0091726B">
      <w:pPr>
        <w:jc w:val="center"/>
        <w:rPr>
          <w:ins w:id="22" w:author="Resmi Surendran" w:date="2010-09-27T16:16:00Z"/>
          <w:b/>
          <w:sz w:val="36"/>
          <w:szCs w:val="36"/>
        </w:rPr>
      </w:pPr>
      <w:ins w:id="23" w:author="Resmi Surendran" w:date="2010-09-27T16:18:00Z">
        <w:r w:rsidRPr="008F4872">
          <w:rPr>
            <w:b/>
            <w:sz w:val="36"/>
            <w:szCs w:val="36"/>
            <w:rPrChange w:id="24" w:author="Resmi Surendran" w:date="2010-09-29T14:58:00Z">
              <w:rPr/>
            </w:rPrChange>
          </w:rPr>
          <w:t>Non-Spinning Reserve Service Deployment and Recall Procedure</w:t>
        </w:r>
      </w:ins>
    </w:p>
    <w:p w:rsidR="0091726B" w:rsidRPr="00E5530E" w:rsidRDefault="0091726B" w:rsidP="0091726B">
      <w:pPr>
        <w:spacing w:line="276" w:lineRule="auto"/>
        <w:jc w:val="center"/>
        <w:rPr>
          <w:ins w:id="25" w:author="Resmi Surendran" w:date="2010-09-27T16:16:00Z"/>
        </w:rPr>
      </w:pPr>
    </w:p>
    <w:p w:rsidR="0091726B" w:rsidRPr="00E5530E" w:rsidRDefault="0091726B" w:rsidP="0091726B">
      <w:pPr>
        <w:spacing w:line="276" w:lineRule="auto"/>
        <w:jc w:val="center"/>
        <w:rPr>
          <w:ins w:id="26" w:author="Resmi Surendran" w:date="2010-09-27T16:16:00Z"/>
        </w:rPr>
      </w:pPr>
    </w:p>
    <w:p w:rsidR="0091726B" w:rsidRPr="00E5530E" w:rsidRDefault="0091726B" w:rsidP="0091726B">
      <w:pPr>
        <w:spacing w:line="276" w:lineRule="auto"/>
        <w:jc w:val="center"/>
        <w:rPr>
          <w:ins w:id="27" w:author="Resmi Surendran" w:date="2010-09-27T16:16:00Z"/>
        </w:rPr>
      </w:pPr>
    </w:p>
    <w:p w:rsidR="0091726B" w:rsidRPr="00E5530E" w:rsidRDefault="0091726B" w:rsidP="0091726B">
      <w:pPr>
        <w:spacing w:line="276" w:lineRule="auto"/>
        <w:jc w:val="center"/>
        <w:rPr>
          <w:ins w:id="28" w:author="Resmi Surendran" w:date="2010-09-27T16:16:00Z"/>
        </w:rPr>
      </w:pPr>
    </w:p>
    <w:p w:rsidR="0091726B" w:rsidRPr="00E5530E" w:rsidRDefault="0091726B" w:rsidP="0091726B">
      <w:pPr>
        <w:spacing w:line="276" w:lineRule="auto"/>
        <w:jc w:val="center"/>
        <w:rPr>
          <w:ins w:id="29" w:author="Resmi Surendran" w:date="2010-09-27T16:16:00Z"/>
        </w:rPr>
      </w:pPr>
    </w:p>
    <w:p w:rsidR="0091726B" w:rsidRPr="00E5530E" w:rsidRDefault="0091726B" w:rsidP="0091726B">
      <w:pPr>
        <w:spacing w:line="276" w:lineRule="auto"/>
        <w:jc w:val="center"/>
        <w:rPr>
          <w:ins w:id="30" w:author="Resmi Surendran" w:date="2010-09-27T16:16:00Z"/>
        </w:rPr>
      </w:pPr>
    </w:p>
    <w:p w:rsidR="0091726B" w:rsidRPr="00E5530E" w:rsidRDefault="0091726B" w:rsidP="0091726B">
      <w:pPr>
        <w:spacing w:line="276" w:lineRule="auto"/>
        <w:jc w:val="center"/>
        <w:rPr>
          <w:ins w:id="31" w:author="Resmi Surendran" w:date="2010-09-27T16:16:00Z"/>
        </w:rPr>
      </w:pPr>
    </w:p>
    <w:p w:rsidR="0091726B" w:rsidRPr="00E5530E" w:rsidRDefault="0091726B" w:rsidP="0091726B">
      <w:pPr>
        <w:spacing w:line="276" w:lineRule="auto"/>
        <w:jc w:val="center"/>
        <w:rPr>
          <w:ins w:id="32" w:author="Resmi Surendran" w:date="2010-09-27T16:16:00Z"/>
        </w:rPr>
      </w:pPr>
    </w:p>
    <w:p w:rsidR="0091726B" w:rsidRPr="00E5530E" w:rsidRDefault="0091726B" w:rsidP="0091726B">
      <w:pPr>
        <w:spacing w:line="276" w:lineRule="auto"/>
        <w:jc w:val="center"/>
        <w:rPr>
          <w:ins w:id="33" w:author="Resmi Surendran" w:date="2010-09-27T16:16:00Z"/>
        </w:rPr>
      </w:pPr>
    </w:p>
    <w:p w:rsidR="0091726B" w:rsidRPr="00E5530E" w:rsidRDefault="0091726B" w:rsidP="0091726B">
      <w:pPr>
        <w:spacing w:line="276" w:lineRule="auto"/>
        <w:jc w:val="center"/>
        <w:rPr>
          <w:ins w:id="34" w:author="Resmi Surendran" w:date="2010-09-27T16:16:00Z"/>
        </w:rPr>
      </w:pPr>
    </w:p>
    <w:p w:rsidR="0091726B" w:rsidRPr="00E5530E" w:rsidRDefault="0091726B" w:rsidP="0091726B">
      <w:pPr>
        <w:spacing w:line="276" w:lineRule="auto"/>
        <w:jc w:val="center"/>
        <w:rPr>
          <w:ins w:id="35" w:author="Resmi Surendran" w:date="2010-09-27T16:16:00Z"/>
        </w:rPr>
      </w:pPr>
    </w:p>
    <w:p w:rsidR="0091726B" w:rsidRPr="00E5530E" w:rsidRDefault="0091726B" w:rsidP="0091726B">
      <w:pPr>
        <w:spacing w:line="276" w:lineRule="auto"/>
        <w:jc w:val="center"/>
        <w:rPr>
          <w:ins w:id="36" w:author="Resmi Surendran" w:date="2010-09-27T16:16:00Z"/>
        </w:rPr>
      </w:pPr>
    </w:p>
    <w:p w:rsidR="0091726B" w:rsidRPr="00E5530E" w:rsidRDefault="0091726B" w:rsidP="0091726B">
      <w:pPr>
        <w:spacing w:line="276" w:lineRule="auto"/>
        <w:jc w:val="center"/>
        <w:rPr>
          <w:ins w:id="37" w:author="Resmi Surendran" w:date="2010-09-27T16:16:00Z"/>
        </w:rPr>
      </w:pPr>
    </w:p>
    <w:p w:rsidR="0091726B" w:rsidRPr="00E5530E" w:rsidRDefault="0091726B" w:rsidP="0091726B">
      <w:pPr>
        <w:spacing w:line="276" w:lineRule="auto"/>
        <w:jc w:val="center"/>
        <w:rPr>
          <w:ins w:id="38" w:author="Resmi Surendran" w:date="2010-09-27T16:16:00Z"/>
        </w:rPr>
      </w:pPr>
    </w:p>
    <w:p w:rsidR="0091726B" w:rsidRPr="00E5530E" w:rsidRDefault="0091726B" w:rsidP="0091726B">
      <w:pPr>
        <w:spacing w:line="276" w:lineRule="auto"/>
        <w:jc w:val="center"/>
        <w:rPr>
          <w:ins w:id="39" w:author="Resmi Surendran" w:date="2010-09-27T16:16:00Z"/>
        </w:rPr>
      </w:pPr>
    </w:p>
    <w:p w:rsidR="0091726B" w:rsidRPr="00E5530E" w:rsidRDefault="008F4872" w:rsidP="0091726B">
      <w:pPr>
        <w:pStyle w:val="spacer"/>
        <w:widowControl w:val="0"/>
        <w:spacing w:before="240" w:line="276" w:lineRule="auto"/>
        <w:jc w:val="right"/>
        <w:rPr>
          <w:ins w:id="40" w:author="Resmi Surendran" w:date="2010-09-27T16:16:00Z"/>
          <w:rFonts w:ascii="Times New Roman" w:hAnsi="Times New Roman" w:cs="Times New Roman"/>
          <w:b/>
          <w:sz w:val="24"/>
          <w:szCs w:val="24"/>
          <w:rPrChange w:id="41" w:author="Resmi Surendran" w:date="2010-09-29T14:58:00Z">
            <w:rPr>
              <w:ins w:id="42" w:author="Resmi Surendran" w:date="2010-09-27T16:16:00Z"/>
              <w:b/>
              <w:sz w:val="24"/>
              <w:szCs w:val="24"/>
            </w:rPr>
          </w:rPrChange>
        </w:rPr>
      </w:pPr>
      <w:ins w:id="43" w:author="Resmi Surendran" w:date="2010-09-27T16:16:00Z">
        <w:r w:rsidRPr="008F4872">
          <w:rPr>
            <w:rFonts w:ascii="Times New Roman" w:hAnsi="Times New Roman" w:cs="Times New Roman"/>
            <w:b/>
            <w:sz w:val="24"/>
            <w:szCs w:val="24"/>
            <w:rPrChange w:id="44" w:author="Resmi Surendran" w:date="2010-09-29T14:58:00Z">
              <w:rPr>
                <w:rFonts w:ascii="Times New Roman" w:hAnsi="Times New Roman" w:cs="Times New Roman"/>
                <w:b/>
                <w:bCs w:val="0"/>
                <w:kern w:val="0"/>
                <w:sz w:val="24"/>
                <w:szCs w:val="24"/>
              </w:rPr>
            </w:rPrChange>
          </w:rPr>
          <w:t>Version _0.</w:t>
        </w:r>
      </w:ins>
      <w:ins w:id="45" w:author="Resmi Surendran" w:date="2010-09-27T16:18:00Z">
        <w:r w:rsidRPr="008F4872">
          <w:rPr>
            <w:rFonts w:ascii="Times New Roman" w:hAnsi="Times New Roman" w:cs="Times New Roman"/>
            <w:b/>
            <w:sz w:val="24"/>
            <w:szCs w:val="24"/>
            <w:rPrChange w:id="46" w:author="Resmi Surendran" w:date="2010-09-29T14:58:00Z">
              <w:rPr>
                <w:rFonts w:ascii="Times New Roman" w:hAnsi="Times New Roman" w:cs="Times New Roman"/>
                <w:b/>
                <w:bCs w:val="0"/>
                <w:kern w:val="0"/>
                <w:sz w:val="24"/>
                <w:szCs w:val="24"/>
              </w:rPr>
            </w:rPrChange>
          </w:rPr>
          <w:t>2</w:t>
        </w:r>
      </w:ins>
    </w:p>
    <w:p w:rsidR="0091726B" w:rsidRPr="00E5530E" w:rsidRDefault="0091726B" w:rsidP="0091726B">
      <w:pPr>
        <w:pStyle w:val="TOCHead"/>
        <w:spacing w:line="276" w:lineRule="auto"/>
        <w:rPr>
          <w:ins w:id="47" w:author="Resmi Surendran" w:date="2010-09-27T16:16:00Z"/>
          <w:rFonts w:ascii="Times New Roman" w:hAnsi="Times New Roman" w:cs="Times New Roman"/>
          <w:rPrChange w:id="48" w:author="Unknown">
            <w:rPr>
              <w:ins w:id="49" w:author="Resmi Surendran" w:date="2010-09-27T16:16:00Z"/>
            </w:rPr>
          </w:rPrChange>
        </w:rPr>
        <w:sectPr w:rsidR="0091726B" w:rsidRPr="00E5530E" w:rsidSect="00D70F43">
          <w:headerReference w:type="default" r:id="rId8"/>
          <w:footerReference w:type="default" r:id="rId9"/>
          <w:pgSz w:w="12240" w:h="15840"/>
          <w:pgMar w:top="1440" w:right="1440" w:bottom="1440" w:left="1440" w:header="720" w:footer="720" w:gutter="0"/>
          <w:pgNumType w:start="1"/>
          <w:cols w:space="720"/>
          <w:docGrid w:linePitch="360"/>
        </w:sectPr>
      </w:pPr>
    </w:p>
    <w:p w:rsidR="0091726B" w:rsidRPr="00E5530E" w:rsidRDefault="008F4872" w:rsidP="0091726B">
      <w:pPr>
        <w:spacing w:before="320" w:after="240" w:line="276" w:lineRule="auto"/>
        <w:rPr>
          <w:ins w:id="55" w:author="Resmi Surendran" w:date="2010-09-27T16:16:00Z"/>
          <w:b/>
          <w:bCs/>
          <w:kern w:val="32"/>
          <w:sz w:val="28"/>
          <w:szCs w:val="32"/>
          <w:rPrChange w:id="56" w:author="Resmi Surendran" w:date="2010-09-29T14:58:00Z">
            <w:rPr>
              <w:ins w:id="57" w:author="Resmi Surendran" w:date="2010-09-27T16:16:00Z"/>
              <w:rFonts w:ascii="Arial" w:hAnsi="Arial" w:cs="Arial"/>
              <w:b/>
              <w:bCs/>
              <w:kern w:val="32"/>
              <w:sz w:val="28"/>
              <w:szCs w:val="32"/>
            </w:rPr>
          </w:rPrChange>
        </w:rPr>
      </w:pPr>
      <w:ins w:id="58" w:author="Resmi Surendran" w:date="2010-09-27T16:16:00Z">
        <w:r w:rsidRPr="008F4872">
          <w:rPr>
            <w:b/>
            <w:bCs/>
            <w:kern w:val="32"/>
            <w:sz w:val="28"/>
            <w:szCs w:val="32"/>
            <w:rPrChange w:id="59" w:author="Resmi Surendran" w:date="2010-09-29T14:58:00Z">
              <w:rPr>
                <w:rFonts w:ascii="Arial" w:hAnsi="Arial" w:cs="Arial"/>
                <w:b/>
                <w:bCs/>
                <w:kern w:val="32"/>
                <w:sz w:val="28"/>
                <w:szCs w:val="32"/>
              </w:rPr>
            </w:rPrChange>
          </w:rPr>
          <w:lastRenderedPageBreak/>
          <w:t>Document Revisions</w:t>
        </w:r>
      </w:ins>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134"/>
        <w:gridCol w:w="3726"/>
        <w:gridCol w:w="1980"/>
      </w:tblGrid>
      <w:tr w:rsidR="0091726B" w:rsidRPr="00E5530E" w:rsidTr="00EE6388">
        <w:trPr>
          <w:ins w:id="60" w:author="Resmi Surendran" w:date="2010-09-27T16:16:00Z"/>
        </w:trPr>
        <w:tc>
          <w:tcPr>
            <w:tcW w:w="1800" w:type="dxa"/>
            <w:shd w:val="clear" w:color="auto" w:fill="E6E6E6"/>
          </w:tcPr>
          <w:p w:rsidR="0091726B" w:rsidRPr="00E5530E" w:rsidRDefault="008F4872" w:rsidP="00EE6388">
            <w:pPr>
              <w:spacing w:before="20" w:after="20" w:line="276" w:lineRule="auto"/>
              <w:rPr>
                <w:ins w:id="61" w:author="Resmi Surendran" w:date="2010-09-27T16:16:00Z"/>
                <w:b/>
                <w:sz w:val="18"/>
                <w:rPrChange w:id="62" w:author="Resmi Surendran" w:date="2010-09-29T14:58:00Z">
                  <w:rPr>
                    <w:ins w:id="63" w:author="Resmi Surendran" w:date="2010-09-27T16:16:00Z"/>
                    <w:rFonts w:ascii="Arial" w:hAnsi="Arial"/>
                    <w:b/>
                    <w:sz w:val="18"/>
                  </w:rPr>
                </w:rPrChange>
              </w:rPr>
            </w:pPr>
            <w:ins w:id="64" w:author="Resmi Surendran" w:date="2010-09-27T16:16:00Z">
              <w:r w:rsidRPr="008F4872">
                <w:rPr>
                  <w:b/>
                  <w:sz w:val="18"/>
                  <w:rPrChange w:id="65" w:author="Resmi Surendran" w:date="2010-09-29T14:58:00Z">
                    <w:rPr>
                      <w:rFonts w:ascii="Arial" w:hAnsi="Arial"/>
                      <w:b/>
                      <w:sz w:val="18"/>
                    </w:rPr>
                  </w:rPrChange>
                </w:rPr>
                <w:t>Date</w:t>
              </w:r>
            </w:ins>
          </w:p>
        </w:tc>
        <w:tc>
          <w:tcPr>
            <w:tcW w:w="1134" w:type="dxa"/>
            <w:shd w:val="clear" w:color="auto" w:fill="E6E6E6"/>
          </w:tcPr>
          <w:p w:rsidR="0091726B" w:rsidRPr="00E5530E" w:rsidRDefault="008F4872" w:rsidP="00EE6388">
            <w:pPr>
              <w:spacing w:before="20" w:after="20" w:line="276" w:lineRule="auto"/>
              <w:rPr>
                <w:ins w:id="66" w:author="Resmi Surendran" w:date="2010-09-27T16:16:00Z"/>
                <w:b/>
                <w:sz w:val="18"/>
                <w:rPrChange w:id="67" w:author="Resmi Surendran" w:date="2010-09-29T14:58:00Z">
                  <w:rPr>
                    <w:ins w:id="68" w:author="Resmi Surendran" w:date="2010-09-27T16:16:00Z"/>
                    <w:rFonts w:ascii="Arial" w:hAnsi="Arial"/>
                    <w:b/>
                    <w:sz w:val="18"/>
                  </w:rPr>
                </w:rPrChange>
              </w:rPr>
            </w:pPr>
            <w:ins w:id="69" w:author="Resmi Surendran" w:date="2010-09-27T16:16:00Z">
              <w:r w:rsidRPr="008F4872">
                <w:rPr>
                  <w:b/>
                  <w:sz w:val="18"/>
                  <w:rPrChange w:id="70" w:author="Resmi Surendran" w:date="2010-09-29T14:58:00Z">
                    <w:rPr>
                      <w:rFonts w:ascii="Arial" w:hAnsi="Arial"/>
                      <w:b/>
                      <w:sz w:val="18"/>
                    </w:rPr>
                  </w:rPrChange>
                </w:rPr>
                <w:t>Version</w:t>
              </w:r>
            </w:ins>
          </w:p>
        </w:tc>
        <w:tc>
          <w:tcPr>
            <w:tcW w:w="3726" w:type="dxa"/>
            <w:shd w:val="clear" w:color="auto" w:fill="E6E6E6"/>
          </w:tcPr>
          <w:p w:rsidR="0091726B" w:rsidRPr="00E5530E" w:rsidRDefault="008F4872" w:rsidP="00EE6388">
            <w:pPr>
              <w:spacing w:before="20" w:after="20" w:line="276" w:lineRule="auto"/>
              <w:rPr>
                <w:ins w:id="71" w:author="Resmi Surendran" w:date="2010-09-27T16:16:00Z"/>
                <w:b/>
                <w:sz w:val="18"/>
                <w:rPrChange w:id="72" w:author="Resmi Surendran" w:date="2010-09-29T14:58:00Z">
                  <w:rPr>
                    <w:ins w:id="73" w:author="Resmi Surendran" w:date="2010-09-27T16:16:00Z"/>
                    <w:rFonts w:ascii="Arial" w:hAnsi="Arial"/>
                    <w:b/>
                    <w:sz w:val="18"/>
                  </w:rPr>
                </w:rPrChange>
              </w:rPr>
            </w:pPr>
            <w:ins w:id="74" w:author="Resmi Surendran" w:date="2010-09-27T16:16:00Z">
              <w:r w:rsidRPr="008F4872">
                <w:rPr>
                  <w:b/>
                  <w:sz w:val="18"/>
                  <w:rPrChange w:id="75" w:author="Resmi Surendran" w:date="2010-09-29T14:58:00Z">
                    <w:rPr>
                      <w:rFonts w:ascii="Arial" w:hAnsi="Arial"/>
                      <w:b/>
                      <w:sz w:val="18"/>
                    </w:rPr>
                  </w:rPrChange>
                </w:rPr>
                <w:t>Description</w:t>
              </w:r>
            </w:ins>
          </w:p>
        </w:tc>
        <w:tc>
          <w:tcPr>
            <w:tcW w:w="1980" w:type="dxa"/>
            <w:shd w:val="clear" w:color="auto" w:fill="E6E6E6"/>
          </w:tcPr>
          <w:p w:rsidR="0091726B" w:rsidRPr="00E5530E" w:rsidRDefault="008F4872" w:rsidP="00EE6388">
            <w:pPr>
              <w:spacing w:before="20" w:after="20" w:line="276" w:lineRule="auto"/>
              <w:rPr>
                <w:ins w:id="76" w:author="Resmi Surendran" w:date="2010-09-27T16:16:00Z"/>
                <w:b/>
                <w:sz w:val="18"/>
                <w:rPrChange w:id="77" w:author="Resmi Surendran" w:date="2010-09-29T14:58:00Z">
                  <w:rPr>
                    <w:ins w:id="78" w:author="Resmi Surendran" w:date="2010-09-27T16:16:00Z"/>
                    <w:rFonts w:ascii="Arial" w:hAnsi="Arial"/>
                    <w:b/>
                    <w:sz w:val="18"/>
                  </w:rPr>
                </w:rPrChange>
              </w:rPr>
            </w:pPr>
            <w:ins w:id="79" w:author="Resmi Surendran" w:date="2010-09-27T16:16:00Z">
              <w:r w:rsidRPr="008F4872">
                <w:rPr>
                  <w:b/>
                  <w:sz w:val="18"/>
                  <w:rPrChange w:id="80" w:author="Resmi Surendran" w:date="2010-09-29T14:58:00Z">
                    <w:rPr>
                      <w:rFonts w:ascii="Arial" w:hAnsi="Arial"/>
                      <w:b/>
                      <w:sz w:val="18"/>
                    </w:rPr>
                  </w:rPrChange>
                </w:rPr>
                <w:t>Author(s)</w:t>
              </w:r>
            </w:ins>
          </w:p>
        </w:tc>
      </w:tr>
      <w:tr w:rsidR="0091726B" w:rsidRPr="00E5530E" w:rsidTr="00EE6388">
        <w:trPr>
          <w:trHeight w:val="980"/>
          <w:ins w:id="81" w:author="Resmi Surendran" w:date="2010-09-27T16:16:00Z"/>
        </w:trPr>
        <w:tc>
          <w:tcPr>
            <w:tcW w:w="1800" w:type="dxa"/>
          </w:tcPr>
          <w:p w:rsidR="00161E98" w:rsidRPr="00E5530E" w:rsidRDefault="008F4872">
            <w:pPr>
              <w:spacing w:before="20" w:after="20" w:line="276" w:lineRule="auto"/>
              <w:rPr>
                <w:ins w:id="82" w:author="Resmi Surendran" w:date="2010-09-27T16:16:00Z"/>
                <w:sz w:val="18"/>
                <w:rPrChange w:id="83" w:author="Resmi Surendran" w:date="2010-09-29T14:58:00Z">
                  <w:rPr>
                    <w:ins w:id="84" w:author="Resmi Surendran" w:date="2010-09-27T16:16:00Z"/>
                    <w:rFonts w:ascii="Arial" w:hAnsi="Arial"/>
                    <w:sz w:val="18"/>
                  </w:rPr>
                </w:rPrChange>
              </w:rPr>
            </w:pPr>
            <w:ins w:id="85" w:author="Resmi Surendran" w:date="2010-09-27T16:16:00Z">
              <w:r w:rsidRPr="008F4872">
                <w:rPr>
                  <w:sz w:val="18"/>
                  <w:rPrChange w:id="86" w:author="Resmi Surendran" w:date="2010-09-29T14:58:00Z">
                    <w:rPr>
                      <w:rFonts w:ascii="Arial" w:hAnsi="Arial"/>
                      <w:sz w:val="18"/>
                    </w:rPr>
                  </w:rPrChange>
                </w:rPr>
                <w:t>0</w:t>
              </w:r>
            </w:ins>
            <w:ins w:id="87" w:author="Resmi Surendran" w:date="2010-09-27T16:19:00Z">
              <w:r w:rsidRPr="008F4872">
                <w:rPr>
                  <w:sz w:val="18"/>
                  <w:rPrChange w:id="88" w:author="Resmi Surendran" w:date="2010-09-29T14:58:00Z">
                    <w:rPr>
                      <w:rFonts w:ascii="Arial" w:hAnsi="Arial"/>
                      <w:sz w:val="18"/>
                    </w:rPr>
                  </w:rPrChange>
                </w:rPr>
                <w:t>3</w:t>
              </w:r>
            </w:ins>
            <w:ins w:id="89" w:author="Resmi Surendran" w:date="2010-09-27T16:16:00Z">
              <w:r w:rsidRPr="008F4872">
                <w:rPr>
                  <w:sz w:val="18"/>
                  <w:rPrChange w:id="90" w:author="Resmi Surendran" w:date="2010-09-29T14:58:00Z">
                    <w:rPr>
                      <w:rFonts w:ascii="Arial" w:hAnsi="Arial"/>
                      <w:sz w:val="18"/>
                    </w:rPr>
                  </w:rPrChange>
                </w:rPr>
                <w:t>/</w:t>
              </w:r>
            </w:ins>
            <w:ins w:id="91" w:author="Resmi Surendran" w:date="2010-09-27T16:19:00Z">
              <w:r w:rsidRPr="008F4872">
                <w:rPr>
                  <w:sz w:val="18"/>
                  <w:rPrChange w:id="92" w:author="Resmi Surendran" w:date="2010-09-29T14:58:00Z">
                    <w:rPr>
                      <w:rFonts w:ascii="Arial" w:hAnsi="Arial"/>
                      <w:sz w:val="18"/>
                    </w:rPr>
                  </w:rPrChange>
                </w:rPr>
                <w:t>30</w:t>
              </w:r>
            </w:ins>
            <w:ins w:id="93" w:author="Resmi Surendran" w:date="2010-09-27T16:16:00Z">
              <w:r w:rsidRPr="008F4872">
                <w:rPr>
                  <w:sz w:val="18"/>
                  <w:rPrChange w:id="94" w:author="Resmi Surendran" w:date="2010-09-29T14:58:00Z">
                    <w:rPr>
                      <w:rFonts w:ascii="Arial" w:hAnsi="Arial"/>
                      <w:sz w:val="18"/>
                    </w:rPr>
                  </w:rPrChange>
                </w:rPr>
                <w:t>/20</w:t>
              </w:r>
            </w:ins>
            <w:ins w:id="95" w:author="Resmi Surendran" w:date="2010-09-27T16:19:00Z">
              <w:r w:rsidRPr="008F4872">
                <w:rPr>
                  <w:sz w:val="18"/>
                  <w:rPrChange w:id="96" w:author="Resmi Surendran" w:date="2010-09-29T14:58:00Z">
                    <w:rPr>
                      <w:rFonts w:ascii="Arial" w:hAnsi="Arial"/>
                      <w:sz w:val="18"/>
                    </w:rPr>
                  </w:rPrChange>
                </w:rPr>
                <w:t>07</w:t>
              </w:r>
            </w:ins>
          </w:p>
        </w:tc>
        <w:tc>
          <w:tcPr>
            <w:tcW w:w="1134" w:type="dxa"/>
          </w:tcPr>
          <w:p w:rsidR="0091726B" w:rsidRPr="00E5530E" w:rsidRDefault="008F4872" w:rsidP="00EE6388">
            <w:pPr>
              <w:spacing w:before="20" w:after="20" w:line="276" w:lineRule="auto"/>
              <w:rPr>
                <w:ins w:id="97" w:author="Resmi Surendran" w:date="2010-09-27T16:16:00Z"/>
                <w:sz w:val="18"/>
                <w:rPrChange w:id="98" w:author="Resmi Surendran" w:date="2010-09-29T14:58:00Z">
                  <w:rPr>
                    <w:ins w:id="99" w:author="Resmi Surendran" w:date="2010-09-27T16:16:00Z"/>
                    <w:rFonts w:ascii="Arial" w:hAnsi="Arial"/>
                    <w:sz w:val="18"/>
                  </w:rPr>
                </w:rPrChange>
              </w:rPr>
            </w:pPr>
            <w:ins w:id="100" w:author="Resmi Surendran" w:date="2010-09-27T16:16:00Z">
              <w:r w:rsidRPr="008F4872">
                <w:rPr>
                  <w:sz w:val="18"/>
                  <w:rPrChange w:id="101" w:author="Resmi Surendran" w:date="2010-09-29T14:58:00Z">
                    <w:rPr>
                      <w:rFonts w:ascii="Arial" w:hAnsi="Arial"/>
                      <w:sz w:val="18"/>
                    </w:rPr>
                  </w:rPrChange>
                </w:rPr>
                <w:t>0.1</w:t>
              </w:r>
            </w:ins>
          </w:p>
        </w:tc>
        <w:tc>
          <w:tcPr>
            <w:tcW w:w="3726" w:type="dxa"/>
          </w:tcPr>
          <w:p w:rsidR="0091726B" w:rsidRPr="00E5530E" w:rsidRDefault="008F4872" w:rsidP="00EE6388">
            <w:pPr>
              <w:spacing w:before="20" w:after="20" w:line="276" w:lineRule="auto"/>
              <w:rPr>
                <w:ins w:id="102" w:author="Resmi Surendran" w:date="2010-09-27T16:16:00Z"/>
                <w:sz w:val="18"/>
                <w:rPrChange w:id="103" w:author="Resmi Surendran" w:date="2010-09-29T14:58:00Z">
                  <w:rPr>
                    <w:ins w:id="104" w:author="Resmi Surendran" w:date="2010-09-27T16:16:00Z"/>
                    <w:rFonts w:ascii="Arial" w:hAnsi="Arial"/>
                    <w:sz w:val="18"/>
                  </w:rPr>
                </w:rPrChange>
              </w:rPr>
            </w:pPr>
            <w:ins w:id="105" w:author="Resmi Surendran" w:date="2010-09-27T16:19:00Z">
              <w:r w:rsidRPr="008F4872">
                <w:rPr>
                  <w:sz w:val="18"/>
                  <w:rPrChange w:id="106" w:author="Resmi Surendran" w:date="2010-09-29T14:58:00Z">
                    <w:rPr>
                      <w:rFonts w:ascii="Arial" w:hAnsi="Arial"/>
                      <w:sz w:val="18"/>
                    </w:rPr>
                  </w:rPrChange>
                </w:rPr>
                <w:t xml:space="preserve">TAC approved version </w:t>
              </w:r>
            </w:ins>
          </w:p>
        </w:tc>
        <w:tc>
          <w:tcPr>
            <w:tcW w:w="1980" w:type="dxa"/>
          </w:tcPr>
          <w:p w:rsidR="0091726B" w:rsidRPr="00E5530E" w:rsidRDefault="0091726B" w:rsidP="00EE6388">
            <w:pPr>
              <w:spacing w:before="20" w:after="20" w:line="276" w:lineRule="auto"/>
              <w:rPr>
                <w:ins w:id="107" w:author="Resmi Surendran" w:date="2010-09-27T16:16:00Z"/>
                <w:b/>
                <w:sz w:val="18"/>
                <w:lang w:val="it-IT"/>
                <w:rPrChange w:id="108" w:author="Resmi Surendran" w:date="2010-09-29T14:58:00Z">
                  <w:rPr>
                    <w:ins w:id="109" w:author="Resmi Surendran" w:date="2010-09-27T16:16:00Z"/>
                    <w:rFonts w:ascii="Arial" w:hAnsi="Arial"/>
                    <w:b/>
                    <w:sz w:val="18"/>
                    <w:lang w:val="it-IT"/>
                  </w:rPr>
                </w:rPrChange>
              </w:rPr>
            </w:pPr>
          </w:p>
        </w:tc>
      </w:tr>
      <w:tr w:rsidR="0091726B" w:rsidRPr="00E5530E" w:rsidTr="00EE6388">
        <w:trPr>
          <w:ins w:id="110" w:author="Resmi Surendran" w:date="2010-09-27T16:16:00Z"/>
        </w:trPr>
        <w:tc>
          <w:tcPr>
            <w:tcW w:w="1800" w:type="dxa"/>
          </w:tcPr>
          <w:p w:rsidR="0091726B" w:rsidRPr="00E5530E" w:rsidRDefault="008F4872" w:rsidP="00EE6388">
            <w:pPr>
              <w:spacing w:before="20" w:after="20" w:line="276" w:lineRule="auto"/>
              <w:rPr>
                <w:ins w:id="111" w:author="Resmi Surendran" w:date="2010-09-27T16:16:00Z"/>
                <w:sz w:val="18"/>
                <w:rPrChange w:id="112" w:author="Resmi Surendran" w:date="2010-09-29T14:58:00Z">
                  <w:rPr>
                    <w:ins w:id="113" w:author="Resmi Surendran" w:date="2010-09-27T16:16:00Z"/>
                    <w:rFonts w:ascii="Arial" w:hAnsi="Arial"/>
                    <w:sz w:val="18"/>
                  </w:rPr>
                </w:rPrChange>
              </w:rPr>
            </w:pPr>
            <w:ins w:id="114" w:author="Resmi Surendran" w:date="2010-09-27T16:16:00Z">
              <w:r w:rsidRPr="008F4872">
                <w:rPr>
                  <w:sz w:val="18"/>
                  <w:rPrChange w:id="115" w:author="Resmi Surendran" w:date="2010-09-29T14:58:00Z">
                    <w:rPr>
                      <w:rFonts w:ascii="Arial" w:hAnsi="Arial"/>
                      <w:sz w:val="18"/>
                    </w:rPr>
                  </w:rPrChange>
                </w:rPr>
                <w:t>08/11/2010</w:t>
              </w:r>
            </w:ins>
          </w:p>
        </w:tc>
        <w:tc>
          <w:tcPr>
            <w:tcW w:w="1134" w:type="dxa"/>
          </w:tcPr>
          <w:p w:rsidR="00161E98" w:rsidRPr="00E5530E" w:rsidRDefault="008F4872">
            <w:pPr>
              <w:spacing w:before="20" w:after="20" w:line="276" w:lineRule="auto"/>
              <w:rPr>
                <w:ins w:id="116" w:author="Resmi Surendran" w:date="2010-09-27T16:16:00Z"/>
                <w:sz w:val="18"/>
                <w:rPrChange w:id="117" w:author="Resmi Surendran" w:date="2010-09-29T14:58:00Z">
                  <w:rPr>
                    <w:ins w:id="118" w:author="Resmi Surendran" w:date="2010-09-27T16:16:00Z"/>
                    <w:rFonts w:ascii="Arial" w:hAnsi="Arial"/>
                    <w:sz w:val="18"/>
                  </w:rPr>
                </w:rPrChange>
              </w:rPr>
            </w:pPr>
            <w:ins w:id="119" w:author="Resmi Surendran" w:date="2010-09-27T16:16:00Z">
              <w:r w:rsidRPr="008F4872">
                <w:rPr>
                  <w:sz w:val="18"/>
                  <w:rPrChange w:id="120" w:author="Resmi Surendran" w:date="2010-09-29T14:58:00Z">
                    <w:rPr>
                      <w:rFonts w:ascii="Arial" w:hAnsi="Arial"/>
                      <w:sz w:val="18"/>
                    </w:rPr>
                  </w:rPrChange>
                </w:rPr>
                <w:t>0.</w:t>
              </w:r>
            </w:ins>
            <w:ins w:id="121" w:author="Resmi Surendran" w:date="2010-09-27T16:19:00Z">
              <w:r w:rsidRPr="008F4872">
                <w:rPr>
                  <w:sz w:val="18"/>
                  <w:rPrChange w:id="122" w:author="Resmi Surendran" w:date="2010-09-29T14:58:00Z">
                    <w:rPr>
                      <w:rFonts w:ascii="Arial" w:hAnsi="Arial"/>
                      <w:sz w:val="18"/>
                    </w:rPr>
                  </w:rPrChange>
                </w:rPr>
                <w:t>2</w:t>
              </w:r>
            </w:ins>
          </w:p>
        </w:tc>
        <w:tc>
          <w:tcPr>
            <w:tcW w:w="3726" w:type="dxa"/>
          </w:tcPr>
          <w:p w:rsidR="0091726B" w:rsidRPr="00E5530E" w:rsidRDefault="008F4872" w:rsidP="00EE6388">
            <w:pPr>
              <w:spacing w:before="20" w:after="20" w:line="276" w:lineRule="auto"/>
              <w:rPr>
                <w:ins w:id="123" w:author="Resmi Surendran" w:date="2010-09-27T16:16:00Z"/>
                <w:sz w:val="18"/>
                <w:rPrChange w:id="124" w:author="Resmi Surendran" w:date="2010-09-29T14:58:00Z">
                  <w:rPr>
                    <w:ins w:id="125" w:author="Resmi Surendran" w:date="2010-09-27T16:16:00Z"/>
                    <w:rFonts w:ascii="Arial" w:hAnsi="Arial"/>
                    <w:sz w:val="18"/>
                  </w:rPr>
                </w:rPrChange>
              </w:rPr>
            </w:pPr>
            <w:ins w:id="126" w:author="Resmi Surendran" w:date="2010-09-27T16:19:00Z">
              <w:r w:rsidRPr="008F4872">
                <w:rPr>
                  <w:sz w:val="18"/>
                  <w:rPrChange w:id="127" w:author="Resmi Surendran" w:date="2010-09-29T14:58:00Z">
                    <w:rPr>
                      <w:rFonts w:ascii="Arial" w:hAnsi="Arial"/>
                      <w:sz w:val="18"/>
                    </w:rPr>
                  </w:rPrChange>
                </w:rPr>
                <w:t xml:space="preserve">Updated to reflect changes to protocol and </w:t>
              </w:r>
            </w:ins>
            <w:ins w:id="128" w:author="Resmi Surendran" w:date="2010-09-27T16:20:00Z">
              <w:r w:rsidRPr="008F4872">
                <w:rPr>
                  <w:sz w:val="18"/>
                  <w:rPrChange w:id="129" w:author="Resmi Surendran" w:date="2010-09-29T14:58:00Z">
                    <w:rPr>
                      <w:rFonts w:ascii="Arial" w:hAnsi="Arial"/>
                      <w:sz w:val="18"/>
                    </w:rPr>
                  </w:rPrChange>
                </w:rPr>
                <w:t xml:space="preserve">Current </w:t>
              </w:r>
            </w:ins>
            <w:ins w:id="130" w:author="Resmi Surendran" w:date="2010-09-27T16:19:00Z">
              <w:r w:rsidRPr="008F4872">
                <w:rPr>
                  <w:sz w:val="18"/>
                  <w:rPrChange w:id="131" w:author="Resmi Surendran" w:date="2010-09-29T14:58:00Z">
                    <w:rPr>
                      <w:rFonts w:ascii="Arial" w:hAnsi="Arial"/>
                      <w:sz w:val="18"/>
                    </w:rPr>
                  </w:rPrChange>
                </w:rPr>
                <w:t xml:space="preserve">system </w:t>
              </w:r>
            </w:ins>
            <w:ins w:id="132" w:author="Resmi Surendran" w:date="2010-09-27T16:20:00Z">
              <w:r w:rsidRPr="008F4872">
                <w:rPr>
                  <w:sz w:val="18"/>
                  <w:rPrChange w:id="133" w:author="Resmi Surendran" w:date="2010-09-29T14:58:00Z">
                    <w:rPr>
                      <w:rFonts w:ascii="Arial" w:hAnsi="Arial"/>
                      <w:sz w:val="18"/>
                    </w:rPr>
                  </w:rPrChange>
                </w:rPr>
                <w:t>implementation</w:t>
              </w:r>
            </w:ins>
          </w:p>
        </w:tc>
        <w:tc>
          <w:tcPr>
            <w:tcW w:w="1980" w:type="dxa"/>
          </w:tcPr>
          <w:p w:rsidR="0091726B" w:rsidRPr="00E5530E" w:rsidRDefault="008F4872" w:rsidP="00EE6388">
            <w:pPr>
              <w:spacing w:before="20" w:after="20" w:line="276" w:lineRule="auto"/>
              <w:rPr>
                <w:ins w:id="134" w:author="Resmi Surendran" w:date="2010-09-27T16:20:00Z"/>
                <w:b/>
                <w:sz w:val="18"/>
                <w:lang w:val="it-IT"/>
                <w:rPrChange w:id="135" w:author="Resmi Surendran" w:date="2010-09-29T14:58:00Z">
                  <w:rPr>
                    <w:ins w:id="136" w:author="Resmi Surendran" w:date="2010-09-27T16:20:00Z"/>
                    <w:rFonts w:ascii="Arial" w:hAnsi="Arial"/>
                    <w:b/>
                    <w:sz w:val="18"/>
                    <w:lang w:val="it-IT"/>
                  </w:rPr>
                </w:rPrChange>
              </w:rPr>
            </w:pPr>
            <w:ins w:id="137" w:author="Resmi Surendran" w:date="2010-09-27T16:20:00Z">
              <w:r w:rsidRPr="008F4872">
                <w:rPr>
                  <w:b/>
                  <w:sz w:val="18"/>
                  <w:lang w:val="it-IT"/>
                  <w:rPrChange w:id="138" w:author="Resmi Surendran" w:date="2010-09-29T14:58:00Z">
                    <w:rPr>
                      <w:rFonts w:ascii="Arial" w:hAnsi="Arial"/>
                      <w:b/>
                      <w:sz w:val="18"/>
                      <w:lang w:val="it-IT"/>
                    </w:rPr>
                  </w:rPrChange>
                </w:rPr>
                <w:t>Colleen Fros</w:t>
              </w:r>
            </w:ins>
            <w:ins w:id="139" w:author="Resmi Surendran" w:date="2010-09-27T16:21:00Z">
              <w:r w:rsidRPr="008F4872">
                <w:rPr>
                  <w:b/>
                  <w:sz w:val="18"/>
                  <w:lang w:val="it-IT"/>
                  <w:rPrChange w:id="140" w:author="Resmi Surendran" w:date="2010-09-29T14:58:00Z">
                    <w:rPr>
                      <w:rFonts w:ascii="Arial" w:hAnsi="Arial"/>
                      <w:b/>
                      <w:sz w:val="18"/>
                      <w:lang w:val="it-IT"/>
                    </w:rPr>
                  </w:rPrChange>
                </w:rPr>
                <w:t>c</w:t>
              </w:r>
            </w:ins>
            <w:ins w:id="141" w:author="Resmi Surendran" w:date="2010-09-27T16:20:00Z">
              <w:r w:rsidRPr="008F4872">
                <w:rPr>
                  <w:b/>
                  <w:sz w:val="18"/>
                  <w:lang w:val="it-IT"/>
                  <w:rPrChange w:id="142" w:author="Resmi Surendran" w:date="2010-09-29T14:58:00Z">
                    <w:rPr>
                      <w:rFonts w:ascii="Arial" w:hAnsi="Arial"/>
                      <w:b/>
                      <w:sz w:val="18"/>
                      <w:lang w:val="it-IT"/>
                    </w:rPr>
                  </w:rPrChange>
                </w:rPr>
                <w:t xml:space="preserve">h </w:t>
              </w:r>
            </w:ins>
          </w:p>
          <w:p w:rsidR="0091726B" w:rsidRPr="00E5530E" w:rsidRDefault="008F4872" w:rsidP="00EE6388">
            <w:pPr>
              <w:spacing w:before="20" w:after="20" w:line="276" w:lineRule="auto"/>
              <w:rPr>
                <w:ins w:id="143" w:author="Resmi Surendran" w:date="2010-09-27T16:20:00Z"/>
                <w:b/>
                <w:sz w:val="18"/>
                <w:lang w:val="it-IT"/>
                <w:rPrChange w:id="144" w:author="Resmi Surendran" w:date="2010-09-29T14:58:00Z">
                  <w:rPr>
                    <w:ins w:id="145" w:author="Resmi Surendran" w:date="2010-09-27T16:20:00Z"/>
                    <w:rFonts w:ascii="Arial" w:hAnsi="Arial"/>
                    <w:b/>
                    <w:sz w:val="18"/>
                    <w:lang w:val="it-IT"/>
                  </w:rPr>
                </w:rPrChange>
              </w:rPr>
            </w:pPr>
            <w:ins w:id="146" w:author="Resmi Surendran" w:date="2010-09-27T16:20:00Z">
              <w:r w:rsidRPr="008F4872">
                <w:rPr>
                  <w:b/>
                  <w:sz w:val="18"/>
                  <w:lang w:val="it-IT"/>
                  <w:rPrChange w:id="147" w:author="Resmi Surendran" w:date="2010-09-29T14:58:00Z">
                    <w:rPr>
                      <w:rFonts w:ascii="Arial" w:hAnsi="Arial"/>
                      <w:b/>
                      <w:sz w:val="18"/>
                      <w:lang w:val="it-IT"/>
                    </w:rPr>
                  </w:rPrChange>
                </w:rPr>
                <w:t>John Dumas</w:t>
              </w:r>
            </w:ins>
          </w:p>
          <w:p w:rsidR="0091726B" w:rsidRPr="00E5530E" w:rsidRDefault="008F4872" w:rsidP="00EE6388">
            <w:pPr>
              <w:spacing w:before="20" w:after="20" w:line="276" w:lineRule="auto"/>
              <w:rPr>
                <w:ins w:id="148" w:author="Resmi Surendran" w:date="2010-09-27T16:20:00Z"/>
                <w:b/>
                <w:sz w:val="18"/>
                <w:lang w:val="it-IT"/>
                <w:rPrChange w:id="149" w:author="Resmi Surendran" w:date="2010-09-29T14:58:00Z">
                  <w:rPr>
                    <w:ins w:id="150" w:author="Resmi Surendran" w:date="2010-09-27T16:20:00Z"/>
                    <w:rFonts w:ascii="Arial" w:hAnsi="Arial"/>
                    <w:b/>
                    <w:sz w:val="18"/>
                    <w:lang w:val="it-IT"/>
                  </w:rPr>
                </w:rPrChange>
              </w:rPr>
            </w:pPr>
            <w:ins w:id="151" w:author="Resmi Surendran" w:date="2010-09-27T16:20:00Z">
              <w:r w:rsidRPr="008F4872">
                <w:rPr>
                  <w:b/>
                  <w:sz w:val="18"/>
                  <w:lang w:val="it-IT"/>
                  <w:rPrChange w:id="152" w:author="Resmi Surendran" w:date="2010-09-29T14:58:00Z">
                    <w:rPr>
                      <w:rFonts w:ascii="Arial" w:hAnsi="Arial"/>
                      <w:b/>
                      <w:sz w:val="18"/>
                      <w:lang w:val="it-IT"/>
                    </w:rPr>
                  </w:rPrChange>
                </w:rPr>
                <w:t>Resmi Surendran</w:t>
              </w:r>
            </w:ins>
          </w:p>
          <w:p w:rsidR="0091726B" w:rsidRPr="00E5530E" w:rsidRDefault="0091726B" w:rsidP="00EE6388">
            <w:pPr>
              <w:spacing w:before="20" w:after="20" w:line="276" w:lineRule="auto"/>
              <w:rPr>
                <w:ins w:id="153" w:author="Resmi Surendran" w:date="2010-09-27T16:16:00Z"/>
                <w:b/>
                <w:sz w:val="18"/>
                <w:lang w:val="it-IT"/>
                <w:rPrChange w:id="154" w:author="Resmi Surendran" w:date="2010-09-29T14:58:00Z">
                  <w:rPr>
                    <w:ins w:id="155" w:author="Resmi Surendran" w:date="2010-09-27T16:16:00Z"/>
                    <w:rFonts w:ascii="Arial" w:hAnsi="Arial"/>
                    <w:b/>
                    <w:sz w:val="18"/>
                    <w:lang w:val="it-IT"/>
                  </w:rPr>
                </w:rPrChange>
              </w:rPr>
            </w:pPr>
          </w:p>
        </w:tc>
      </w:tr>
    </w:tbl>
    <w:p w:rsidR="0091726B" w:rsidRPr="00E5530E" w:rsidRDefault="0091726B" w:rsidP="0091726B">
      <w:pPr>
        <w:spacing w:line="276" w:lineRule="auto"/>
        <w:rPr>
          <w:ins w:id="156" w:author="Resmi Surendran" w:date="2010-09-27T16:16:00Z"/>
          <w:lang w:val="it-IT"/>
        </w:rPr>
      </w:pPr>
    </w:p>
    <w:p w:rsidR="0091726B" w:rsidRPr="00E5530E" w:rsidRDefault="0091726B" w:rsidP="0091726B">
      <w:pPr>
        <w:spacing w:after="120" w:line="276" w:lineRule="auto"/>
        <w:rPr>
          <w:ins w:id="157" w:author="Resmi Surendran" w:date="2010-09-27T16:16:00Z"/>
          <w:sz w:val="21"/>
          <w:lang w:val="it-IT"/>
        </w:rPr>
        <w:sectPr w:rsidR="0091726B" w:rsidRPr="00E5530E" w:rsidSect="00CA2AEF">
          <w:footerReference w:type="default" r:id="rId10"/>
          <w:headerReference w:type="first" r:id="rId11"/>
          <w:footerReference w:type="first" r:id="rId12"/>
          <w:pgSz w:w="12240" w:h="15840"/>
          <w:pgMar w:top="1440" w:right="1440" w:bottom="1440" w:left="1440" w:header="720" w:footer="720" w:gutter="0"/>
          <w:pgNumType w:fmt="lowerRoman" w:start="1"/>
          <w:cols w:space="720"/>
          <w:docGrid w:linePitch="360"/>
        </w:sectPr>
      </w:pPr>
    </w:p>
    <w:p w:rsidR="0091726B" w:rsidRPr="00E5530E" w:rsidRDefault="008F4872" w:rsidP="0091726B">
      <w:pPr>
        <w:spacing w:before="320" w:after="240" w:line="276" w:lineRule="auto"/>
        <w:rPr>
          <w:ins w:id="158" w:author="Resmi Surendran" w:date="2010-09-27T16:16:00Z"/>
          <w:b/>
          <w:bCs/>
          <w:kern w:val="32"/>
        </w:rPr>
      </w:pPr>
      <w:ins w:id="159" w:author="Resmi Surendran" w:date="2010-09-27T16:16:00Z">
        <w:r>
          <w:rPr>
            <w:b/>
            <w:bCs/>
            <w:kern w:val="32"/>
          </w:rPr>
          <w:lastRenderedPageBreak/>
          <w:t>Approval Authority</w:t>
        </w:r>
      </w:ins>
    </w:p>
    <w:p w:rsidR="0091726B" w:rsidRPr="00E5530E" w:rsidRDefault="008F4872" w:rsidP="0091726B">
      <w:pPr>
        <w:spacing w:before="120" w:after="240" w:line="276" w:lineRule="auto"/>
        <w:ind w:firstLine="720"/>
        <w:rPr>
          <w:ins w:id="160" w:author="Resmi Surendran" w:date="2010-09-27T16:16:00Z"/>
          <w:b/>
          <w:bCs/>
          <w:iCs/>
        </w:rPr>
      </w:pPr>
      <w:ins w:id="161" w:author="Resmi Surendran" w:date="2010-09-27T16:16:00Z">
        <w:r>
          <w:rPr>
            <w:b/>
            <w:bCs/>
            <w:iCs/>
          </w:rPr>
          <w:t xml:space="preserve">Title: </w:t>
        </w:r>
        <w:r w:rsidRPr="008F4872">
          <w:rPr>
            <w:bCs/>
            <w:iCs/>
            <w:rPrChange w:id="162" w:author="Resmi Surendran" w:date="2010-09-29T15:56:00Z">
              <w:rPr>
                <w:b/>
                <w:bCs/>
                <w:iCs/>
              </w:rPr>
            </w:rPrChange>
          </w:rPr>
          <w:t xml:space="preserve">Manager, </w:t>
        </w:r>
      </w:ins>
      <w:ins w:id="163" w:author="Resmi Surendran" w:date="2010-09-27T16:21:00Z">
        <w:r w:rsidRPr="008F4872">
          <w:rPr>
            <w:bCs/>
            <w:iCs/>
            <w:rPrChange w:id="164" w:author="Resmi Surendran" w:date="2010-09-29T15:56:00Z">
              <w:rPr>
                <w:b/>
                <w:bCs/>
                <w:iCs/>
              </w:rPr>
            </w:rPrChange>
          </w:rPr>
          <w:t>System Operations</w:t>
        </w:r>
      </w:ins>
    </w:p>
    <w:p w:rsidR="0091726B" w:rsidRPr="00E5530E" w:rsidRDefault="008F4872" w:rsidP="0091726B">
      <w:pPr>
        <w:tabs>
          <w:tab w:val="right" w:leader="underscore" w:pos="5040"/>
          <w:tab w:val="left" w:pos="5220"/>
          <w:tab w:val="right" w:leader="underscore" w:pos="8640"/>
        </w:tabs>
        <w:spacing w:before="40" w:after="160" w:line="276" w:lineRule="auto"/>
        <w:ind w:firstLine="720"/>
        <w:rPr>
          <w:ins w:id="165" w:author="Resmi Surendran" w:date="2010-09-27T16:16:00Z"/>
          <w:b/>
        </w:rPr>
      </w:pPr>
      <w:ins w:id="166" w:author="Resmi Surendran" w:date="2010-09-27T16:16:00Z">
        <w:r>
          <w:rPr>
            <w:b/>
          </w:rPr>
          <w:t xml:space="preserve">Name: </w:t>
        </w:r>
      </w:ins>
      <w:ins w:id="167" w:author="Resmi Surendran" w:date="2010-09-27T16:20:00Z">
        <w:r w:rsidRPr="008F4872">
          <w:rPr>
            <w:rPrChange w:id="168" w:author="Resmi Surendran" w:date="2010-09-29T15:56:00Z">
              <w:rPr>
                <w:b/>
              </w:rPr>
            </w:rPrChange>
          </w:rPr>
          <w:t xml:space="preserve">Colleen </w:t>
        </w:r>
      </w:ins>
      <w:ins w:id="169" w:author="Resmi Surendran" w:date="2010-09-27T16:21:00Z">
        <w:r w:rsidRPr="008F4872">
          <w:rPr>
            <w:rPrChange w:id="170" w:author="Resmi Surendran" w:date="2010-09-29T15:56:00Z">
              <w:rPr>
                <w:b/>
              </w:rPr>
            </w:rPrChange>
          </w:rPr>
          <w:t>Frosch</w:t>
        </w:r>
      </w:ins>
    </w:p>
    <w:p w:rsidR="0091726B" w:rsidRPr="00E933B4" w:rsidRDefault="008F4872" w:rsidP="0091726B">
      <w:pPr>
        <w:tabs>
          <w:tab w:val="right" w:leader="underscore" w:pos="5040"/>
          <w:tab w:val="left" w:pos="5220"/>
          <w:tab w:val="right" w:leader="underscore" w:pos="8640"/>
        </w:tabs>
        <w:spacing w:before="40" w:after="160" w:line="276" w:lineRule="auto"/>
        <w:ind w:firstLine="720"/>
        <w:rPr>
          <w:ins w:id="171" w:author="Resmi Surendran" w:date="2010-09-27T16:16:00Z"/>
          <w:b/>
          <w:rPrChange w:id="172" w:author="Resmi Surendran" w:date="2010-09-29T15:56:00Z">
            <w:rPr>
              <w:ins w:id="173" w:author="Resmi Surendran" w:date="2010-09-27T16:16:00Z"/>
            </w:rPr>
          </w:rPrChange>
        </w:rPr>
      </w:pPr>
      <w:ins w:id="174" w:author="Resmi Surendran" w:date="2010-09-27T16:16:00Z">
        <w:r w:rsidRPr="008F4872">
          <w:rPr>
            <w:b/>
            <w:rPrChange w:id="175" w:author="Resmi Surendran" w:date="2010-09-29T15:56:00Z">
              <w:rPr/>
            </w:rPrChange>
          </w:rPr>
          <w:t xml:space="preserve">Sign: </w:t>
        </w:r>
      </w:ins>
      <w:ins w:id="176" w:author="Resmi Surendran" w:date="2010-09-29T15:57:00Z">
        <w:r w:rsidR="00E933B4" w:rsidRPr="00E933B4">
          <w:t>Colleen Frosch</w:t>
        </w:r>
      </w:ins>
      <w:ins w:id="177" w:author="Resmi Surendran" w:date="2010-09-27T16:16:00Z">
        <w:r>
          <w:tab/>
        </w:r>
        <w:r w:rsidRPr="008F4872">
          <w:rPr>
            <w:b/>
            <w:rPrChange w:id="178" w:author="Resmi Surendran" w:date="2010-09-29T15:56:00Z">
              <w:rPr/>
            </w:rPrChange>
          </w:rPr>
          <w:t>Date</w:t>
        </w:r>
        <w:r w:rsidRPr="008F4872">
          <w:rPr>
            <w:b/>
            <w:rPrChange w:id="179" w:author="Resmi Surendran" w:date="2010-09-29T15:56:00Z">
              <w:rPr/>
            </w:rPrChange>
          </w:rPr>
          <w:tab/>
        </w:r>
      </w:ins>
      <w:ins w:id="180" w:author="Resmi Surendran" w:date="2010-09-29T15:57:00Z">
        <w:r w:rsidRPr="008F4872">
          <w:rPr>
            <w:rPrChange w:id="181" w:author="Resmi Surendran" w:date="2010-09-29T15:57:00Z">
              <w:rPr>
                <w:b/>
              </w:rPr>
            </w:rPrChange>
          </w:rPr>
          <w:t>09-30-10</w:t>
        </w:r>
      </w:ins>
      <w:ins w:id="182" w:author="Resmi Surendran" w:date="2010-09-27T16:16:00Z">
        <w:r w:rsidRPr="008F4872">
          <w:rPr>
            <w:b/>
            <w:rPrChange w:id="183" w:author="Resmi Surendran" w:date="2010-09-29T15:56:00Z">
              <w:rPr/>
            </w:rPrChange>
          </w:rPr>
          <w:tab/>
        </w:r>
      </w:ins>
    </w:p>
    <w:p w:rsidR="0091726B" w:rsidRPr="00E5530E" w:rsidRDefault="008F4872" w:rsidP="0091726B">
      <w:pPr>
        <w:spacing w:line="276" w:lineRule="auto"/>
        <w:rPr>
          <w:ins w:id="184" w:author="Resmi Surendran" w:date="2010-09-27T16:17:00Z"/>
          <w:sz w:val="18"/>
          <w:rPrChange w:id="185" w:author="Resmi Surendran" w:date="2010-09-29T14:58:00Z">
            <w:rPr>
              <w:ins w:id="186" w:author="Resmi Surendran" w:date="2010-09-27T16:17:00Z"/>
              <w:rFonts w:ascii="Arial" w:hAnsi="Arial"/>
              <w:sz w:val="18"/>
            </w:rPr>
          </w:rPrChange>
        </w:rPr>
      </w:pPr>
      <w:ins w:id="187" w:author="Resmi Surendran" w:date="2010-09-27T16:16:00Z">
        <w:r w:rsidRPr="008F4872">
          <w:rPr>
            <w:sz w:val="18"/>
            <w:rPrChange w:id="188" w:author="Resmi Surendran" w:date="2010-09-29T14:58:00Z">
              <w:rPr>
                <w:rFonts w:ascii="Arial" w:hAnsi="Arial"/>
                <w:sz w:val="18"/>
              </w:rPr>
            </w:rPrChange>
          </w:rPr>
          <w:br w:type="page"/>
        </w:r>
      </w:ins>
    </w:p>
    <w:p w:rsidR="0091726B" w:rsidRPr="00E5530E" w:rsidRDefault="0091726B" w:rsidP="0091726B">
      <w:pPr>
        <w:spacing w:line="276" w:lineRule="auto"/>
        <w:rPr>
          <w:ins w:id="189" w:author="Resmi Surendran" w:date="2010-09-27T16:17:00Z"/>
          <w:sz w:val="18"/>
          <w:rPrChange w:id="190" w:author="Resmi Surendran" w:date="2010-09-29T14:58:00Z">
            <w:rPr>
              <w:ins w:id="191" w:author="Resmi Surendran" w:date="2010-09-27T16:17:00Z"/>
              <w:rFonts w:ascii="Arial" w:hAnsi="Arial"/>
              <w:sz w:val="18"/>
            </w:rPr>
          </w:rPrChange>
        </w:rPr>
      </w:pPr>
    </w:p>
    <w:p w:rsidR="0091726B" w:rsidRPr="00E5530E" w:rsidRDefault="008F4872" w:rsidP="0091726B">
      <w:pPr>
        <w:spacing w:line="276" w:lineRule="auto"/>
        <w:rPr>
          <w:ins w:id="192" w:author="Resmi Surendran" w:date="2010-09-27T16:17:00Z"/>
        </w:rPr>
      </w:pPr>
      <w:ins w:id="193" w:author="Resmi Surendran" w:date="2010-09-27T16:17:00Z">
        <w:r>
          <w:rPr>
            <w:b/>
            <w:bCs/>
          </w:rPr>
          <w:t>PROTOCOL DISCLAIMER</w:t>
        </w:r>
      </w:ins>
    </w:p>
    <w:p w:rsidR="0091726B" w:rsidRPr="00E5530E" w:rsidRDefault="008F4872" w:rsidP="0091726B">
      <w:pPr>
        <w:spacing w:line="276" w:lineRule="auto"/>
        <w:jc w:val="both"/>
        <w:rPr>
          <w:ins w:id="194" w:author="Resmi Surendran" w:date="2010-09-27T16:17:00Z"/>
        </w:rPr>
      </w:pPr>
      <w:ins w:id="195" w:author="Resmi Surendran" w:date="2010-09-27T16:17:00Z">
        <w:r>
          <w:t xml:space="preserve">This Business Practice describes ERCOT Systems and the response of these systems to Market Participant submissions incidental to the conduct of operations in the ERCOT Texas Nodal Market implementation and is not intended to be a substitute for the ERCOT Nodal Protocols (available at </w:t>
        </w:r>
        <w:r w:rsidRPr="008F4872">
          <w:rPr>
            <w:rPrChange w:id="196" w:author="Resmi Surendran" w:date="2010-09-29T14:58:00Z">
              <w:rPr>
                <w:color w:val="0000FF"/>
                <w:u w:val="single"/>
              </w:rPr>
            </w:rPrChange>
          </w:rPr>
          <w:fldChar w:fldCharType="begin"/>
        </w:r>
        <w:r>
          <w:instrText>HYPERLINK "http://nodal.ercot.com/protocols/index.html"</w:instrText>
        </w:r>
        <w:r w:rsidRPr="008F4872">
          <w:rPr>
            <w:rPrChange w:id="197" w:author="Resmi Surendran" w:date="2010-09-29T14:58:00Z">
              <w:rPr>
                <w:color w:val="0000FF"/>
                <w:u w:val="single"/>
              </w:rPr>
            </w:rPrChange>
          </w:rPr>
          <w:fldChar w:fldCharType="separate"/>
        </w:r>
        <w:r w:rsidRPr="008F4872">
          <w:rPr>
            <w:rStyle w:val="Hyperlink"/>
            <w:color w:val="auto"/>
            <w:rPrChange w:id="198" w:author="Resmi Surendran" w:date="2010-09-29T14:58:00Z">
              <w:rPr>
                <w:rStyle w:val="Hyperlink"/>
              </w:rPr>
            </w:rPrChange>
          </w:rPr>
          <w:t>http://nodal.ercot.com/protocols/index.html</w:t>
        </w:r>
        <w:r w:rsidRPr="008F4872">
          <w:rPr>
            <w:rPrChange w:id="199" w:author="Resmi Surendran" w:date="2010-09-29T14:58:00Z">
              <w:rPr>
                <w:color w:val="0000FF"/>
                <w:u w:val="single"/>
              </w:rPr>
            </w:rPrChange>
          </w:rPr>
          <w:fldChar w:fldCharType="end"/>
        </w:r>
        <w:r w:rsidRPr="008F4872">
          <w:rPr>
            <w:rPrChange w:id="200" w:author="Resmi Surendran" w:date="2010-09-29T14:58:00Z">
              <w:rPr>
                <w:color w:val="0000FF"/>
                <w:u w:val="single"/>
              </w:rPr>
            </w:rPrChange>
          </w:rPr>
          <w:t>), as amended from time to time. If any conflict exists between this document and the ERCOT Nodal Protocols, the ERCOT Nodal Protocols shall control in all respects.</w:t>
        </w:r>
      </w:ins>
    </w:p>
    <w:p w:rsidR="0091726B" w:rsidRPr="00E5530E" w:rsidRDefault="0091726B" w:rsidP="0091726B">
      <w:pPr>
        <w:tabs>
          <w:tab w:val="right" w:leader="underscore" w:pos="5040"/>
          <w:tab w:val="left" w:pos="5220"/>
          <w:tab w:val="right" w:leader="underscore" w:pos="8640"/>
        </w:tabs>
        <w:spacing w:before="40" w:after="160" w:line="276" w:lineRule="auto"/>
        <w:jc w:val="both"/>
        <w:rPr>
          <w:ins w:id="201" w:author="Resmi Surendran" w:date="2010-09-27T16:17:00Z"/>
          <w:sz w:val="18"/>
          <w:rPrChange w:id="202" w:author="Resmi Surendran" w:date="2010-09-29T14:58:00Z">
            <w:rPr>
              <w:ins w:id="203" w:author="Resmi Surendran" w:date="2010-09-27T16:17:00Z"/>
              <w:rFonts w:ascii="Arial" w:hAnsi="Arial"/>
              <w:sz w:val="18"/>
            </w:rPr>
          </w:rPrChange>
        </w:rPr>
      </w:pPr>
    </w:p>
    <w:p w:rsidR="0091726B" w:rsidRPr="00E5530E" w:rsidRDefault="0091726B" w:rsidP="0091726B">
      <w:pPr>
        <w:tabs>
          <w:tab w:val="right" w:leader="underscore" w:pos="5040"/>
          <w:tab w:val="left" w:pos="5220"/>
          <w:tab w:val="right" w:leader="underscore" w:pos="8640"/>
        </w:tabs>
        <w:spacing w:before="40" w:after="160" w:line="276" w:lineRule="auto"/>
        <w:rPr>
          <w:ins w:id="204" w:author="Resmi Surendran" w:date="2010-09-27T16:17:00Z"/>
          <w:sz w:val="18"/>
          <w:rPrChange w:id="205" w:author="Resmi Surendran" w:date="2010-09-29T14:58:00Z">
            <w:rPr>
              <w:ins w:id="206" w:author="Resmi Surendran" w:date="2010-09-27T16:17:00Z"/>
              <w:rFonts w:ascii="Arial" w:hAnsi="Arial"/>
              <w:sz w:val="18"/>
            </w:rPr>
          </w:rPrChange>
        </w:rPr>
      </w:pPr>
    </w:p>
    <w:p w:rsidR="0091726B" w:rsidRPr="00E5530E" w:rsidRDefault="0091726B" w:rsidP="0091726B">
      <w:pPr>
        <w:rPr>
          <w:ins w:id="207" w:author="Resmi Surendran" w:date="2010-09-27T16:17:00Z"/>
          <w:szCs w:val="28"/>
          <w:rPrChange w:id="208" w:author="Resmi Surendran" w:date="2010-09-29T14:58:00Z">
            <w:rPr>
              <w:ins w:id="209" w:author="Resmi Surendran" w:date="2010-09-27T16:17:00Z"/>
              <w:rFonts w:ascii="Arial" w:hAnsi="Arial" w:cs="Arial"/>
              <w:szCs w:val="28"/>
            </w:rPr>
          </w:rPrChange>
        </w:rPr>
      </w:pPr>
    </w:p>
    <w:p w:rsidR="0091726B" w:rsidRPr="00E5530E" w:rsidRDefault="008F4872" w:rsidP="0091726B">
      <w:pPr>
        <w:spacing w:before="320" w:after="240" w:line="276" w:lineRule="auto"/>
        <w:rPr>
          <w:ins w:id="210" w:author="Resmi Surendran" w:date="2010-09-27T16:17:00Z"/>
          <w:b/>
          <w:bCs/>
          <w:kern w:val="32"/>
          <w:sz w:val="28"/>
          <w:szCs w:val="32"/>
          <w:rPrChange w:id="211" w:author="Resmi Surendran" w:date="2010-09-29T14:58:00Z">
            <w:rPr>
              <w:ins w:id="212" w:author="Resmi Surendran" w:date="2010-09-27T16:17:00Z"/>
              <w:rFonts w:ascii="Arial" w:hAnsi="Arial" w:cs="Arial"/>
              <w:b/>
              <w:bCs/>
              <w:kern w:val="32"/>
              <w:sz w:val="28"/>
              <w:szCs w:val="32"/>
            </w:rPr>
          </w:rPrChange>
        </w:rPr>
      </w:pPr>
      <w:ins w:id="213" w:author="Resmi Surendran" w:date="2010-09-27T16:17:00Z">
        <w:r w:rsidRPr="008F4872">
          <w:rPr>
            <w:szCs w:val="28"/>
            <w:rPrChange w:id="214" w:author="Resmi Surendran" w:date="2010-09-29T14:58:00Z">
              <w:rPr>
                <w:rFonts w:ascii="Arial" w:hAnsi="Arial" w:cs="Arial"/>
                <w:color w:val="0000FF"/>
                <w:szCs w:val="28"/>
                <w:u w:val="single"/>
              </w:rPr>
            </w:rPrChange>
          </w:rPr>
          <w:br w:type="page"/>
        </w:r>
        <w:bookmarkStart w:id="215" w:name="_Toc85269770"/>
        <w:r w:rsidRPr="008F4872">
          <w:rPr>
            <w:b/>
            <w:bCs/>
            <w:kern w:val="32"/>
            <w:sz w:val="28"/>
            <w:szCs w:val="32"/>
            <w:rPrChange w:id="216" w:author="Resmi Surendran" w:date="2010-09-29T14:58:00Z">
              <w:rPr>
                <w:rFonts w:ascii="Arial" w:hAnsi="Arial" w:cs="Arial"/>
                <w:b/>
                <w:bCs/>
                <w:color w:val="0000FF"/>
                <w:kern w:val="32"/>
                <w:sz w:val="28"/>
                <w:szCs w:val="32"/>
                <w:u w:val="single"/>
              </w:rPr>
            </w:rPrChange>
          </w:rPr>
          <w:lastRenderedPageBreak/>
          <w:t>Table of Contents</w:t>
        </w:r>
        <w:bookmarkEnd w:id="215"/>
      </w:ins>
    </w:p>
    <w:bookmarkStart w:id="217" w:name="_Toc85343426"/>
    <w:bookmarkStart w:id="218" w:name="_Toc85343436"/>
    <w:bookmarkStart w:id="219" w:name="_Toc85343437"/>
    <w:bookmarkStart w:id="220" w:name="_Toc85343438"/>
    <w:bookmarkStart w:id="221" w:name="_Toc85343439"/>
    <w:bookmarkStart w:id="222" w:name="_Toc85343440"/>
    <w:bookmarkStart w:id="223" w:name="_Toc85343441"/>
    <w:bookmarkStart w:id="224" w:name="_Toc85343442"/>
    <w:bookmarkStart w:id="225" w:name="_Toc85343444"/>
    <w:bookmarkStart w:id="226" w:name="_Toc85343445"/>
    <w:bookmarkStart w:id="227" w:name="_Toc85343448"/>
    <w:bookmarkStart w:id="228" w:name="_Toc85343449"/>
    <w:bookmarkStart w:id="229" w:name="_Toc85343454"/>
    <w:bookmarkStart w:id="230" w:name="_Toc85343459"/>
    <w:bookmarkStart w:id="231" w:name="_Toc85343460"/>
    <w:bookmarkStart w:id="232" w:name="_Toc85343461"/>
    <w:bookmarkStart w:id="233" w:name="_Toc85343463"/>
    <w:bookmarkStart w:id="234" w:name="_Toc85343464"/>
    <w:bookmarkStart w:id="235" w:name="_Toc85343465"/>
    <w:bookmarkStart w:id="236" w:name="_Toc85343466"/>
    <w:bookmarkStart w:id="237" w:name="_Toc85343467"/>
    <w:bookmarkStart w:id="238" w:name="_Toc85343468"/>
    <w:bookmarkStart w:id="239" w:name="_Toc85343469"/>
    <w:bookmarkStart w:id="240" w:name="_Toc85343471"/>
    <w:bookmarkStart w:id="241" w:name="_Toc85343474"/>
    <w:bookmarkStart w:id="242" w:name="_Toc85343479"/>
    <w:bookmarkStart w:id="243" w:name="_Toc85343483"/>
    <w:bookmarkStart w:id="244" w:name="_Toc85343485"/>
    <w:bookmarkStart w:id="245" w:name="_Toc85343487"/>
    <w:bookmarkStart w:id="246" w:name="_Toc85343488"/>
    <w:bookmarkStart w:id="247" w:name="_Toc85343493"/>
    <w:bookmarkStart w:id="248" w:name="_Toc85343494"/>
    <w:bookmarkStart w:id="249" w:name="_Toc85343512"/>
    <w:bookmarkStart w:id="250" w:name="_Toc85343519"/>
    <w:bookmarkStart w:id="251" w:name="_Toc85343522"/>
    <w:bookmarkStart w:id="252" w:name="_Toc85343525"/>
    <w:bookmarkStart w:id="253" w:name="_Toc85343526"/>
    <w:bookmarkStart w:id="254" w:name="_Toc85343527"/>
    <w:bookmarkStart w:id="255" w:name="_Toc85343528"/>
    <w:bookmarkStart w:id="256" w:name="_Toc85343536"/>
    <w:bookmarkStart w:id="257" w:name="_Toc85343538"/>
    <w:bookmarkStart w:id="258" w:name="_Toc85343539"/>
    <w:bookmarkStart w:id="259" w:name="_Toc85343540"/>
    <w:bookmarkStart w:id="260" w:name="_Toc85343542"/>
    <w:bookmarkStart w:id="261" w:name="_Toc85343543"/>
    <w:bookmarkStart w:id="262" w:name="_Toc85343544"/>
    <w:bookmarkStart w:id="263" w:name="_Toc85343554"/>
    <w:bookmarkStart w:id="264" w:name="_Toc85343555"/>
    <w:bookmarkStart w:id="265" w:name="_Toc85343559"/>
    <w:bookmarkStart w:id="266" w:name="_Toc85343560"/>
    <w:bookmarkStart w:id="267" w:name="_Toc85343561"/>
    <w:bookmarkStart w:id="268" w:name="_Toc85343562"/>
    <w:bookmarkStart w:id="269" w:name="_Toc85343564"/>
    <w:bookmarkStart w:id="270" w:name="_Toc85343565"/>
    <w:bookmarkStart w:id="271" w:name="_Toc85343566"/>
    <w:bookmarkStart w:id="272" w:name="_Toc85343567"/>
    <w:bookmarkStart w:id="273" w:name="_Toc85343569"/>
    <w:bookmarkStart w:id="274" w:name="_Toc85343570"/>
    <w:bookmarkStart w:id="275" w:name="_Toc85343571"/>
    <w:bookmarkStart w:id="276" w:name="_Toc85343572"/>
    <w:bookmarkStart w:id="277" w:name="_Toc85343574"/>
    <w:bookmarkStart w:id="278" w:name="_Toc85343575"/>
    <w:bookmarkStart w:id="279" w:name="_Toc85343576"/>
    <w:bookmarkStart w:id="280" w:name="_Toc85343577"/>
    <w:bookmarkStart w:id="281" w:name="_Toc85343593"/>
    <w:bookmarkStart w:id="282" w:name="_Toc85343609"/>
    <w:bookmarkStart w:id="283" w:name="_Toc85343626"/>
    <w:bookmarkStart w:id="284" w:name="_Toc85343643"/>
    <w:bookmarkStart w:id="285" w:name="_Toc85343645"/>
    <w:bookmarkStart w:id="286" w:name="_Toc85343647"/>
    <w:bookmarkStart w:id="287" w:name="_Toc85343652"/>
    <w:bookmarkStart w:id="288" w:name="_Toc85343656"/>
    <w:bookmarkStart w:id="289" w:name="_Toc85343662"/>
    <w:bookmarkStart w:id="290" w:name="_Toc85343664"/>
    <w:bookmarkStart w:id="291" w:name="_Toc85343665"/>
    <w:bookmarkStart w:id="292" w:name="_Toc85343666"/>
    <w:bookmarkStart w:id="293" w:name="_Toc85343669"/>
    <w:bookmarkStart w:id="294" w:name="_Toc85343670"/>
    <w:bookmarkStart w:id="295" w:name="_Toc85343671"/>
    <w:bookmarkStart w:id="296" w:name="_Toc85343673"/>
    <w:bookmarkStart w:id="297" w:name="_Toc85343674"/>
    <w:bookmarkStart w:id="298" w:name="_Toc85343676"/>
    <w:bookmarkStart w:id="299" w:name="_Toc85343677"/>
    <w:bookmarkStart w:id="300" w:name="_Toc85343680"/>
    <w:bookmarkStart w:id="301" w:name="_Toc85343681"/>
    <w:bookmarkStart w:id="302" w:name="_Toc85343682"/>
    <w:bookmarkStart w:id="303" w:name="_Toc85343683"/>
    <w:bookmarkStart w:id="304" w:name="_Toc85343686"/>
    <w:bookmarkStart w:id="305" w:name="_Toc85343691"/>
    <w:bookmarkStart w:id="306" w:name="_Toc85343693"/>
    <w:bookmarkStart w:id="307" w:name="_Toc85343694"/>
    <w:bookmarkStart w:id="308" w:name="_Toc85343696"/>
    <w:bookmarkStart w:id="309" w:name="_Toc85343710"/>
    <w:bookmarkStart w:id="310" w:name="_Toc85343719"/>
    <w:bookmarkStart w:id="311" w:name="_Toc85343763"/>
    <w:bookmarkStart w:id="312" w:name="_Toc85343764"/>
    <w:bookmarkStart w:id="313" w:name="_Toc85343765"/>
    <w:bookmarkStart w:id="314" w:name="_Toc85343812"/>
    <w:bookmarkStart w:id="315" w:name="_Toc85343829"/>
    <w:bookmarkStart w:id="316" w:name="_Toc85343846"/>
    <w:bookmarkStart w:id="317" w:name="_Toc85343863"/>
    <w:bookmarkStart w:id="318" w:name="_Toc85343904"/>
    <w:bookmarkStart w:id="319" w:name="_Toc85343914"/>
    <w:bookmarkStart w:id="320" w:name="_Toc85343930"/>
    <w:bookmarkStart w:id="321" w:name="_Toc85343958"/>
    <w:bookmarkStart w:id="322" w:name="_Toc85343963"/>
    <w:bookmarkStart w:id="323" w:name="_Toc85343968"/>
    <w:bookmarkStart w:id="324" w:name="_Toc85343973"/>
    <w:bookmarkStart w:id="325" w:name="_Toc85343978"/>
    <w:bookmarkStart w:id="326" w:name="_Toc85344012"/>
    <w:bookmarkStart w:id="327" w:name="_Toc85344025"/>
    <w:bookmarkStart w:id="328" w:name="_Toc85344029"/>
    <w:bookmarkStart w:id="329" w:name="_Toc85344040"/>
    <w:bookmarkStart w:id="330" w:name="_Toc85344068"/>
    <w:bookmarkStart w:id="331" w:name="_Toc85344084"/>
    <w:bookmarkStart w:id="332" w:name="_Toc85344089"/>
    <w:bookmarkStart w:id="333" w:name="_Toc85344094"/>
    <w:bookmarkStart w:id="334" w:name="_Toc85344099"/>
    <w:bookmarkStart w:id="335" w:name="_Toc85344104"/>
    <w:bookmarkStart w:id="336" w:name="_Toc85344137"/>
    <w:bookmarkStart w:id="337" w:name="_Toc85344150"/>
    <w:bookmarkStart w:id="338" w:name="_Toc85344154"/>
    <w:bookmarkStart w:id="339" w:name="_Toc85344157"/>
    <w:bookmarkStart w:id="340" w:name="_Toc85344189"/>
    <w:bookmarkStart w:id="341" w:name="_Toc85344202"/>
    <w:bookmarkStart w:id="342" w:name="_Toc85344206"/>
    <w:bookmarkStart w:id="343" w:name="_Toc85344210"/>
    <w:bookmarkStart w:id="344" w:name="_Toc85344214"/>
    <w:bookmarkStart w:id="345" w:name="_Toc85344218"/>
    <w:bookmarkStart w:id="346" w:name="_Toc85344223"/>
    <w:bookmarkStart w:id="347" w:name="_Toc85344224"/>
    <w:bookmarkStart w:id="348" w:name="_Toc85344226"/>
    <w:bookmarkStart w:id="349" w:name="_Toc85344234"/>
    <w:bookmarkStart w:id="350" w:name="_Toc85344264"/>
    <w:bookmarkStart w:id="351" w:name="_Toc85344270"/>
    <w:bookmarkStart w:id="352" w:name="_Toc85344280"/>
    <w:bookmarkStart w:id="353" w:name="_Toc85344290"/>
    <w:bookmarkStart w:id="354" w:name="_Toc85344306"/>
    <w:bookmarkStart w:id="355" w:name="_Toc85344307"/>
    <w:bookmarkStart w:id="356" w:name="_Toc85344308"/>
    <w:bookmarkStart w:id="357" w:name="_Toc85344309"/>
    <w:bookmarkStart w:id="358" w:name="_Toc85344310"/>
    <w:bookmarkStart w:id="359" w:name="_Toc85344311"/>
    <w:bookmarkStart w:id="360" w:name="_Toc85344312"/>
    <w:bookmarkStart w:id="361" w:name="_Toc85344313"/>
    <w:bookmarkStart w:id="362" w:name="_Toc85344315"/>
    <w:bookmarkStart w:id="363" w:name="_Toc85344316"/>
    <w:bookmarkStart w:id="364" w:name="_Toc85344324"/>
    <w:bookmarkStart w:id="365" w:name="_Toc85344329"/>
    <w:bookmarkStart w:id="366" w:name="_Toc85344330"/>
    <w:bookmarkStart w:id="367" w:name="_Toc85344331"/>
    <w:bookmarkStart w:id="368" w:name="_Toc85344342"/>
    <w:bookmarkStart w:id="369" w:name="_Toc85344350"/>
    <w:bookmarkStart w:id="370" w:name="_Toc85344376"/>
    <w:bookmarkStart w:id="371" w:name="_Toc85344382"/>
    <w:bookmarkStart w:id="372" w:name="_Toc85344386"/>
    <w:bookmarkStart w:id="373" w:name="_Toc85344387"/>
    <w:bookmarkStart w:id="374" w:name="_Toc85344388"/>
    <w:bookmarkStart w:id="375" w:name="_Toc85344389"/>
    <w:bookmarkStart w:id="376" w:name="_Toc85344391"/>
    <w:bookmarkStart w:id="377" w:name="_Toc85344406"/>
    <w:bookmarkStart w:id="378" w:name="_Toc85344409"/>
    <w:bookmarkStart w:id="379" w:name="_Toc85344412"/>
    <w:bookmarkStart w:id="380" w:name="_Toc85344413"/>
    <w:bookmarkStart w:id="381" w:name="_Toc85344419"/>
    <w:bookmarkStart w:id="382" w:name="_Toc85344421"/>
    <w:bookmarkStart w:id="383" w:name="_Toc85344447"/>
    <w:bookmarkStart w:id="384" w:name="_Toc85344453"/>
    <w:bookmarkStart w:id="385" w:name="_Toc85344457"/>
    <w:bookmarkStart w:id="386" w:name="_Toc85344459"/>
    <w:bookmarkStart w:id="387" w:name="_Toc85344476"/>
    <w:bookmarkStart w:id="388" w:name="_Toc85344480"/>
    <w:bookmarkStart w:id="389" w:name="_Toc85344487"/>
    <w:bookmarkStart w:id="390" w:name="_Toc85344492"/>
    <w:bookmarkStart w:id="391" w:name="_Toc85344494"/>
    <w:bookmarkStart w:id="392" w:name="_Toc85344495"/>
    <w:bookmarkStart w:id="393" w:name="_Toc85344497"/>
    <w:bookmarkStart w:id="394" w:name="_Toc85344498"/>
    <w:bookmarkStart w:id="395" w:name="_Toc85344501"/>
    <w:bookmarkStart w:id="396" w:name="_Toc85344502"/>
    <w:bookmarkStart w:id="397" w:name="_Toc85344503"/>
    <w:bookmarkStart w:id="398" w:name="_Toc85344504"/>
    <w:bookmarkStart w:id="399" w:name="_Toc85344507"/>
    <w:bookmarkStart w:id="400" w:name="_Toc85344508"/>
    <w:bookmarkStart w:id="401" w:name="_Toc85344509"/>
    <w:bookmarkStart w:id="402" w:name="_Toc85344512"/>
    <w:bookmarkStart w:id="403" w:name="_Toc85344530"/>
    <w:bookmarkStart w:id="404" w:name="_Toc85344543"/>
    <w:bookmarkStart w:id="405" w:name="_Toc85344546"/>
    <w:bookmarkStart w:id="406" w:name="_Toc85344547"/>
    <w:bookmarkStart w:id="407" w:name="_Toc85344548"/>
    <w:bookmarkStart w:id="408" w:name="_Toc85344562"/>
    <w:bookmarkStart w:id="409" w:name="_Toc85344576"/>
    <w:bookmarkStart w:id="410" w:name="_Toc85344577"/>
    <w:bookmarkStart w:id="411" w:name="_Toc85344578"/>
    <w:bookmarkStart w:id="412" w:name="_Toc85344580"/>
    <w:bookmarkStart w:id="413" w:name="_Toc85344581"/>
    <w:bookmarkStart w:id="414" w:name="_Toc85344583"/>
    <w:bookmarkStart w:id="415" w:name="_Toc85344588"/>
    <w:bookmarkStart w:id="416" w:name="_Toc85344592"/>
    <w:bookmarkStart w:id="417" w:name="_Toc85344593"/>
    <w:bookmarkStart w:id="418" w:name="_Toc85344605"/>
    <w:bookmarkStart w:id="419" w:name="_Toc85344606"/>
    <w:bookmarkStart w:id="420" w:name="_Toc85344608"/>
    <w:bookmarkStart w:id="421" w:name="_Toc85344609"/>
    <w:bookmarkStart w:id="422" w:name="_Toc85344610"/>
    <w:bookmarkStart w:id="423" w:name="_Toc85344622"/>
    <w:bookmarkStart w:id="424" w:name="_Toc85344623"/>
    <w:bookmarkStart w:id="425" w:name="_Toc85344624"/>
    <w:bookmarkStart w:id="426" w:name="_Toc85344633"/>
    <w:bookmarkStart w:id="427" w:name="_Toc85344634"/>
    <w:bookmarkStart w:id="428" w:name="_Toc85344647"/>
    <w:bookmarkStart w:id="429" w:name="_Toc85344658"/>
    <w:bookmarkStart w:id="430" w:name="_Toc85344660"/>
    <w:bookmarkStart w:id="431" w:name="_Toc85344661"/>
    <w:bookmarkStart w:id="432" w:name="_Toc85344662"/>
    <w:bookmarkStart w:id="433" w:name="_Toc85344667"/>
    <w:bookmarkStart w:id="434" w:name="_Toc85344668"/>
    <w:bookmarkStart w:id="435" w:name="_Toc85344679"/>
    <w:bookmarkStart w:id="436" w:name="_Toc85344681"/>
    <w:bookmarkStart w:id="437" w:name="_Toc85344682"/>
    <w:bookmarkStart w:id="438" w:name="_Toc85344715"/>
    <w:bookmarkStart w:id="439" w:name="_Toc85344716"/>
    <w:bookmarkStart w:id="440" w:name="_Toc85344735"/>
    <w:bookmarkStart w:id="441" w:name="_Toc85344749"/>
    <w:bookmarkStart w:id="442" w:name="_Toc85344750"/>
    <w:bookmarkStart w:id="443" w:name="_Toc85344769"/>
    <w:bookmarkStart w:id="444" w:name="_Toc85344781"/>
    <w:bookmarkStart w:id="445" w:name="_Toc85344786"/>
    <w:bookmarkStart w:id="446" w:name="_Toc85344788"/>
    <w:bookmarkStart w:id="447" w:name="_Toc85344790"/>
    <w:bookmarkStart w:id="448" w:name="_Toc85344793"/>
    <w:bookmarkStart w:id="449" w:name="_Toc85344811"/>
    <w:bookmarkStart w:id="450" w:name="_Toc85344825"/>
    <w:bookmarkStart w:id="451" w:name="_Toc85344836"/>
    <w:bookmarkStart w:id="452" w:name="_Toc85344865"/>
    <w:bookmarkStart w:id="453" w:name="_Toc85344866"/>
    <w:bookmarkStart w:id="454" w:name="_Toc85344880"/>
    <w:bookmarkStart w:id="455" w:name="_Toc85344884"/>
    <w:bookmarkStart w:id="456" w:name="_Toc85344888"/>
    <w:bookmarkStart w:id="457" w:name="_Toc85344892"/>
    <w:bookmarkStart w:id="458" w:name="_Toc85344900"/>
    <w:bookmarkStart w:id="459" w:name="_Toc85344904"/>
    <w:bookmarkStart w:id="460" w:name="_Toc85344908"/>
    <w:bookmarkStart w:id="461" w:name="_Toc85344916"/>
    <w:bookmarkStart w:id="462" w:name="_Toc85344924"/>
    <w:bookmarkStart w:id="463" w:name="_Toc8534493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rsidR="00621D80" w:rsidRPr="00E5530E" w:rsidRDefault="008F4872">
      <w:pPr>
        <w:pStyle w:val="TOC2"/>
        <w:tabs>
          <w:tab w:val="left" w:pos="660"/>
          <w:tab w:val="right" w:leader="dot" w:pos="9350"/>
        </w:tabs>
        <w:rPr>
          <w:ins w:id="464" w:author="Resmi Surendran" w:date="2010-09-27T16:36:00Z"/>
          <w:rFonts w:eastAsiaTheme="minorEastAsia"/>
          <w:noProof/>
          <w:sz w:val="22"/>
          <w:szCs w:val="22"/>
          <w:rPrChange w:id="465" w:author="Resmi Surendran" w:date="2010-09-29T14:58:00Z">
            <w:rPr>
              <w:ins w:id="466" w:author="Resmi Surendran" w:date="2010-09-27T16:36:00Z"/>
              <w:rFonts w:asciiTheme="minorHAnsi" w:eastAsiaTheme="minorEastAsia" w:hAnsiTheme="minorHAnsi" w:cstheme="minorBidi"/>
              <w:noProof/>
              <w:sz w:val="22"/>
              <w:szCs w:val="22"/>
            </w:rPr>
          </w:rPrChange>
        </w:rPr>
      </w:pPr>
      <w:r w:rsidRPr="008F4872">
        <w:rPr>
          <w:sz w:val="21"/>
          <w:rPrChange w:id="467" w:author="Resmi Surendran" w:date="2010-09-29T14:58:00Z">
            <w:rPr>
              <w:color w:val="0000FF"/>
              <w:u w:val="single"/>
            </w:rPr>
          </w:rPrChange>
        </w:rPr>
        <w:fldChar w:fldCharType="begin"/>
      </w:r>
      <w:r w:rsidRPr="008F4872">
        <w:rPr>
          <w:rPrChange w:id="468" w:author="Resmi Surendran" w:date="2010-09-29T14:58:00Z">
            <w:rPr>
              <w:color w:val="0000FF"/>
              <w:u w:val="single"/>
            </w:rPr>
          </w:rPrChange>
        </w:rPr>
        <w:instrText xml:space="preserve"> TOC \o "1-3" \h \z \u </w:instrText>
      </w:r>
      <w:r w:rsidRPr="008F4872">
        <w:rPr>
          <w:sz w:val="21"/>
          <w:rPrChange w:id="469" w:author="Resmi Surendran" w:date="2010-09-29T14:58:00Z">
            <w:rPr>
              <w:color w:val="0000FF"/>
              <w:u w:val="single"/>
            </w:rPr>
          </w:rPrChange>
        </w:rPr>
        <w:fldChar w:fldCharType="separate"/>
      </w:r>
      <w:ins w:id="470" w:author="Resmi Surendran" w:date="2010-09-27T16:36:00Z">
        <w:r w:rsidRPr="008F4872">
          <w:rPr>
            <w:rStyle w:val="Hyperlink"/>
            <w:noProof/>
            <w:color w:val="auto"/>
            <w:rPrChange w:id="471" w:author="Resmi Surendran" w:date="2010-09-29T14:58:00Z">
              <w:rPr>
                <w:rStyle w:val="Hyperlink"/>
                <w:noProof/>
              </w:rPr>
            </w:rPrChange>
          </w:rPr>
          <w:fldChar w:fldCharType="begin"/>
        </w:r>
        <w:r w:rsidRPr="008F4872">
          <w:rPr>
            <w:rStyle w:val="Hyperlink"/>
            <w:noProof/>
            <w:color w:val="auto"/>
            <w:rPrChange w:id="472" w:author="Resmi Surendran" w:date="2010-09-29T14:58:00Z">
              <w:rPr>
                <w:rStyle w:val="Hyperlink"/>
                <w:noProof/>
              </w:rPr>
            </w:rPrChange>
          </w:rPr>
          <w:instrText xml:space="preserve"> </w:instrText>
        </w:r>
        <w:r w:rsidRPr="008F4872">
          <w:rPr>
            <w:noProof/>
            <w:rPrChange w:id="473" w:author="Resmi Surendran" w:date="2010-09-29T14:58:00Z">
              <w:rPr>
                <w:noProof/>
                <w:color w:val="0000FF"/>
                <w:u w:val="single"/>
              </w:rPr>
            </w:rPrChange>
          </w:rPr>
          <w:instrText>HYPERLINK \l "_Toc273368728"</w:instrText>
        </w:r>
        <w:r w:rsidRPr="008F4872">
          <w:rPr>
            <w:rStyle w:val="Hyperlink"/>
            <w:noProof/>
            <w:color w:val="auto"/>
            <w:rPrChange w:id="474" w:author="Resmi Surendran" w:date="2010-09-29T14:58:00Z">
              <w:rPr>
                <w:rStyle w:val="Hyperlink"/>
                <w:noProof/>
              </w:rPr>
            </w:rPrChange>
          </w:rPr>
          <w:instrText xml:space="preserve"> </w:instrText>
        </w:r>
        <w:r w:rsidRPr="008F4872">
          <w:rPr>
            <w:rStyle w:val="Hyperlink"/>
            <w:noProof/>
            <w:color w:val="auto"/>
            <w:rPrChange w:id="475" w:author="Resmi Surendran" w:date="2010-09-29T14:58:00Z">
              <w:rPr>
                <w:rStyle w:val="Hyperlink"/>
                <w:noProof/>
              </w:rPr>
            </w:rPrChange>
          </w:rPr>
          <w:fldChar w:fldCharType="separate"/>
        </w:r>
        <w:r w:rsidRPr="008F4872">
          <w:rPr>
            <w:rStyle w:val="Hyperlink"/>
            <w:noProof/>
            <w:color w:val="auto"/>
            <w:rPrChange w:id="476" w:author="Resmi Surendran" w:date="2010-09-29T14:58:00Z">
              <w:rPr>
                <w:rStyle w:val="Hyperlink"/>
                <w:noProof/>
              </w:rPr>
            </w:rPrChange>
          </w:rPr>
          <w:t>1.</w:t>
        </w:r>
        <w:r w:rsidRPr="008F4872">
          <w:rPr>
            <w:rFonts w:eastAsiaTheme="minorEastAsia"/>
            <w:noProof/>
            <w:sz w:val="22"/>
            <w:szCs w:val="22"/>
            <w:rPrChange w:id="477" w:author="Resmi Surendran" w:date="2010-09-29T14:58:00Z">
              <w:rPr>
                <w:rFonts w:asciiTheme="minorHAnsi" w:eastAsiaTheme="minorEastAsia" w:hAnsiTheme="minorHAnsi" w:cstheme="minorBidi"/>
                <w:noProof/>
                <w:color w:val="0000FF"/>
                <w:sz w:val="22"/>
                <w:szCs w:val="22"/>
                <w:u w:val="single"/>
              </w:rPr>
            </w:rPrChange>
          </w:rPr>
          <w:tab/>
        </w:r>
        <w:r w:rsidRPr="008F4872">
          <w:rPr>
            <w:rStyle w:val="Hyperlink"/>
            <w:noProof/>
            <w:color w:val="auto"/>
            <w:rPrChange w:id="478" w:author="Resmi Surendran" w:date="2010-09-29T14:58:00Z">
              <w:rPr>
                <w:rStyle w:val="Hyperlink"/>
                <w:noProof/>
              </w:rPr>
            </w:rPrChange>
          </w:rPr>
          <w:t>Nodal Market Non-Spinning Reserve Service Deployment and Recall Procedure</w:t>
        </w:r>
        <w:r w:rsidRPr="008F4872">
          <w:rPr>
            <w:noProof/>
            <w:webHidden/>
            <w:rPrChange w:id="479" w:author="Resmi Surendran" w:date="2010-09-29T14:58:00Z">
              <w:rPr>
                <w:noProof/>
                <w:webHidden/>
                <w:color w:val="0000FF"/>
                <w:u w:val="single"/>
              </w:rPr>
            </w:rPrChange>
          </w:rPr>
          <w:tab/>
        </w:r>
        <w:r w:rsidRPr="008F4872">
          <w:rPr>
            <w:noProof/>
            <w:webHidden/>
            <w:rPrChange w:id="480" w:author="Resmi Surendran" w:date="2010-09-29T14:58:00Z">
              <w:rPr>
                <w:noProof/>
                <w:webHidden/>
                <w:color w:val="0000FF"/>
                <w:u w:val="single"/>
              </w:rPr>
            </w:rPrChange>
          </w:rPr>
          <w:fldChar w:fldCharType="begin"/>
        </w:r>
        <w:r w:rsidRPr="008F4872">
          <w:rPr>
            <w:noProof/>
            <w:webHidden/>
            <w:rPrChange w:id="481" w:author="Resmi Surendran" w:date="2010-09-29T14:58:00Z">
              <w:rPr>
                <w:noProof/>
                <w:webHidden/>
                <w:color w:val="0000FF"/>
                <w:u w:val="single"/>
              </w:rPr>
            </w:rPrChange>
          </w:rPr>
          <w:instrText xml:space="preserve"> PAGEREF _Toc273368728 \h </w:instrText>
        </w:r>
      </w:ins>
      <w:r w:rsidRPr="008F4872">
        <w:rPr>
          <w:noProof/>
          <w:webHidden/>
          <w:rPrChange w:id="482" w:author="Resmi Surendran" w:date="2010-09-29T14:58:00Z">
            <w:rPr>
              <w:noProof/>
              <w:webHidden/>
            </w:rPr>
          </w:rPrChange>
        </w:rPr>
      </w:r>
      <w:r w:rsidRPr="008F4872">
        <w:rPr>
          <w:noProof/>
          <w:webHidden/>
          <w:rPrChange w:id="483" w:author="Resmi Surendran" w:date="2010-09-29T14:58:00Z">
            <w:rPr>
              <w:noProof/>
              <w:webHidden/>
              <w:color w:val="0000FF"/>
              <w:u w:val="single"/>
            </w:rPr>
          </w:rPrChange>
        </w:rPr>
        <w:fldChar w:fldCharType="separate"/>
      </w:r>
      <w:ins w:id="484" w:author="Resmi Surendran" w:date="2010-09-27T16:36:00Z">
        <w:r w:rsidRPr="008F4872">
          <w:rPr>
            <w:noProof/>
            <w:webHidden/>
            <w:rPrChange w:id="485" w:author="Resmi Surendran" w:date="2010-09-29T14:58:00Z">
              <w:rPr>
                <w:noProof/>
                <w:webHidden/>
                <w:color w:val="0000FF"/>
                <w:u w:val="single"/>
              </w:rPr>
            </w:rPrChange>
          </w:rPr>
          <w:t>5</w:t>
        </w:r>
        <w:r w:rsidRPr="008F4872">
          <w:rPr>
            <w:noProof/>
            <w:webHidden/>
            <w:rPrChange w:id="486" w:author="Resmi Surendran" w:date="2010-09-29T14:58:00Z">
              <w:rPr>
                <w:noProof/>
                <w:webHidden/>
                <w:color w:val="0000FF"/>
                <w:u w:val="single"/>
              </w:rPr>
            </w:rPrChange>
          </w:rPr>
          <w:fldChar w:fldCharType="end"/>
        </w:r>
        <w:r w:rsidRPr="008F4872">
          <w:rPr>
            <w:rStyle w:val="Hyperlink"/>
            <w:noProof/>
            <w:color w:val="auto"/>
            <w:rPrChange w:id="487" w:author="Resmi Surendran" w:date="2010-09-29T14:58:00Z">
              <w:rPr>
                <w:rStyle w:val="Hyperlink"/>
                <w:noProof/>
              </w:rPr>
            </w:rPrChange>
          </w:rPr>
          <w:fldChar w:fldCharType="end"/>
        </w:r>
      </w:ins>
    </w:p>
    <w:p w:rsidR="00621D80" w:rsidRPr="00E5530E" w:rsidRDefault="008F4872">
      <w:pPr>
        <w:pStyle w:val="TOC2"/>
        <w:tabs>
          <w:tab w:val="left" w:pos="660"/>
          <w:tab w:val="right" w:leader="dot" w:pos="9350"/>
        </w:tabs>
        <w:rPr>
          <w:ins w:id="488" w:author="Resmi Surendran" w:date="2010-09-27T16:36:00Z"/>
          <w:rFonts w:eastAsiaTheme="minorEastAsia"/>
          <w:noProof/>
          <w:sz w:val="22"/>
          <w:szCs w:val="22"/>
          <w:rPrChange w:id="489" w:author="Resmi Surendran" w:date="2010-09-29T14:58:00Z">
            <w:rPr>
              <w:ins w:id="490" w:author="Resmi Surendran" w:date="2010-09-27T16:36:00Z"/>
              <w:rFonts w:asciiTheme="minorHAnsi" w:eastAsiaTheme="minorEastAsia" w:hAnsiTheme="minorHAnsi" w:cstheme="minorBidi"/>
              <w:noProof/>
              <w:sz w:val="22"/>
              <w:szCs w:val="22"/>
            </w:rPr>
          </w:rPrChange>
        </w:rPr>
      </w:pPr>
      <w:ins w:id="491" w:author="Resmi Surendran" w:date="2010-09-27T16:36:00Z">
        <w:r w:rsidRPr="008F4872">
          <w:rPr>
            <w:rStyle w:val="Hyperlink"/>
            <w:noProof/>
            <w:color w:val="auto"/>
            <w:rPrChange w:id="492" w:author="Resmi Surendran" w:date="2010-09-29T14:58:00Z">
              <w:rPr>
                <w:rStyle w:val="Hyperlink"/>
                <w:noProof/>
              </w:rPr>
            </w:rPrChange>
          </w:rPr>
          <w:fldChar w:fldCharType="begin"/>
        </w:r>
        <w:r w:rsidRPr="008F4872">
          <w:rPr>
            <w:rStyle w:val="Hyperlink"/>
            <w:noProof/>
            <w:color w:val="auto"/>
            <w:rPrChange w:id="493" w:author="Resmi Surendran" w:date="2010-09-29T14:58:00Z">
              <w:rPr>
                <w:rStyle w:val="Hyperlink"/>
                <w:noProof/>
              </w:rPr>
            </w:rPrChange>
          </w:rPr>
          <w:instrText xml:space="preserve"> </w:instrText>
        </w:r>
        <w:r w:rsidRPr="008F4872">
          <w:rPr>
            <w:noProof/>
            <w:rPrChange w:id="494" w:author="Resmi Surendran" w:date="2010-09-29T14:58:00Z">
              <w:rPr>
                <w:noProof/>
                <w:color w:val="0000FF"/>
                <w:u w:val="single"/>
              </w:rPr>
            </w:rPrChange>
          </w:rPr>
          <w:instrText>HYPERLINK \l "_Toc273368729"</w:instrText>
        </w:r>
        <w:r w:rsidRPr="008F4872">
          <w:rPr>
            <w:rStyle w:val="Hyperlink"/>
            <w:noProof/>
            <w:color w:val="auto"/>
            <w:rPrChange w:id="495" w:author="Resmi Surendran" w:date="2010-09-29T14:58:00Z">
              <w:rPr>
                <w:rStyle w:val="Hyperlink"/>
                <w:noProof/>
              </w:rPr>
            </w:rPrChange>
          </w:rPr>
          <w:instrText xml:space="preserve"> </w:instrText>
        </w:r>
        <w:r w:rsidRPr="008F4872">
          <w:rPr>
            <w:rStyle w:val="Hyperlink"/>
            <w:noProof/>
            <w:color w:val="auto"/>
            <w:rPrChange w:id="496" w:author="Resmi Surendran" w:date="2010-09-29T14:58:00Z">
              <w:rPr>
                <w:rStyle w:val="Hyperlink"/>
                <w:noProof/>
              </w:rPr>
            </w:rPrChange>
          </w:rPr>
          <w:fldChar w:fldCharType="separate"/>
        </w:r>
        <w:r w:rsidRPr="008F4872">
          <w:rPr>
            <w:rStyle w:val="Hyperlink"/>
            <w:noProof/>
            <w:color w:val="auto"/>
            <w:rPrChange w:id="497" w:author="Resmi Surendran" w:date="2010-09-29T14:58:00Z">
              <w:rPr>
                <w:rStyle w:val="Hyperlink"/>
                <w:noProof/>
              </w:rPr>
            </w:rPrChange>
          </w:rPr>
          <w:t>2.</w:t>
        </w:r>
        <w:r w:rsidRPr="008F4872">
          <w:rPr>
            <w:rFonts w:eastAsiaTheme="minorEastAsia"/>
            <w:noProof/>
            <w:sz w:val="22"/>
            <w:szCs w:val="22"/>
            <w:rPrChange w:id="498" w:author="Resmi Surendran" w:date="2010-09-29T14:58:00Z">
              <w:rPr>
                <w:rFonts w:asciiTheme="minorHAnsi" w:eastAsiaTheme="minorEastAsia" w:hAnsiTheme="minorHAnsi" w:cstheme="minorBidi"/>
                <w:noProof/>
                <w:color w:val="0000FF"/>
                <w:sz w:val="22"/>
                <w:szCs w:val="22"/>
                <w:u w:val="single"/>
              </w:rPr>
            </w:rPrChange>
          </w:rPr>
          <w:tab/>
        </w:r>
        <w:r w:rsidRPr="008F4872">
          <w:rPr>
            <w:rStyle w:val="Hyperlink"/>
            <w:noProof/>
            <w:color w:val="auto"/>
            <w:rPrChange w:id="499" w:author="Resmi Surendran" w:date="2010-09-29T14:58:00Z">
              <w:rPr>
                <w:rStyle w:val="Hyperlink"/>
                <w:noProof/>
              </w:rPr>
            </w:rPrChange>
          </w:rPr>
          <w:t xml:space="preserve">Non-Spin Deployment </w:t>
        </w:r>
        <w:r w:rsidRPr="008F4872">
          <w:rPr>
            <w:noProof/>
            <w:webHidden/>
            <w:rPrChange w:id="500" w:author="Resmi Surendran" w:date="2010-09-29T14:58:00Z">
              <w:rPr>
                <w:noProof/>
                <w:webHidden/>
                <w:color w:val="0000FF"/>
                <w:u w:val="single"/>
              </w:rPr>
            </w:rPrChange>
          </w:rPr>
          <w:tab/>
        </w:r>
        <w:r w:rsidRPr="008F4872">
          <w:rPr>
            <w:noProof/>
            <w:webHidden/>
            <w:rPrChange w:id="501" w:author="Resmi Surendran" w:date="2010-09-29T14:58:00Z">
              <w:rPr>
                <w:noProof/>
                <w:webHidden/>
                <w:color w:val="0000FF"/>
                <w:u w:val="single"/>
              </w:rPr>
            </w:rPrChange>
          </w:rPr>
          <w:fldChar w:fldCharType="begin"/>
        </w:r>
        <w:r w:rsidRPr="008F4872">
          <w:rPr>
            <w:noProof/>
            <w:webHidden/>
            <w:rPrChange w:id="502" w:author="Resmi Surendran" w:date="2010-09-29T14:58:00Z">
              <w:rPr>
                <w:noProof/>
                <w:webHidden/>
                <w:color w:val="0000FF"/>
                <w:u w:val="single"/>
              </w:rPr>
            </w:rPrChange>
          </w:rPr>
          <w:instrText xml:space="preserve"> PAGEREF _Toc273368729 \h </w:instrText>
        </w:r>
      </w:ins>
      <w:r w:rsidRPr="008F4872">
        <w:rPr>
          <w:noProof/>
          <w:webHidden/>
          <w:rPrChange w:id="503" w:author="Resmi Surendran" w:date="2010-09-29T14:58:00Z">
            <w:rPr>
              <w:noProof/>
              <w:webHidden/>
            </w:rPr>
          </w:rPrChange>
        </w:rPr>
      </w:r>
      <w:r w:rsidRPr="008F4872">
        <w:rPr>
          <w:noProof/>
          <w:webHidden/>
          <w:rPrChange w:id="504" w:author="Resmi Surendran" w:date="2010-09-29T14:58:00Z">
            <w:rPr>
              <w:noProof/>
              <w:webHidden/>
              <w:color w:val="0000FF"/>
              <w:u w:val="single"/>
            </w:rPr>
          </w:rPrChange>
        </w:rPr>
        <w:fldChar w:fldCharType="separate"/>
      </w:r>
      <w:ins w:id="505" w:author="Resmi Surendran" w:date="2010-09-27T16:36:00Z">
        <w:r w:rsidRPr="008F4872">
          <w:rPr>
            <w:noProof/>
            <w:webHidden/>
            <w:rPrChange w:id="506" w:author="Resmi Surendran" w:date="2010-09-29T14:58:00Z">
              <w:rPr>
                <w:noProof/>
                <w:webHidden/>
                <w:color w:val="0000FF"/>
                <w:u w:val="single"/>
              </w:rPr>
            </w:rPrChange>
          </w:rPr>
          <w:t>5</w:t>
        </w:r>
        <w:r w:rsidRPr="008F4872">
          <w:rPr>
            <w:noProof/>
            <w:webHidden/>
            <w:rPrChange w:id="507" w:author="Resmi Surendran" w:date="2010-09-29T14:58:00Z">
              <w:rPr>
                <w:noProof/>
                <w:webHidden/>
                <w:color w:val="0000FF"/>
                <w:u w:val="single"/>
              </w:rPr>
            </w:rPrChange>
          </w:rPr>
          <w:fldChar w:fldCharType="end"/>
        </w:r>
        <w:r w:rsidRPr="008F4872">
          <w:rPr>
            <w:rStyle w:val="Hyperlink"/>
            <w:noProof/>
            <w:color w:val="auto"/>
            <w:rPrChange w:id="508" w:author="Resmi Surendran" w:date="2010-09-29T14:58:00Z">
              <w:rPr>
                <w:rStyle w:val="Hyperlink"/>
                <w:noProof/>
              </w:rPr>
            </w:rPrChange>
          </w:rPr>
          <w:fldChar w:fldCharType="end"/>
        </w:r>
      </w:ins>
    </w:p>
    <w:p w:rsidR="00621D80" w:rsidRPr="00E5530E" w:rsidRDefault="008F4872">
      <w:pPr>
        <w:pStyle w:val="TOC2"/>
        <w:tabs>
          <w:tab w:val="left" w:pos="660"/>
          <w:tab w:val="right" w:leader="dot" w:pos="9350"/>
        </w:tabs>
        <w:rPr>
          <w:ins w:id="509" w:author="Resmi Surendran" w:date="2010-09-27T16:36:00Z"/>
          <w:rFonts w:eastAsiaTheme="minorEastAsia"/>
          <w:noProof/>
          <w:sz w:val="22"/>
          <w:szCs w:val="22"/>
          <w:rPrChange w:id="510" w:author="Resmi Surendran" w:date="2010-09-29T14:58:00Z">
            <w:rPr>
              <w:ins w:id="511" w:author="Resmi Surendran" w:date="2010-09-27T16:36:00Z"/>
              <w:rFonts w:asciiTheme="minorHAnsi" w:eastAsiaTheme="minorEastAsia" w:hAnsiTheme="minorHAnsi" w:cstheme="minorBidi"/>
              <w:noProof/>
              <w:sz w:val="22"/>
              <w:szCs w:val="22"/>
            </w:rPr>
          </w:rPrChange>
        </w:rPr>
      </w:pPr>
      <w:ins w:id="512" w:author="Resmi Surendran" w:date="2010-09-27T16:36:00Z">
        <w:r w:rsidRPr="008F4872">
          <w:rPr>
            <w:rStyle w:val="Hyperlink"/>
            <w:noProof/>
            <w:color w:val="auto"/>
            <w:rPrChange w:id="513" w:author="Resmi Surendran" w:date="2010-09-29T14:58:00Z">
              <w:rPr>
                <w:rStyle w:val="Hyperlink"/>
                <w:noProof/>
              </w:rPr>
            </w:rPrChange>
          </w:rPr>
          <w:fldChar w:fldCharType="begin"/>
        </w:r>
        <w:r w:rsidRPr="008F4872">
          <w:rPr>
            <w:rStyle w:val="Hyperlink"/>
            <w:noProof/>
            <w:color w:val="auto"/>
            <w:rPrChange w:id="514" w:author="Resmi Surendran" w:date="2010-09-29T14:58:00Z">
              <w:rPr>
                <w:rStyle w:val="Hyperlink"/>
                <w:noProof/>
              </w:rPr>
            </w:rPrChange>
          </w:rPr>
          <w:instrText xml:space="preserve"> </w:instrText>
        </w:r>
        <w:r w:rsidRPr="008F4872">
          <w:rPr>
            <w:noProof/>
            <w:rPrChange w:id="515" w:author="Resmi Surendran" w:date="2010-09-29T14:58:00Z">
              <w:rPr>
                <w:noProof/>
                <w:color w:val="0000FF"/>
                <w:u w:val="single"/>
              </w:rPr>
            </w:rPrChange>
          </w:rPr>
          <w:instrText>HYPERLINK \l "_Toc273368730"</w:instrText>
        </w:r>
        <w:r w:rsidRPr="008F4872">
          <w:rPr>
            <w:rStyle w:val="Hyperlink"/>
            <w:noProof/>
            <w:color w:val="auto"/>
            <w:rPrChange w:id="516" w:author="Resmi Surendran" w:date="2010-09-29T14:58:00Z">
              <w:rPr>
                <w:rStyle w:val="Hyperlink"/>
                <w:noProof/>
              </w:rPr>
            </w:rPrChange>
          </w:rPr>
          <w:instrText xml:space="preserve"> </w:instrText>
        </w:r>
        <w:r w:rsidRPr="008F4872">
          <w:rPr>
            <w:rStyle w:val="Hyperlink"/>
            <w:noProof/>
            <w:color w:val="auto"/>
            <w:rPrChange w:id="517" w:author="Resmi Surendran" w:date="2010-09-29T14:58:00Z">
              <w:rPr>
                <w:rStyle w:val="Hyperlink"/>
                <w:noProof/>
              </w:rPr>
            </w:rPrChange>
          </w:rPr>
          <w:fldChar w:fldCharType="separate"/>
        </w:r>
        <w:r w:rsidRPr="008F4872">
          <w:rPr>
            <w:rStyle w:val="Hyperlink"/>
            <w:noProof/>
            <w:color w:val="auto"/>
            <w:rPrChange w:id="518" w:author="Resmi Surendran" w:date="2010-09-29T14:58:00Z">
              <w:rPr>
                <w:rStyle w:val="Hyperlink"/>
                <w:noProof/>
              </w:rPr>
            </w:rPrChange>
          </w:rPr>
          <w:t>3.</w:t>
        </w:r>
        <w:r w:rsidRPr="008F4872">
          <w:rPr>
            <w:rFonts w:eastAsiaTheme="minorEastAsia"/>
            <w:noProof/>
            <w:sz w:val="22"/>
            <w:szCs w:val="22"/>
            <w:rPrChange w:id="519" w:author="Resmi Surendran" w:date="2010-09-29T14:58:00Z">
              <w:rPr>
                <w:rFonts w:asciiTheme="minorHAnsi" w:eastAsiaTheme="minorEastAsia" w:hAnsiTheme="minorHAnsi" w:cstheme="minorBidi"/>
                <w:noProof/>
                <w:color w:val="0000FF"/>
                <w:sz w:val="22"/>
                <w:szCs w:val="22"/>
                <w:u w:val="single"/>
              </w:rPr>
            </w:rPrChange>
          </w:rPr>
          <w:tab/>
        </w:r>
        <w:r w:rsidRPr="008F4872">
          <w:rPr>
            <w:rStyle w:val="Hyperlink"/>
            <w:noProof/>
            <w:color w:val="auto"/>
            <w:rPrChange w:id="520" w:author="Resmi Surendran" w:date="2010-09-29T14:58:00Z">
              <w:rPr>
                <w:rStyle w:val="Hyperlink"/>
                <w:noProof/>
              </w:rPr>
            </w:rPrChange>
          </w:rPr>
          <w:t>Recall of Non-Spin Deployment</w:t>
        </w:r>
        <w:r w:rsidRPr="008F4872">
          <w:rPr>
            <w:noProof/>
            <w:webHidden/>
            <w:rPrChange w:id="521" w:author="Resmi Surendran" w:date="2010-09-29T14:58:00Z">
              <w:rPr>
                <w:noProof/>
                <w:webHidden/>
                <w:color w:val="0000FF"/>
                <w:u w:val="single"/>
              </w:rPr>
            </w:rPrChange>
          </w:rPr>
          <w:tab/>
        </w:r>
        <w:r w:rsidRPr="008F4872">
          <w:rPr>
            <w:noProof/>
            <w:webHidden/>
            <w:rPrChange w:id="522" w:author="Resmi Surendran" w:date="2010-09-29T14:58:00Z">
              <w:rPr>
                <w:noProof/>
                <w:webHidden/>
                <w:color w:val="0000FF"/>
                <w:u w:val="single"/>
              </w:rPr>
            </w:rPrChange>
          </w:rPr>
          <w:fldChar w:fldCharType="begin"/>
        </w:r>
        <w:r w:rsidRPr="008F4872">
          <w:rPr>
            <w:noProof/>
            <w:webHidden/>
            <w:rPrChange w:id="523" w:author="Resmi Surendran" w:date="2010-09-29T14:58:00Z">
              <w:rPr>
                <w:noProof/>
                <w:webHidden/>
                <w:color w:val="0000FF"/>
                <w:u w:val="single"/>
              </w:rPr>
            </w:rPrChange>
          </w:rPr>
          <w:instrText xml:space="preserve"> PAGEREF _Toc273368730 \h </w:instrText>
        </w:r>
      </w:ins>
      <w:r w:rsidRPr="008F4872">
        <w:rPr>
          <w:noProof/>
          <w:webHidden/>
          <w:rPrChange w:id="524" w:author="Resmi Surendran" w:date="2010-09-29T14:58:00Z">
            <w:rPr>
              <w:noProof/>
              <w:webHidden/>
            </w:rPr>
          </w:rPrChange>
        </w:rPr>
      </w:r>
      <w:r w:rsidRPr="008F4872">
        <w:rPr>
          <w:noProof/>
          <w:webHidden/>
          <w:rPrChange w:id="525" w:author="Resmi Surendran" w:date="2010-09-29T14:58:00Z">
            <w:rPr>
              <w:noProof/>
              <w:webHidden/>
              <w:color w:val="0000FF"/>
              <w:u w:val="single"/>
            </w:rPr>
          </w:rPrChange>
        </w:rPr>
        <w:fldChar w:fldCharType="separate"/>
      </w:r>
      <w:ins w:id="526" w:author="Resmi Surendran" w:date="2010-09-27T16:36:00Z">
        <w:r w:rsidRPr="008F4872">
          <w:rPr>
            <w:noProof/>
            <w:webHidden/>
            <w:rPrChange w:id="527" w:author="Resmi Surendran" w:date="2010-09-29T14:58:00Z">
              <w:rPr>
                <w:noProof/>
                <w:webHidden/>
                <w:color w:val="0000FF"/>
                <w:u w:val="single"/>
              </w:rPr>
            </w:rPrChange>
          </w:rPr>
          <w:t>7</w:t>
        </w:r>
        <w:r w:rsidRPr="008F4872">
          <w:rPr>
            <w:noProof/>
            <w:webHidden/>
            <w:rPrChange w:id="528" w:author="Resmi Surendran" w:date="2010-09-29T14:58:00Z">
              <w:rPr>
                <w:noProof/>
                <w:webHidden/>
                <w:color w:val="0000FF"/>
                <w:u w:val="single"/>
              </w:rPr>
            </w:rPrChange>
          </w:rPr>
          <w:fldChar w:fldCharType="end"/>
        </w:r>
        <w:r w:rsidRPr="008F4872">
          <w:rPr>
            <w:rStyle w:val="Hyperlink"/>
            <w:noProof/>
            <w:color w:val="auto"/>
            <w:rPrChange w:id="529" w:author="Resmi Surendran" w:date="2010-09-29T14:58:00Z">
              <w:rPr>
                <w:rStyle w:val="Hyperlink"/>
                <w:noProof/>
              </w:rPr>
            </w:rPrChange>
          </w:rPr>
          <w:fldChar w:fldCharType="end"/>
        </w:r>
      </w:ins>
    </w:p>
    <w:p w:rsidR="0091726B" w:rsidRPr="00E5530E" w:rsidRDefault="008F4872" w:rsidP="0091726B">
      <w:pPr>
        <w:tabs>
          <w:tab w:val="right" w:leader="dot" w:pos="9360"/>
        </w:tabs>
        <w:spacing w:line="276" w:lineRule="auto"/>
        <w:rPr>
          <w:ins w:id="530" w:author="Resmi Surendran" w:date="2010-09-27T16:17:00Z"/>
        </w:rPr>
        <w:sectPr w:rsidR="0091726B" w:rsidRPr="00E5530E" w:rsidSect="00CA2AEF">
          <w:headerReference w:type="even" r:id="rId13"/>
          <w:footerReference w:type="default" r:id="rId14"/>
          <w:headerReference w:type="first" r:id="rId15"/>
          <w:pgSz w:w="12240" w:h="15840"/>
          <w:pgMar w:top="1440" w:right="1440" w:bottom="1440" w:left="1440" w:header="720" w:footer="720" w:gutter="0"/>
          <w:pgNumType w:fmt="lowerRoman"/>
          <w:cols w:space="720"/>
          <w:docGrid w:linePitch="360"/>
        </w:sectPr>
      </w:pPr>
      <w:r w:rsidRPr="008F4872">
        <w:rPr>
          <w:rPrChange w:id="531" w:author="Resmi Surendran" w:date="2010-09-29T14:58:00Z">
            <w:rPr>
              <w:color w:val="0000FF"/>
              <w:u w:val="single"/>
            </w:rPr>
          </w:rPrChange>
        </w:rPr>
        <w:fldChar w:fldCharType="end"/>
      </w:r>
    </w:p>
    <w:p w:rsidR="00EB3068" w:rsidRPr="00E5530E" w:rsidRDefault="00EB3068" w:rsidP="00EB3068">
      <w:pPr>
        <w:rPr>
          <w:szCs w:val="28"/>
          <w:rPrChange w:id="532" w:author="Resmi Surendran" w:date="2010-09-29T14:58:00Z">
            <w:rPr>
              <w:rFonts w:ascii="Arial" w:hAnsi="Arial" w:cs="Arial"/>
              <w:szCs w:val="28"/>
            </w:rPr>
          </w:rPrChange>
        </w:rPr>
      </w:pPr>
    </w:p>
    <w:p w:rsidR="00000000" w:rsidRDefault="008F4872">
      <w:pPr>
        <w:pStyle w:val="Heading2"/>
        <w:numPr>
          <w:ilvl w:val="0"/>
          <w:numId w:val="10"/>
        </w:numPr>
        <w:pPrChange w:id="533" w:author="Resmi Surendran" w:date="2010-09-27T16:28:00Z">
          <w:pPr>
            <w:pStyle w:val="H3"/>
            <w:tabs>
              <w:tab w:val="right" w:pos="8640"/>
            </w:tabs>
            <w:spacing w:before="0" w:after="0" w:line="360" w:lineRule="auto"/>
            <w:ind w:left="0" w:firstLine="0"/>
            <w:jc w:val="center"/>
            <w:outlineLvl w:val="0"/>
          </w:pPr>
        </w:pPrChange>
      </w:pPr>
      <w:bookmarkStart w:id="534" w:name="_Toc269368651"/>
      <w:bookmarkStart w:id="535" w:name="_Toc273368728"/>
      <w:r w:rsidRPr="008F4872">
        <w:rPr>
          <w:rFonts w:ascii="Times New Roman" w:hAnsi="Times New Roman" w:cs="Times New Roman"/>
          <w:rPrChange w:id="536" w:author="Resmi Surendran" w:date="2010-09-29T14:58:00Z">
            <w:rPr>
              <w:i w:val="0"/>
              <w:iCs/>
              <w:color w:val="0000FF"/>
              <w:u w:val="single"/>
            </w:rPr>
          </w:rPrChange>
        </w:rPr>
        <w:t>Nodal Market Non-Spinning Reserve Service Deployment and Recall Procedure</w:t>
      </w:r>
      <w:del w:id="537" w:author="Resmi Surendran" w:date="2010-09-27T16:28:00Z">
        <w:r w:rsidRPr="008F4872">
          <w:rPr>
            <w:rFonts w:ascii="Times New Roman" w:hAnsi="Times New Roman" w:cs="Times New Roman"/>
            <w:rPrChange w:id="538" w:author="Resmi Surendran" w:date="2010-09-29T14:58:00Z">
              <w:rPr>
                <w:i w:val="0"/>
                <w:iCs/>
                <w:color w:val="0000FF"/>
                <w:u w:val="single"/>
              </w:rPr>
            </w:rPrChange>
          </w:rPr>
          <w:delText>s</w:delText>
        </w:r>
      </w:del>
      <w:bookmarkEnd w:id="534"/>
      <w:bookmarkEnd w:id="535"/>
    </w:p>
    <w:p w:rsidR="001375E6" w:rsidRPr="00E5530E" w:rsidRDefault="001375E6">
      <w:pPr>
        <w:pStyle w:val="BodyText"/>
        <w:spacing w:after="0" w:line="360" w:lineRule="auto"/>
        <w:rPr>
          <w:del w:id="539" w:author="Resmi Surendran" w:date="2010-09-27T13:20:00Z"/>
        </w:rPr>
      </w:pPr>
    </w:p>
    <w:p w:rsidR="00000000" w:rsidRDefault="008F4872">
      <w:pPr>
        <w:spacing w:line="276" w:lineRule="auto"/>
        <w:pPrChange w:id="540" w:author="Resmi Surendran" w:date="2010-09-27T16:30:00Z">
          <w:pPr>
            <w:pStyle w:val="BodyText"/>
            <w:spacing w:after="0" w:line="360" w:lineRule="auto"/>
          </w:pPr>
        </w:pPrChange>
      </w:pPr>
      <w:r w:rsidRPr="008F4872">
        <w:rPr>
          <w:rPrChange w:id="541" w:author="Resmi Surendran" w:date="2010-09-29T14:58:00Z">
            <w:rPr>
              <w:color w:val="0000FF"/>
              <w:u w:val="single"/>
            </w:rPr>
          </w:rPrChange>
        </w:rPr>
        <w:t>There are three situations that will cause Non-Spinning Reserve Service (</w:t>
      </w:r>
      <w:ins w:id="542" w:author="Resmi Surendran" w:date="2010-09-27T13:20:00Z">
        <w:r w:rsidRPr="008F4872">
          <w:rPr>
            <w:rPrChange w:id="543" w:author="Resmi Surendran" w:date="2010-09-29T14:58:00Z">
              <w:rPr>
                <w:color w:val="0000FF"/>
                <w:u w:val="single"/>
              </w:rPr>
            </w:rPrChange>
          </w:rPr>
          <w:t>Non-Spin</w:t>
        </w:r>
      </w:ins>
      <w:del w:id="544" w:author="Resmi Surendran" w:date="2010-09-27T13:20:00Z">
        <w:r w:rsidRPr="008F4872">
          <w:rPr>
            <w:rPrChange w:id="545" w:author="Resmi Surendran" w:date="2010-09-29T14:58:00Z">
              <w:rPr>
                <w:color w:val="0000FF"/>
                <w:u w:val="single"/>
              </w:rPr>
            </w:rPrChange>
          </w:rPr>
          <w:delText>NSRS</w:delText>
        </w:r>
      </w:del>
      <w:r w:rsidRPr="008F4872">
        <w:rPr>
          <w:rPrChange w:id="546" w:author="Resmi Surendran" w:date="2010-09-29T14:58:00Z">
            <w:rPr>
              <w:color w:val="0000FF"/>
              <w:u w:val="single"/>
            </w:rPr>
          </w:rPrChange>
        </w:rPr>
        <w:t>) to be deployed.</w:t>
      </w:r>
    </w:p>
    <w:p w:rsidR="00000000" w:rsidRDefault="008F4872">
      <w:pPr>
        <w:numPr>
          <w:ilvl w:val="0"/>
          <w:numId w:val="1"/>
          <w:numberingChange w:id="547" w:author="WMS 111506" w:date="2006-11-15T14:10:00Z" w:original=""/>
        </w:numPr>
        <w:spacing w:line="276" w:lineRule="auto"/>
        <w:pPrChange w:id="548" w:author="Resmi Surendran" w:date="2010-09-27T16:30:00Z">
          <w:pPr>
            <w:pStyle w:val="BodyText"/>
            <w:numPr>
              <w:numId w:val="1"/>
            </w:numPr>
            <w:tabs>
              <w:tab w:val="num" w:pos="720"/>
            </w:tabs>
            <w:spacing w:after="0" w:line="360" w:lineRule="auto"/>
            <w:ind w:left="720" w:hanging="360"/>
          </w:pPr>
        </w:pPrChange>
      </w:pPr>
      <w:r w:rsidRPr="008F4872">
        <w:rPr>
          <w:rPrChange w:id="549" w:author="Resmi Surendran" w:date="2010-09-29T14:58:00Z">
            <w:rPr>
              <w:color w:val="0000FF"/>
              <w:u w:val="single"/>
            </w:rPr>
          </w:rPrChange>
        </w:rPr>
        <w:t>Detection of insufficient capacity for energy dispatch during periodic checking of available capacity</w:t>
      </w:r>
      <w:del w:id="550" w:author="Resmi Surendran" w:date="2010-09-27T15:36:00Z">
        <w:r w:rsidRPr="008F4872">
          <w:rPr>
            <w:rPrChange w:id="551" w:author="Resmi Surendran" w:date="2010-09-29T14:58:00Z">
              <w:rPr>
                <w:color w:val="0000FF"/>
                <w:u w:val="single"/>
              </w:rPr>
            </w:rPrChange>
          </w:rPr>
          <w:delText xml:space="preserve"> for future operations</w:delText>
        </w:r>
      </w:del>
      <w:r w:rsidRPr="008F4872">
        <w:rPr>
          <w:rPrChange w:id="552" w:author="Resmi Surendran" w:date="2010-09-29T14:58:00Z">
            <w:rPr>
              <w:color w:val="0000FF"/>
              <w:u w:val="single"/>
            </w:rPr>
          </w:rPrChange>
        </w:rPr>
        <w:t>.</w:t>
      </w:r>
    </w:p>
    <w:p w:rsidR="00000000" w:rsidRDefault="008F4872">
      <w:pPr>
        <w:numPr>
          <w:ilvl w:val="0"/>
          <w:numId w:val="1"/>
          <w:numberingChange w:id="553" w:author="WMS 111506" w:date="2006-11-15T14:10:00Z" w:original=""/>
        </w:numPr>
        <w:spacing w:line="276" w:lineRule="auto"/>
        <w:pPrChange w:id="554" w:author="Resmi Surendran" w:date="2010-09-27T16:30:00Z">
          <w:pPr>
            <w:pStyle w:val="BodyText"/>
            <w:numPr>
              <w:numId w:val="1"/>
            </w:numPr>
            <w:tabs>
              <w:tab w:val="num" w:pos="720"/>
            </w:tabs>
            <w:spacing w:after="0" w:line="360" w:lineRule="auto"/>
            <w:ind w:left="720" w:hanging="360"/>
          </w:pPr>
        </w:pPrChange>
      </w:pPr>
      <w:r w:rsidRPr="008F4872">
        <w:rPr>
          <w:rPrChange w:id="555" w:author="Resmi Surendran" w:date="2010-09-29T14:58:00Z">
            <w:rPr>
              <w:color w:val="0000FF"/>
              <w:u w:val="single"/>
            </w:rPr>
          </w:rPrChange>
        </w:rPr>
        <w:t>Disturbance conditions such as a unit trip, sustained frequency decay or sustained low frequency operations.</w:t>
      </w:r>
    </w:p>
    <w:p w:rsidR="00000000" w:rsidRDefault="008F4872">
      <w:pPr>
        <w:numPr>
          <w:ilvl w:val="0"/>
          <w:numId w:val="1"/>
        </w:numPr>
        <w:spacing w:line="276" w:lineRule="auto"/>
        <w:pPrChange w:id="556" w:author="Resmi Surendran" w:date="2010-09-27T16:30:00Z">
          <w:pPr>
            <w:pStyle w:val="BodyText"/>
            <w:numPr>
              <w:numId w:val="1"/>
            </w:numPr>
            <w:tabs>
              <w:tab w:val="num" w:pos="720"/>
            </w:tabs>
            <w:spacing w:after="0" w:line="360" w:lineRule="auto"/>
            <w:ind w:left="720" w:hanging="360"/>
          </w:pPr>
        </w:pPrChange>
      </w:pPr>
      <w:r w:rsidRPr="008F4872">
        <w:rPr>
          <w:rPrChange w:id="557" w:author="Resmi Surendran" w:date="2010-09-29T14:58:00Z">
            <w:rPr>
              <w:color w:val="0000FF"/>
              <w:u w:val="single"/>
            </w:rPr>
          </w:rPrChange>
        </w:rPr>
        <w:t>SCED not having enough energy available to execute successfully.</w:t>
      </w:r>
    </w:p>
    <w:p w:rsidR="00161E98" w:rsidRPr="00E5530E" w:rsidRDefault="00161E98">
      <w:pPr>
        <w:spacing w:line="276" w:lineRule="auto"/>
        <w:ind w:left="1440"/>
        <w:rPr>
          <w:ins w:id="558" w:author="Resmi Surendran" w:date="2010-09-27T13:20:00Z"/>
        </w:rPr>
      </w:pPr>
    </w:p>
    <w:p w:rsidR="00161E98" w:rsidRPr="00E5530E" w:rsidRDefault="008F4872">
      <w:pPr>
        <w:pStyle w:val="BodyText"/>
        <w:spacing w:after="0" w:line="360" w:lineRule="auto"/>
        <w:ind w:left="720"/>
      </w:pPr>
      <w:del w:id="559" w:author="Resmi Surendran" w:date="2010-09-29T15:16:00Z">
        <w:r w:rsidRPr="008F4872">
          <w:rPr>
            <w:rPrChange w:id="560" w:author="Resmi Surendran" w:date="2010-09-29T14:58:00Z">
              <w:rPr>
                <w:color w:val="0000FF"/>
                <w:u w:val="single"/>
              </w:rPr>
            </w:rPrChange>
          </w:rPr>
          <w:delText xml:space="preserve">Each situation is described below.  </w:delText>
        </w:r>
      </w:del>
      <w:r w:rsidRPr="008F4872">
        <w:rPr>
          <w:rPrChange w:id="561" w:author="Resmi Surendran" w:date="2010-09-29T14:58:00Z">
            <w:rPr>
              <w:color w:val="0000FF"/>
              <w:u w:val="single"/>
            </w:rPr>
          </w:rPrChange>
        </w:rPr>
        <w:t xml:space="preserve">In each case, the ERCOT operator will make the final decision and initiate the deployment.  The ERCOT operator shall deploy </w:t>
      </w:r>
      <w:ins w:id="562" w:author="Resmi Surendran" w:date="2010-09-27T13:20:00Z">
        <w:r w:rsidRPr="008F4872">
          <w:rPr>
            <w:rPrChange w:id="563" w:author="Resmi Surendran" w:date="2010-09-29T14:58:00Z">
              <w:rPr>
                <w:color w:val="0000FF"/>
                <w:u w:val="single"/>
              </w:rPr>
            </w:rPrChange>
          </w:rPr>
          <w:t>Non-Spin</w:t>
        </w:r>
      </w:ins>
      <w:del w:id="564" w:author="Resmi Surendran" w:date="2010-09-27T13:20:00Z">
        <w:r w:rsidRPr="008F4872">
          <w:rPr>
            <w:rPrChange w:id="565" w:author="Resmi Surendran" w:date="2010-09-29T14:58:00Z">
              <w:rPr>
                <w:color w:val="0000FF"/>
                <w:u w:val="single"/>
              </w:rPr>
            </w:rPrChange>
          </w:rPr>
          <w:delText>NSRS</w:delText>
        </w:r>
      </w:del>
      <w:r w:rsidRPr="008F4872">
        <w:rPr>
          <w:rPrChange w:id="566" w:author="Resmi Surendran" w:date="2010-09-29T14:58:00Z">
            <w:rPr>
              <w:color w:val="0000FF"/>
              <w:u w:val="single"/>
            </w:rPr>
          </w:rPrChange>
        </w:rPr>
        <w:t xml:space="preserve"> in amounts sufficient to respond to the operational circumstances.  This means that </w:t>
      </w:r>
      <w:ins w:id="567" w:author="Resmi Surendran" w:date="2010-09-27T13:20:00Z">
        <w:r w:rsidRPr="008F4872">
          <w:rPr>
            <w:rPrChange w:id="568" w:author="Resmi Surendran" w:date="2010-09-29T14:58:00Z">
              <w:rPr>
                <w:color w:val="0000FF"/>
                <w:u w:val="single"/>
              </w:rPr>
            </w:rPrChange>
          </w:rPr>
          <w:t>Non-Spin</w:t>
        </w:r>
      </w:ins>
      <w:del w:id="569" w:author="Resmi Surendran" w:date="2010-09-27T13:20:00Z">
        <w:r w:rsidRPr="008F4872">
          <w:rPr>
            <w:rPrChange w:id="570" w:author="Resmi Surendran" w:date="2010-09-29T14:58:00Z">
              <w:rPr>
                <w:color w:val="0000FF"/>
                <w:u w:val="single"/>
              </w:rPr>
            </w:rPrChange>
          </w:rPr>
          <w:delText>NSRS</w:delText>
        </w:r>
      </w:del>
      <w:r w:rsidRPr="008F4872">
        <w:rPr>
          <w:rPrChange w:id="571" w:author="Resmi Surendran" w:date="2010-09-29T14:58:00Z">
            <w:rPr>
              <w:color w:val="0000FF"/>
              <w:u w:val="single"/>
            </w:rPr>
          </w:rPrChange>
        </w:rPr>
        <w:t xml:space="preserve"> may be deployed partially over time or may be deployed in its entirety.  If </w:t>
      </w:r>
      <w:ins w:id="572" w:author="Resmi Surendran" w:date="2010-09-27T13:20:00Z">
        <w:r w:rsidRPr="008F4872">
          <w:rPr>
            <w:rPrChange w:id="573" w:author="Resmi Surendran" w:date="2010-09-29T14:58:00Z">
              <w:rPr>
                <w:color w:val="0000FF"/>
                <w:u w:val="single"/>
              </w:rPr>
            </w:rPrChange>
          </w:rPr>
          <w:t>Non-Spin</w:t>
        </w:r>
      </w:ins>
      <w:del w:id="574" w:author="Resmi Surendran" w:date="2010-09-27T13:20:00Z">
        <w:r w:rsidRPr="008F4872">
          <w:rPr>
            <w:rPrChange w:id="575" w:author="Resmi Surendran" w:date="2010-09-29T14:58:00Z">
              <w:rPr>
                <w:color w:val="0000FF"/>
                <w:u w:val="single"/>
              </w:rPr>
            </w:rPrChange>
          </w:rPr>
          <w:delText>NSRS</w:delText>
        </w:r>
      </w:del>
      <w:r w:rsidRPr="008F4872">
        <w:rPr>
          <w:rPrChange w:id="576" w:author="Resmi Surendran" w:date="2010-09-29T14:58:00Z">
            <w:rPr>
              <w:color w:val="0000FF"/>
              <w:u w:val="single"/>
            </w:rPr>
          </w:rPrChange>
        </w:rPr>
        <w:t xml:space="preserve"> is deployed partially, it shall be deployed in increments of 100% of each </w:t>
      </w:r>
      <w:ins w:id="577" w:author="Resmi Surendran" w:date="2010-09-27T13:20:00Z">
        <w:r w:rsidRPr="008F4872">
          <w:rPr>
            <w:rPrChange w:id="578" w:author="Resmi Surendran" w:date="2010-09-29T14:58:00Z">
              <w:rPr>
                <w:color w:val="0000FF"/>
                <w:u w:val="single"/>
              </w:rPr>
            </w:rPrChange>
          </w:rPr>
          <w:t>Resource’s</w:t>
        </w:r>
      </w:ins>
      <w:del w:id="579" w:author="Resmi Surendran" w:date="2010-09-27T13:20:00Z">
        <w:r w:rsidRPr="008F4872">
          <w:rPr>
            <w:rPrChange w:id="580" w:author="Resmi Surendran" w:date="2010-09-29T14:58:00Z">
              <w:rPr>
                <w:color w:val="0000FF"/>
                <w:u w:val="single"/>
              </w:rPr>
            </w:rPrChange>
          </w:rPr>
          <w:delText>Resources</w:delText>
        </w:r>
      </w:del>
      <w:r w:rsidRPr="008F4872">
        <w:rPr>
          <w:rPrChange w:id="581" w:author="Resmi Surendran" w:date="2010-09-29T14:58:00Z">
            <w:rPr>
              <w:color w:val="0000FF"/>
              <w:u w:val="single"/>
            </w:rPr>
          </w:rPrChange>
        </w:rPr>
        <w:t xml:space="preserve"> capacity.  To support partial deployment, ERCOT shall, following the Day-Ahead Market (DAM), rank, for each hour of the Operating Day, the Resources supplying </w:t>
      </w:r>
      <w:ins w:id="582" w:author="Resmi Surendran" w:date="2010-09-27T13:20:00Z">
        <w:r w:rsidRPr="008F4872">
          <w:rPr>
            <w:rPrChange w:id="583" w:author="Resmi Surendran" w:date="2010-09-29T14:58:00Z">
              <w:rPr>
                <w:color w:val="0000FF"/>
                <w:u w:val="single"/>
              </w:rPr>
            </w:rPrChange>
          </w:rPr>
          <w:t>Non-Spin</w:t>
        </w:r>
      </w:ins>
      <w:del w:id="584" w:author="Resmi Surendran" w:date="2010-09-27T13:20:00Z">
        <w:r w:rsidRPr="008F4872">
          <w:rPr>
            <w:rPrChange w:id="585" w:author="Resmi Surendran" w:date="2010-09-29T14:58:00Z">
              <w:rPr>
                <w:color w:val="0000FF"/>
                <w:u w:val="single"/>
              </w:rPr>
            </w:rPrChange>
          </w:rPr>
          <w:delText>NSRS</w:delText>
        </w:r>
      </w:del>
      <w:r w:rsidRPr="008F4872">
        <w:rPr>
          <w:rPrChange w:id="586" w:author="Resmi Surendran" w:date="2010-09-29T14:58:00Z">
            <w:rPr>
              <w:color w:val="0000FF"/>
              <w:u w:val="single"/>
            </w:rPr>
          </w:rPrChange>
        </w:rPr>
        <w:t xml:space="preserve"> in an economic order based on DAM Settlement Point Prices</w:t>
      </w:r>
      <w:del w:id="587" w:author="Resmi Surendran" w:date="2010-09-27T13:32:00Z">
        <w:r w:rsidRPr="008F4872">
          <w:rPr>
            <w:rPrChange w:id="588" w:author="Resmi Surendran" w:date="2010-09-29T14:58:00Z">
              <w:rPr>
                <w:color w:val="0000FF"/>
                <w:u w:val="single"/>
              </w:rPr>
            </w:rPrChange>
          </w:rPr>
          <w:delText xml:space="preserve">, the energy cost for </w:delText>
        </w:r>
      </w:del>
      <w:del w:id="589" w:author="Resmi Surendran" w:date="2010-09-27T13:20:00Z">
        <w:r w:rsidRPr="008F4872">
          <w:rPr>
            <w:rPrChange w:id="590" w:author="Resmi Surendran" w:date="2010-09-29T14:58:00Z">
              <w:rPr>
                <w:color w:val="0000FF"/>
                <w:u w:val="single"/>
              </w:rPr>
            </w:rPrChange>
          </w:rPr>
          <w:delText>online</w:delText>
        </w:r>
      </w:del>
      <w:del w:id="591" w:author="Resmi Surendran" w:date="2010-09-27T13:32:00Z">
        <w:r w:rsidRPr="008F4872">
          <w:rPr>
            <w:rPrChange w:id="592" w:author="Resmi Surendran" w:date="2010-09-29T14:58:00Z">
              <w:rPr>
                <w:color w:val="0000FF"/>
                <w:u w:val="single"/>
              </w:rPr>
            </w:rPrChange>
          </w:rPr>
          <w:delText xml:space="preserve"> Resources and startup and operation at LSL for </w:delText>
        </w:r>
      </w:del>
      <w:del w:id="593" w:author="Resmi Surendran" w:date="2010-09-27T13:20:00Z">
        <w:r w:rsidRPr="008F4872">
          <w:rPr>
            <w:rPrChange w:id="594" w:author="Resmi Surendran" w:date="2010-09-29T14:58:00Z">
              <w:rPr>
                <w:color w:val="0000FF"/>
                <w:u w:val="single"/>
              </w:rPr>
            </w:rPrChange>
          </w:rPr>
          <w:delText>off-line</w:delText>
        </w:r>
      </w:del>
      <w:del w:id="595" w:author="Resmi Surendran" w:date="2010-09-27T13:32:00Z">
        <w:r w:rsidRPr="008F4872">
          <w:rPr>
            <w:rPrChange w:id="596" w:author="Resmi Surendran" w:date="2010-09-29T14:58:00Z">
              <w:rPr>
                <w:color w:val="0000FF"/>
                <w:u w:val="single"/>
              </w:rPr>
            </w:rPrChange>
          </w:rPr>
          <w:delText xml:space="preserve"> Resources.</w:delText>
        </w:r>
      </w:del>
      <w:del w:id="597" w:author="Resmi Surendran" w:date="2010-09-27T13:20:00Z">
        <w:r w:rsidRPr="008F4872">
          <w:rPr>
            <w:rPrChange w:id="598" w:author="Resmi Surendran" w:date="2010-09-29T14:58:00Z">
              <w:rPr>
                <w:color w:val="0000FF"/>
                <w:u w:val="single"/>
              </w:rPr>
            </w:rPrChange>
          </w:rPr>
          <w:delText xml:space="preserve">  ERCOT shall develop a procedure, which will be approved by TAC, to create the economic order of NSRS Resources.</w:delText>
        </w:r>
      </w:del>
      <w:r w:rsidRPr="008F4872">
        <w:rPr>
          <w:rPrChange w:id="599" w:author="Resmi Surendran" w:date="2010-09-29T14:58:00Z">
            <w:rPr>
              <w:color w:val="0000FF"/>
              <w:u w:val="single"/>
            </w:rPr>
          </w:rPrChange>
        </w:rPr>
        <w:t xml:space="preserve"> Partial </w:t>
      </w:r>
      <w:ins w:id="600" w:author="Resmi Surendran" w:date="2010-09-27T13:20:00Z">
        <w:r w:rsidRPr="008F4872">
          <w:rPr>
            <w:rPrChange w:id="601" w:author="Resmi Surendran" w:date="2010-09-29T14:58:00Z">
              <w:rPr>
                <w:color w:val="0000FF"/>
                <w:u w:val="single"/>
              </w:rPr>
            </w:rPrChange>
          </w:rPr>
          <w:t>Non-Spin</w:t>
        </w:r>
      </w:ins>
      <w:del w:id="602" w:author="Resmi Surendran" w:date="2010-09-27T13:20:00Z">
        <w:r w:rsidRPr="008F4872">
          <w:rPr>
            <w:rPrChange w:id="603" w:author="Resmi Surendran" w:date="2010-09-29T14:58:00Z">
              <w:rPr>
                <w:color w:val="0000FF"/>
                <w:u w:val="single"/>
              </w:rPr>
            </w:rPrChange>
          </w:rPr>
          <w:delText>NSRS</w:delText>
        </w:r>
      </w:del>
      <w:r w:rsidRPr="008F4872">
        <w:rPr>
          <w:rPrChange w:id="604" w:author="Resmi Surendran" w:date="2010-09-29T14:58:00Z">
            <w:rPr>
              <w:color w:val="0000FF"/>
              <w:u w:val="single"/>
            </w:rPr>
          </w:rPrChange>
        </w:rPr>
        <w:t xml:space="preserve"> deployment and recall decisions shall be based on each Resource’s economic cost order.</w:t>
      </w:r>
    </w:p>
    <w:p w:rsidR="00000000" w:rsidRDefault="0034750B">
      <w:pPr>
        <w:spacing w:line="276" w:lineRule="auto"/>
        <w:pPrChange w:id="605" w:author="Resmi Surendran" w:date="2010-09-27T13:20:00Z">
          <w:pPr>
            <w:pStyle w:val="BodyText"/>
            <w:spacing w:after="0" w:line="360" w:lineRule="auto"/>
          </w:pPr>
        </w:pPrChange>
      </w:pPr>
    </w:p>
    <w:p w:rsidR="00000000" w:rsidRDefault="008F4872">
      <w:pPr>
        <w:pStyle w:val="Heading2"/>
        <w:numPr>
          <w:ilvl w:val="0"/>
          <w:numId w:val="10"/>
        </w:numPr>
        <w:pPrChange w:id="606" w:author="Resmi Surendran" w:date="2010-09-27T16:28:00Z">
          <w:pPr>
            <w:pStyle w:val="BodyText"/>
            <w:spacing w:after="0" w:line="360" w:lineRule="auto"/>
            <w:outlineLvl w:val="0"/>
          </w:pPr>
        </w:pPrChange>
      </w:pPr>
      <w:bookmarkStart w:id="607" w:name="_Toc273368729"/>
      <w:ins w:id="608" w:author="Resmi Surendran" w:date="2010-09-27T15:38:00Z">
        <w:r w:rsidRPr="008F4872">
          <w:rPr>
            <w:rFonts w:ascii="Times New Roman" w:hAnsi="Times New Roman" w:cs="Times New Roman"/>
            <w:rPrChange w:id="609" w:author="Resmi Surendran" w:date="2010-09-29T14:58:00Z">
              <w:rPr>
                <w:b/>
                <w:bCs/>
                <w:iCs/>
                <w:color w:val="0000FF"/>
                <w:u w:val="single"/>
              </w:rPr>
            </w:rPrChange>
          </w:rPr>
          <w:t xml:space="preserve">Non-Spin </w:t>
        </w:r>
      </w:ins>
      <w:r w:rsidRPr="008F4872">
        <w:rPr>
          <w:rFonts w:ascii="Times New Roman" w:hAnsi="Times New Roman" w:cs="Times New Roman"/>
          <w:rPrChange w:id="610" w:author="Resmi Surendran" w:date="2010-09-29T14:58:00Z">
            <w:rPr>
              <w:b/>
              <w:bCs/>
              <w:iCs/>
              <w:color w:val="0000FF"/>
              <w:u w:val="single"/>
            </w:rPr>
          </w:rPrChange>
        </w:rPr>
        <w:t xml:space="preserve">Deployment </w:t>
      </w:r>
      <w:del w:id="611" w:author="Resmi Surendran" w:date="2010-09-27T15:37:00Z">
        <w:r w:rsidRPr="008F4872">
          <w:rPr>
            <w:rFonts w:ascii="Times New Roman" w:hAnsi="Times New Roman" w:cs="Times New Roman"/>
            <w:rPrChange w:id="612" w:author="Resmi Surendran" w:date="2010-09-29T14:58:00Z">
              <w:rPr>
                <w:b/>
                <w:bCs/>
                <w:iCs/>
                <w:color w:val="0000FF"/>
                <w:u w:val="single"/>
              </w:rPr>
            </w:rPrChange>
          </w:rPr>
          <w:delText xml:space="preserve">based on periodic checking of available capacity </w:delText>
        </w:r>
      </w:del>
      <w:del w:id="613" w:author="Resmi Surendran" w:date="2010-09-27T13:31:00Z">
        <w:r w:rsidRPr="008F4872">
          <w:rPr>
            <w:rFonts w:ascii="Times New Roman" w:hAnsi="Times New Roman" w:cs="Times New Roman"/>
            <w:rPrChange w:id="614" w:author="Resmi Surendran" w:date="2010-09-29T14:58:00Z">
              <w:rPr>
                <w:b/>
                <w:bCs/>
                <w:iCs/>
                <w:color w:val="0000FF"/>
                <w:u w:val="single"/>
              </w:rPr>
            </w:rPrChange>
          </w:rPr>
          <w:delText>for future operations</w:delText>
        </w:r>
      </w:del>
      <w:bookmarkEnd w:id="607"/>
    </w:p>
    <w:p w:rsidR="00000000" w:rsidRDefault="008F4872">
      <w:pPr>
        <w:spacing w:line="276" w:lineRule="auto"/>
        <w:pPrChange w:id="615" w:author="Resmi Surendran" w:date="2010-09-27T13:20:00Z">
          <w:pPr>
            <w:pStyle w:val="BodyText"/>
            <w:spacing w:after="0" w:line="360" w:lineRule="auto"/>
          </w:pPr>
        </w:pPrChange>
      </w:pPr>
      <w:r w:rsidRPr="008F4872">
        <w:rPr>
          <w:rPrChange w:id="616" w:author="Resmi Surendran" w:date="2010-09-29T14:58:00Z">
            <w:rPr>
              <w:color w:val="0000FF"/>
              <w:u w:val="single"/>
            </w:rPr>
          </w:rPrChange>
        </w:rPr>
        <w:t xml:space="preserve">ERCOT </w:t>
      </w:r>
      <w:ins w:id="617" w:author="Resmi Surendran" w:date="2010-09-27T13:31:00Z">
        <w:r w:rsidRPr="008F4872">
          <w:rPr>
            <w:rPrChange w:id="618" w:author="Resmi Surendran" w:date="2010-09-29T14:58:00Z">
              <w:rPr>
                <w:color w:val="0000FF"/>
                <w:u w:val="single"/>
              </w:rPr>
            </w:rPrChange>
          </w:rPr>
          <w:t xml:space="preserve">will deploy Non-Spin when AS capacity monitor shows (HASL – Gen) ≤ 200 MW </w:t>
        </w:r>
      </w:ins>
      <w:ins w:id="619" w:author="Resmi Surendran" w:date="2010-09-28T15:29:00Z">
        <w:r w:rsidRPr="008F4872">
          <w:rPr>
            <w:rPrChange w:id="620" w:author="Resmi Surendran" w:date="2010-09-29T14:58:00Z">
              <w:rPr>
                <w:color w:val="0000FF"/>
                <w:u w:val="single"/>
              </w:rPr>
            </w:rPrChange>
          </w:rPr>
          <w:t xml:space="preserve">during normal </w:t>
        </w:r>
      </w:ins>
      <w:ins w:id="621" w:author="Resmi Surendran" w:date="2010-09-29T15:29:00Z">
        <w:r w:rsidR="00794A51">
          <w:t xml:space="preserve">load </w:t>
        </w:r>
      </w:ins>
      <w:ins w:id="622" w:author="Resmi Surendran" w:date="2010-09-28T15:29:00Z">
        <w:r w:rsidRPr="008F4872">
          <w:rPr>
            <w:rPrChange w:id="623" w:author="Resmi Surendran" w:date="2010-09-29T14:58:00Z">
              <w:rPr>
                <w:color w:val="0000FF"/>
                <w:u w:val="single"/>
              </w:rPr>
            </w:rPrChange>
          </w:rPr>
          <w:t xml:space="preserve">ramps </w:t>
        </w:r>
      </w:ins>
      <w:ins w:id="624" w:author="Resmi Surendran" w:date="2010-09-28T15:30:00Z">
        <w:r w:rsidRPr="008F4872">
          <w:rPr>
            <w:rPrChange w:id="625" w:author="Resmi Surendran" w:date="2010-09-29T14:58:00Z">
              <w:rPr>
                <w:color w:val="0000FF"/>
                <w:u w:val="single"/>
              </w:rPr>
            </w:rPrChange>
          </w:rPr>
          <w:t xml:space="preserve">and </w:t>
        </w:r>
      </w:ins>
      <w:ins w:id="626" w:author="Resmi Surendran" w:date="2010-09-28T15:29:00Z">
        <w:r w:rsidRPr="008F4872">
          <w:rPr>
            <w:rPrChange w:id="627" w:author="Resmi Surendran" w:date="2010-09-29T14:58:00Z">
              <w:rPr>
                <w:color w:val="0000FF"/>
                <w:u w:val="single"/>
              </w:rPr>
            </w:rPrChange>
          </w:rPr>
          <w:t xml:space="preserve">(HASL – Gen) ≤ </w:t>
        </w:r>
      </w:ins>
      <w:ins w:id="628" w:author="Resmi Surendran" w:date="2010-09-28T15:30:00Z">
        <w:r w:rsidRPr="008F4872">
          <w:rPr>
            <w:rPrChange w:id="629" w:author="Resmi Surendran" w:date="2010-09-29T14:58:00Z">
              <w:rPr>
                <w:color w:val="0000FF"/>
                <w:u w:val="single"/>
              </w:rPr>
            </w:rPrChange>
          </w:rPr>
          <w:t>5</w:t>
        </w:r>
      </w:ins>
      <w:ins w:id="630" w:author="Resmi Surendran" w:date="2010-09-28T15:29:00Z">
        <w:r w:rsidRPr="008F4872">
          <w:rPr>
            <w:rPrChange w:id="631" w:author="Resmi Surendran" w:date="2010-09-29T14:58:00Z">
              <w:rPr>
                <w:color w:val="0000FF"/>
                <w:u w:val="single"/>
              </w:rPr>
            </w:rPrChange>
          </w:rPr>
          <w:t>00 MW</w:t>
        </w:r>
      </w:ins>
      <w:ins w:id="632" w:author="Resmi Surendran" w:date="2010-09-28T15:30:00Z">
        <w:r w:rsidRPr="008F4872">
          <w:rPr>
            <w:rPrChange w:id="633" w:author="Resmi Surendran" w:date="2010-09-29T14:58:00Z">
              <w:rPr>
                <w:color w:val="FF0000"/>
                <w:u w:val="single"/>
              </w:rPr>
            </w:rPrChange>
          </w:rPr>
          <w:t xml:space="preserve"> during high load ramp/peak load hours</w:t>
        </w:r>
      </w:ins>
      <w:ins w:id="634" w:author="Resmi Surendran" w:date="2010-09-28T15:29:00Z">
        <w:r w:rsidRPr="008F4872">
          <w:rPr>
            <w:rPrChange w:id="635" w:author="Resmi Surendran" w:date="2010-09-29T14:58:00Z">
              <w:rPr>
                <w:color w:val="0000FF"/>
                <w:u w:val="single"/>
              </w:rPr>
            </w:rPrChange>
          </w:rPr>
          <w:t xml:space="preserve"> </w:t>
        </w:r>
      </w:ins>
      <w:ins w:id="636" w:author="Resmi Surendran" w:date="2010-09-27T13:31:00Z">
        <w:r w:rsidRPr="008F4872">
          <w:rPr>
            <w:rPrChange w:id="637" w:author="Resmi Surendran" w:date="2010-09-29T14:58:00Z">
              <w:rPr>
                <w:color w:val="0000FF"/>
                <w:u w:val="single"/>
              </w:rPr>
            </w:rPrChange>
          </w:rPr>
          <w:t>or Physical Responsive Capacity ≤ 2500 MW.</w:t>
        </w:r>
      </w:ins>
      <w:ins w:id="638" w:author="Resmi Surendran" w:date="2010-09-29T15:55:00Z">
        <w:r w:rsidR="00E933B4">
          <w:t xml:space="preserve"> </w:t>
        </w:r>
        <w:r w:rsidR="00E933B4" w:rsidRPr="00E5530E">
          <w:t xml:space="preserve">Emergency processes will govern the deployment of NSRS during </w:t>
        </w:r>
      </w:ins>
      <w:ins w:id="639" w:author="Resmi Surendran" w:date="2010-09-29T15:56:00Z">
        <w:r w:rsidR="00E933B4" w:rsidRPr="00E5530E">
          <w:t>Emergency state</w:t>
        </w:r>
      </w:ins>
      <w:ins w:id="640" w:author="Resmi Surendran" w:date="2010-09-29T15:55:00Z">
        <w:r w:rsidR="00E933B4" w:rsidRPr="00E5530E">
          <w:t>.</w:t>
        </w:r>
      </w:ins>
      <w:del w:id="641" w:author="Resmi Surendran" w:date="2010-09-27T13:31:00Z">
        <w:r w:rsidRPr="008F4872">
          <w:rPr>
            <w:rPrChange w:id="642" w:author="Resmi Surendran" w:date="2010-09-29T14:58:00Z">
              <w:rPr>
                <w:color w:val="0000FF"/>
                <w:u w:val="single"/>
              </w:rPr>
            </w:rPrChange>
          </w:rPr>
          <w:delText xml:space="preserve">executes HRUC one hour prior to each Operating Hour.  The first hour of HRUC simulation is for the next Operating Hour.  During that process, functionality similar to the </w:delText>
        </w:r>
      </w:del>
      <w:del w:id="643" w:author="Resmi Surendran" w:date="2010-09-27T13:20:00Z">
        <w:r w:rsidRPr="008F4872">
          <w:rPr>
            <w:rPrChange w:id="644" w:author="Resmi Surendran" w:date="2010-09-29T14:58:00Z">
              <w:rPr>
                <w:color w:val="0000FF"/>
                <w:u w:val="single"/>
              </w:rPr>
            </w:rPrChange>
          </w:rPr>
          <w:delText>real-time</w:delText>
        </w:r>
      </w:del>
      <w:del w:id="645" w:author="Resmi Surendran" w:date="2010-09-27T13:31:00Z">
        <w:r w:rsidRPr="008F4872">
          <w:rPr>
            <w:rPrChange w:id="646" w:author="Resmi Surendran" w:date="2010-09-29T14:58:00Z">
              <w:rPr>
                <w:color w:val="0000FF"/>
                <w:u w:val="single"/>
              </w:rPr>
            </w:rPrChange>
          </w:rPr>
          <w:delText xml:space="preserve"> Ancillary Services Capacity Monitor (6.5.7.5) will evaluate available capacity for the next Operating Hour.  If the A/S capacity monitor indicates a capacity margin of less than 5% of the forecast demand, the ERCOT Operator will receive notification of a Capacity Insufficiency.  </w:delText>
        </w:r>
      </w:del>
      <w:del w:id="647" w:author="Resmi Surendran" w:date="2010-09-27T13:20:00Z">
        <w:r w:rsidRPr="008F4872">
          <w:rPr>
            <w:rPrChange w:id="648" w:author="Resmi Surendran" w:date="2010-09-29T14:58:00Z">
              <w:rPr>
                <w:color w:val="0000FF"/>
                <w:u w:val="single"/>
              </w:rPr>
            </w:rPrChange>
          </w:rPr>
          <w:delText>NSRS</w:delText>
        </w:r>
      </w:del>
      <w:del w:id="649" w:author="Resmi Surendran" w:date="2010-09-27T13:31:00Z">
        <w:r w:rsidRPr="008F4872">
          <w:rPr>
            <w:rPrChange w:id="650" w:author="Resmi Surendran" w:date="2010-09-29T14:58:00Z">
              <w:rPr>
                <w:color w:val="0000FF"/>
                <w:u w:val="single"/>
              </w:rPr>
            </w:rPrChange>
          </w:rPr>
          <w:delText xml:space="preserve"> will be deployed as described below.</w:delText>
        </w:r>
      </w:del>
    </w:p>
    <w:p w:rsidR="00000000" w:rsidRDefault="0034750B">
      <w:pPr>
        <w:spacing w:line="276" w:lineRule="auto"/>
        <w:pPrChange w:id="651" w:author="Resmi Surendran" w:date="2010-09-27T13:20:00Z">
          <w:pPr>
            <w:pStyle w:val="BodyText"/>
            <w:spacing w:after="0" w:line="360" w:lineRule="auto"/>
          </w:pPr>
        </w:pPrChange>
      </w:pPr>
    </w:p>
    <w:p w:rsidR="00000000" w:rsidRDefault="008F4872">
      <w:pPr>
        <w:numPr>
          <w:ilvl w:val="1"/>
          <w:numId w:val="10"/>
        </w:numPr>
        <w:spacing w:line="276" w:lineRule="auto"/>
        <w:pPrChange w:id="652" w:author="Resmi Surendran" w:date="2010-09-27T16:34:00Z">
          <w:pPr>
            <w:pStyle w:val="BodyText"/>
            <w:spacing w:after="0" w:line="360" w:lineRule="auto"/>
            <w:outlineLvl w:val="0"/>
          </w:pPr>
        </w:pPrChange>
      </w:pPr>
      <w:r w:rsidRPr="008F4872">
        <w:rPr>
          <w:u w:val="single"/>
          <w:rPrChange w:id="653" w:author="Resmi Surendran" w:date="2010-09-29T14:58:00Z">
            <w:rPr>
              <w:color w:val="0000FF"/>
              <w:u w:val="single"/>
            </w:rPr>
          </w:rPrChange>
        </w:rPr>
        <w:t>Off-Line Generation Resource reserved for Non-Spin</w:t>
      </w:r>
      <w:r w:rsidRPr="008F4872">
        <w:rPr>
          <w:rPrChange w:id="654" w:author="Resmi Surendran" w:date="2010-09-29T14:58:00Z">
            <w:rPr>
              <w:color w:val="0000FF"/>
              <w:u w:val="single"/>
            </w:rPr>
          </w:rPrChange>
        </w:rPr>
        <w:t xml:space="preserve"> </w:t>
      </w:r>
    </w:p>
    <w:p w:rsidR="00000000" w:rsidRDefault="008F4872">
      <w:pPr>
        <w:numPr>
          <w:ilvl w:val="0"/>
          <w:numId w:val="4"/>
          <w:numberingChange w:id="655" w:author="WMS 111506" w:date="2006-11-15T14:10:00Z" w:original=""/>
        </w:numPr>
        <w:spacing w:line="276" w:lineRule="auto"/>
        <w:pPrChange w:id="656" w:author="Resmi Surendran" w:date="2010-09-27T13:20:00Z">
          <w:pPr>
            <w:pStyle w:val="BodyText"/>
            <w:numPr>
              <w:numId w:val="4"/>
            </w:numPr>
            <w:tabs>
              <w:tab w:val="num" w:pos="1080"/>
            </w:tabs>
            <w:spacing w:after="0" w:line="360" w:lineRule="auto"/>
            <w:ind w:left="1080" w:hanging="360"/>
          </w:pPr>
        </w:pPrChange>
      </w:pPr>
      <w:r w:rsidRPr="008F4872">
        <w:rPr>
          <w:rPrChange w:id="657" w:author="Resmi Surendran" w:date="2010-09-29T14:58:00Z">
            <w:rPr>
              <w:color w:val="0000FF"/>
              <w:u w:val="single"/>
            </w:rPr>
          </w:rPrChange>
        </w:rPr>
        <w:t xml:space="preserve">The QSE will be sent a Resource specific Dispatch Instruction that </w:t>
      </w:r>
      <w:ins w:id="658" w:author="Resmi Surendran" w:date="2010-09-27T13:20:00Z">
        <w:r w:rsidRPr="008F4872">
          <w:rPr>
            <w:rPrChange w:id="659" w:author="Resmi Surendran" w:date="2010-09-29T14:58:00Z">
              <w:rPr>
                <w:color w:val="0000FF"/>
                <w:u w:val="single"/>
              </w:rPr>
            </w:rPrChange>
          </w:rPr>
          <w:t>Non-Spin</w:t>
        </w:r>
      </w:ins>
      <w:del w:id="660" w:author="Resmi Surendran" w:date="2010-09-27T13:20:00Z">
        <w:r w:rsidRPr="008F4872">
          <w:rPr>
            <w:rPrChange w:id="661" w:author="Resmi Surendran" w:date="2010-09-29T14:58:00Z">
              <w:rPr>
                <w:color w:val="0000FF"/>
                <w:u w:val="single"/>
              </w:rPr>
            </w:rPrChange>
          </w:rPr>
          <w:delText>NSRS</w:delText>
        </w:r>
      </w:del>
      <w:r w:rsidRPr="008F4872">
        <w:rPr>
          <w:rPrChange w:id="662" w:author="Resmi Surendran" w:date="2010-09-29T14:58:00Z">
            <w:rPr>
              <w:color w:val="0000FF"/>
              <w:u w:val="single"/>
            </w:rPr>
          </w:rPrChange>
        </w:rPr>
        <w:t xml:space="preserve"> has been deployed.</w:t>
      </w:r>
    </w:p>
    <w:p w:rsidR="00000000" w:rsidRDefault="008F4872">
      <w:pPr>
        <w:numPr>
          <w:ilvl w:val="0"/>
          <w:numId w:val="4"/>
          <w:numberingChange w:id="663" w:author="WMS 111506" w:date="2006-11-15T14:10:00Z" w:original=""/>
        </w:numPr>
        <w:spacing w:line="276" w:lineRule="auto"/>
        <w:pPrChange w:id="664" w:author="Resmi Surendran" w:date="2010-09-27T13:20:00Z">
          <w:pPr>
            <w:pStyle w:val="BodyText"/>
            <w:numPr>
              <w:numId w:val="4"/>
            </w:numPr>
            <w:tabs>
              <w:tab w:val="num" w:pos="1080"/>
            </w:tabs>
            <w:spacing w:after="0" w:line="360" w:lineRule="auto"/>
            <w:ind w:left="1080" w:hanging="360"/>
          </w:pPr>
        </w:pPrChange>
      </w:pPr>
      <w:r w:rsidRPr="008F4872">
        <w:rPr>
          <w:rPrChange w:id="665" w:author="Resmi Surendran" w:date="2010-09-29T14:58:00Z">
            <w:rPr>
              <w:color w:val="0000FF"/>
              <w:u w:val="single"/>
            </w:rPr>
          </w:rPrChange>
        </w:rPr>
        <w:t xml:space="preserve">The Dispatch Instruction must include the expected amount of </w:t>
      </w:r>
      <w:r w:rsidRPr="008F4872">
        <w:rPr>
          <w:i/>
          <w:rPrChange w:id="666" w:author="Resmi Surendran" w:date="2010-09-29T14:58:00Z">
            <w:rPr>
              <w:i/>
              <w:color w:val="0000FF"/>
              <w:u w:val="single"/>
            </w:rPr>
          </w:rPrChange>
        </w:rPr>
        <w:t>capacity</w:t>
      </w:r>
      <w:r w:rsidRPr="008F4872">
        <w:rPr>
          <w:rPrChange w:id="667" w:author="Resmi Surendran" w:date="2010-09-29T14:58:00Z">
            <w:rPr>
              <w:color w:val="0000FF"/>
              <w:u w:val="single"/>
            </w:rPr>
          </w:rPrChange>
        </w:rPr>
        <w:t xml:space="preserve"> that will be available for SCED and the anticipated duration of the deployment.</w:t>
      </w:r>
    </w:p>
    <w:p w:rsidR="00000000" w:rsidRDefault="008F4872">
      <w:pPr>
        <w:numPr>
          <w:ilvl w:val="0"/>
          <w:numId w:val="4"/>
          <w:numberingChange w:id="668" w:author="WMS 111506" w:date="2006-11-15T14:10:00Z" w:original=""/>
        </w:numPr>
        <w:spacing w:line="276" w:lineRule="auto"/>
        <w:pPrChange w:id="669" w:author="Resmi Surendran" w:date="2010-09-27T13:40:00Z">
          <w:pPr>
            <w:pStyle w:val="BodyText"/>
            <w:numPr>
              <w:numId w:val="4"/>
            </w:numPr>
            <w:tabs>
              <w:tab w:val="num" w:pos="1080"/>
            </w:tabs>
            <w:spacing w:after="0" w:line="360" w:lineRule="auto"/>
            <w:ind w:left="1080" w:hanging="360"/>
          </w:pPr>
        </w:pPrChange>
      </w:pPr>
      <w:r w:rsidRPr="008F4872">
        <w:rPr>
          <w:rPrChange w:id="670" w:author="Resmi Surendran" w:date="2010-09-29T14:58:00Z">
            <w:rPr>
              <w:color w:val="0000FF"/>
              <w:u w:val="single"/>
            </w:rPr>
          </w:rPrChange>
        </w:rPr>
        <w:t xml:space="preserve">The QSE must have the Resource </w:t>
      </w:r>
      <w:ins w:id="671" w:author="Resmi Surendran" w:date="2010-09-27T13:20:00Z">
        <w:r w:rsidRPr="008F4872">
          <w:rPr>
            <w:rPrChange w:id="672" w:author="Resmi Surendran" w:date="2010-09-29T14:58:00Z">
              <w:rPr>
                <w:color w:val="0000FF"/>
                <w:u w:val="single"/>
              </w:rPr>
            </w:rPrChange>
          </w:rPr>
          <w:t>On-Line</w:t>
        </w:r>
      </w:ins>
      <w:del w:id="673" w:author="Resmi Surendran" w:date="2010-09-27T13:20:00Z">
        <w:r w:rsidRPr="008F4872">
          <w:rPr>
            <w:rPrChange w:id="674" w:author="Resmi Surendran" w:date="2010-09-29T14:58:00Z">
              <w:rPr>
                <w:color w:val="0000FF"/>
                <w:u w:val="single"/>
              </w:rPr>
            </w:rPrChange>
          </w:rPr>
          <w:delText>on-line</w:delText>
        </w:r>
      </w:del>
      <w:r w:rsidRPr="008F4872">
        <w:rPr>
          <w:rPrChange w:id="675" w:author="Resmi Surendran" w:date="2010-09-29T14:58:00Z">
            <w:rPr>
              <w:color w:val="0000FF"/>
              <w:u w:val="single"/>
            </w:rPr>
          </w:rPrChange>
        </w:rPr>
        <w:t xml:space="preserve"> and ready for SCED dispatch </w:t>
      </w:r>
      <w:ins w:id="676" w:author="Resmi Surendran" w:date="2010-09-27T13:20:00Z">
        <w:r w:rsidRPr="008F4872">
          <w:rPr>
            <w:rPrChange w:id="677" w:author="Resmi Surendran" w:date="2010-09-29T14:58:00Z">
              <w:rPr>
                <w:color w:val="0000FF"/>
                <w:u w:val="single"/>
              </w:rPr>
            </w:rPrChange>
          </w:rPr>
          <w:t xml:space="preserve">of </w:t>
        </w:r>
      </w:ins>
      <w:r w:rsidRPr="008F4872">
        <w:rPr>
          <w:rPrChange w:id="678" w:author="Resmi Surendran" w:date="2010-09-29T14:58:00Z">
            <w:rPr>
              <w:color w:val="0000FF"/>
              <w:u w:val="single"/>
            </w:rPr>
          </w:rPrChange>
        </w:rPr>
        <w:t xml:space="preserve">Base Points </w:t>
      </w:r>
      <w:del w:id="679" w:author="Resmi Surendran" w:date="2010-09-27T13:20:00Z">
        <w:r w:rsidRPr="008F4872">
          <w:rPr>
            <w:rPrChange w:id="680" w:author="Resmi Surendran" w:date="2010-09-29T14:58:00Z">
              <w:rPr>
                <w:color w:val="0000FF"/>
                <w:u w:val="single"/>
              </w:rPr>
            </w:rPrChange>
          </w:rPr>
          <w:delText>as soon as practical</w:delText>
        </w:r>
      </w:del>
      <w:ins w:id="681" w:author="Resmi Surendran" w:date="2010-09-28T16:05:00Z">
        <w:r w:rsidRPr="008F4872">
          <w:rPr>
            <w:rPrChange w:id="682" w:author="Resmi Surendran" w:date="2010-09-29T14:58:00Z">
              <w:rPr>
                <w:color w:val="0000FF"/>
                <w:u w:val="single"/>
              </w:rPr>
            </w:rPrChange>
          </w:rPr>
          <w:t>within 25 minutes</w:t>
        </w:r>
      </w:ins>
      <w:ins w:id="683" w:author="Resmi Surendran" w:date="2010-09-29T15:32:00Z">
        <w:r w:rsidR="00794A51" w:rsidRPr="00794A51">
          <w:t xml:space="preserve"> </w:t>
        </w:r>
        <w:r w:rsidR="00794A51" w:rsidRPr="00E5530E">
          <w:t>of the Dispatch Instruction</w:t>
        </w:r>
      </w:ins>
      <w:r w:rsidRPr="008F4872">
        <w:rPr>
          <w:rPrChange w:id="684" w:author="Resmi Surendran" w:date="2010-09-29T14:58:00Z">
            <w:rPr>
              <w:color w:val="0000FF"/>
              <w:u w:val="single"/>
            </w:rPr>
          </w:rPrChange>
        </w:rPr>
        <w:t>.</w:t>
      </w:r>
    </w:p>
    <w:p w:rsidR="00000000" w:rsidRDefault="008F4872">
      <w:pPr>
        <w:numPr>
          <w:ilvl w:val="0"/>
          <w:numId w:val="4"/>
          <w:numberingChange w:id="685" w:author="WMS 111506" w:date="2006-11-15T14:10:00Z" w:original=""/>
        </w:numPr>
        <w:spacing w:line="276" w:lineRule="auto"/>
        <w:pPrChange w:id="686" w:author="Resmi Surendran" w:date="2010-09-27T13:20:00Z">
          <w:pPr>
            <w:pStyle w:val="BodyText"/>
            <w:numPr>
              <w:numId w:val="4"/>
            </w:numPr>
            <w:tabs>
              <w:tab w:val="num" w:pos="1080"/>
            </w:tabs>
            <w:spacing w:after="0" w:line="360" w:lineRule="auto"/>
            <w:ind w:left="1080" w:hanging="360"/>
          </w:pPr>
        </w:pPrChange>
      </w:pPr>
      <w:r w:rsidRPr="008F4872">
        <w:rPr>
          <w:rPrChange w:id="687" w:author="Resmi Surendran" w:date="2010-09-29T14:58:00Z">
            <w:rPr>
              <w:color w:val="0000FF"/>
              <w:u w:val="single"/>
            </w:rPr>
          </w:rPrChange>
        </w:rPr>
        <w:t xml:space="preserve">SCED will respond to the changes in Resource Status that are received by telemetry from the QSE.  A typical sequence would be from OFFNS to </w:t>
      </w:r>
      <w:ins w:id="688" w:author="Resmi Surendran" w:date="2010-09-30T13:55:00Z">
        <w:r w:rsidR="008E6416">
          <w:t xml:space="preserve">ONTEST and to </w:t>
        </w:r>
      </w:ins>
      <w:ins w:id="689" w:author="Resmi Surendran" w:date="2010-09-27T13:20:00Z">
        <w:r w:rsidRPr="008F4872">
          <w:rPr>
            <w:rPrChange w:id="690" w:author="Resmi Surendran" w:date="2010-09-29T14:58:00Z">
              <w:rPr>
                <w:color w:val="0000FF"/>
                <w:u w:val="single"/>
              </w:rPr>
            </w:rPrChange>
          </w:rPr>
          <w:t>ON</w:t>
        </w:r>
      </w:ins>
      <w:ins w:id="691" w:author="Resmi Surendran" w:date="2010-09-30T13:55:00Z">
        <w:r w:rsidR="008E6416">
          <w:t xml:space="preserve"> once the Resource is ready for SCED dispatch</w:t>
        </w:r>
      </w:ins>
      <w:ins w:id="692" w:author="Resmi Surendran" w:date="2010-09-27T13:20:00Z">
        <w:r w:rsidRPr="008F4872">
          <w:rPr>
            <w:rPrChange w:id="693" w:author="Resmi Surendran" w:date="2010-09-29T14:58:00Z">
              <w:rPr>
                <w:color w:val="0000FF"/>
                <w:u w:val="single"/>
              </w:rPr>
            </w:rPrChange>
          </w:rPr>
          <w:t>.</w:t>
        </w:r>
      </w:ins>
      <w:del w:id="694" w:author="Resmi Surendran" w:date="2010-09-27T13:20:00Z">
        <w:r w:rsidRPr="008F4872">
          <w:rPr>
            <w:rPrChange w:id="695" w:author="Resmi Surendran" w:date="2010-09-29T14:58:00Z">
              <w:rPr>
                <w:color w:val="0000FF"/>
                <w:u w:val="single"/>
              </w:rPr>
            </w:rPrChange>
          </w:rPr>
          <w:delText xml:space="preserve">ONOS (with output schedule equal to minimum load) and then to ON. </w:delText>
        </w:r>
      </w:del>
      <w:r w:rsidRPr="008F4872">
        <w:rPr>
          <w:rPrChange w:id="696" w:author="Resmi Surendran" w:date="2010-09-29T14:58:00Z">
            <w:rPr>
              <w:color w:val="0000FF"/>
              <w:u w:val="single"/>
            </w:rPr>
          </w:rPrChange>
        </w:rPr>
        <w:t xml:space="preserve"> </w:t>
      </w:r>
    </w:p>
    <w:p w:rsidR="00000000" w:rsidRDefault="008F4872">
      <w:pPr>
        <w:numPr>
          <w:ilvl w:val="0"/>
          <w:numId w:val="4"/>
          <w:numberingChange w:id="697" w:author="WMS 111506" w:date="2006-11-15T14:10:00Z" w:original=""/>
        </w:numPr>
        <w:spacing w:line="276" w:lineRule="auto"/>
        <w:pPrChange w:id="698" w:author="Resmi Surendran" w:date="2010-09-27T13:20:00Z">
          <w:pPr>
            <w:pStyle w:val="BodyText"/>
            <w:numPr>
              <w:numId w:val="4"/>
            </w:numPr>
            <w:tabs>
              <w:tab w:val="num" w:pos="1080"/>
            </w:tabs>
            <w:spacing w:after="0" w:line="360" w:lineRule="auto"/>
            <w:ind w:left="1080" w:hanging="360"/>
          </w:pPr>
        </w:pPrChange>
      </w:pPr>
      <w:ins w:id="699" w:author="Resmi Surendran" w:date="2010-09-27T13:20:00Z">
        <w:r w:rsidRPr="008F4872">
          <w:rPr>
            <w:rPrChange w:id="700" w:author="Resmi Surendran" w:date="2010-09-29T14:58:00Z">
              <w:rPr>
                <w:color w:val="0000FF"/>
                <w:u w:val="single"/>
              </w:rPr>
            </w:rPrChange>
          </w:rPr>
          <w:t xml:space="preserve">Once the </w:t>
        </w:r>
      </w:ins>
      <w:del w:id="701" w:author="Resmi Surendran" w:date="2010-09-27T13:20:00Z">
        <w:r w:rsidRPr="008F4872">
          <w:rPr>
            <w:rPrChange w:id="702" w:author="Resmi Surendran" w:date="2010-09-29T14:58:00Z">
              <w:rPr>
                <w:color w:val="0000FF"/>
                <w:u w:val="single"/>
              </w:rPr>
            </w:rPrChange>
          </w:rPr>
          <w:delText xml:space="preserve">SCED will execute each time it is has detected a </w:delText>
        </w:r>
      </w:del>
      <w:r w:rsidRPr="008F4872">
        <w:rPr>
          <w:rPrChange w:id="703" w:author="Resmi Surendran" w:date="2010-09-29T14:58:00Z">
            <w:rPr>
              <w:color w:val="0000FF"/>
              <w:u w:val="single"/>
            </w:rPr>
          </w:rPrChange>
        </w:rPr>
        <w:t xml:space="preserve">Resource </w:t>
      </w:r>
      <w:ins w:id="704" w:author="Resmi Surendran" w:date="2010-09-27T13:20:00Z">
        <w:r w:rsidRPr="008F4872">
          <w:rPr>
            <w:rPrChange w:id="705" w:author="Resmi Surendran" w:date="2010-09-29T14:58:00Z">
              <w:rPr>
                <w:color w:val="0000FF"/>
                <w:u w:val="single"/>
              </w:rPr>
            </w:rPrChange>
          </w:rPr>
          <w:t>is On-Line it is dispatched as any other Generation</w:t>
        </w:r>
      </w:ins>
      <w:del w:id="706" w:author="Resmi Surendran" w:date="2010-09-27T13:20:00Z">
        <w:r w:rsidRPr="008F4872">
          <w:rPr>
            <w:rPrChange w:id="707" w:author="Resmi Surendran" w:date="2010-09-29T14:58:00Z">
              <w:rPr>
                <w:color w:val="0000FF"/>
                <w:u w:val="single"/>
              </w:rPr>
            </w:rPrChange>
          </w:rPr>
          <w:delText>Status change for an off-line NSRS deployed</w:delText>
        </w:r>
      </w:del>
      <w:r w:rsidRPr="008F4872">
        <w:rPr>
          <w:rPrChange w:id="708" w:author="Resmi Surendran" w:date="2010-09-29T14:58:00Z">
            <w:rPr>
              <w:color w:val="0000FF"/>
              <w:u w:val="single"/>
            </w:rPr>
          </w:rPrChange>
        </w:rPr>
        <w:t xml:space="preserve"> Resource</w:t>
      </w:r>
      <w:ins w:id="709" w:author="Resmi Surendran" w:date="2010-09-27T13:20:00Z">
        <w:r w:rsidRPr="008F4872">
          <w:rPr>
            <w:rPrChange w:id="710" w:author="Resmi Surendran" w:date="2010-09-29T14:58:00Z">
              <w:rPr>
                <w:color w:val="0000FF"/>
                <w:u w:val="single"/>
              </w:rPr>
            </w:rPrChange>
          </w:rPr>
          <w:t xml:space="preserve"> including any provisions for processing generation less than the Resource’s LSL</w:t>
        </w:r>
      </w:ins>
      <w:r w:rsidRPr="008F4872">
        <w:rPr>
          <w:rPrChange w:id="711" w:author="Resmi Surendran" w:date="2010-09-29T14:58:00Z">
            <w:rPr>
              <w:color w:val="0000FF"/>
              <w:u w:val="single"/>
            </w:rPr>
          </w:rPrChange>
        </w:rPr>
        <w:t>.</w:t>
      </w:r>
    </w:p>
    <w:p w:rsidR="00000000" w:rsidRDefault="008F4872">
      <w:pPr>
        <w:numPr>
          <w:ilvl w:val="0"/>
          <w:numId w:val="4"/>
        </w:numPr>
        <w:spacing w:line="276" w:lineRule="auto"/>
        <w:pPrChange w:id="712" w:author="Resmi Surendran" w:date="2010-09-27T13:20:00Z">
          <w:pPr>
            <w:pStyle w:val="BodyText"/>
            <w:numPr>
              <w:numId w:val="4"/>
            </w:numPr>
            <w:tabs>
              <w:tab w:val="num" w:pos="1080"/>
            </w:tabs>
            <w:spacing w:after="0" w:line="360" w:lineRule="auto"/>
            <w:ind w:left="1080" w:hanging="360"/>
          </w:pPr>
        </w:pPrChange>
      </w:pPr>
      <w:r w:rsidRPr="008F4872">
        <w:rPr>
          <w:rPrChange w:id="713" w:author="Resmi Surendran" w:date="2010-09-29T14:58:00Z">
            <w:rPr>
              <w:color w:val="0000FF"/>
              <w:u w:val="single"/>
            </w:rPr>
          </w:rPrChange>
        </w:rPr>
        <w:t xml:space="preserve">The Resource must, at a minimum be capable of providing all the </w:t>
      </w:r>
      <w:ins w:id="714" w:author="Resmi Surendran" w:date="2010-09-27T13:20:00Z">
        <w:r w:rsidRPr="008F4872">
          <w:rPr>
            <w:rPrChange w:id="715" w:author="Resmi Surendran" w:date="2010-09-29T14:58:00Z">
              <w:rPr>
                <w:color w:val="0000FF"/>
                <w:u w:val="single"/>
              </w:rPr>
            </w:rPrChange>
          </w:rPr>
          <w:t xml:space="preserve">Non-Spin </w:t>
        </w:r>
      </w:ins>
      <w:r w:rsidRPr="008F4872">
        <w:rPr>
          <w:rPrChange w:id="716" w:author="Resmi Surendran" w:date="2010-09-29T14:58:00Z">
            <w:rPr>
              <w:color w:val="0000FF"/>
              <w:u w:val="single"/>
            </w:rPr>
          </w:rPrChange>
        </w:rPr>
        <w:t>energy to SCED within 30 minutes of the Dispatch Instruction.</w:t>
      </w:r>
    </w:p>
    <w:p w:rsidR="00000000" w:rsidRDefault="008F4872">
      <w:pPr>
        <w:numPr>
          <w:ilvl w:val="0"/>
          <w:numId w:val="4"/>
          <w:numberingChange w:id="717" w:author="WMS 111506" w:date="2006-11-15T14:10:00Z" w:original=""/>
        </w:numPr>
        <w:spacing w:line="276" w:lineRule="auto"/>
        <w:pPrChange w:id="718" w:author="Resmi Surendran" w:date="2010-09-27T13:20:00Z">
          <w:pPr>
            <w:pStyle w:val="BodyText"/>
            <w:numPr>
              <w:numId w:val="4"/>
            </w:numPr>
            <w:tabs>
              <w:tab w:val="num" w:pos="1080"/>
            </w:tabs>
            <w:spacing w:after="0" w:line="360" w:lineRule="auto"/>
            <w:ind w:left="1080" w:hanging="360"/>
          </w:pPr>
        </w:pPrChange>
      </w:pPr>
      <w:r w:rsidRPr="008F4872">
        <w:rPr>
          <w:rPrChange w:id="719" w:author="Resmi Surendran" w:date="2010-09-29T14:58:00Z">
            <w:rPr>
              <w:color w:val="0000FF"/>
              <w:u w:val="single"/>
            </w:rPr>
          </w:rPrChange>
        </w:rPr>
        <w:t xml:space="preserve">The QSE will ensure that the </w:t>
      </w:r>
      <w:ins w:id="720" w:author="Resmi Surendran" w:date="2010-09-27T13:20:00Z">
        <w:r w:rsidRPr="008F4872">
          <w:rPr>
            <w:rPrChange w:id="721" w:author="Resmi Surendran" w:date="2010-09-29T14:58:00Z">
              <w:rPr>
                <w:color w:val="0000FF"/>
                <w:u w:val="single"/>
              </w:rPr>
            </w:rPrChange>
          </w:rPr>
          <w:t>Non-Spin</w:t>
        </w:r>
      </w:ins>
      <w:del w:id="722" w:author="Resmi Surendran" w:date="2010-09-27T13:20:00Z">
        <w:r w:rsidRPr="008F4872">
          <w:rPr>
            <w:rPrChange w:id="723" w:author="Resmi Surendran" w:date="2010-09-29T14:58:00Z">
              <w:rPr>
                <w:color w:val="0000FF"/>
                <w:u w:val="single"/>
              </w:rPr>
            </w:rPrChange>
          </w:rPr>
          <w:delText>NSRS</w:delText>
        </w:r>
      </w:del>
      <w:r w:rsidRPr="008F4872">
        <w:rPr>
          <w:rPrChange w:id="724" w:author="Resmi Surendran" w:date="2010-09-29T14:58:00Z">
            <w:rPr>
              <w:color w:val="0000FF"/>
              <w:u w:val="single"/>
            </w:rPr>
          </w:rPrChange>
        </w:rPr>
        <w:t xml:space="preserve"> A/S Schedule </w:t>
      </w:r>
      <w:ins w:id="725" w:author="Resmi Surendran" w:date="2010-09-27T13:20:00Z">
        <w:r w:rsidRPr="008F4872">
          <w:rPr>
            <w:rPrChange w:id="726" w:author="Resmi Surendran" w:date="2010-09-29T14:58:00Z">
              <w:rPr>
                <w:color w:val="0000FF"/>
                <w:u w:val="single"/>
              </w:rPr>
            </w:rPrChange>
          </w:rPr>
          <w:t xml:space="preserve">telemetry </w:t>
        </w:r>
      </w:ins>
      <w:r w:rsidRPr="008F4872">
        <w:rPr>
          <w:rPrChange w:id="727" w:author="Resmi Surendran" w:date="2010-09-29T14:58:00Z">
            <w:rPr>
              <w:color w:val="0000FF"/>
              <w:u w:val="single"/>
            </w:rPr>
          </w:rPrChange>
        </w:rPr>
        <w:t>for that unit has been reduced to zero</w:t>
      </w:r>
      <w:ins w:id="728" w:author="Resmi Surendran" w:date="2010-09-29T15:32:00Z">
        <w:r w:rsidR="00794A51">
          <w:t xml:space="preserve"> </w:t>
        </w:r>
        <w:r w:rsidR="00794A51" w:rsidRPr="00E5530E">
          <w:t>within 2</w:t>
        </w:r>
      </w:ins>
      <w:ins w:id="729" w:author="Resmi Surendran" w:date="2010-09-29T15:36:00Z">
        <w:r w:rsidR="000A0A0A">
          <w:t>0</w:t>
        </w:r>
      </w:ins>
      <w:ins w:id="730" w:author="Resmi Surendran" w:date="2010-09-29T15:32:00Z">
        <w:r w:rsidR="00794A51" w:rsidRPr="00E5530E">
          <w:t xml:space="preserve"> minutes</w:t>
        </w:r>
        <w:r w:rsidR="00794A51" w:rsidRPr="00794A51">
          <w:t xml:space="preserve"> </w:t>
        </w:r>
        <w:r w:rsidR="00794A51" w:rsidRPr="00E5530E">
          <w:t>of the Dispatch Instruction</w:t>
        </w:r>
      </w:ins>
      <w:del w:id="731" w:author="Resmi Surendran" w:date="2010-09-27T13:44:00Z">
        <w:r w:rsidRPr="008F4872">
          <w:rPr>
            <w:rPrChange w:id="732" w:author="Resmi Surendran" w:date="2010-09-29T14:58:00Z">
              <w:rPr>
                <w:color w:val="0000FF"/>
                <w:u w:val="single"/>
              </w:rPr>
            </w:rPrChange>
          </w:rPr>
          <w:delText xml:space="preserve"> </w:delText>
        </w:r>
      </w:del>
      <w:del w:id="733" w:author="Resmi Surendran" w:date="2010-09-27T13:20:00Z">
        <w:r w:rsidRPr="008F4872">
          <w:rPr>
            <w:rPrChange w:id="734" w:author="Resmi Surendran" w:date="2010-09-29T14:58:00Z">
              <w:rPr>
                <w:color w:val="0000FF"/>
                <w:u w:val="single"/>
              </w:rPr>
            </w:rPrChange>
          </w:rPr>
          <w:delText>in COP and real-time telemetry</w:delText>
        </w:r>
      </w:del>
      <w:r w:rsidRPr="008F4872">
        <w:rPr>
          <w:rPrChange w:id="735" w:author="Resmi Surendran" w:date="2010-09-29T14:58:00Z">
            <w:rPr>
              <w:color w:val="0000FF"/>
              <w:u w:val="single"/>
            </w:rPr>
          </w:rPrChange>
        </w:rPr>
        <w:t>.</w:t>
      </w:r>
    </w:p>
    <w:p w:rsidR="00000000" w:rsidRDefault="0034750B">
      <w:pPr>
        <w:spacing w:line="276" w:lineRule="auto"/>
        <w:pPrChange w:id="736" w:author="Resmi Surendran" w:date="2010-09-27T13:20:00Z">
          <w:pPr>
            <w:pStyle w:val="BodyText"/>
            <w:spacing w:after="0" w:line="360" w:lineRule="auto"/>
          </w:pPr>
        </w:pPrChange>
      </w:pPr>
    </w:p>
    <w:p w:rsidR="00000000" w:rsidRDefault="008F4872">
      <w:pPr>
        <w:numPr>
          <w:ilvl w:val="1"/>
          <w:numId w:val="10"/>
        </w:numPr>
        <w:spacing w:line="276" w:lineRule="auto"/>
        <w:rPr>
          <w:u w:val="single"/>
        </w:rPr>
        <w:pPrChange w:id="737" w:author="Resmi Surendran" w:date="2010-09-27T16:34:00Z">
          <w:pPr>
            <w:pStyle w:val="BodyText"/>
            <w:spacing w:after="0" w:line="360" w:lineRule="auto"/>
            <w:outlineLvl w:val="0"/>
          </w:pPr>
        </w:pPrChange>
      </w:pPr>
      <w:r w:rsidRPr="008F4872">
        <w:rPr>
          <w:u w:val="single"/>
          <w:rPrChange w:id="738" w:author="Resmi Surendran" w:date="2010-09-29T14:58:00Z">
            <w:rPr>
              <w:color w:val="0000FF"/>
              <w:u w:val="single"/>
            </w:rPr>
          </w:rPrChange>
        </w:rPr>
        <w:t>Load Resource reserved for Non-Spin</w:t>
      </w:r>
    </w:p>
    <w:p w:rsidR="00000000" w:rsidRDefault="008F4872">
      <w:pPr>
        <w:numPr>
          <w:ilvl w:val="0"/>
          <w:numId w:val="6"/>
          <w:numberingChange w:id="739" w:author="WMS 111506" w:date="2006-11-15T14:10:00Z" w:original=""/>
        </w:numPr>
        <w:spacing w:line="276" w:lineRule="auto"/>
        <w:pPrChange w:id="740" w:author="Resmi Surendran" w:date="2010-09-27T13:20:00Z">
          <w:pPr>
            <w:pStyle w:val="BodyText"/>
            <w:numPr>
              <w:numId w:val="6"/>
            </w:numPr>
            <w:tabs>
              <w:tab w:val="num" w:pos="1080"/>
            </w:tabs>
            <w:spacing w:after="0" w:line="360" w:lineRule="auto"/>
            <w:ind w:left="1080" w:hanging="360"/>
          </w:pPr>
        </w:pPrChange>
      </w:pPr>
      <w:r w:rsidRPr="008F4872">
        <w:rPr>
          <w:rPrChange w:id="741" w:author="Resmi Surendran" w:date="2010-09-29T14:58:00Z">
            <w:rPr>
              <w:color w:val="0000FF"/>
              <w:u w:val="single"/>
            </w:rPr>
          </w:rPrChange>
        </w:rPr>
        <w:t xml:space="preserve">The QSE will be sent a Resource specific Dispatch Instruction that </w:t>
      </w:r>
      <w:ins w:id="742" w:author="Resmi Surendran" w:date="2010-09-27T13:20:00Z">
        <w:r w:rsidRPr="008F4872">
          <w:rPr>
            <w:rPrChange w:id="743" w:author="Resmi Surendran" w:date="2010-09-29T14:58:00Z">
              <w:rPr>
                <w:color w:val="0000FF"/>
                <w:u w:val="single"/>
              </w:rPr>
            </w:rPrChange>
          </w:rPr>
          <w:t>Non-Spin</w:t>
        </w:r>
      </w:ins>
      <w:del w:id="744" w:author="Resmi Surendran" w:date="2010-09-27T13:20:00Z">
        <w:r w:rsidRPr="008F4872">
          <w:rPr>
            <w:rPrChange w:id="745" w:author="Resmi Surendran" w:date="2010-09-29T14:58:00Z">
              <w:rPr>
                <w:color w:val="0000FF"/>
                <w:u w:val="single"/>
              </w:rPr>
            </w:rPrChange>
          </w:rPr>
          <w:delText>NSRS</w:delText>
        </w:r>
      </w:del>
      <w:r w:rsidRPr="008F4872">
        <w:rPr>
          <w:rPrChange w:id="746" w:author="Resmi Surendran" w:date="2010-09-29T14:58:00Z">
            <w:rPr>
              <w:color w:val="0000FF"/>
              <w:u w:val="single"/>
            </w:rPr>
          </w:rPrChange>
        </w:rPr>
        <w:t xml:space="preserve"> has been deployed. </w:t>
      </w:r>
    </w:p>
    <w:p w:rsidR="00000000" w:rsidRDefault="008F4872">
      <w:pPr>
        <w:numPr>
          <w:ilvl w:val="0"/>
          <w:numId w:val="6"/>
          <w:numberingChange w:id="747" w:author="WMS 111506" w:date="2006-11-15T14:10:00Z" w:original=""/>
        </w:numPr>
        <w:spacing w:line="276" w:lineRule="auto"/>
        <w:pPrChange w:id="748" w:author="Resmi Surendran" w:date="2010-09-27T13:20:00Z">
          <w:pPr>
            <w:pStyle w:val="BodyText"/>
            <w:numPr>
              <w:numId w:val="6"/>
            </w:numPr>
            <w:tabs>
              <w:tab w:val="num" w:pos="1080"/>
            </w:tabs>
            <w:spacing w:after="0" w:line="360" w:lineRule="auto"/>
            <w:ind w:left="1080" w:hanging="360"/>
          </w:pPr>
        </w:pPrChange>
      </w:pPr>
      <w:r w:rsidRPr="008F4872">
        <w:rPr>
          <w:rPrChange w:id="749" w:author="Resmi Surendran" w:date="2010-09-29T14:58:00Z">
            <w:rPr>
              <w:color w:val="0000FF"/>
              <w:u w:val="single"/>
            </w:rPr>
          </w:rPrChange>
        </w:rPr>
        <w:t xml:space="preserve">The Dispatch Instruction must include the MW level of load </w:t>
      </w:r>
      <w:r w:rsidRPr="008F4872">
        <w:rPr>
          <w:i/>
          <w:rPrChange w:id="750" w:author="Resmi Surendran" w:date="2010-09-29T14:58:00Z">
            <w:rPr>
              <w:i/>
              <w:color w:val="0000FF"/>
              <w:u w:val="single"/>
            </w:rPr>
          </w:rPrChange>
        </w:rPr>
        <w:t>energy</w:t>
      </w:r>
      <w:r w:rsidRPr="008F4872">
        <w:rPr>
          <w:rPrChange w:id="751" w:author="Resmi Surendran" w:date="2010-09-29T14:58:00Z">
            <w:rPr>
              <w:color w:val="0000FF"/>
              <w:u w:val="single"/>
            </w:rPr>
          </w:rPrChange>
        </w:rPr>
        <w:t xml:space="preserve"> to be interrupted by the Load Resource and the estimated duration of the deployment.</w:t>
      </w:r>
    </w:p>
    <w:p w:rsidR="00000000" w:rsidRDefault="008F4872">
      <w:pPr>
        <w:numPr>
          <w:ilvl w:val="0"/>
          <w:numId w:val="6"/>
          <w:numberingChange w:id="752" w:author="WMS 111506" w:date="2006-11-15T14:10:00Z" w:original=""/>
        </w:numPr>
        <w:spacing w:line="276" w:lineRule="auto"/>
        <w:pPrChange w:id="753" w:author="Resmi Surendran" w:date="2010-09-27T13:20:00Z">
          <w:pPr>
            <w:pStyle w:val="BodyText"/>
            <w:numPr>
              <w:numId w:val="6"/>
            </w:numPr>
            <w:tabs>
              <w:tab w:val="num" w:pos="1080"/>
            </w:tabs>
            <w:spacing w:after="0" w:line="360" w:lineRule="auto"/>
            <w:ind w:left="1080" w:hanging="360"/>
          </w:pPr>
        </w:pPrChange>
      </w:pPr>
      <w:ins w:id="754" w:author="Resmi Surendran" w:date="2010-09-27T13:20:00Z">
        <w:r w:rsidRPr="008F4872">
          <w:rPr>
            <w:rPrChange w:id="755" w:author="Resmi Surendran" w:date="2010-09-29T14:58:00Z">
              <w:rPr>
                <w:color w:val="0000FF"/>
                <w:u w:val="single"/>
              </w:rPr>
            </w:rPrChange>
          </w:rPr>
          <w:t>Non-Spin</w:t>
        </w:r>
      </w:ins>
      <w:del w:id="756" w:author="Resmi Surendran" w:date="2010-09-27T13:20:00Z">
        <w:r w:rsidRPr="008F4872">
          <w:rPr>
            <w:rPrChange w:id="757" w:author="Resmi Surendran" w:date="2010-09-29T14:58:00Z">
              <w:rPr>
                <w:color w:val="0000FF"/>
                <w:u w:val="single"/>
              </w:rPr>
            </w:rPrChange>
          </w:rPr>
          <w:delText>NSRS</w:delText>
        </w:r>
      </w:del>
      <w:r w:rsidRPr="008F4872">
        <w:rPr>
          <w:rPrChange w:id="758" w:author="Resmi Surendran" w:date="2010-09-29T14:58:00Z">
            <w:rPr>
              <w:color w:val="0000FF"/>
              <w:u w:val="single"/>
            </w:rPr>
          </w:rPrChange>
        </w:rPr>
        <w:t xml:space="preserve"> procured from a Load Resource block offer must be deployed as a block.</w:t>
      </w:r>
    </w:p>
    <w:p w:rsidR="00000000" w:rsidRDefault="008F4872">
      <w:pPr>
        <w:numPr>
          <w:ilvl w:val="0"/>
          <w:numId w:val="6"/>
          <w:numberingChange w:id="759" w:author="WMS 111506" w:date="2006-11-15T14:10:00Z" w:original=""/>
        </w:numPr>
        <w:spacing w:line="276" w:lineRule="auto"/>
        <w:pPrChange w:id="760" w:author="Resmi Surendran" w:date="2010-09-29T14:17:00Z">
          <w:pPr>
            <w:pStyle w:val="BodyText"/>
            <w:numPr>
              <w:numId w:val="6"/>
            </w:numPr>
            <w:tabs>
              <w:tab w:val="num" w:pos="1080"/>
            </w:tabs>
            <w:spacing w:after="0" w:line="360" w:lineRule="auto"/>
            <w:ind w:left="1080" w:hanging="360"/>
          </w:pPr>
        </w:pPrChange>
      </w:pPr>
      <w:r w:rsidRPr="008F4872">
        <w:rPr>
          <w:rPrChange w:id="761" w:author="Resmi Surendran" w:date="2010-09-29T14:58:00Z">
            <w:rPr>
              <w:color w:val="0000FF"/>
              <w:u w:val="single"/>
            </w:rPr>
          </w:rPrChange>
        </w:rPr>
        <w:t>The</w:t>
      </w:r>
      <w:ins w:id="762" w:author="Resmi Surendran" w:date="2010-09-27T13:20:00Z">
        <w:r w:rsidRPr="008F4872">
          <w:rPr>
            <w:rPrChange w:id="763" w:author="Resmi Surendran" w:date="2010-09-29T14:58:00Z">
              <w:rPr>
                <w:color w:val="0000FF"/>
                <w:u w:val="single"/>
              </w:rPr>
            </w:rPrChange>
          </w:rPr>
          <w:t xml:space="preserve"> Load</w:t>
        </w:r>
      </w:ins>
      <w:r w:rsidRPr="008F4872">
        <w:rPr>
          <w:rPrChange w:id="764" w:author="Resmi Surendran" w:date="2010-09-29T14:58:00Z">
            <w:rPr>
              <w:color w:val="0000FF"/>
              <w:u w:val="single"/>
            </w:rPr>
          </w:rPrChange>
        </w:rPr>
        <w:t xml:space="preserve"> Resource mu</w:t>
      </w:r>
      <w:r w:rsidRPr="008F4872">
        <w:rPr>
          <w:rPrChange w:id="765" w:author="Resmi Surendran" w:date="2010-09-29T15:33:00Z">
            <w:rPr>
              <w:color w:val="0000FF"/>
              <w:u w:val="single"/>
            </w:rPr>
          </w:rPrChange>
        </w:rPr>
        <w:t xml:space="preserve">st, at a minimum, interrupt </w:t>
      </w:r>
      <w:ins w:id="766" w:author="Resmi Surendran" w:date="2010-09-29T14:16:00Z">
        <w:r w:rsidRPr="008F4872">
          <w:rPr>
            <w:rPrChange w:id="767" w:author="Resmi Surendran" w:date="2010-09-29T15:33:00Z">
              <w:rPr>
                <w:color w:val="0000FF"/>
                <w:u w:val="single"/>
              </w:rPr>
            </w:rPrChange>
          </w:rPr>
          <w:t>not less</w:t>
        </w:r>
      </w:ins>
      <w:ins w:id="768" w:author="Resmi Surendran" w:date="2010-09-29T14:17:00Z">
        <w:r w:rsidRPr="008F4872">
          <w:rPr>
            <w:rPrChange w:id="769" w:author="Resmi Surendran" w:date="2010-09-29T15:33:00Z">
              <w:rPr>
                <w:color w:val="0000FF"/>
                <w:u w:val="single"/>
              </w:rPr>
            </w:rPrChange>
          </w:rPr>
          <w:t xml:space="preserve"> </w:t>
        </w:r>
      </w:ins>
      <w:ins w:id="770" w:author="Resmi Surendran" w:date="2010-09-29T14:16:00Z">
        <w:r w:rsidRPr="008F4872">
          <w:rPr>
            <w:rPrChange w:id="771" w:author="Resmi Surendran" w:date="2010-09-29T15:33:00Z">
              <w:rPr>
                <w:color w:val="0000FF"/>
                <w:u w:val="single"/>
              </w:rPr>
            </w:rPrChange>
          </w:rPr>
          <w:t xml:space="preserve">than 95%, nor more than 150% of </w:t>
        </w:r>
      </w:ins>
      <w:r w:rsidRPr="008F4872">
        <w:rPr>
          <w:rPrChange w:id="772" w:author="Resmi Surendran" w:date="2010-09-29T15:33:00Z">
            <w:rPr>
              <w:color w:val="0000FF"/>
              <w:u w:val="single"/>
            </w:rPr>
          </w:rPrChange>
        </w:rPr>
        <w:t>the requested</w:t>
      </w:r>
      <w:r w:rsidRPr="008F4872">
        <w:rPr>
          <w:rPrChange w:id="773" w:author="Resmi Surendran" w:date="2010-09-29T14:58:00Z">
            <w:rPr>
              <w:color w:val="0000FF"/>
              <w:u w:val="single"/>
            </w:rPr>
          </w:rPrChange>
        </w:rPr>
        <w:t xml:space="preserve"> deployment energy within 30 minutes of the Dispatch Instruction.</w:t>
      </w:r>
    </w:p>
    <w:p w:rsidR="00000000" w:rsidRDefault="0034750B">
      <w:pPr>
        <w:spacing w:line="276" w:lineRule="auto"/>
        <w:pPrChange w:id="774" w:author="Resmi Surendran" w:date="2010-09-27T13:20:00Z">
          <w:pPr>
            <w:pStyle w:val="BodyText"/>
            <w:spacing w:after="0" w:line="360" w:lineRule="auto"/>
          </w:pPr>
        </w:pPrChange>
      </w:pPr>
    </w:p>
    <w:p w:rsidR="00000000" w:rsidRDefault="008F4872">
      <w:pPr>
        <w:numPr>
          <w:ilvl w:val="1"/>
          <w:numId w:val="10"/>
        </w:numPr>
        <w:spacing w:line="276" w:lineRule="auto"/>
        <w:rPr>
          <w:u w:val="single"/>
        </w:rPr>
        <w:pPrChange w:id="775" w:author="Resmi Surendran" w:date="2010-09-27T16:34:00Z">
          <w:pPr>
            <w:pStyle w:val="BodyText"/>
            <w:spacing w:after="0" w:line="360" w:lineRule="auto"/>
            <w:outlineLvl w:val="0"/>
          </w:pPr>
        </w:pPrChange>
      </w:pPr>
      <w:r w:rsidRPr="008F4872">
        <w:rPr>
          <w:u w:val="single"/>
          <w:rPrChange w:id="776" w:author="Resmi Surendran" w:date="2010-09-29T14:58:00Z">
            <w:rPr>
              <w:color w:val="0000FF"/>
              <w:u w:val="single"/>
            </w:rPr>
          </w:rPrChange>
        </w:rPr>
        <w:t>On-Line Generation Resource with an Energy Offer Curve</w:t>
      </w:r>
    </w:p>
    <w:p w:rsidR="00000000" w:rsidRDefault="008F4872">
      <w:pPr>
        <w:numPr>
          <w:ilvl w:val="0"/>
          <w:numId w:val="8"/>
          <w:numberingChange w:id="777" w:author="WMS 111506" w:date="2006-11-15T14:10:00Z" w:original=""/>
        </w:numPr>
        <w:spacing w:line="276" w:lineRule="auto"/>
        <w:pPrChange w:id="778" w:author="Resmi Surendran" w:date="2010-09-27T13:20:00Z">
          <w:pPr>
            <w:pStyle w:val="BodyText"/>
            <w:numPr>
              <w:numId w:val="8"/>
            </w:numPr>
            <w:tabs>
              <w:tab w:val="num" w:pos="1080"/>
            </w:tabs>
            <w:spacing w:after="0" w:line="360" w:lineRule="auto"/>
            <w:ind w:left="1080" w:hanging="360"/>
          </w:pPr>
        </w:pPrChange>
      </w:pPr>
      <w:r w:rsidRPr="008F4872">
        <w:rPr>
          <w:rPrChange w:id="779" w:author="Resmi Surendran" w:date="2010-09-29T14:58:00Z">
            <w:rPr>
              <w:color w:val="0000FF"/>
              <w:u w:val="single"/>
            </w:rPr>
          </w:rPrChange>
        </w:rPr>
        <w:t xml:space="preserve">The QSE will be sent a Resource specific Dispatch Instruction that </w:t>
      </w:r>
      <w:ins w:id="780" w:author="Resmi Surendran" w:date="2010-09-27T13:20:00Z">
        <w:r w:rsidRPr="008F4872">
          <w:rPr>
            <w:rPrChange w:id="781" w:author="Resmi Surendran" w:date="2010-09-29T14:58:00Z">
              <w:rPr>
                <w:color w:val="0000FF"/>
                <w:u w:val="single"/>
              </w:rPr>
            </w:rPrChange>
          </w:rPr>
          <w:t>Non-Spin</w:t>
        </w:r>
      </w:ins>
      <w:del w:id="782" w:author="Resmi Surendran" w:date="2010-09-27T13:20:00Z">
        <w:r w:rsidRPr="008F4872">
          <w:rPr>
            <w:rPrChange w:id="783" w:author="Resmi Surendran" w:date="2010-09-29T14:58:00Z">
              <w:rPr>
                <w:color w:val="0000FF"/>
                <w:u w:val="single"/>
              </w:rPr>
            </w:rPrChange>
          </w:rPr>
          <w:delText>NSRS</w:delText>
        </w:r>
      </w:del>
      <w:r w:rsidRPr="008F4872">
        <w:rPr>
          <w:rPrChange w:id="784" w:author="Resmi Surendran" w:date="2010-09-29T14:58:00Z">
            <w:rPr>
              <w:color w:val="0000FF"/>
              <w:u w:val="single"/>
            </w:rPr>
          </w:rPrChange>
        </w:rPr>
        <w:t xml:space="preserve"> has been deployed.</w:t>
      </w:r>
    </w:p>
    <w:p w:rsidR="00000000" w:rsidRDefault="008F4872">
      <w:pPr>
        <w:numPr>
          <w:ilvl w:val="0"/>
          <w:numId w:val="8"/>
          <w:numberingChange w:id="785" w:author="WMS 111506" w:date="2006-11-15T14:10:00Z" w:original=""/>
        </w:numPr>
        <w:spacing w:line="276" w:lineRule="auto"/>
        <w:pPrChange w:id="786" w:author="Resmi Surendran" w:date="2010-09-27T13:20:00Z">
          <w:pPr>
            <w:pStyle w:val="BodyText"/>
            <w:numPr>
              <w:numId w:val="8"/>
            </w:numPr>
            <w:tabs>
              <w:tab w:val="num" w:pos="1080"/>
            </w:tabs>
            <w:spacing w:after="0" w:line="360" w:lineRule="auto"/>
            <w:ind w:left="1080" w:hanging="360"/>
          </w:pPr>
        </w:pPrChange>
      </w:pPr>
      <w:r w:rsidRPr="008F4872">
        <w:rPr>
          <w:rPrChange w:id="787" w:author="Resmi Surendran" w:date="2010-09-29T14:58:00Z">
            <w:rPr>
              <w:color w:val="0000FF"/>
              <w:u w:val="single"/>
            </w:rPr>
          </w:rPrChange>
        </w:rPr>
        <w:t xml:space="preserve">The deployment will be for the total amount of </w:t>
      </w:r>
      <w:r w:rsidRPr="008F4872">
        <w:rPr>
          <w:i/>
          <w:rPrChange w:id="788" w:author="Resmi Surendran" w:date="2010-09-29T14:58:00Z">
            <w:rPr>
              <w:i/>
              <w:color w:val="0000FF"/>
              <w:u w:val="single"/>
            </w:rPr>
          </w:rPrChange>
        </w:rPr>
        <w:t>capacity</w:t>
      </w:r>
      <w:r w:rsidRPr="008F4872">
        <w:rPr>
          <w:rPrChange w:id="789" w:author="Resmi Surendran" w:date="2010-09-29T14:58:00Z">
            <w:rPr>
              <w:color w:val="0000FF"/>
              <w:u w:val="single"/>
            </w:rPr>
          </w:rPrChange>
        </w:rPr>
        <w:t xml:space="preserve"> on that Resource that had been reserved for </w:t>
      </w:r>
      <w:ins w:id="790" w:author="Resmi Surendran" w:date="2010-09-27T13:20:00Z">
        <w:r w:rsidRPr="008F4872">
          <w:rPr>
            <w:rPrChange w:id="791" w:author="Resmi Surendran" w:date="2010-09-29T14:58:00Z">
              <w:rPr>
                <w:color w:val="0000FF"/>
                <w:u w:val="single"/>
              </w:rPr>
            </w:rPrChange>
          </w:rPr>
          <w:t>Non-Spin</w:t>
        </w:r>
      </w:ins>
      <w:del w:id="792" w:author="Resmi Surendran" w:date="2010-09-27T13:20:00Z">
        <w:r w:rsidRPr="008F4872">
          <w:rPr>
            <w:rPrChange w:id="793" w:author="Resmi Surendran" w:date="2010-09-29T14:58:00Z">
              <w:rPr>
                <w:color w:val="0000FF"/>
                <w:u w:val="single"/>
              </w:rPr>
            </w:rPrChange>
          </w:rPr>
          <w:delText>NSRS</w:delText>
        </w:r>
      </w:del>
      <w:r w:rsidRPr="008F4872">
        <w:rPr>
          <w:rPrChange w:id="794" w:author="Resmi Surendran" w:date="2010-09-29T14:58:00Z">
            <w:rPr>
              <w:color w:val="0000FF"/>
              <w:u w:val="single"/>
            </w:rPr>
          </w:rPrChange>
        </w:rPr>
        <w:t>,</w:t>
      </w:r>
    </w:p>
    <w:p w:rsidR="00000000" w:rsidRDefault="008F4872">
      <w:pPr>
        <w:numPr>
          <w:ilvl w:val="0"/>
          <w:numId w:val="8"/>
          <w:numberingChange w:id="795" w:author="WMS 111506" w:date="2006-11-15T14:10:00Z" w:original=""/>
        </w:numPr>
        <w:spacing w:line="276" w:lineRule="auto"/>
        <w:pPrChange w:id="796" w:author="Resmi Surendran" w:date="2010-09-27T13:20:00Z">
          <w:pPr>
            <w:pStyle w:val="BodyText"/>
            <w:numPr>
              <w:numId w:val="8"/>
            </w:numPr>
            <w:tabs>
              <w:tab w:val="num" w:pos="1080"/>
            </w:tabs>
            <w:spacing w:after="0" w:line="360" w:lineRule="auto"/>
            <w:ind w:left="1080" w:hanging="360"/>
          </w:pPr>
        </w:pPrChange>
      </w:pPr>
      <w:r w:rsidRPr="008F4872">
        <w:rPr>
          <w:rPrChange w:id="797" w:author="Resmi Surendran" w:date="2010-09-29T15:34:00Z">
            <w:rPr>
              <w:color w:val="0000FF"/>
              <w:u w:val="single"/>
            </w:rPr>
          </w:rPrChange>
        </w:rPr>
        <w:lastRenderedPageBreak/>
        <w:t xml:space="preserve">ERCOT will automatically calculate new HASL constraints for SCED </w:t>
      </w:r>
      <w:ins w:id="798" w:author="Resmi Surendran" w:date="2010-09-27T13:20:00Z">
        <w:r w:rsidRPr="008F4872">
          <w:rPr>
            <w:rPrChange w:id="799" w:author="Resmi Surendran" w:date="2010-09-29T15:34:00Z">
              <w:rPr>
                <w:color w:val="0000FF"/>
                <w:u w:val="single"/>
              </w:rPr>
            </w:rPrChange>
          </w:rPr>
          <w:t xml:space="preserve">using the telemetry of </w:t>
        </w:r>
      </w:ins>
      <w:del w:id="800" w:author="Resmi Surendran" w:date="2010-09-27T13:20:00Z">
        <w:r w:rsidRPr="008F4872">
          <w:rPr>
            <w:rPrChange w:id="801" w:author="Resmi Surendran" w:date="2010-09-29T15:34:00Z">
              <w:rPr>
                <w:color w:val="0000FF"/>
                <w:u w:val="single"/>
              </w:rPr>
            </w:rPrChange>
          </w:rPr>
          <w:delText>by reducing</w:delText>
        </w:r>
      </w:del>
      <w:del w:id="802" w:author="Resmi Surendran" w:date="2010-09-27T13:44:00Z">
        <w:r w:rsidRPr="008F4872">
          <w:rPr>
            <w:rPrChange w:id="803" w:author="Resmi Surendran" w:date="2010-09-29T15:34:00Z">
              <w:rPr>
                <w:color w:val="0000FF"/>
                <w:u w:val="single"/>
              </w:rPr>
            </w:rPrChange>
          </w:rPr>
          <w:delText xml:space="preserve"> </w:delText>
        </w:r>
      </w:del>
      <w:r w:rsidRPr="008F4872">
        <w:rPr>
          <w:rPrChange w:id="804" w:author="Resmi Surendran" w:date="2010-09-29T15:34:00Z">
            <w:rPr>
              <w:color w:val="0000FF"/>
              <w:u w:val="single"/>
            </w:rPr>
          </w:rPrChange>
        </w:rPr>
        <w:t>the Resource’s Non-Spin Ancillary Service Schedule</w:t>
      </w:r>
      <w:ins w:id="805" w:author="Resmi Surendran" w:date="2010-09-29T14:10:00Z">
        <w:r w:rsidRPr="008F4872">
          <w:rPr>
            <w:rPrChange w:id="806" w:author="Resmi Surendran" w:date="2010-09-29T15:34:00Z">
              <w:rPr>
                <w:color w:val="0000FF"/>
                <w:u w:val="single"/>
              </w:rPr>
            </w:rPrChange>
          </w:rPr>
          <w:t xml:space="preserve">. </w:t>
        </w:r>
      </w:ins>
      <w:del w:id="807" w:author="Resmi Surendran" w:date="2010-09-29T14:42:00Z">
        <w:r w:rsidRPr="008F4872">
          <w:rPr>
            <w:rPrChange w:id="808" w:author="Resmi Surendran" w:date="2010-09-29T15:34:00Z">
              <w:rPr>
                <w:color w:val="0000FF"/>
                <w:u w:val="single"/>
              </w:rPr>
            </w:rPrChange>
          </w:rPr>
          <w:delText>to zero</w:delText>
        </w:r>
      </w:del>
    </w:p>
    <w:p w:rsidR="00000000" w:rsidRDefault="008F4872">
      <w:pPr>
        <w:numPr>
          <w:ilvl w:val="0"/>
          <w:numId w:val="8"/>
          <w:numberingChange w:id="809" w:author="WMS 111506" w:date="2006-11-15T14:10:00Z" w:original=""/>
        </w:numPr>
        <w:spacing w:line="276" w:lineRule="auto"/>
        <w:pPrChange w:id="810" w:author="Resmi Surendran" w:date="2010-09-27T13:20:00Z">
          <w:pPr>
            <w:pStyle w:val="BodyText"/>
            <w:numPr>
              <w:numId w:val="8"/>
            </w:numPr>
            <w:tabs>
              <w:tab w:val="num" w:pos="1080"/>
            </w:tabs>
            <w:spacing w:after="0" w:line="360" w:lineRule="auto"/>
            <w:ind w:left="1080" w:hanging="360"/>
          </w:pPr>
        </w:pPrChange>
      </w:pPr>
      <w:r w:rsidRPr="008F4872">
        <w:rPr>
          <w:rPrChange w:id="811" w:author="Resmi Surendran" w:date="2010-09-29T15:34:00Z">
            <w:rPr>
              <w:color w:val="0000FF"/>
              <w:u w:val="single"/>
            </w:rPr>
          </w:rPrChange>
        </w:rPr>
        <w:t xml:space="preserve">The QSE </w:t>
      </w:r>
      <w:del w:id="812" w:author="Resmi Surendran" w:date="2010-09-29T14:42:00Z">
        <w:r w:rsidRPr="008F4872">
          <w:rPr>
            <w:rPrChange w:id="813" w:author="Resmi Surendran" w:date="2010-09-29T15:34:00Z">
              <w:rPr>
                <w:color w:val="0000FF"/>
                <w:u w:val="single"/>
              </w:rPr>
            </w:rPrChange>
          </w:rPr>
          <w:delText xml:space="preserve">will update the Resource </w:delText>
        </w:r>
      </w:del>
      <w:del w:id="814" w:author="Resmi Surendran" w:date="2010-09-27T13:20:00Z">
        <w:r w:rsidRPr="008F4872">
          <w:rPr>
            <w:rPrChange w:id="815" w:author="Resmi Surendran" w:date="2010-09-29T15:34:00Z">
              <w:rPr>
                <w:color w:val="0000FF"/>
                <w:u w:val="single"/>
              </w:rPr>
            </w:rPrChange>
          </w:rPr>
          <w:delText>parameters in COP and the real-time</w:delText>
        </w:r>
      </w:del>
      <w:del w:id="816" w:author="Resmi Surendran" w:date="2010-09-29T14:42:00Z">
        <w:r w:rsidRPr="008F4872">
          <w:rPr>
            <w:rPrChange w:id="817" w:author="Resmi Surendran" w:date="2010-09-29T15:34:00Z">
              <w:rPr>
                <w:color w:val="0000FF"/>
                <w:u w:val="single"/>
              </w:rPr>
            </w:rPrChange>
          </w:rPr>
          <w:delText xml:space="preserve"> telemetry </w:delText>
        </w:r>
      </w:del>
      <w:del w:id="818" w:author="Resmi Surendran" w:date="2010-09-27T13:20:00Z">
        <w:r w:rsidRPr="008F4872">
          <w:rPr>
            <w:rPrChange w:id="819" w:author="Resmi Surendran" w:date="2010-09-29T15:34:00Z">
              <w:rPr>
                <w:color w:val="0000FF"/>
                <w:u w:val="single"/>
              </w:rPr>
            </w:rPrChange>
          </w:rPr>
          <w:delText>according</w:delText>
        </w:r>
      </w:del>
      <w:del w:id="820" w:author="Resmi Surendran" w:date="2010-09-29T14:42:00Z">
        <w:r w:rsidRPr="008F4872">
          <w:rPr>
            <w:rPrChange w:id="821" w:author="Resmi Surendran" w:date="2010-09-29T15:34:00Z">
              <w:rPr>
                <w:color w:val="0000FF"/>
                <w:u w:val="single"/>
              </w:rPr>
            </w:rPrChange>
          </w:rPr>
          <w:delText>.</w:delText>
        </w:r>
      </w:del>
      <w:ins w:id="822" w:author="Resmi Surendran" w:date="2010-09-29T14:42:00Z">
        <w:r w:rsidRPr="008F4872">
          <w:rPr>
            <w:rPrChange w:id="823" w:author="Resmi Surendran" w:date="2010-09-29T15:34:00Z">
              <w:rPr>
                <w:color w:val="0000FF"/>
                <w:highlight w:val="yellow"/>
                <w:u w:val="single"/>
              </w:rPr>
            </w:rPrChange>
          </w:rPr>
          <w:t xml:space="preserve"> shall reduce the Resource’s Non-Spin Ancillary Service Schedule to zero with in 20 minutes following a deployment instruction.</w:t>
        </w:r>
      </w:ins>
    </w:p>
    <w:p w:rsidR="00000000" w:rsidRDefault="008F4872">
      <w:pPr>
        <w:numPr>
          <w:ilvl w:val="0"/>
          <w:numId w:val="8"/>
          <w:numberingChange w:id="824" w:author="WMS 111506" w:date="2006-11-15T14:10:00Z" w:original=""/>
        </w:numPr>
        <w:spacing w:line="276" w:lineRule="auto"/>
        <w:pPrChange w:id="825" w:author="Resmi Surendran" w:date="2010-09-27T13:20:00Z">
          <w:pPr>
            <w:pStyle w:val="BodyText"/>
            <w:numPr>
              <w:numId w:val="8"/>
            </w:numPr>
            <w:tabs>
              <w:tab w:val="num" w:pos="1080"/>
            </w:tabs>
            <w:spacing w:after="0" w:line="360" w:lineRule="auto"/>
            <w:ind w:left="1080" w:hanging="360"/>
          </w:pPr>
        </w:pPrChange>
      </w:pPr>
      <w:r w:rsidRPr="008F4872">
        <w:rPr>
          <w:rPrChange w:id="826" w:author="Resmi Surendran" w:date="2010-09-29T14:58:00Z">
            <w:rPr>
              <w:color w:val="0000FF"/>
              <w:u w:val="single"/>
            </w:rPr>
          </w:rPrChange>
        </w:rPr>
        <w:t xml:space="preserve">The Resource must, at a minimum, </w:t>
      </w:r>
      <w:ins w:id="827" w:author="Resmi Surendran" w:date="2010-09-28T16:11:00Z">
        <w:r w:rsidRPr="008F4872">
          <w:rPr>
            <w:rPrChange w:id="828" w:author="Resmi Surendran" w:date="2010-09-29T14:58:00Z">
              <w:rPr>
                <w:color w:val="0000FF"/>
                <w:u w:val="single"/>
              </w:rPr>
            </w:rPrChange>
          </w:rPr>
          <w:t xml:space="preserve">be able to dispatch to its Non-Spin Resource Responsibility </w:t>
        </w:r>
      </w:ins>
      <w:del w:id="829" w:author="Resmi Surendran" w:date="2010-09-27T13:58:00Z">
        <w:r w:rsidRPr="008F4872">
          <w:rPr>
            <w:rPrChange w:id="830" w:author="Resmi Surendran" w:date="2010-09-29T14:58:00Z">
              <w:rPr>
                <w:color w:val="0000FF"/>
                <w:u w:val="single"/>
              </w:rPr>
            </w:rPrChange>
          </w:rPr>
          <w:delText xml:space="preserve">provide the </w:delText>
        </w:r>
      </w:del>
      <w:del w:id="831" w:author="Resmi Surendran" w:date="2010-09-27T13:20:00Z">
        <w:r w:rsidRPr="008F4872">
          <w:rPr>
            <w:rPrChange w:id="832" w:author="Resmi Surendran" w:date="2010-09-29T14:58:00Z">
              <w:rPr>
                <w:color w:val="0000FF"/>
                <w:u w:val="single"/>
              </w:rPr>
            </w:rPrChange>
          </w:rPr>
          <w:delText xml:space="preserve">additional </w:delText>
        </w:r>
      </w:del>
      <w:del w:id="833" w:author="Resmi Surendran" w:date="2010-09-27T13:58:00Z">
        <w:r w:rsidRPr="008F4872">
          <w:rPr>
            <w:rPrChange w:id="834" w:author="Resmi Surendran" w:date="2010-09-29T14:58:00Z">
              <w:rPr>
                <w:color w:val="0000FF"/>
                <w:u w:val="single"/>
              </w:rPr>
            </w:rPrChange>
          </w:rPr>
          <w:delText xml:space="preserve">SCED requested deployment energy </w:delText>
        </w:r>
      </w:del>
      <w:r w:rsidRPr="008F4872">
        <w:rPr>
          <w:rPrChange w:id="835" w:author="Resmi Surendran" w:date="2010-09-29T14:58:00Z">
            <w:rPr>
              <w:color w:val="0000FF"/>
              <w:u w:val="single"/>
            </w:rPr>
          </w:rPrChange>
        </w:rPr>
        <w:t>within 30 minutes of the Dispatch Instruction.</w:t>
      </w:r>
    </w:p>
    <w:p w:rsidR="00000000" w:rsidRDefault="0034750B">
      <w:pPr>
        <w:spacing w:line="276" w:lineRule="auto"/>
        <w:pPrChange w:id="836" w:author="Resmi Surendran" w:date="2010-09-27T13:20:00Z">
          <w:pPr>
            <w:pStyle w:val="BodyText"/>
            <w:spacing w:after="0" w:line="360" w:lineRule="auto"/>
          </w:pPr>
        </w:pPrChange>
      </w:pPr>
    </w:p>
    <w:p w:rsidR="00000000" w:rsidRDefault="008F4872">
      <w:pPr>
        <w:numPr>
          <w:ilvl w:val="1"/>
          <w:numId w:val="10"/>
        </w:numPr>
        <w:spacing w:line="276" w:lineRule="auto"/>
        <w:rPr>
          <w:u w:val="single"/>
        </w:rPr>
        <w:pPrChange w:id="837" w:author="Resmi Surendran" w:date="2010-09-27T16:35:00Z">
          <w:pPr>
            <w:pStyle w:val="BodyText"/>
            <w:spacing w:after="0" w:line="360" w:lineRule="auto"/>
            <w:outlineLvl w:val="0"/>
          </w:pPr>
        </w:pPrChange>
      </w:pPr>
      <w:r w:rsidRPr="008F4872">
        <w:rPr>
          <w:u w:val="single"/>
          <w:rPrChange w:id="838" w:author="Resmi Surendran" w:date="2010-09-29T14:58:00Z">
            <w:rPr>
              <w:color w:val="0000FF"/>
              <w:u w:val="single"/>
            </w:rPr>
          </w:rPrChange>
        </w:rPr>
        <w:t xml:space="preserve">On-Line Generation Resource with </w:t>
      </w:r>
      <w:ins w:id="839" w:author="Resmi Surendran" w:date="2010-09-27T13:20:00Z">
        <w:r w:rsidRPr="008F4872">
          <w:rPr>
            <w:u w:val="single"/>
            <w:rPrChange w:id="840" w:author="Resmi Surendran" w:date="2010-09-29T14:58:00Z">
              <w:rPr>
                <w:color w:val="0000FF"/>
                <w:u w:val="single"/>
              </w:rPr>
            </w:rPrChange>
          </w:rPr>
          <w:t>Output Schedules</w:t>
        </w:r>
      </w:ins>
      <w:del w:id="841" w:author="Resmi Surendran" w:date="2010-09-27T13:20:00Z">
        <w:r w:rsidRPr="008F4872">
          <w:rPr>
            <w:u w:val="single"/>
            <w:rPrChange w:id="842" w:author="Resmi Surendran" w:date="2010-09-29T14:58:00Z">
              <w:rPr>
                <w:color w:val="0000FF"/>
                <w:u w:val="single"/>
              </w:rPr>
            </w:rPrChange>
          </w:rPr>
          <w:delText>output schedules</w:delText>
        </w:r>
      </w:del>
      <w:r w:rsidRPr="008F4872">
        <w:rPr>
          <w:u w:val="single"/>
          <w:rPrChange w:id="843" w:author="Resmi Surendran" w:date="2010-09-29T14:58:00Z">
            <w:rPr>
              <w:color w:val="0000FF"/>
              <w:u w:val="single"/>
            </w:rPr>
          </w:rPrChange>
        </w:rPr>
        <w:t xml:space="preserve"> </w:t>
      </w:r>
    </w:p>
    <w:p w:rsidR="00000000" w:rsidRDefault="008F4872">
      <w:pPr>
        <w:numPr>
          <w:ilvl w:val="0"/>
          <w:numId w:val="5"/>
          <w:numberingChange w:id="844" w:author="WMS 111506" w:date="2006-11-15T14:10:00Z" w:original=""/>
        </w:numPr>
        <w:spacing w:line="276" w:lineRule="auto"/>
        <w:pPrChange w:id="845" w:author="Resmi Surendran" w:date="2010-09-27T13:20:00Z">
          <w:pPr>
            <w:pStyle w:val="BodyText"/>
            <w:numPr>
              <w:numId w:val="5"/>
            </w:numPr>
            <w:tabs>
              <w:tab w:val="num" w:pos="1080"/>
            </w:tabs>
            <w:spacing w:after="0" w:line="360" w:lineRule="auto"/>
            <w:ind w:left="1080" w:hanging="360"/>
          </w:pPr>
        </w:pPrChange>
      </w:pPr>
      <w:r w:rsidRPr="008F4872">
        <w:rPr>
          <w:rPrChange w:id="846" w:author="Resmi Surendran" w:date="2010-09-29T14:58:00Z">
            <w:rPr>
              <w:color w:val="0000FF"/>
              <w:u w:val="single"/>
            </w:rPr>
          </w:rPrChange>
        </w:rPr>
        <w:t xml:space="preserve">The QSE will be sent a Resource specific Dispatch Instruction that </w:t>
      </w:r>
      <w:ins w:id="847" w:author="Resmi Surendran" w:date="2010-09-27T13:20:00Z">
        <w:r w:rsidRPr="008F4872">
          <w:rPr>
            <w:rPrChange w:id="848" w:author="Resmi Surendran" w:date="2010-09-29T14:58:00Z">
              <w:rPr>
                <w:color w:val="0000FF"/>
                <w:u w:val="single"/>
              </w:rPr>
            </w:rPrChange>
          </w:rPr>
          <w:t>Non-Spin</w:t>
        </w:r>
      </w:ins>
      <w:del w:id="849" w:author="Resmi Surendran" w:date="2010-09-27T13:20:00Z">
        <w:r w:rsidRPr="008F4872">
          <w:rPr>
            <w:rPrChange w:id="850" w:author="Resmi Surendran" w:date="2010-09-29T14:58:00Z">
              <w:rPr>
                <w:color w:val="0000FF"/>
                <w:u w:val="single"/>
              </w:rPr>
            </w:rPrChange>
          </w:rPr>
          <w:delText>NSRS</w:delText>
        </w:r>
      </w:del>
      <w:r w:rsidRPr="008F4872">
        <w:rPr>
          <w:rPrChange w:id="851" w:author="Resmi Surendran" w:date="2010-09-29T14:58:00Z">
            <w:rPr>
              <w:color w:val="0000FF"/>
              <w:u w:val="single"/>
            </w:rPr>
          </w:rPrChange>
        </w:rPr>
        <w:t xml:space="preserve"> has been deployed.  </w:t>
      </w:r>
    </w:p>
    <w:p w:rsidR="00000000" w:rsidRDefault="008F4872">
      <w:pPr>
        <w:numPr>
          <w:ilvl w:val="0"/>
          <w:numId w:val="5"/>
          <w:numberingChange w:id="852" w:author="WMS 111506" w:date="2006-11-15T14:10:00Z" w:original=""/>
        </w:numPr>
        <w:spacing w:line="276" w:lineRule="auto"/>
        <w:pPrChange w:id="853" w:author="Resmi Surendran" w:date="2010-09-27T13:20:00Z">
          <w:pPr>
            <w:pStyle w:val="BodyText"/>
            <w:numPr>
              <w:numId w:val="5"/>
            </w:numPr>
            <w:tabs>
              <w:tab w:val="num" w:pos="1080"/>
            </w:tabs>
            <w:spacing w:after="0" w:line="360" w:lineRule="auto"/>
            <w:ind w:left="1080" w:hanging="360"/>
          </w:pPr>
        </w:pPrChange>
      </w:pPr>
      <w:r w:rsidRPr="008F4872">
        <w:rPr>
          <w:rPrChange w:id="854" w:author="Resmi Surendran" w:date="2010-09-29T14:58:00Z">
            <w:rPr>
              <w:color w:val="0000FF"/>
              <w:u w:val="single"/>
            </w:rPr>
          </w:rPrChange>
        </w:rPr>
        <w:t xml:space="preserve">The Dispatch Instruction must include the additional amount of </w:t>
      </w:r>
      <w:r w:rsidRPr="008F4872">
        <w:rPr>
          <w:i/>
          <w:rPrChange w:id="855" w:author="Resmi Surendran" w:date="2010-09-29T14:58:00Z">
            <w:rPr>
              <w:i/>
              <w:color w:val="0000FF"/>
              <w:u w:val="single"/>
            </w:rPr>
          </w:rPrChange>
        </w:rPr>
        <w:t>energy</w:t>
      </w:r>
      <w:r w:rsidRPr="008F4872">
        <w:rPr>
          <w:rPrChange w:id="856" w:author="Resmi Surendran" w:date="2010-09-29T14:58:00Z">
            <w:rPr>
              <w:color w:val="0000FF"/>
              <w:u w:val="single"/>
            </w:rPr>
          </w:rPrChange>
        </w:rPr>
        <w:t xml:space="preserve"> (MW) that needs to be produced by the Resource and the estimated duration of the deployment.</w:t>
      </w:r>
    </w:p>
    <w:p w:rsidR="00000000" w:rsidRDefault="008F4872">
      <w:pPr>
        <w:numPr>
          <w:ilvl w:val="0"/>
          <w:numId w:val="5"/>
          <w:numberingChange w:id="857" w:author="WMS 111506" w:date="2006-11-15T14:10:00Z" w:original=""/>
        </w:numPr>
        <w:spacing w:line="276" w:lineRule="auto"/>
        <w:pPrChange w:id="858" w:author="Resmi Surendran" w:date="2010-09-27T13:20:00Z">
          <w:pPr>
            <w:pStyle w:val="BodyText"/>
            <w:numPr>
              <w:numId w:val="5"/>
            </w:numPr>
            <w:tabs>
              <w:tab w:val="num" w:pos="1080"/>
            </w:tabs>
            <w:spacing w:after="0" w:line="360" w:lineRule="auto"/>
            <w:ind w:left="1080" w:hanging="360"/>
          </w:pPr>
        </w:pPrChange>
      </w:pPr>
      <w:r w:rsidRPr="008F4872">
        <w:rPr>
          <w:rPrChange w:id="859" w:author="Resmi Surendran" w:date="2010-09-29T14:58:00Z">
            <w:rPr>
              <w:color w:val="0000FF"/>
              <w:u w:val="single"/>
            </w:rPr>
          </w:rPrChange>
        </w:rPr>
        <w:t xml:space="preserve">For DSR’s providing </w:t>
      </w:r>
      <w:ins w:id="860" w:author="Resmi Surendran" w:date="2010-09-27T13:20:00Z">
        <w:r w:rsidRPr="008F4872">
          <w:rPr>
            <w:rPrChange w:id="861" w:author="Resmi Surendran" w:date="2010-09-29T14:58:00Z">
              <w:rPr>
                <w:color w:val="0000FF"/>
                <w:u w:val="single"/>
              </w:rPr>
            </w:rPrChange>
          </w:rPr>
          <w:t>Non-Spin</w:t>
        </w:r>
      </w:ins>
      <w:del w:id="862" w:author="Resmi Surendran" w:date="2010-09-27T13:20:00Z">
        <w:r w:rsidRPr="008F4872">
          <w:rPr>
            <w:rPrChange w:id="863" w:author="Resmi Surendran" w:date="2010-09-29T14:58:00Z">
              <w:rPr>
                <w:color w:val="0000FF"/>
                <w:u w:val="single"/>
              </w:rPr>
            </w:rPrChange>
          </w:rPr>
          <w:delText>NSRS</w:delText>
        </w:r>
      </w:del>
      <w:r w:rsidRPr="008F4872">
        <w:rPr>
          <w:rPrChange w:id="864" w:author="Resmi Surendran" w:date="2010-09-29T14:58:00Z">
            <w:rPr>
              <w:color w:val="0000FF"/>
              <w:u w:val="single"/>
            </w:rPr>
          </w:rPrChange>
        </w:rPr>
        <w:t xml:space="preserve">, as soon as the QSE receives the deployment, ERCOT shall adjust the HASL for the Resource with the </w:t>
      </w:r>
      <w:del w:id="865" w:author="Resmi Surendran" w:date="2010-09-27T15:24:00Z">
        <w:r w:rsidRPr="008F4872">
          <w:rPr>
            <w:rPrChange w:id="866" w:author="Resmi Surendran" w:date="2010-09-29T14:58:00Z">
              <w:rPr>
                <w:color w:val="0000FF"/>
                <w:u w:val="single"/>
              </w:rPr>
            </w:rPrChange>
          </w:rPr>
          <w:delText xml:space="preserve">Output Schedule </w:delText>
        </w:r>
      </w:del>
      <w:del w:id="867" w:author="Resmi Surendran" w:date="2010-09-27T13:20:00Z">
        <w:r w:rsidRPr="008F4872">
          <w:rPr>
            <w:rPrChange w:id="868" w:author="Resmi Surendran" w:date="2010-09-29T14:58:00Z">
              <w:rPr>
                <w:color w:val="0000FF"/>
                <w:u w:val="single"/>
              </w:rPr>
            </w:rPrChange>
          </w:rPr>
          <w:delText>in</w:delText>
        </w:r>
      </w:del>
      <w:del w:id="869" w:author="Resmi Surendran" w:date="2010-09-27T15:24:00Z">
        <w:r w:rsidRPr="008F4872">
          <w:rPr>
            <w:rPrChange w:id="870" w:author="Resmi Surendran" w:date="2010-09-29T14:58:00Z">
              <w:rPr>
                <w:color w:val="0000FF"/>
                <w:u w:val="single"/>
              </w:rPr>
            </w:rPrChange>
          </w:rPr>
          <w:delText xml:space="preserve"> the </w:delText>
        </w:r>
      </w:del>
      <w:ins w:id="871" w:author="Resmi Surendran" w:date="2010-09-27T13:20:00Z">
        <w:r w:rsidRPr="008F4872">
          <w:rPr>
            <w:rPrChange w:id="872" w:author="Resmi Surendran" w:date="2010-09-29T14:58:00Z">
              <w:rPr>
                <w:color w:val="0000FF"/>
                <w:u w:val="single"/>
              </w:rPr>
            </w:rPrChange>
          </w:rPr>
          <w:t>QSE provided Real-Time</w:t>
        </w:r>
      </w:ins>
      <w:del w:id="873" w:author="Resmi Surendran" w:date="2010-09-27T13:20:00Z">
        <w:r w:rsidRPr="008F4872">
          <w:rPr>
            <w:rPrChange w:id="874" w:author="Resmi Surendran" w:date="2010-09-29T14:58:00Z">
              <w:rPr>
                <w:color w:val="0000FF"/>
                <w:u w:val="single"/>
              </w:rPr>
            </w:rPrChange>
          </w:rPr>
          <w:delText>real-time</w:delText>
        </w:r>
      </w:del>
      <w:r w:rsidRPr="008F4872">
        <w:rPr>
          <w:rPrChange w:id="875" w:author="Resmi Surendran" w:date="2010-09-29T14:58:00Z">
            <w:rPr>
              <w:color w:val="0000FF"/>
              <w:u w:val="single"/>
            </w:rPr>
          </w:rPrChange>
        </w:rPr>
        <w:t xml:space="preserve"> telemetry</w:t>
      </w:r>
      <w:ins w:id="876" w:author="Resmi Surendran" w:date="2010-09-27T15:24:00Z">
        <w:r w:rsidRPr="008F4872">
          <w:rPr>
            <w:rPrChange w:id="877" w:author="Resmi Surendran" w:date="2010-09-29T14:58:00Z">
              <w:rPr>
                <w:color w:val="0000FF"/>
                <w:u w:val="single"/>
              </w:rPr>
            </w:rPrChange>
          </w:rPr>
          <w:t xml:space="preserve"> Non-Spin </w:t>
        </w:r>
      </w:ins>
      <w:ins w:id="878" w:author="Resmi Surendran" w:date="2010-09-27T15:25:00Z">
        <w:r w:rsidRPr="008F4872">
          <w:rPr>
            <w:rPrChange w:id="879" w:author="Resmi Surendran" w:date="2010-09-29T14:58:00Z">
              <w:rPr>
                <w:color w:val="0000FF"/>
                <w:u w:val="single"/>
              </w:rPr>
            </w:rPrChange>
          </w:rPr>
          <w:t>Schedule</w:t>
        </w:r>
      </w:ins>
      <w:r w:rsidRPr="008F4872">
        <w:rPr>
          <w:rPrChange w:id="880" w:author="Resmi Surendran" w:date="2010-09-29T14:58:00Z">
            <w:rPr>
              <w:color w:val="0000FF"/>
              <w:u w:val="single"/>
            </w:rPr>
          </w:rPrChange>
        </w:rPr>
        <w:t xml:space="preserve"> and the QSE shall adjust the </w:t>
      </w:r>
      <w:ins w:id="881" w:author="Resmi Surendran" w:date="2010-09-27T15:25:00Z">
        <w:r w:rsidRPr="008F4872">
          <w:rPr>
            <w:rPrChange w:id="882" w:author="Resmi Surendran" w:date="2010-09-29T14:58:00Z">
              <w:rPr>
                <w:color w:val="0000FF"/>
                <w:u w:val="single"/>
              </w:rPr>
            </w:rPrChange>
          </w:rPr>
          <w:t xml:space="preserve">telemetry </w:t>
        </w:r>
      </w:ins>
      <w:ins w:id="883" w:author="Resmi Surendran" w:date="2010-09-27T15:26:00Z">
        <w:r w:rsidRPr="008F4872">
          <w:rPr>
            <w:rPrChange w:id="884" w:author="Resmi Surendran" w:date="2010-09-29T14:58:00Z">
              <w:rPr>
                <w:color w:val="0000FF"/>
                <w:u w:val="single"/>
              </w:rPr>
            </w:rPrChange>
          </w:rPr>
          <w:t>Output Schedule an</w:t>
        </w:r>
      </w:ins>
      <w:ins w:id="885" w:author="Resmi Surendran" w:date="2010-09-27T15:27:00Z">
        <w:r w:rsidRPr="008F4872">
          <w:rPr>
            <w:rPrChange w:id="886" w:author="Resmi Surendran" w:date="2010-09-29T14:58:00Z">
              <w:rPr>
                <w:color w:val="0000FF"/>
                <w:u w:val="single"/>
              </w:rPr>
            </w:rPrChange>
          </w:rPr>
          <w:t xml:space="preserve">d </w:t>
        </w:r>
      </w:ins>
      <w:ins w:id="887" w:author="Resmi Surendran" w:date="2010-09-27T15:25:00Z">
        <w:r w:rsidRPr="008F4872">
          <w:rPr>
            <w:rPrChange w:id="888" w:author="Resmi Surendran" w:date="2010-09-29T14:58:00Z">
              <w:rPr>
                <w:color w:val="0000FF"/>
                <w:u w:val="single"/>
              </w:rPr>
            </w:rPrChange>
          </w:rPr>
          <w:t>Non-Spin Schedule to</w:t>
        </w:r>
      </w:ins>
      <w:ins w:id="889" w:author="Resmi Surendran" w:date="2010-09-27T15:27:00Z">
        <w:r w:rsidRPr="008F4872">
          <w:rPr>
            <w:rPrChange w:id="890" w:author="Resmi Surendran" w:date="2010-09-29T14:58:00Z">
              <w:rPr>
                <w:color w:val="0000FF"/>
                <w:u w:val="single"/>
              </w:rPr>
            </w:rPrChange>
          </w:rPr>
          <w:t xml:space="preserve"> reflect the </w:t>
        </w:r>
      </w:ins>
      <w:ins w:id="891" w:author="Resmi Surendran" w:date="2010-09-27T15:53:00Z">
        <w:r w:rsidRPr="008F4872">
          <w:rPr>
            <w:rPrChange w:id="892" w:author="Resmi Surendran" w:date="2010-09-29T14:58:00Z">
              <w:rPr>
                <w:color w:val="0000FF"/>
                <w:u w:val="single"/>
              </w:rPr>
            </w:rPrChange>
          </w:rPr>
          <w:t xml:space="preserve">Non-Spin </w:t>
        </w:r>
      </w:ins>
      <w:ins w:id="893" w:author="Resmi Surendran" w:date="2010-09-27T15:27:00Z">
        <w:r w:rsidRPr="008F4872">
          <w:rPr>
            <w:rPrChange w:id="894" w:author="Resmi Surendran" w:date="2010-09-29T14:58:00Z">
              <w:rPr>
                <w:color w:val="0000FF"/>
                <w:u w:val="single"/>
              </w:rPr>
            </w:rPrChange>
          </w:rPr>
          <w:t>deployment</w:t>
        </w:r>
      </w:ins>
      <w:del w:id="895" w:author="Resmi Surendran" w:date="2010-09-27T15:26:00Z">
        <w:r w:rsidRPr="008F4872">
          <w:rPr>
            <w:rPrChange w:id="896" w:author="Resmi Surendran" w:date="2010-09-29T14:58:00Z">
              <w:rPr>
                <w:color w:val="0000FF"/>
                <w:u w:val="single"/>
              </w:rPr>
            </w:rPrChange>
          </w:rPr>
          <w:delText>COP accordingly</w:delText>
        </w:r>
      </w:del>
      <w:r w:rsidRPr="008F4872">
        <w:rPr>
          <w:rPrChange w:id="897" w:author="Resmi Surendran" w:date="2010-09-29T14:58:00Z">
            <w:rPr>
              <w:color w:val="0000FF"/>
              <w:u w:val="single"/>
            </w:rPr>
          </w:rPrChange>
        </w:rPr>
        <w:t>.</w:t>
      </w:r>
      <w:ins w:id="898" w:author="Resmi Surendran" w:date="2010-09-27T15:53:00Z">
        <w:r w:rsidRPr="008F4872">
          <w:rPr>
            <w:rPrChange w:id="899" w:author="Resmi Surendran" w:date="2010-09-29T14:58:00Z">
              <w:rPr>
                <w:color w:val="0000FF"/>
                <w:u w:val="single"/>
              </w:rPr>
            </w:rPrChange>
          </w:rPr>
          <w:t xml:space="preserve"> A DSR QSE with a Load Resource that has provided Non-Spin will ensure that </w:t>
        </w:r>
      </w:ins>
      <w:ins w:id="900" w:author="Resmi Surendran" w:date="2010-09-27T15:54:00Z">
        <w:r w:rsidRPr="008F4872">
          <w:rPr>
            <w:rPrChange w:id="901" w:author="Resmi Surendran" w:date="2010-09-29T14:58:00Z">
              <w:rPr>
                <w:color w:val="0000FF"/>
                <w:u w:val="single"/>
              </w:rPr>
            </w:rPrChange>
          </w:rPr>
          <w:t>the Output Schedule is not reduced to reflect the load deploym</w:t>
        </w:r>
      </w:ins>
      <w:ins w:id="902" w:author="Resmi Surendran" w:date="2010-09-27T15:55:00Z">
        <w:r w:rsidRPr="008F4872">
          <w:rPr>
            <w:rPrChange w:id="903" w:author="Resmi Surendran" w:date="2010-09-29T14:58:00Z">
              <w:rPr>
                <w:color w:val="0000FF"/>
                <w:u w:val="single"/>
              </w:rPr>
            </w:rPrChange>
          </w:rPr>
          <w:t>ent if the Load Resource is part of the DSR Load that the Resource follow</w:t>
        </w:r>
      </w:ins>
      <w:ins w:id="904" w:author="Resmi Surendran" w:date="2010-09-28T16:21:00Z">
        <w:r w:rsidRPr="008F4872">
          <w:rPr>
            <w:rPrChange w:id="905" w:author="Resmi Surendran" w:date="2010-09-29T14:58:00Z">
              <w:rPr>
                <w:color w:val="0000FF"/>
                <w:u w:val="single"/>
              </w:rPr>
            </w:rPrChange>
          </w:rPr>
          <w:t>s</w:t>
        </w:r>
      </w:ins>
      <w:ins w:id="906" w:author="Resmi Surendran" w:date="2010-09-27T15:55:00Z">
        <w:r w:rsidRPr="008F4872">
          <w:rPr>
            <w:rPrChange w:id="907" w:author="Resmi Surendran" w:date="2010-09-29T14:58:00Z">
              <w:rPr>
                <w:color w:val="0000FF"/>
                <w:u w:val="single"/>
              </w:rPr>
            </w:rPrChange>
          </w:rPr>
          <w:t>.</w:t>
        </w:r>
      </w:ins>
    </w:p>
    <w:p w:rsidR="00000000" w:rsidRDefault="008F4872">
      <w:pPr>
        <w:numPr>
          <w:ilvl w:val="0"/>
          <w:numId w:val="5"/>
          <w:numberingChange w:id="908" w:author="WMS 111506" w:date="2006-11-15T14:10:00Z" w:original=""/>
        </w:numPr>
        <w:spacing w:line="276" w:lineRule="auto"/>
        <w:pPrChange w:id="909" w:author="Resmi Surendran" w:date="2010-09-27T13:20:00Z">
          <w:pPr>
            <w:pStyle w:val="BodyText"/>
            <w:numPr>
              <w:numId w:val="5"/>
            </w:numPr>
            <w:tabs>
              <w:tab w:val="num" w:pos="1080"/>
            </w:tabs>
            <w:spacing w:after="0" w:line="360" w:lineRule="auto"/>
            <w:ind w:left="1080" w:hanging="360"/>
          </w:pPr>
        </w:pPrChange>
      </w:pPr>
      <w:r w:rsidRPr="008F4872">
        <w:rPr>
          <w:rPrChange w:id="910" w:author="Resmi Surendran" w:date="2010-09-29T14:58:00Z">
            <w:rPr>
              <w:color w:val="0000FF"/>
              <w:u w:val="single"/>
            </w:rPr>
          </w:rPrChange>
        </w:rPr>
        <w:t xml:space="preserve">For non-DSR’s (with Output Schedules) providing </w:t>
      </w:r>
      <w:ins w:id="911" w:author="Resmi Surendran" w:date="2010-09-27T13:20:00Z">
        <w:r w:rsidRPr="008F4872">
          <w:rPr>
            <w:rPrChange w:id="912" w:author="Resmi Surendran" w:date="2010-09-29T14:58:00Z">
              <w:rPr>
                <w:color w:val="0000FF"/>
                <w:u w:val="single"/>
              </w:rPr>
            </w:rPrChange>
          </w:rPr>
          <w:t>Non-Spin</w:t>
        </w:r>
      </w:ins>
      <w:del w:id="913" w:author="Resmi Surendran" w:date="2010-09-27T13:20:00Z">
        <w:r w:rsidRPr="008F4872">
          <w:rPr>
            <w:rPrChange w:id="914" w:author="Resmi Surendran" w:date="2010-09-29T14:58:00Z">
              <w:rPr>
                <w:color w:val="0000FF"/>
                <w:u w:val="single"/>
              </w:rPr>
            </w:rPrChange>
          </w:rPr>
          <w:delText>NSRS</w:delText>
        </w:r>
      </w:del>
      <w:r w:rsidRPr="008F4872">
        <w:rPr>
          <w:rPrChange w:id="915" w:author="Resmi Surendran" w:date="2010-09-29T14:58:00Z">
            <w:rPr>
              <w:color w:val="0000FF"/>
              <w:u w:val="single"/>
            </w:rPr>
          </w:rPrChange>
        </w:rPr>
        <w:t xml:space="preserve">, ERCOT shall adjust the HASL for the Resource with the </w:t>
      </w:r>
      <w:ins w:id="916" w:author="Resmi Surendran" w:date="2010-09-27T15:33:00Z">
        <w:r w:rsidRPr="008F4872">
          <w:rPr>
            <w:rPrChange w:id="917" w:author="Resmi Surendran" w:date="2010-09-29T14:58:00Z">
              <w:rPr>
                <w:color w:val="0000FF"/>
                <w:u w:val="single"/>
              </w:rPr>
            </w:rPrChange>
          </w:rPr>
          <w:t xml:space="preserve">QSE provided Real-Time telemetry Non-Spin Schedule and shall increase the </w:t>
        </w:r>
      </w:ins>
      <w:r w:rsidRPr="008F4872">
        <w:rPr>
          <w:rPrChange w:id="918" w:author="Resmi Surendran" w:date="2010-09-29T14:58:00Z">
            <w:rPr>
              <w:color w:val="0000FF"/>
              <w:u w:val="single"/>
            </w:rPr>
          </w:rPrChange>
        </w:rPr>
        <w:t xml:space="preserve">Output Schedule </w:t>
      </w:r>
      <w:ins w:id="919" w:author="Resmi Surendran" w:date="2010-09-27T15:33:00Z">
        <w:r w:rsidRPr="008F4872">
          <w:rPr>
            <w:rPrChange w:id="920" w:author="Resmi Surendran" w:date="2010-09-29T14:58:00Z">
              <w:rPr>
                <w:color w:val="0000FF"/>
                <w:u w:val="single"/>
              </w:rPr>
            </w:rPrChange>
          </w:rPr>
          <w:t xml:space="preserve">used in SCED by the difference between </w:t>
        </w:r>
      </w:ins>
      <w:ins w:id="921" w:author="Resmi Surendran" w:date="2010-09-27T15:34:00Z">
        <w:r w:rsidRPr="008F4872">
          <w:rPr>
            <w:rPrChange w:id="922" w:author="Resmi Surendran" w:date="2010-09-29T14:58:00Z">
              <w:rPr>
                <w:color w:val="0000FF"/>
                <w:u w:val="single"/>
              </w:rPr>
            </w:rPrChange>
          </w:rPr>
          <w:t xml:space="preserve">telemetry </w:t>
        </w:r>
      </w:ins>
      <w:ins w:id="923" w:author="Resmi Surendran" w:date="2010-09-27T15:33:00Z">
        <w:r w:rsidRPr="008F4872">
          <w:rPr>
            <w:rPrChange w:id="924" w:author="Resmi Surendran" w:date="2010-09-29T14:58:00Z">
              <w:rPr>
                <w:color w:val="0000FF"/>
                <w:u w:val="single"/>
              </w:rPr>
            </w:rPrChange>
          </w:rPr>
          <w:t xml:space="preserve">Non-Spin Responsibility and Schedule </w:t>
        </w:r>
      </w:ins>
      <w:del w:id="925" w:author="Resmi Surendran" w:date="2010-09-27T13:20:00Z">
        <w:r w:rsidRPr="008F4872">
          <w:rPr>
            <w:rPrChange w:id="926" w:author="Resmi Surendran" w:date="2010-09-29T14:58:00Z">
              <w:rPr>
                <w:color w:val="0000FF"/>
                <w:u w:val="single"/>
              </w:rPr>
            </w:rPrChange>
          </w:rPr>
          <w:delText xml:space="preserve">for the remainder of the Operating Period </w:delText>
        </w:r>
      </w:del>
      <w:r w:rsidRPr="008F4872">
        <w:rPr>
          <w:rPrChange w:id="927" w:author="Resmi Surendran" w:date="2010-09-29T14:58:00Z">
            <w:rPr>
              <w:color w:val="0000FF"/>
              <w:u w:val="single"/>
            </w:rPr>
          </w:rPrChange>
        </w:rPr>
        <w:t xml:space="preserve">to reflect the amount of </w:t>
      </w:r>
      <w:ins w:id="928" w:author="Resmi Surendran" w:date="2010-09-27T15:34:00Z">
        <w:r w:rsidRPr="008F4872">
          <w:rPr>
            <w:rPrChange w:id="929" w:author="Resmi Surendran" w:date="2010-09-29T14:58:00Z">
              <w:rPr>
                <w:color w:val="0000FF"/>
                <w:u w:val="single"/>
              </w:rPr>
            </w:rPrChange>
          </w:rPr>
          <w:t xml:space="preserve">Non-Spin energy provided by the Resource in response to the Non-Spin </w:t>
        </w:r>
      </w:ins>
      <w:r w:rsidRPr="008F4872">
        <w:rPr>
          <w:rPrChange w:id="930" w:author="Resmi Surendran" w:date="2010-09-29T14:58:00Z">
            <w:rPr>
              <w:color w:val="0000FF"/>
              <w:u w:val="single"/>
            </w:rPr>
          </w:rPrChange>
        </w:rPr>
        <w:t>deployment.</w:t>
      </w:r>
    </w:p>
    <w:p w:rsidR="00000000" w:rsidRDefault="0034750B">
      <w:pPr>
        <w:spacing w:line="276" w:lineRule="auto"/>
        <w:pPrChange w:id="931" w:author="Resmi Surendran" w:date="2010-09-27T13:20:00Z">
          <w:pPr>
            <w:pStyle w:val="BodyText"/>
            <w:spacing w:after="0" w:line="360" w:lineRule="auto"/>
          </w:pPr>
        </w:pPrChange>
      </w:pPr>
    </w:p>
    <w:p w:rsidR="00EB3068" w:rsidRPr="00E5530E" w:rsidRDefault="00EB3068" w:rsidP="00EB3068">
      <w:pPr>
        <w:spacing w:line="276" w:lineRule="auto"/>
        <w:rPr>
          <w:ins w:id="932" w:author="Resmi Surendran" w:date="2010-09-27T13:20:00Z"/>
          <w:b/>
        </w:rPr>
      </w:pPr>
    </w:p>
    <w:p w:rsidR="00EB3068" w:rsidRPr="00E5530E" w:rsidRDefault="00EB3068" w:rsidP="00EB3068">
      <w:pPr>
        <w:spacing w:line="276" w:lineRule="auto"/>
        <w:rPr>
          <w:ins w:id="933" w:author="Resmi Surendran" w:date="2010-09-27T13:20:00Z"/>
          <w:b/>
        </w:rPr>
      </w:pPr>
    </w:p>
    <w:p w:rsidR="00000000" w:rsidRDefault="008F4872">
      <w:pPr>
        <w:spacing w:line="276" w:lineRule="auto"/>
        <w:rPr>
          <w:del w:id="934" w:author="Resmi Surendran" w:date="2010-09-29T15:38:00Z"/>
          <w:b/>
        </w:rPr>
        <w:pPrChange w:id="935" w:author="Resmi Surendran" w:date="2010-09-27T13:20:00Z">
          <w:pPr>
            <w:pStyle w:val="BodyText"/>
            <w:spacing w:after="0" w:line="360" w:lineRule="auto"/>
            <w:outlineLvl w:val="0"/>
          </w:pPr>
        </w:pPrChange>
      </w:pPr>
      <w:del w:id="936" w:author="Resmi Surendran" w:date="2010-09-29T15:38:00Z">
        <w:r w:rsidRPr="008F4872">
          <w:rPr>
            <w:b/>
            <w:rPrChange w:id="937" w:author="Resmi Surendran" w:date="2010-09-29T14:58:00Z">
              <w:rPr>
                <w:b/>
                <w:color w:val="0000FF"/>
                <w:u w:val="single"/>
              </w:rPr>
            </w:rPrChange>
          </w:rPr>
          <w:delText>Deployment triggered by disturbance conditions</w:delText>
        </w:r>
      </w:del>
    </w:p>
    <w:p w:rsidR="00000000" w:rsidRDefault="008F4872">
      <w:pPr>
        <w:spacing w:line="276" w:lineRule="auto"/>
        <w:rPr>
          <w:del w:id="938" w:author="Resmi Surendran" w:date="2010-09-29T15:38:00Z"/>
        </w:rPr>
        <w:pPrChange w:id="939" w:author="Resmi Surendran" w:date="2010-09-27T13:20:00Z">
          <w:pPr>
            <w:pStyle w:val="BodyText"/>
            <w:spacing w:after="0" w:line="360" w:lineRule="auto"/>
          </w:pPr>
        </w:pPrChange>
      </w:pPr>
      <w:del w:id="940" w:author="Resmi Surendran" w:date="2010-09-29T15:38:00Z">
        <w:r w:rsidRPr="008F4872">
          <w:rPr>
            <w:rPrChange w:id="941" w:author="Resmi Surendran" w:date="2010-09-29T14:58:00Z">
              <w:rPr>
                <w:color w:val="0000FF"/>
                <w:u w:val="single"/>
              </w:rPr>
            </w:rPrChange>
          </w:rPr>
          <w:delText>The deployment procedure will be the same as described above except it will be based on the real-time Ancillary Services Capacity Monitor that executes every 10 seconds.  EECP processes may govern the deployment of NSRS during such conditions.</w:delText>
        </w:r>
      </w:del>
    </w:p>
    <w:p w:rsidR="00000000" w:rsidRDefault="0034750B">
      <w:pPr>
        <w:spacing w:line="276" w:lineRule="auto"/>
        <w:rPr>
          <w:del w:id="942" w:author="Resmi Surendran" w:date="2010-09-29T15:38:00Z"/>
        </w:rPr>
        <w:pPrChange w:id="943" w:author="Resmi Surendran" w:date="2010-09-27T13:20:00Z">
          <w:pPr>
            <w:pStyle w:val="BodyText"/>
            <w:spacing w:after="0" w:line="360" w:lineRule="auto"/>
          </w:pPr>
        </w:pPrChange>
      </w:pPr>
    </w:p>
    <w:p w:rsidR="00000000" w:rsidRDefault="008F4872">
      <w:pPr>
        <w:spacing w:line="276" w:lineRule="auto"/>
        <w:rPr>
          <w:del w:id="944" w:author="Resmi Surendran" w:date="2010-09-29T15:38:00Z"/>
          <w:b/>
        </w:rPr>
        <w:pPrChange w:id="945" w:author="Resmi Surendran" w:date="2010-09-27T13:20:00Z">
          <w:pPr>
            <w:spacing w:line="360" w:lineRule="auto"/>
            <w:outlineLvl w:val="0"/>
          </w:pPr>
        </w:pPrChange>
      </w:pPr>
      <w:del w:id="946" w:author="Resmi Surendran" w:date="2010-09-29T15:38:00Z">
        <w:r w:rsidRPr="008F4872">
          <w:rPr>
            <w:b/>
            <w:rPrChange w:id="947" w:author="Resmi Surendran" w:date="2010-09-29T14:58:00Z">
              <w:rPr>
                <w:b/>
                <w:color w:val="0000FF"/>
                <w:u w:val="single"/>
              </w:rPr>
            </w:rPrChange>
          </w:rPr>
          <w:delText>Deployment to cover shortage of energy available to SCED</w:delText>
        </w:r>
      </w:del>
    </w:p>
    <w:p w:rsidR="00000000" w:rsidRDefault="008F4872">
      <w:pPr>
        <w:spacing w:line="276" w:lineRule="auto"/>
        <w:rPr>
          <w:del w:id="948" w:author="Resmi Surendran" w:date="2010-09-29T15:38:00Z"/>
        </w:rPr>
        <w:pPrChange w:id="949" w:author="Resmi Surendran" w:date="2010-09-27T13:20:00Z">
          <w:pPr>
            <w:pStyle w:val="BodyText"/>
            <w:spacing w:after="0" w:line="360" w:lineRule="auto"/>
          </w:pPr>
        </w:pPrChange>
      </w:pPr>
      <w:del w:id="950" w:author="Resmi Surendran" w:date="2010-09-29T15:38:00Z">
        <w:r w:rsidRPr="008F4872">
          <w:rPr>
            <w:rPrChange w:id="951" w:author="Resmi Surendran" w:date="2010-09-29T14:58:00Z">
              <w:rPr>
                <w:color w:val="0000FF"/>
                <w:u w:val="single"/>
              </w:rPr>
            </w:rPrChange>
          </w:rPr>
          <w:delText xml:space="preserve">The deployment procedure will be the same as described above except it will be based on the real-time Ancillary Services Capacity Monitor that executes every 10 seconds.  Since SCED </w:delText>
        </w:r>
        <w:r w:rsidRPr="008F4872">
          <w:rPr>
            <w:rPrChange w:id="952" w:author="Resmi Surendran" w:date="2010-09-29T14:58:00Z">
              <w:rPr>
                <w:color w:val="0000FF"/>
                <w:u w:val="single"/>
              </w:rPr>
            </w:rPrChange>
          </w:rPr>
          <w:lastRenderedPageBreak/>
          <w:delText>failing to converge initiates an Emergency state, Emergency processes will govern the deployment of NSRS during such conditions.</w:delText>
        </w:r>
      </w:del>
    </w:p>
    <w:p w:rsidR="00000000" w:rsidRDefault="0034750B">
      <w:pPr>
        <w:spacing w:line="276" w:lineRule="auto"/>
        <w:pPrChange w:id="953" w:author="Resmi Surendran" w:date="2010-09-27T13:20:00Z">
          <w:pPr>
            <w:spacing w:line="360" w:lineRule="auto"/>
          </w:pPr>
        </w:pPrChange>
      </w:pPr>
    </w:p>
    <w:p w:rsidR="00000000" w:rsidRDefault="008F4872">
      <w:pPr>
        <w:pStyle w:val="Heading2"/>
        <w:numPr>
          <w:ilvl w:val="0"/>
          <w:numId w:val="10"/>
        </w:numPr>
        <w:rPr>
          <w:b w:val="0"/>
          <w:rPrChange w:id="954" w:author="Resmi Surendran" w:date="2010-09-29T14:58:00Z">
            <w:rPr>
              <w:b/>
            </w:rPr>
          </w:rPrChange>
        </w:rPr>
        <w:pPrChange w:id="955" w:author="Resmi Surendran" w:date="2010-09-27T16:36:00Z">
          <w:pPr>
            <w:pStyle w:val="BodyText"/>
            <w:spacing w:after="0" w:line="360" w:lineRule="auto"/>
            <w:outlineLvl w:val="0"/>
          </w:pPr>
        </w:pPrChange>
      </w:pPr>
      <w:bookmarkStart w:id="956" w:name="_Toc273368730"/>
      <w:r w:rsidRPr="008F4872">
        <w:rPr>
          <w:rFonts w:ascii="Times New Roman" w:hAnsi="Times New Roman" w:cs="Times New Roman"/>
          <w:rPrChange w:id="957" w:author="Resmi Surendran" w:date="2010-09-29T14:58:00Z">
            <w:rPr>
              <w:bCs/>
              <w:iCs/>
              <w:color w:val="0000FF"/>
              <w:u w:val="single"/>
            </w:rPr>
          </w:rPrChange>
        </w:rPr>
        <w:t>Recall of Non-Spin Deployment</w:t>
      </w:r>
      <w:bookmarkEnd w:id="956"/>
    </w:p>
    <w:p w:rsidR="00000000" w:rsidRDefault="008F4872">
      <w:pPr>
        <w:spacing w:line="276" w:lineRule="auto"/>
        <w:pPrChange w:id="958" w:author="Resmi Surendran" w:date="2010-09-27T13:20:00Z">
          <w:pPr>
            <w:pStyle w:val="BodyText"/>
            <w:spacing w:after="0" w:line="360" w:lineRule="auto"/>
          </w:pPr>
        </w:pPrChange>
      </w:pPr>
      <w:ins w:id="959" w:author="Resmi Surendran" w:date="2010-09-27T13:20:00Z">
        <w:r w:rsidRPr="008F4872">
          <w:rPr>
            <w:rPrChange w:id="960" w:author="Resmi Surendran" w:date="2010-09-29T14:58:00Z">
              <w:rPr>
                <w:color w:val="0000FF"/>
                <w:u w:val="single"/>
              </w:rPr>
            </w:rPrChange>
          </w:rPr>
          <w:t>Non-Spin</w:t>
        </w:r>
      </w:ins>
      <w:del w:id="961" w:author="Resmi Surendran" w:date="2010-09-27T13:20:00Z">
        <w:r w:rsidRPr="008F4872">
          <w:rPr>
            <w:rPrChange w:id="962" w:author="Resmi Surendran" w:date="2010-09-29T14:58:00Z">
              <w:rPr>
                <w:color w:val="0000FF"/>
                <w:u w:val="single"/>
              </w:rPr>
            </w:rPrChange>
          </w:rPr>
          <w:delText>NRSR</w:delText>
        </w:r>
      </w:del>
      <w:r w:rsidRPr="008F4872">
        <w:rPr>
          <w:rPrChange w:id="963" w:author="Resmi Surendran" w:date="2010-09-29T14:58:00Z">
            <w:rPr>
              <w:color w:val="0000FF"/>
              <w:u w:val="single"/>
            </w:rPr>
          </w:rPrChange>
        </w:rPr>
        <w:t xml:space="preserve"> will be </w:t>
      </w:r>
      <w:ins w:id="964" w:author="Resmi Surendran" w:date="2010-09-27T13:43:00Z">
        <w:r w:rsidRPr="008F4872">
          <w:rPr>
            <w:rPrChange w:id="965" w:author="Resmi Surendran" w:date="2010-09-29T14:58:00Z">
              <w:rPr>
                <w:color w:val="0000FF"/>
                <w:u w:val="single"/>
              </w:rPr>
            </w:rPrChange>
          </w:rPr>
          <w:t>recalled when (HASL- Gen) ≥ deployed Non-Spin plus 500 MW and PRC is ≥ 3000 MW</w:t>
        </w:r>
      </w:ins>
      <w:del w:id="966" w:author="Resmi Surendran" w:date="2010-09-27T13:43:00Z">
        <w:r w:rsidRPr="008F4872">
          <w:rPr>
            <w:rPrChange w:id="967" w:author="Resmi Surendran" w:date="2010-09-29T14:58:00Z">
              <w:rPr>
                <w:color w:val="0000FF"/>
                <w:u w:val="single"/>
              </w:rPr>
            </w:rPrChange>
          </w:rPr>
          <w:delText xml:space="preserve">dispatched or deployed in this manner for each clock hour until the HRUC capacity monitor expects a near-term sustained capacity margin of greater than 8% of the forecast load demand.  When the 8% threshold is exceeded, ERCOT will recall the Non-Spin </w:delText>
        </w:r>
        <w:r w:rsidRPr="008F4872">
          <w:rPr>
            <w:rPrChange w:id="968" w:author="Resmi Surendran" w:date="2010-09-29T15:48:00Z">
              <w:rPr>
                <w:color w:val="0000FF"/>
                <w:u w:val="single"/>
              </w:rPr>
            </w:rPrChange>
          </w:rPr>
          <w:delText>energy and/or capacity</w:delText>
        </w:r>
      </w:del>
      <w:r w:rsidRPr="008F4872">
        <w:rPr>
          <w:rPrChange w:id="969" w:author="Resmi Surendran" w:date="2010-09-29T15:48:00Z">
            <w:rPr>
              <w:color w:val="0000FF"/>
              <w:u w:val="single"/>
            </w:rPr>
          </w:rPrChange>
        </w:rPr>
        <w:t>.</w:t>
      </w:r>
    </w:p>
    <w:p w:rsidR="00000000" w:rsidRDefault="008F4872">
      <w:pPr>
        <w:numPr>
          <w:ilvl w:val="0"/>
          <w:numId w:val="9"/>
          <w:numberingChange w:id="970" w:author="WMS 111506" w:date="2006-11-15T14:10:00Z" w:original=""/>
        </w:numPr>
        <w:spacing w:line="276" w:lineRule="auto"/>
        <w:rPr>
          <w:ins w:id="971" w:author="Resmi Surendran" w:date="2010-09-29T15:14:00Z"/>
          <w:rPrChange w:id="972" w:author="Resmi Surendran" w:date="2010-09-29T15:48:00Z">
            <w:rPr>
              <w:ins w:id="973" w:author="Resmi Surendran" w:date="2010-09-29T15:14:00Z"/>
              <w:highlight w:val="yellow"/>
            </w:rPr>
          </w:rPrChange>
        </w:rPr>
        <w:pPrChange w:id="974" w:author="Resmi Surendran" w:date="2010-09-27T13:20:00Z">
          <w:pPr>
            <w:pStyle w:val="BodyText"/>
            <w:numPr>
              <w:numId w:val="9"/>
            </w:numPr>
            <w:tabs>
              <w:tab w:val="num" w:pos="720"/>
            </w:tabs>
            <w:spacing w:after="0" w:line="360" w:lineRule="auto"/>
            <w:ind w:left="720" w:hanging="360"/>
          </w:pPr>
        </w:pPrChange>
      </w:pPr>
      <w:r w:rsidRPr="008F4872">
        <w:rPr>
          <w:rPrChange w:id="975" w:author="Resmi Surendran" w:date="2010-09-29T15:48:00Z">
            <w:rPr>
              <w:color w:val="0000FF"/>
              <w:u w:val="single"/>
            </w:rPr>
          </w:rPrChange>
        </w:rPr>
        <w:t>A</w:t>
      </w:r>
      <w:ins w:id="976" w:author="Resmi Surendran" w:date="2010-09-29T15:40:00Z">
        <w:r w:rsidRPr="008F4872">
          <w:rPr>
            <w:rPrChange w:id="977" w:author="Resmi Surendran" w:date="2010-09-29T15:48:00Z">
              <w:rPr>
                <w:color w:val="0000FF"/>
                <w:highlight w:val="yellow"/>
                <w:u w:val="single"/>
              </w:rPr>
            </w:rPrChange>
          </w:rPr>
          <w:t>fter recall,</w:t>
        </w:r>
      </w:ins>
      <w:r w:rsidRPr="008F4872">
        <w:rPr>
          <w:rPrChange w:id="978" w:author="Resmi Surendran" w:date="2010-09-29T15:48:00Z">
            <w:rPr>
              <w:color w:val="0000FF"/>
              <w:u w:val="single"/>
            </w:rPr>
          </w:rPrChange>
        </w:rPr>
        <w:t xml:space="preserve"> QSE </w:t>
      </w:r>
      <w:del w:id="979" w:author="Resmi Surendran" w:date="2010-09-29T15:40:00Z">
        <w:r w:rsidRPr="008F4872">
          <w:rPr>
            <w:rPrChange w:id="980" w:author="Resmi Surendran" w:date="2010-09-29T15:48:00Z">
              <w:rPr>
                <w:color w:val="0000FF"/>
                <w:u w:val="single"/>
              </w:rPr>
            </w:rPrChange>
          </w:rPr>
          <w:delText xml:space="preserve">with a Generation Resource that was previously </w:delText>
        </w:r>
      </w:del>
      <w:del w:id="981" w:author="Resmi Surendran" w:date="2010-09-29T15:04:00Z">
        <w:r w:rsidRPr="008F4872">
          <w:rPr>
            <w:rPrChange w:id="982" w:author="Resmi Surendran" w:date="2010-09-29T15:48:00Z">
              <w:rPr>
                <w:color w:val="0000FF"/>
                <w:u w:val="single"/>
              </w:rPr>
            </w:rPrChange>
          </w:rPr>
          <w:delText>off-line</w:delText>
        </w:r>
      </w:del>
      <w:del w:id="983" w:author="Resmi Surendran" w:date="2010-09-29T15:40:00Z">
        <w:r w:rsidRPr="008F4872">
          <w:rPr>
            <w:rPrChange w:id="984" w:author="Resmi Surendran" w:date="2010-09-29T15:48:00Z">
              <w:rPr>
                <w:color w:val="0000FF"/>
                <w:u w:val="single"/>
              </w:rPr>
            </w:rPrChange>
          </w:rPr>
          <w:delText xml:space="preserve"> </w:delText>
        </w:r>
      </w:del>
      <w:r w:rsidRPr="008F4872">
        <w:rPr>
          <w:rPrChange w:id="985" w:author="Resmi Surendran" w:date="2010-09-29T15:48:00Z">
            <w:rPr>
              <w:color w:val="0000FF"/>
              <w:u w:val="single"/>
            </w:rPr>
          </w:rPrChange>
        </w:rPr>
        <w:t>will be allowed to control the unit down to its LSL at the Normal Ramp Rate and then trip it off-line</w:t>
      </w:r>
      <w:ins w:id="986" w:author="Resmi Surendran" w:date="2010-09-29T15:04:00Z">
        <w:r w:rsidRPr="008F4872">
          <w:rPr>
            <w:rPrChange w:id="987" w:author="Resmi Surendran" w:date="2010-09-29T15:48:00Z">
              <w:rPr>
                <w:color w:val="0000FF"/>
                <w:u w:val="single"/>
              </w:rPr>
            </w:rPrChange>
          </w:rPr>
          <w:t xml:space="preserve"> if the QSE wants to shutdown the Resource</w:t>
        </w:r>
      </w:ins>
      <w:r w:rsidRPr="008F4872">
        <w:rPr>
          <w:rPrChange w:id="988" w:author="Resmi Surendran" w:date="2010-09-29T15:48:00Z">
            <w:rPr>
              <w:color w:val="0000FF"/>
              <w:u w:val="single"/>
            </w:rPr>
          </w:rPrChange>
        </w:rPr>
        <w:t>.</w:t>
      </w:r>
      <w:ins w:id="989" w:author="Resmi Surendran" w:date="2010-09-29T15:12:00Z">
        <w:r w:rsidRPr="008F4872">
          <w:rPr>
            <w:rPrChange w:id="990" w:author="Resmi Surendran" w:date="2010-09-29T15:48:00Z">
              <w:rPr>
                <w:color w:val="0000FF"/>
                <w:highlight w:val="yellow"/>
                <w:u w:val="single"/>
              </w:rPr>
            </w:rPrChange>
          </w:rPr>
          <w:t xml:space="preserve"> A QSE with a Generation Resource that was previously Off-Line will be allowed to keep the unit On-Line after minimum online time</w:t>
        </w:r>
      </w:ins>
      <w:ins w:id="991" w:author="Resmi Surendran" w:date="2010-09-29T15:40:00Z">
        <w:r w:rsidRPr="008F4872">
          <w:rPr>
            <w:rPrChange w:id="992" w:author="Resmi Surendran" w:date="2010-09-29T15:48:00Z">
              <w:rPr>
                <w:color w:val="0000FF"/>
                <w:highlight w:val="yellow"/>
                <w:u w:val="single"/>
              </w:rPr>
            </w:rPrChange>
          </w:rPr>
          <w:t>,</w:t>
        </w:r>
      </w:ins>
      <w:ins w:id="993" w:author="Resmi Surendran" w:date="2010-09-29T15:12:00Z">
        <w:r w:rsidRPr="008F4872">
          <w:rPr>
            <w:rPrChange w:id="994" w:author="Resmi Surendran" w:date="2010-09-29T15:48:00Z">
              <w:rPr>
                <w:color w:val="0000FF"/>
                <w:highlight w:val="yellow"/>
                <w:u w:val="single"/>
              </w:rPr>
            </w:rPrChange>
          </w:rPr>
          <w:t xml:space="preserve"> provided the difference between its HSL and LSL have capacity </w:t>
        </w:r>
      </w:ins>
      <w:ins w:id="995" w:author="Resmi Surendran" w:date="2010-09-29T15:46:00Z">
        <w:r w:rsidRPr="008F4872">
          <w:rPr>
            <w:rPrChange w:id="996" w:author="Resmi Surendran" w:date="2010-09-29T15:48:00Z">
              <w:rPr>
                <w:color w:val="0000FF"/>
                <w:highlight w:val="yellow"/>
                <w:u w:val="single"/>
              </w:rPr>
            </w:rPrChange>
          </w:rPr>
          <w:t>to restore the</w:t>
        </w:r>
      </w:ins>
      <w:ins w:id="997" w:author="Resmi Surendran" w:date="2010-09-29T15:12:00Z">
        <w:r w:rsidRPr="008F4872">
          <w:rPr>
            <w:rPrChange w:id="998" w:author="Resmi Surendran" w:date="2010-09-29T15:48:00Z">
              <w:rPr>
                <w:color w:val="0000FF"/>
                <w:highlight w:val="yellow"/>
                <w:u w:val="single"/>
              </w:rPr>
            </w:rPrChange>
          </w:rPr>
          <w:t xml:space="preserve"> AS Schedule to the AS Resource Responsibility.</w:t>
        </w:r>
      </w:ins>
    </w:p>
    <w:p w:rsidR="00000000" w:rsidRDefault="008F4872">
      <w:pPr>
        <w:numPr>
          <w:ilvl w:val="0"/>
          <w:numId w:val="9"/>
          <w:numberingChange w:id="999" w:author="WMS 111506" w:date="2006-11-15T14:10:00Z" w:original=""/>
        </w:numPr>
        <w:spacing w:line="276" w:lineRule="auto"/>
        <w:pPrChange w:id="1000" w:author="Resmi Surendran" w:date="2010-09-27T13:20:00Z">
          <w:pPr>
            <w:pStyle w:val="BodyText"/>
            <w:numPr>
              <w:numId w:val="9"/>
            </w:numPr>
            <w:tabs>
              <w:tab w:val="num" w:pos="720"/>
            </w:tabs>
            <w:spacing w:after="0" w:line="360" w:lineRule="auto"/>
            <w:ind w:left="720" w:hanging="360"/>
          </w:pPr>
        </w:pPrChange>
      </w:pPr>
      <w:r w:rsidRPr="008F4872">
        <w:rPr>
          <w:rPrChange w:id="1001" w:author="Resmi Surendran" w:date="2010-09-29T15:48:00Z">
            <w:rPr>
              <w:color w:val="0000FF"/>
              <w:u w:val="single"/>
            </w:rPr>
          </w:rPrChange>
        </w:rPr>
        <w:t xml:space="preserve">A QSE with a Generation Resource (with an Energy Offer Curve) that will stay </w:t>
      </w:r>
      <w:ins w:id="1002" w:author="Resmi Surendran" w:date="2010-09-27T13:20:00Z">
        <w:r w:rsidRPr="008F4872">
          <w:rPr>
            <w:rPrChange w:id="1003" w:author="Resmi Surendran" w:date="2010-09-29T15:48:00Z">
              <w:rPr>
                <w:color w:val="0000FF"/>
                <w:u w:val="single"/>
              </w:rPr>
            </w:rPrChange>
          </w:rPr>
          <w:t>On-Line</w:t>
        </w:r>
      </w:ins>
      <w:del w:id="1004" w:author="Resmi Surendran" w:date="2010-09-27T13:20:00Z">
        <w:r w:rsidRPr="008F4872">
          <w:rPr>
            <w:rPrChange w:id="1005" w:author="Resmi Surendran" w:date="2010-09-29T15:48:00Z">
              <w:rPr>
                <w:color w:val="0000FF"/>
                <w:u w:val="single"/>
              </w:rPr>
            </w:rPrChange>
          </w:rPr>
          <w:delText>on-line</w:delText>
        </w:r>
      </w:del>
      <w:r w:rsidRPr="008F4872">
        <w:rPr>
          <w:rPrChange w:id="1006" w:author="Resmi Surendran" w:date="2010-09-29T15:48:00Z">
            <w:rPr>
              <w:color w:val="0000FF"/>
              <w:u w:val="single"/>
            </w:rPr>
          </w:rPrChange>
        </w:rPr>
        <w:t xml:space="preserve"> will restore the </w:t>
      </w:r>
      <w:ins w:id="1007" w:author="Resmi Surendran" w:date="2010-09-27T13:20:00Z">
        <w:r w:rsidRPr="008F4872">
          <w:rPr>
            <w:rPrChange w:id="1008" w:author="Resmi Surendran" w:date="2010-09-29T15:48:00Z">
              <w:rPr>
                <w:color w:val="0000FF"/>
                <w:u w:val="single"/>
              </w:rPr>
            </w:rPrChange>
          </w:rPr>
          <w:t>Non-Spin</w:t>
        </w:r>
      </w:ins>
      <w:del w:id="1009" w:author="Resmi Surendran" w:date="2010-09-27T13:20:00Z">
        <w:r w:rsidRPr="008F4872">
          <w:rPr>
            <w:rPrChange w:id="1010" w:author="Resmi Surendran" w:date="2010-09-29T15:48:00Z">
              <w:rPr>
                <w:color w:val="0000FF"/>
                <w:u w:val="single"/>
              </w:rPr>
            </w:rPrChange>
          </w:rPr>
          <w:delText>NSRS</w:delText>
        </w:r>
      </w:del>
      <w:r w:rsidRPr="008F4872">
        <w:rPr>
          <w:rPrChange w:id="1011" w:author="Resmi Surendran" w:date="2010-09-29T15:48:00Z">
            <w:rPr>
              <w:color w:val="0000FF"/>
              <w:u w:val="single"/>
            </w:rPr>
          </w:rPrChange>
        </w:rPr>
        <w:t xml:space="preserve"> A/S Schedule for that unit and let the ERCOT Resource Limit Calculator update the HASL prior to the next SCED execution.  </w:t>
      </w:r>
      <w:ins w:id="1012" w:author="Resmi Surendran" w:date="2010-09-29T15:02:00Z">
        <w:r w:rsidRPr="008F4872">
          <w:rPr>
            <w:rPrChange w:id="1013" w:author="Resmi Surendran" w:date="2010-09-29T15:48:00Z">
              <w:rPr>
                <w:color w:val="0000FF"/>
                <w:u w:val="single"/>
              </w:rPr>
            </w:rPrChange>
          </w:rPr>
          <w:t>If the unit MW level is higher than the new calculated HASL then t</w:t>
        </w:r>
      </w:ins>
      <w:del w:id="1014" w:author="Resmi Surendran" w:date="2010-09-29T15:02:00Z">
        <w:r w:rsidRPr="008F4872">
          <w:rPr>
            <w:rPrChange w:id="1015" w:author="Resmi Surendran" w:date="2010-09-29T15:48:00Z">
              <w:rPr>
                <w:color w:val="0000FF"/>
                <w:u w:val="single"/>
              </w:rPr>
            </w:rPrChange>
          </w:rPr>
          <w:delText>T</w:delText>
        </w:r>
      </w:del>
      <w:r w:rsidRPr="008F4872">
        <w:rPr>
          <w:rPrChange w:id="1016" w:author="Resmi Surendran" w:date="2010-09-29T15:48:00Z">
            <w:rPr>
              <w:color w:val="0000FF"/>
              <w:u w:val="single"/>
            </w:rPr>
          </w:rPrChange>
        </w:rPr>
        <w:t xml:space="preserve">he unit will ramp to the new </w:t>
      </w:r>
      <w:del w:id="1017" w:author="Resmi Surendran" w:date="2010-09-29T15:02:00Z">
        <w:r w:rsidRPr="008F4872">
          <w:rPr>
            <w:rPrChange w:id="1018" w:author="Resmi Surendran" w:date="2010-09-29T15:48:00Z">
              <w:rPr>
                <w:color w:val="0000FF"/>
                <w:u w:val="single"/>
              </w:rPr>
            </w:rPrChange>
          </w:rPr>
          <w:delText>Base Point</w:delText>
        </w:r>
      </w:del>
      <w:ins w:id="1019" w:author="Resmi Surendran" w:date="2010-09-29T15:02:00Z">
        <w:r w:rsidRPr="008F4872">
          <w:rPr>
            <w:rPrChange w:id="1020" w:author="Resmi Surendran" w:date="2010-09-29T15:48:00Z">
              <w:rPr>
                <w:color w:val="0000FF"/>
                <w:u w:val="single"/>
              </w:rPr>
            </w:rPrChange>
          </w:rPr>
          <w:t>HASL</w:t>
        </w:r>
      </w:ins>
      <w:r w:rsidRPr="008F4872">
        <w:rPr>
          <w:rPrChange w:id="1021" w:author="Resmi Surendran" w:date="2010-09-29T15:48:00Z">
            <w:rPr>
              <w:color w:val="0000FF"/>
              <w:u w:val="single"/>
            </w:rPr>
          </w:rPrChange>
        </w:rPr>
        <w:t xml:space="preserve"> at the </w:t>
      </w:r>
      <w:ins w:id="1022" w:author="Resmi Surendran" w:date="2010-09-27T13:20:00Z">
        <w:r w:rsidRPr="008F4872">
          <w:rPr>
            <w:rPrChange w:id="1023" w:author="Resmi Surendran" w:date="2010-09-29T15:48:00Z">
              <w:rPr>
                <w:color w:val="0000FF"/>
                <w:u w:val="single"/>
              </w:rPr>
            </w:rPrChange>
          </w:rPr>
          <w:t xml:space="preserve">SCED </w:t>
        </w:r>
      </w:ins>
      <w:ins w:id="1024" w:author="Resmi Surendran" w:date="2010-09-29T15:03:00Z">
        <w:r w:rsidRPr="008F4872">
          <w:rPr>
            <w:rPrChange w:id="1025" w:author="Resmi Surendran" w:date="2010-09-29T15:48:00Z">
              <w:rPr>
                <w:color w:val="0000FF"/>
                <w:u w:val="single"/>
              </w:rPr>
            </w:rPrChange>
          </w:rPr>
          <w:t>Down</w:t>
        </w:r>
      </w:ins>
      <w:ins w:id="1026" w:author="Resmi Surendran" w:date="2010-09-29T15:42:00Z">
        <w:r w:rsidRPr="008F4872">
          <w:rPr>
            <w:rPrChange w:id="1027" w:author="Resmi Surendran" w:date="2010-09-29T15:48:00Z">
              <w:rPr>
                <w:color w:val="0000FF"/>
                <w:highlight w:val="yellow"/>
                <w:u w:val="single"/>
              </w:rPr>
            </w:rPrChange>
          </w:rPr>
          <w:t xml:space="preserve"> </w:t>
        </w:r>
      </w:ins>
      <w:del w:id="1028" w:author="Resmi Surendran" w:date="2010-09-27T13:20:00Z">
        <w:r w:rsidRPr="008F4872">
          <w:rPr>
            <w:rPrChange w:id="1029" w:author="Resmi Surendran" w:date="2010-09-29T15:48:00Z">
              <w:rPr>
                <w:color w:val="0000FF"/>
                <w:u w:val="single"/>
              </w:rPr>
            </w:rPrChange>
          </w:rPr>
          <w:delText>Normal</w:delText>
        </w:r>
      </w:del>
      <w:del w:id="1030" w:author="Resmi Surendran" w:date="2010-09-27T13:43:00Z">
        <w:r w:rsidRPr="008F4872">
          <w:rPr>
            <w:rPrChange w:id="1031" w:author="Resmi Surendran" w:date="2010-09-29T15:48:00Z">
              <w:rPr>
                <w:color w:val="0000FF"/>
                <w:u w:val="single"/>
              </w:rPr>
            </w:rPrChange>
          </w:rPr>
          <w:delText xml:space="preserve"> </w:delText>
        </w:r>
      </w:del>
      <w:r w:rsidRPr="008F4872">
        <w:rPr>
          <w:rPrChange w:id="1032" w:author="Resmi Surendran" w:date="2010-09-29T15:48:00Z">
            <w:rPr>
              <w:color w:val="0000FF"/>
              <w:u w:val="single"/>
            </w:rPr>
          </w:rPrChange>
        </w:rPr>
        <w:t>Ramp Rate.</w:t>
      </w:r>
    </w:p>
    <w:p w:rsidR="00000000" w:rsidRDefault="008F4872">
      <w:pPr>
        <w:numPr>
          <w:ilvl w:val="0"/>
          <w:numId w:val="9"/>
          <w:numberingChange w:id="1033" w:author="WMS 111506" w:date="2006-11-15T14:10:00Z" w:original=""/>
        </w:numPr>
        <w:spacing w:line="276" w:lineRule="auto"/>
        <w:pPrChange w:id="1034" w:author="Resmi Surendran" w:date="2010-09-29T15:53:00Z">
          <w:pPr>
            <w:pStyle w:val="BodyText"/>
            <w:numPr>
              <w:numId w:val="9"/>
            </w:numPr>
            <w:tabs>
              <w:tab w:val="num" w:pos="720"/>
            </w:tabs>
            <w:spacing w:after="0" w:line="360" w:lineRule="auto"/>
            <w:ind w:left="720" w:hanging="360"/>
          </w:pPr>
        </w:pPrChange>
      </w:pPr>
      <w:r w:rsidRPr="008F4872">
        <w:rPr>
          <w:rPrChange w:id="1035" w:author="Resmi Surendran" w:date="2010-09-29T15:48:00Z">
            <w:rPr>
              <w:color w:val="0000FF"/>
              <w:u w:val="single"/>
            </w:rPr>
          </w:rPrChange>
        </w:rPr>
        <w:t xml:space="preserve">A QSE with a </w:t>
      </w:r>
      <w:ins w:id="1036" w:author="Resmi Surendran" w:date="2010-09-27T13:20:00Z">
        <w:r w:rsidRPr="008F4872">
          <w:rPr>
            <w:rPrChange w:id="1037" w:author="Resmi Surendran" w:date="2010-09-29T15:48:00Z">
              <w:rPr>
                <w:color w:val="0000FF"/>
                <w:u w:val="single"/>
              </w:rPr>
            </w:rPrChange>
          </w:rPr>
          <w:t xml:space="preserve">DSR </w:t>
        </w:r>
      </w:ins>
      <w:r w:rsidRPr="008F4872">
        <w:rPr>
          <w:rPrChange w:id="1038" w:author="Resmi Surendran" w:date="2010-09-29T15:48:00Z">
            <w:rPr>
              <w:color w:val="0000FF"/>
              <w:u w:val="single"/>
            </w:rPr>
          </w:rPrChange>
        </w:rPr>
        <w:t xml:space="preserve">Generation Resource (with an Output Schedule) that will stay </w:t>
      </w:r>
      <w:ins w:id="1039" w:author="Resmi Surendran" w:date="2010-09-27T13:20:00Z">
        <w:r w:rsidRPr="008F4872">
          <w:rPr>
            <w:rPrChange w:id="1040" w:author="Resmi Surendran" w:date="2010-09-29T15:48:00Z">
              <w:rPr>
                <w:color w:val="0000FF"/>
                <w:u w:val="single"/>
              </w:rPr>
            </w:rPrChange>
          </w:rPr>
          <w:t>On-Line</w:t>
        </w:r>
      </w:ins>
      <w:del w:id="1041" w:author="Resmi Surendran" w:date="2010-09-27T13:20:00Z">
        <w:r w:rsidRPr="008F4872">
          <w:rPr>
            <w:rPrChange w:id="1042" w:author="Resmi Surendran" w:date="2010-09-29T15:48:00Z">
              <w:rPr>
                <w:color w:val="0000FF"/>
                <w:u w:val="single"/>
              </w:rPr>
            </w:rPrChange>
          </w:rPr>
          <w:delText>on-line</w:delText>
        </w:r>
      </w:del>
      <w:r w:rsidRPr="008F4872">
        <w:rPr>
          <w:rPrChange w:id="1043" w:author="Resmi Surendran" w:date="2010-09-29T15:48:00Z">
            <w:rPr>
              <w:color w:val="0000FF"/>
              <w:u w:val="single"/>
            </w:rPr>
          </w:rPrChange>
        </w:rPr>
        <w:t xml:space="preserve"> will back out the </w:t>
      </w:r>
      <w:ins w:id="1044" w:author="Resmi Surendran" w:date="2010-09-27T13:20:00Z">
        <w:r w:rsidRPr="008F4872">
          <w:rPr>
            <w:rPrChange w:id="1045" w:author="Resmi Surendran" w:date="2010-09-29T15:48:00Z">
              <w:rPr>
                <w:color w:val="0000FF"/>
                <w:u w:val="single"/>
              </w:rPr>
            </w:rPrChange>
          </w:rPr>
          <w:t>Non-Spin</w:t>
        </w:r>
      </w:ins>
      <w:del w:id="1046" w:author="Resmi Surendran" w:date="2010-09-27T13:20:00Z">
        <w:r w:rsidRPr="008F4872">
          <w:rPr>
            <w:rPrChange w:id="1047" w:author="Resmi Surendran" w:date="2010-09-29T15:48:00Z">
              <w:rPr>
                <w:color w:val="0000FF"/>
                <w:u w:val="single"/>
              </w:rPr>
            </w:rPrChange>
          </w:rPr>
          <w:delText>NSRS</w:delText>
        </w:r>
      </w:del>
      <w:r w:rsidRPr="008F4872">
        <w:rPr>
          <w:rPrChange w:id="1048" w:author="Resmi Surendran" w:date="2010-09-29T15:48:00Z">
            <w:rPr>
              <w:color w:val="0000FF"/>
              <w:u w:val="single"/>
            </w:rPr>
          </w:rPrChange>
        </w:rPr>
        <w:t xml:space="preserve"> addition that</w:t>
      </w:r>
      <w:r w:rsidRPr="008F4872">
        <w:rPr>
          <w:rPrChange w:id="1049" w:author="Resmi Surendran" w:date="2010-09-29T14:58:00Z">
            <w:rPr>
              <w:color w:val="0000FF"/>
              <w:u w:val="single"/>
            </w:rPr>
          </w:rPrChange>
        </w:rPr>
        <w:t xml:space="preserve"> was made to the Output Schedule.  This can be incrementally deleted depending on the size of the deployment and </w:t>
      </w:r>
      <w:r w:rsidRPr="008F4872">
        <w:rPr>
          <w:rPrChange w:id="1050" w:author="Resmi Surendran" w:date="2010-09-29T15:53:00Z">
            <w:rPr>
              <w:color w:val="0000FF"/>
              <w:u w:val="single"/>
            </w:rPr>
          </w:rPrChange>
        </w:rPr>
        <w:t>Normal Ramp Rate.</w:t>
      </w:r>
      <w:ins w:id="1051" w:author="Resmi Surendran" w:date="2010-09-29T15:53:00Z">
        <w:r w:rsidR="00662AF5">
          <w:t xml:space="preserve"> </w:t>
        </w:r>
        <w:r w:rsidR="00662AF5" w:rsidRPr="00E5530E">
          <w:t>For non-DSR Generation Resources, ERCOT will back out the deployed Non-Spin by the difference between telemetry Non-Spin Responsibility and Schedule. SCED will use the QSE submitted non-DSR Output Schedule once the Non-Spin schedule is restored</w:t>
        </w:r>
      </w:ins>
    </w:p>
    <w:p w:rsidR="00000000" w:rsidRDefault="008F4872">
      <w:pPr>
        <w:numPr>
          <w:ilvl w:val="0"/>
          <w:numId w:val="9"/>
          <w:numberingChange w:id="1052" w:author="WMS 111506" w:date="2006-11-15T14:10:00Z" w:original=""/>
        </w:numPr>
        <w:spacing w:line="276" w:lineRule="auto"/>
        <w:pPrChange w:id="1053" w:author="Resmi Surendran" w:date="2010-09-27T13:20:00Z">
          <w:pPr>
            <w:pStyle w:val="BodyText"/>
            <w:numPr>
              <w:numId w:val="9"/>
            </w:numPr>
            <w:tabs>
              <w:tab w:val="num" w:pos="720"/>
            </w:tabs>
            <w:spacing w:after="0" w:line="360" w:lineRule="auto"/>
            <w:ind w:left="720" w:hanging="360"/>
          </w:pPr>
        </w:pPrChange>
      </w:pPr>
      <w:r w:rsidRPr="008F4872">
        <w:rPr>
          <w:rPrChange w:id="1054" w:author="Resmi Surendran" w:date="2010-09-29T14:58:00Z">
            <w:rPr>
              <w:color w:val="0000FF"/>
              <w:u w:val="single"/>
            </w:rPr>
          </w:rPrChange>
        </w:rPr>
        <w:t xml:space="preserve">A QSE with a Load Resource that has provided </w:t>
      </w:r>
      <w:ins w:id="1055" w:author="Resmi Surendran" w:date="2010-09-27T13:20:00Z">
        <w:r w:rsidRPr="008F4872">
          <w:rPr>
            <w:rPrChange w:id="1056" w:author="Resmi Surendran" w:date="2010-09-29T14:58:00Z">
              <w:rPr>
                <w:color w:val="0000FF"/>
                <w:u w:val="single"/>
              </w:rPr>
            </w:rPrChange>
          </w:rPr>
          <w:t>Non-Spin</w:t>
        </w:r>
      </w:ins>
      <w:del w:id="1057" w:author="Resmi Surendran" w:date="2010-09-27T13:20:00Z">
        <w:r w:rsidRPr="008F4872">
          <w:rPr>
            <w:rPrChange w:id="1058" w:author="Resmi Surendran" w:date="2010-09-29T14:58:00Z">
              <w:rPr>
                <w:color w:val="0000FF"/>
                <w:u w:val="single"/>
              </w:rPr>
            </w:rPrChange>
          </w:rPr>
          <w:delText>NSRS</w:delText>
        </w:r>
      </w:del>
      <w:r w:rsidRPr="008F4872">
        <w:rPr>
          <w:rPrChange w:id="1059" w:author="Resmi Surendran" w:date="2010-09-29T14:58:00Z">
            <w:rPr>
              <w:color w:val="0000FF"/>
              <w:u w:val="single"/>
            </w:rPr>
          </w:rPrChange>
        </w:rPr>
        <w:t xml:space="preserve"> will ensure that the load energy and </w:t>
      </w:r>
      <w:ins w:id="1060" w:author="Resmi Surendran" w:date="2010-09-27T13:20:00Z">
        <w:r w:rsidRPr="008F4872">
          <w:rPr>
            <w:rPrChange w:id="1061" w:author="Resmi Surendran" w:date="2010-09-29T14:58:00Z">
              <w:rPr>
                <w:color w:val="0000FF"/>
                <w:u w:val="single"/>
              </w:rPr>
            </w:rPrChange>
          </w:rPr>
          <w:t>Non-Spin</w:t>
        </w:r>
      </w:ins>
      <w:del w:id="1062" w:author="Resmi Surendran" w:date="2010-09-27T13:20:00Z">
        <w:r w:rsidRPr="008F4872">
          <w:rPr>
            <w:rPrChange w:id="1063" w:author="Resmi Surendran" w:date="2010-09-29T14:58:00Z">
              <w:rPr>
                <w:color w:val="0000FF"/>
                <w:u w:val="single"/>
              </w:rPr>
            </w:rPrChange>
          </w:rPr>
          <w:delText>NSRS</w:delText>
        </w:r>
      </w:del>
      <w:r w:rsidRPr="008F4872">
        <w:rPr>
          <w:rPrChange w:id="1064" w:author="Resmi Surendran" w:date="2010-09-29T14:58:00Z">
            <w:rPr>
              <w:color w:val="0000FF"/>
              <w:u w:val="single"/>
            </w:rPr>
          </w:rPrChange>
        </w:rPr>
        <w:t xml:space="preserve"> capability is restored within three hours from the expiration of the </w:t>
      </w:r>
      <w:ins w:id="1065" w:author="Resmi Surendran" w:date="2010-09-27T13:20:00Z">
        <w:r w:rsidRPr="008F4872">
          <w:rPr>
            <w:rPrChange w:id="1066" w:author="Resmi Surendran" w:date="2010-09-29T14:58:00Z">
              <w:rPr>
                <w:color w:val="0000FF"/>
                <w:u w:val="single"/>
              </w:rPr>
            </w:rPrChange>
          </w:rPr>
          <w:t>Non-Spin</w:t>
        </w:r>
      </w:ins>
      <w:del w:id="1067" w:author="Resmi Surendran" w:date="2010-09-27T13:20:00Z">
        <w:r w:rsidRPr="008F4872">
          <w:rPr>
            <w:rPrChange w:id="1068" w:author="Resmi Surendran" w:date="2010-09-29T14:58:00Z">
              <w:rPr>
                <w:color w:val="0000FF"/>
                <w:u w:val="single"/>
              </w:rPr>
            </w:rPrChange>
          </w:rPr>
          <w:delText>NSRS</w:delText>
        </w:r>
      </w:del>
      <w:r w:rsidRPr="008F4872">
        <w:rPr>
          <w:rPrChange w:id="1069" w:author="Resmi Surendran" w:date="2010-09-29T14:58:00Z">
            <w:rPr>
              <w:color w:val="0000FF"/>
              <w:u w:val="single"/>
            </w:rPr>
          </w:rPrChange>
        </w:rPr>
        <w:t xml:space="preserve"> deployment.  If it is not, the </w:t>
      </w:r>
      <w:ins w:id="1070" w:author="Resmi Surendran" w:date="2010-09-27T13:20:00Z">
        <w:r w:rsidRPr="008F4872">
          <w:rPr>
            <w:rPrChange w:id="1071" w:author="Resmi Surendran" w:date="2010-09-29T14:58:00Z">
              <w:rPr>
                <w:color w:val="0000FF"/>
                <w:u w:val="single"/>
              </w:rPr>
            </w:rPrChange>
          </w:rPr>
          <w:t>Non-Spin</w:t>
        </w:r>
      </w:ins>
      <w:del w:id="1072" w:author="Resmi Surendran" w:date="2010-09-27T13:20:00Z">
        <w:r w:rsidRPr="008F4872">
          <w:rPr>
            <w:rPrChange w:id="1073" w:author="Resmi Surendran" w:date="2010-09-29T14:58:00Z">
              <w:rPr>
                <w:color w:val="0000FF"/>
                <w:u w:val="single"/>
              </w:rPr>
            </w:rPrChange>
          </w:rPr>
          <w:delText>NSRS</w:delText>
        </w:r>
      </w:del>
      <w:r w:rsidRPr="008F4872">
        <w:rPr>
          <w:rPrChange w:id="1074" w:author="Resmi Surendran" w:date="2010-09-29T14:58:00Z">
            <w:rPr>
              <w:color w:val="0000FF"/>
              <w:u w:val="single"/>
            </w:rPr>
          </w:rPrChange>
        </w:rPr>
        <w:t xml:space="preserve"> capability </w:t>
      </w:r>
      <w:ins w:id="1075" w:author="Resmi Surendran" w:date="2010-09-27T13:20:00Z">
        <w:r w:rsidRPr="008F4872">
          <w:rPr>
            <w:rPrChange w:id="1076" w:author="Resmi Surendran" w:date="2010-09-29T14:58:00Z">
              <w:rPr>
                <w:color w:val="0000FF"/>
                <w:u w:val="single"/>
              </w:rPr>
            </w:rPrChange>
          </w:rPr>
          <w:t>must</w:t>
        </w:r>
      </w:ins>
      <w:del w:id="1077" w:author="Resmi Surendran" w:date="2010-09-27T13:20:00Z">
        <w:r w:rsidRPr="008F4872">
          <w:rPr>
            <w:rPrChange w:id="1078" w:author="Resmi Surendran" w:date="2010-09-29T14:58:00Z">
              <w:rPr>
                <w:color w:val="0000FF"/>
                <w:u w:val="single"/>
              </w:rPr>
            </w:rPrChange>
          </w:rPr>
          <w:delText>will</w:delText>
        </w:r>
      </w:del>
      <w:r w:rsidRPr="008F4872">
        <w:rPr>
          <w:rPrChange w:id="1079" w:author="Resmi Surendran" w:date="2010-09-29T14:58:00Z">
            <w:rPr>
              <w:color w:val="0000FF"/>
              <w:u w:val="single"/>
            </w:rPr>
          </w:rPrChange>
        </w:rPr>
        <w:t xml:space="preserve"> be replaced by the QSE on other Generation or Load Resources </w:t>
      </w:r>
      <w:ins w:id="1080" w:author="Resmi Surendran" w:date="2010-09-27T13:20:00Z">
        <w:r w:rsidRPr="008F4872">
          <w:rPr>
            <w:rPrChange w:id="1081" w:author="Resmi Surendran" w:date="2010-09-29T14:58:00Z">
              <w:rPr>
                <w:color w:val="0000FF"/>
                <w:u w:val="single"/>
              </w:rPr>
            </w:rPrChange>
          </w:rPr>
          <w:t>capable of providing the service</w:t>
        </w:r>
      </w:ins>
      <w:del w:id="1082" w:author="Resmi Surendran" w:date="2010-09-27T13:20:00Z">
        <w:r w:rsidRPr="008F4872">
          <w:rPr>
            <w:rPrChange w:id="1083" w:author="Resmi Surendran" w:date="2010-09-29T14:58:00Z">
              <w:rPr>
                <w:color w:val="0000FF"/>
                <w:u w:val="single"/>
              </w:rPr>
            </w:rPrChange>
          </w:rPr>
          <w:delText>not previously committed</w:delText>
        </w:r>
      </w:del>
      <w:r w:rsidRPr="008F4872">
        <w:rPr>
          <w:rPrChange w:id="1084" w:author="Resmi Surendran" w:date="2010-09-29T14:58:00Z">
            <w:rPr>
              <w:color w:val="0000FF"/>
              <w:u w:val="single"/>
            </w:rPr>
          </w:rPrChange>
        </w:rPr>
        <w:t>.</w:t>
      </w:r>
    </w:p>
    <w:p w:rsidR="00EB3068" w:rsidRPr="00E5530E" w:rsidRDefault="00EB3068" w:rsidP="00EB3068">
      <w:pPr>
        <w:rPr>
          <w:ins w:id="1085" w:author="Resmi Surendran" w:date="2010-09-27T13:20:00Z"/>
        </w:rPr>
      </w:pPr>
    </w:p>
    <w:p w:rsidR="001375E6" w:rsidRPr="00E5530E" w:rsidRDefault="001375E6"/>
    <w:sectPr w:rsidR="001375E6" w:rsidRPr="00E5530E" w:rsidSect="00A23CF1">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50B" w:rsidRDefault="0034750B">
      <w:r>
        <w:separator/>
      </w:r>
    </w:p>
  </w:endnote>
  <w:endnote w:type="continuationSeparator" w:id="0">
    <w:p w:rsidR="0034750B" w:rsidRDefault="003475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8F4872">
    <w:pPr>
      <w:pStyle w:val="Footer"/>
      <w:jc w:val="right"/>
    </w:pPr>
    <w:fldSimple w:instr=" PAGE   \* MERGEFORMAT ">
      <w:r w:rsidR="008E6416">
        <w:rPr>
          <w:noProof/>
        </w:rPr>
        <w:t>1</w:t>
      </w:r>
    </w:fldSimple>
  </w:p>
  <w:p w:rsidR="0091726B" w:rsidRPr="00ED2D68" w:rsidRDefault="0091726B" w:rsidP="00ED7081">
    <w:pPr>
      <w:pStyle w:val="Footer"/>
      <w:jc w:val="right"/>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8F4872">
    <w:pPr>
      <w:pStyle w:val="Footer"/>
      <w:jc w:val="right"/>
    </w:pPr>
    <w:fldSimple w:instr=" PAGE   \* MERGEFORMAT ">
      <w:r w:rsidR="008E6416">
        <w:rPr>
          <w:noProof/>
        </w:rPr>
        <w:t>i</w:t>
      </w:r>
    </w:fldSimple>
  </w:p>
  <w:p w:rsidR="0091726B" w:rsidRPr="00400806" w:rsidRDefault="0091726B" w:rsidP="00302001">
    <w:pPr>
      <w:pStyle w:val="table"/>
      <w:tabs>
        <w:tab w:val="right" w:pos="8460"/>
      </w:tabs>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91726B" w:rsidTr="00A73305">
      <w:tc>
        <w:tcPr>
          <w:tcW w:w="2500" w:type="pct"/>
          <w:shd w:val="clear" w:color="auto" w:fill="35608F"/>
          <w:vAlign w:val="center"/>
        </w:tcPr>
        <w:p w:rsidR="0091726B" w:rsidRPr="00A73305" w:rsidRDefault="0091726B" w:rsidP="00A73305">
          <w:pPr>
            <w:pStyle w:val="table"/>
            <w:tabs>
              <w:tab w:val="right" w:pos="8460"/>
            </w:tabs>
            <w:rPr>
              <w:i/>
              <w:iCs/>
              <w:color w:val="FFFFFF"/>
              <w:sz w:val="16"/>
              <w:szCs w:val="16"/>
            </w:rPr>
          </w:pPr>
          <w:r w:rsidRPr="00A73305">
            <w:rPr>
              <w:rStyle w:val="PageNumber"/>
              <w:iCs/>
              <w:color w:val="FFFFFF"/>
              <w:sz w:val="16"/>
              <w:szCs w:val="16"/>
            </w:rPr>
            <w:t>© 2006 Electric Reliability Council of Texas, Inc.</w:t>
          </w:r>
        </w:p>
      </w:tc>
      <w:tc>
        <w:tcPr>
          <w:tcW w:w="2500" w:type="pct"/>
          <w:shd w:val="clear" w:color="auto" w:fill="35608F"/>
          <w:vAlign w:val="center"/>
        </w:tcPr>
        <w:p w:rsidR="0091726B" w:rsidRPr="009B0CD1" w:rsidRDefault="0091726B"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rsidR="0091726B" w:rsidRDefault="0091726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8F4872">
    <w:pPr>
      <w:pStyle w:val="Footer"/>
      <w:jc w:val="right"/>
    </w:pPr>
    <w:fldSimple w:instr=" PAGE   \* MERGEFORMAT ">
      <w:r w:rsidR="008E6416">
        <w:rPr>
          <w:noProof/>
        </w:rPr>
        <w:t>iv</w:t>
      </w:r>
    </w:fldSimple>
  </w:p>
  <w:p w:rsidR="0091726B" w:rsidRDefault="0091726B" w:rsidP="00302001">
    <w:pPr>
      <w:pStyle w:val="table"/>
      <w:tabs>
        <w:tab w:val="right" w:pos="9360"/>
      </w:tabs>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AA1" w:rsidRDefault="008F4872">
    <w:pPr>
      <w:pStyle w:val="Footer"/>
      <w:framePr w:wrap="around" w:vAnchor="text" w:hAnchor="margin" w:xAlign="center" w:y="1"/>
      <w:rPr>
        <w:del w:id="1086" w:author="Resmi Surendran" w:date="2010-09-27T13:20:00Z"/>
        <w:rStyle w:val="PageNumber"/>
      </w:rPr>
    </w:pPr>
    <w:del w:id="1087" w:author="Resmi Surendran" w:date="2010-09-27T13:20:00Z">
      <w:r>
        <w:rPr>
          <w:rStyle w:val="PageNumber"/>
        </w:rPr>
        <w:fldChar w:fldCharType="begin"/>
      </w:r>
      <w:r w:rsidR="00C36AA1">
        <w:rPr>
          <w:rStyle w:val="PageNumber"/>
        </w:rPr>
        <w:delInstrText xml:space="preserve">PAGE  </w:delInstrText>
      </w:r>
      <w:r>
        <w:rPr>
          <w:rStyle w:val="PageNumber"/>
        </w:rPr>
        <w:fldChar w:fldCharType="end"/>
      </w:r>
    </w:del>
  </w:p>
  <w:p w:rsidR="00C36AA1" w:rsidRDefault="00C36AA1">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AA1" w:rsidRDefault="008F4872">
    <w:pPr>
      <w:pStyle w:val="Footer"/>
      <w:framePr w:wrap="around" w:vAnchor="text" w:hAnchor="margin" w:xAlign="center" w:y="1"/>
      <w:rPr>
        <w:del w:id="1088" w:author="Resmi Surendran" w:date="2010-09-27T13:20:00Z"/>
        <w:rStyle w:val="PageNumber"/>
      </w:rPr>
    </w:pPr>
    <w:del w:id="1089" w:author="Resmi Surendran" w:date="2010-09-27T13:20:00Z">
      <w:r>
        <w:rPr>
          <w:rStyle w:val="PageNumber"/>
        </w:rPr>
        <w:fldChar w:fldCharType="begin"/>
      </w:r>
      <w:r w:rsidR="00C36AA1">
        <w:rPr>
          <w:rStyle w:val="PageNumber"/>
        </w:rPr>
        <w:delInstrText xml:space="preserve">PAGE  </w:delInstrText>
      </w:r>
      <w:r>
        <w:rPr>
          <w:rStyle w:val="PageNumber"/>
        </w:rPr>
        <w:fldChar w:fldCharType="separate"/>
      </w:r>
      <w:r w:rsidR="00A858C9">
        <w:rPr>
          <w:rStyle w:val="PageNumber"/>
          <w:noProof/>
        </w:rPr>
        <w:delText>1</w:delText>
      </w:r>
      <w:r>
        <w:rPr>
          <w:rStyle w:val="PageNumber"/>
        </w:rPr>
        <w:fldChar w:fldCharType="end"/>
      </w:r>
    </w:del>
  </w:p>
  <w:p w:rsidR="00C36AA1" w:rsidRDefault="00CD3C86">
    <w:pPr>
      <w:pStyle w:val="Footer"/>
      <w:rPr>
        <w:rPrChange w:id="1090" w:author="Resmi Surendran" w:date="2010-09-27T13:20:00Z">
          <w:rPr>
            <w:sz w:val="20"/>
            <w:szCs w:val="20"/>
          </w:rPr>
        </w:rPrChange>
      </w:rPr>
    </w:pPr>
    <w:del w:id="1091" w:author="Resmi Surendran" w:date="2010-09-27T13:20:00Z">
      <w:r>
        <w:rPr>
          <w:sz w:val="20"/>
          <w:szCs w:val="20"/>
        </w:rPr>
        <w:delText>Public</w:delText>
      </w:r>
      <w:r>
        <w:rPr>
          <w:sz w:val="20"/>
          <w:szCs w:val="20"/>
        </w:rPr>
        <w:tab/>
      </w:r>
      <w:r>
        <w:rPr>
          <w:sz w:val="20"/>
          <w:szCs w:val="20"/>
        </w:rPr>
        <w:tab/>
        <w:delText>TAC Approved 033007</w:delText>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50B" w:rsidRDefault="0034750B">
      <w:r>
        <w:separator/>
      </w:r>
    </w:p>
  </w:footnote>
  <w:footnote w:type="continuationSeparator" w:id="0">
    <w:p w:rsidR="0034750B" w:rsidRDefault="00347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872" w:rsidRDefault="0091726B" w:rsidP="008F4872">
    <w:pPr>
      <w:pStyle w:val="Header"/>
      <w:tabs>
        <w:tab w:val="clear" w:pos="4320"/>
        <w:tab w:val="clear" w:pos="8640"/>
        <w:tab w:val="right" w:pos="9360"/>
      </w:tabs>
      <w:rPr>
        <w:b/>
      </w:rPr>
      <w:pPrChange w:id="50" w:author="Resmi Surendran" w:date="2010-09-27T16:23:00Z">
        <w:pPr>
          <w:pStyle w:val="Header"/>
          <w:tabs>
            <w:tab w:val="clear" w:pos="4320"/>
            <w:tab w:val="clear" w:pos="8640"/>
            <w:tab w:val="right" w:pos="9360"/>
          </w:tabs>
          <w:jc w:val="center"/>
        </w:pPr>
      </w:pPrChange>
    </w:pPr>
    <w:ins w:id="51" w:author="Resmi Surendran" w:date="2010-09-27T16:23:00Z">
      <w:r>
        <w:t>Non-Spinning Reserve Service Deployment and Recall Procedure</w:t>
      </w:r>
    </w:ins>
    <w:r>
      <w:t xml:space="preserve"> </w:t>
    </w:r>
    <w:ins w:id="52" w:author="Resmi Surendran" w:date="2010-09-27T16:23:00Z">
      <w:r w:rsidR="008F4872" w:rsidRPr="008F4872">
        <w:rPr>
          <w:rPrChange w:id="53" w:author="Resmi Surendran" w:date="2010-09-27T16:23:00Z">
            <w:rPr>
              <w:b/>
            </w:rPr>
          </w:rPrChange>
        </w:rPr>
        <w:ptab w:relativeTo="margin" w:alignment="right" w:leader="none"/>
      </w:r>
      <w:r w:rsidR="008F4872" w:rsidRPr="008F4872">
        <w:rPr>
          <w:rPrChange w:id="54" w:author="Resmi Surendran" w:date="2010-09-27T16:23:00Z">
            <w:rPr>
              <w:b/>
            </w:rPr>
          </w:rPrChange>
        </w:rPr>
        <w:t>ERCOT Public</w:t>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91726B" w:rsidTr="00A73305">
      <w:tc>
        <w:tcPr>
          <w:tcW w:w="2500" w:type="pct"/>
          <w:shd w:val="clear" w:color="auto" w:fill="35608F"/>
          <w:vAlign w:val="center"/>
        </w:tcPr>
        <w:p w:rsidR="0091726B" w:rsidRPr="00A73305" w:rsidRDefault="0091726B" w:rsidP="00A73305">
          <w:pPr>
            <w:pStyle w:val="Header"/>
            <w:spacing w:before="40" w:after="40"/>
            <w:rPr>
              <w:rFonts w:ascii="Arial" w:hAnsi="Arial" w:cs="Arial"/>
              <w:i/>
              <w:iCs/>
              <w:color w:val="FFFFFF"/>
              <w:sz w:val="16"/>
              <w:szCs w:val="16"/>
            </w:rPr>
          </w:pPr>
          <w:r w:rsidRPr="00A73305">
            <w:rPr>
              <w:rFonts w:ascii="Arial" w:hAnsi="Arial" w:cs="Arial"/>
              <w:iCs/>
              <w:color w:val="FFFFFF"/>
              <w:sz w:val="16"/>
              <w:szCs w:val="16"/>
            </w:rPr>
            <w:t>Data Classification</w:t>
          </w:r>
        </w:p>
      </w:tc>
      <w:tc>
        <w:tcPr>
          <w:tcW w:w="2500" w:type="pct"/>
          <w:shd w:val="clear" w:color="auto" w:fill="35608F"/>
          <w:vAlign w:val="center"/>
        </w:tcPr>
        <w:p w:rsidR="0091726B" w:rsidRPr="009B0CD1" w:rsidRDefault="0091726B" w:rsidP="00A73305">
          <w:pPr>
            <w:pStyle w:val="Header"/>
            <w:spacing w:before="40" w:after="40"/>
            <w:jc w:val="right"/>
            <w:rPr>
              <w:rFonts w:ascii="Arial Black" w:hAnsi="Arial Black"/>
              <w:i/>
              <w:iCs/>
              <w:color w:val="FFFFFF"/>
              <w:sz w:val="18"/>
              <w:szCs w:val="22"/>
            </w:rPr>
          </w:pPr>
          <w:r w:rsidRPr="009B0CD1">
            <w:rPr>
              <w:rFonts w:ascii="Arial Black" w:hAnsi="Arial Black"/>
              <w:iCs/>
              <w:color w:val="FFFFFF"/>
              <w:sz w:val="18"/>
              <w:szCs w:val="22"/>
            </w:rPr>
            <w:t>DOCUMENT TYPE</w:t>
          </w:r>
        </w:p>
      </w:tc>
    </w:tr>
  </w:tbl>
  <w:p w:rsidR="0091726B" w:rsidRDefault="009172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1726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6B" w:rsidRDefault="0091726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37E" w:rsidRDefault="009B03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8pt;height:8.8pt" o:bullet="t">
        <v:imagedata r:id="rId1" o:title="BD14583_"/>
      </v:shape>
    </w:pict>
  </w:numPicBullet>
  <w:abstractNum w:abstractNumId="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BC65A7E"/>
    <w:multiLevelType w:val="hybridMultilevel"/>
    <w:tmpl w:val="A20C45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3">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0"/>
  </w:num>
  <w:num w:numId="4">
    <w:abstractNumId w:val="6"/>
  </w:num>
  <w:num w:numId="5">
    <w:abstractNumId w:val="1"/>
  </w:num>
  <w:num w:numId="6">
    <w:abstractNumId w:val="2"/>
  </w:num>
  <w:num w:numId="7">
    <w:abstractNumId w:val="3"/>
  </w:num>
  <w:num w:numId="8">
    <w:abstractNumId w:val="4"/>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stylePaneFormatFilter w:val="3F01"/>
  <w:trackRevisions/>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75E6"/>
    <w:rsid w:val="00082D62"/>
    <w:rsid w:val="000A0A0A"/>
    <w:rsid w:val="000C38EB"/>
    <w:rsid w:val="000E65BE"/>
    <w:rsid w:val="000E7A1D"/>
    <w:rsid w:val="001375E6"/>
    <w:rsid w:val="00144333"/>
    <w:rsid w:val="00161E98"/>
    <w:rsid w:val="001B3C23"/>
    <w:rsid w:val="001F7371"/>
    <w:rsid w:val="00214B0D"/>
    <w:rsid w:val="002275B1"/>
    <w:rsid w:val="00266030"/>
    <w:rsid w:val="002E2DC7"/>
    <w:rsid w:val="00305726"/>
    <w:rsid w:val="0034750B"/>
    <w:rsid w:val="00397EE1"/>
    <w:rsid w:val="003A6123"/>
    <w:rsid w:val="00435EFE"/>
    <w:rsid w:val="00471502"/>
    <w:rsid w:val="004E6EC7"/>
    <w:rsid w:val="00545258"/>
    <w:rsid w:val="005633F0"/>
    <w:rsid w:val="00577058"/>
    <w:rsid w:val="005A6ECF"/>
    <w:rsid w:val="005E2FDE"/>
    <w:rsid w:val="00621D80"/>
    <w:rsid w:val="00644D6D"/>
    <w:rsid w:val="006467F0"/>
    <w:rsid w:val="00662AF5"/>
    <w:rsid w:val="006C2EC1"/>
    <w:rsid w:val="006C3574"/>
    <w:rsid w:val="007158AA"/>
    <w:rsid w:val="007521C0"/>
    <w:rsid w:val="00762E82"/>
    <w:rsid w:val="00794A51"/>
    <w:rsid w:val="00812B26"/>
    <w:rsid w:val="00862ACC"/>
    <w:rsid w:val="008D3004"/>
    <w:rsid w:val="008E6416"/>
    <w:rsid w:val="008F4872"/>
    <w:rsid w:val="0091726B"/>
    <w:rsid w:val="0095048E"/>
    <w:rsid w:val="009B037E"/>
    <w:rsid w:val="009C1383"/>
    <w:rsid w:val="009D33C4"/>
    <w:rsid w:val="00A23CF1"/>
    <w:rsid w:val="00A71228"/>
    <w:rsid w:val="00A858C9"/>
    <w:rsid w:val="00AA1EDE"/>
    <w:rsid w:val="00AA7402"/>
    <w:rsid w:val="00AB26CE"/>
    <w:rsid w:val="00B80E54"/>
    <w:rsid w:val="00BC1699"/>
    <w:rsid w:val="00BE5360"/>
    <w:rsid w:val="00C36AA1"/>
    <w:rsid w:val="00C74362"/>
    <w:rsid w:val="00CD3C86"/>
    <w:rsid w:val="00CF4FE4"/>
    <w:rsid w:val="00D35624"/>
    <w:rsid w:val="00D7174C"/>
    <w:rsid w:val="00D84CEE"/>
    <w:rsid w:val="00E05152"/>
    <w:rsid w:val="00E5530E"/>
    <w:rsid w:val="00E933B4"/>
    <w:rsid w:val="00EB3068"/>
    <w:rsid w:val="00ED342B"/>
    <w:rsid w:val="00F046FD"/>
    <w:rsid w:val="00F36A08"/>
    <w:rsid w:val="00FB0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rFonts w:cs="Arial"/>
      <w:b/>
      <w:bCs/>
      <w:kern w:val="32"/>
      <w:sz w:val="28"/>
      <w:szCs w:val="32"/>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cs="Arial"/>
      <w:b/>
      <w:bCs/>
      <w:iCs/>
      <w:szCs w:val="28"/>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basedOn w:val="Normal"/>
    <w:rsid w:val="001375E6"/>
    <w:pPr>
      <w:spacing w:after="120"/>
    </w:pPr>
  </w:style>
  <w:style w:type="paragraph" w:styleId="Footer">
    <w:name w:val="footer"/>
    <w:basedOn w:val="Normal"/>
    <w:link w:val="FooterChar"/>
    <w:uiPriority w:val="99"/>
    <w:rsid w:val="001375E6"/>
    <w:pPr>
      <w:tabs>
        <w:tab w:val="center" w:pos="4320"/>
        <w:tab w:val="right" w:pos="8640"/>
      </w:tabs>
    </w:p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style>
  <w:style w:type="character" w:customStyle="1" w:styleId="Heading1Char">
    <w:name w:val="Heading 1 Char"/>
    <w:basedOn w:val="DefaultParagraphFont"/>
    <w:link w:val="Heading1"/>
    <w:rsid w:val="009B037E"/>
    <w:rPr>
      <w:rFonts w:cs="Arial"/>
      <w:b/>
      <w:bCs/>
      <w:kern w:val="32"/>
      <w:sz w:val="28"/>
      <w:szCs w:val="32"/>
    </w:rPr>
  </w:style>
  <w:style w:type="character" w:customStyle="1" w:styleId="Heading2Char">
    <w:name w:val="Heading 2 Char"/>
    <w:basedOn w:val="DefaultParagraphFont"/>
    <w:link w:val="Heading2"/>
    <w:rsid w:val="009B037E"/>
    <w:rPr>
      <w:rFonts w:ascii="Arial" w:hAnsi="Arial" w:cs="Arial"/>
      <w:b/>
      <w:bCs/>
      <w:iCs/>
      <w:sz w:val="24"/>
      <w:szCs w:val="28"/>
    </w:rPr>
  </w:style>
  <w:style w:type="character" w:customStyle="1" w:styleId="Heading4Char">
    <w:name w:val="Heading 4 Char"/>
    <w:basedOn w:val="DefaultParagraphFont"/>
    <w:link w:val="Heading4"/>
    <w:rsid w:val="009B037E"/>
    <w:rPr>
      <w:b/>
      <w:sz w:val="18"/>
      <w:szCs w:val="21"/>
    </w:rPr>
  </w:style>
  <w:style w:type="character" w:customStyle="1" w:styleId="Heading3Char">
    <w:name w:val="Heading 3 Char"/>
    <w:basedOn w:val="DefaultParagraphFont"/>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basedOn w:val="DefaultParagraphFont"/>
    <w:link w:val="Header"/>
    <w:uiPriority w:val="99"/>
    <w:locked/>
    <w:rsid w:val="0091726B"/>
    <w:rPr>
      <w:sz w:val="24"/>
      <w:szCs w:val="24"/>
    </w:rPr>
  </w:style>
  <w:style w:type="character" w:customStyle="1" w:styleId="FooterChar">
    <w:name w:val="Footer Char"/>
    <w:basedOn w:val="DefaultParagraphFont"/>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basedOn w:val="DefaultParagraphFont"/>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basedOn w:val="DefaultParagraphFont"/>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rPr>
  </w:style>
  <w:style w:type="character" w:customStyle="1" w:styleId="CommentSubjectChar">
    <w:name w:val="Comment Subject Char"/>
    <w:basedOn w:val="CommentTextChar"/>
    <w:link w:val="CommentSubject"/>
    <w:rsid w:val="00762E8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9</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Non-Spinning Reserve Service Deployment Procedure </vt:lpstr>
    </vt:vector>
  </TitlesOfParts>
  <Company>Garland Power &amp; Light</Company>
  <LinksUpToDate>false</LinksUpToDate>
  <CharactersWithSpaces>10587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 </dc:title>
  <dc:subject/>
  <dc:creator>Bob Green</dc:creator>
  <cp:keywords/>
  <dc:description/>
  <cp:lastModifiedBy>Resmi Surendran</cp:lastModifiedBy>
  <cp:revision>10</cp:revision>
  <cp:lastPrinted>2006-11-15T15:08:00Z</cp:lastPrinted>
  <dcterms:created xsi:type="dcterms:W3CDTF">2010-09-22T22:45:00Z</dcterms:created>
  <dcterms:modified xsi:type="dcterms:W3CDTF">2010-09-30T18:55:00Z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