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260"/>
        <w:gridCol w:w="900"/>
        <w:gridCol w:w="6660"/>
      </w:tblGrid>
      <w:tr w:rsidR="00FB3E21" w:rsidRPr="00FE59FC" w:rsidTr="00FB3E21">
        <w:tc>
          <w:tcPr>
            <w:tcW w:w="1620" w:type="dxa"/>
            <w:tcBorders>
              <w:bottom w:val="single" w:sz="4" w:space="0" w:color="auto"/>
            </w:tcBorders>
            <w:shd w:val="clear" w:color="auto" w:fill="FFFFFF"/>
            <w:vAlign w:val="center"/>
          </w:tcPr>
          <w:p w:rsidR="00FB3E21" w:rsidRPr="00FE59FC" w:rsidRDefault="00FB3E21" w:rsidP="00FB3E21">
            <w:pPr>
              <w:tabs>
                <w:tab w:val="center" w:pos="4320"/>
                <w:tab w:val="right" w:pos="8640"/>
              </w:tabs>
              <w:rPr>
                <w:rFonts w:ascii="Verdana" w:hAnsi="Verdana"/>
                <w:b/>
                <w:bCs/>
                <w:sz w:val="22"/>
              </w:rPr>
            </w:pPr>
            <w:r w:rsidRPr="00FE59FC">
              <w:rPr>
                <w:rFonts w:ascii="Arial" w:hAnsi="Arial"/>
                <w:b/>
                <w:bCs/>
              </w:rPr>
              <w:t>NPRR Number</w:t>
            </w:r>
          </w:p>
        </w:tc>
        <w:tc>
          <w:tcPr>
            <w:tcW w:w="1260" w:type="dxa"/>
            <w:tcBorders>
              <w:bottom w:val="single" w:sz="4" w:space="0" w:color="auto"/>
            </w:tcBorders>
            <w:vAlign w:val="center"/>
          </w:tcPr>
          <w:p w:rsidR="00FB3E21" w:rsidRPr="00FE59FC" w:rsidRDefault="00050881" w:rsidP="00FB3E21">
            <w:pPr>
              <w:tabs>
                <w:tab w:val="center" w:pos="4320"/>
                <w:tab w:val="right" w:pos="8640"/>
              </w:tabs>
              <w:rPr>
                <w:rFonts w:ascii="Arial" w:hAnsi="Arial"/>
                <w:b/>
                <w:bCs/>
              </w:rPr>
            </w:pPr>
            <w:r>
              <w:rPr>
                <w:rFonts w:ascii="Arial" w:hAnsi="Arial"/>
                <w:b/>
                <w:bCs/>
              </w:rPr>
              <w:t>218</w:t>
            </w:r>
          </w:p>
        </w:tc>
        <w:tc>
          <w:tcPr>
            <w:tcW w:w="900" w:type="dxa"/>
            <w:tcBorders>
              <w:bottom w:val="single" w:sz="4" w:space="0" w:color="auto"/>
            </w:tcBorders>
            <w:shd w:val="clear" w:color="auto" w:fill="FFFFFF"/>
            <w:vAlign w:val="center"/>
          </w:tcPr>
          <w:p w:rsidR="00FB3E21" w:rsidRPr="00FE59FC" w:rsidRDefault="00FB3E21" w:rsidP="00FB3E21">
            <w:pPr>
              <w:tabs>
                <w:tab w:val="center" w:pos="4320"/>
                <w:tab w:val="right" w:pos="8640"/>
              </w:tabs>
              <w:rPr>
                <w:rFonts w:ascii="Arial" w:hAnsi="Arial"/>
                <w:b/>
                <w:bCs/>
              </w:rPr>
            </w:pPr>
            <w:r w:rsidRPr="00FE59FC">
              <w:rPr>
                <w:rFonts w:ascii="Arial" w:hAnsi="Arial"/>
                <w:b/>
                <w:bCs/>
              </w:rPr>
              <w:t>NPRR Title</w:t>
            </w:r>
          </w:p>
        </w:tc>
        <w:tc>
          <w:tcPr>
            <w:tcW w:w="6660" w:type="dxa"/>
            <w:tcBorders>
              <w:bottom w:val="single" w:sz="4" w:space="0" w:color="auto"/>
            </w:tcBorders>
            <w:vAlign w:val="center"/>
          </w:tcPr>
          <w:p w:rsidR="00FB3E21" w:rsidRPr="00050881" w:rsidRDefault="00050881" w:rsidP="00FB3E21">
            <w:pPr>
              <w:tabs>
                <w:tab w:val="center" w:pos="4320"/>
                <w:tab w:val="right" w:pos="8640"/>
              </w:tabs>
              <w:rPr>
                <w:rFonts w:ascii="Arial" w:hAnsi="Arial" w:cs="Arial"/>
                <w:b/>
                <w:bCs/>
              </w:rPr>
            </w:pPr>
            <w:r w:rsidRPr="00050881">
              <w:rPr>
                <w:rFonts w:ascii="Arial" w:hAnsi="Arial" w:cs="Arial"/>
                <w:b/>
              </w:rPr>
              <w:t>Resolution of Alignment Item A71 - Add Protocol Description of the Power Balance Penalty Factor used in the SCED</w:t>
            </w:r>
          </w:p>
        </w:tc>
      </w:tr>
      <w:tr w:rsidR="00FB3E21" w:rsidRPr="00FE59FC" w:rsidTr="00FB3E21">
        <w:trPr>
          <w:trHeight w:val="413"/>
        </w:trPr>
        <w:tc>
          <w:tcPr>
            <w:tcW w:w="2880" w:type="dxa"/>
            <w:gridSpan w:val="2"/>
            <w:tcBorders>
              <w:top w:val="nil"/>
              <w:left w:val="nil"/>
              <w:bottom w:val="single" w:sz="4" w:space="0" w:color="auto"/>
              <w:right w:val="nil"/>
            </w:tcBorders>
            <w:vAlign w:val="center"/>
          </w:tcPr>
          <w:p w:rsidR="00FB3E21" w:rsidRPr="00FE59FC" w:rsidRDefault="00FB3E21" w:rsidP="00FB3E21">
            <w:pPr>
              <w:rPr>
                <w:rFonts w:ascii="Arial" w:hAnsi="Arial"/>
              </w:rPr>
            </w:pPr>
          </w:p>
        </w:tc>
        <w:tc>
          <w:tcPr>
            <w:tcW w:w="7560" w:type="dxa"/>
            <w:gridSpan w:val="2"/>
            <w:tcBorders>
              <w:top w:val="single" w:sz="4" w:space="0" w:color="auto"/>
              <w:left w:val="nil"/>
              <w:bottom w:val="nil"/>
              <w:right w:val="nil"/>
            </w:tcBorders>
            <w:vAlign w:val="center"/>
          </w:tcPr>
          <w:p w:rsidR="00FB3E21" w:rsidRPr="00FE59FC" w:rsidRDefault="00FB3E21" w:rsidP="00FB3E21">
            <w:pPr>
              <w:rPr>
                <w:rFonts w:ascii="Arial" w:hAnsi="Arial"/>
              </w:rPr>
            </w:pPr>
          </w:p>
        </w:tc>
      </w:tr>
      <w:tr w:rsidR="00FB3E21" w:rsidRPr="00FE59FC" w:rsidTr="00FB3E2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FB3E21" w:rsidRPr="00FE59FC" w:rsidRDefault="00FB3E21" w:rsidP="00FB3E21">
            <w:pPr>
              <w:tabs>
                <w:tab w:val="center" w:pos="4320"/>
                <w:tab w:val="right" w:pos="8640"/>
              </w:tabs>
              <w:rPr>
                <w:rFonts w:ascii="Arial" w:hAnsi="Arial"/>
                <w:b/>
                <w:bCs/>
              </w:rPr>
            </w:pPr>
            <w:r w:rsidRPr="00FE59FC">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FB3E21" w:rsidRPr="00FE59FC" w:rsidRDefault="00050881" w:rsidP="004461E8">
            <w:pPr>
              <w:rPr>
                <w:rFonts w:ascii="Arial" w:hAnsi="Arial"/>
              </w:rPr>
            </w:pPr>
            <w:r>
              <w:rPr>
                <w:rFonts w:ascii="Arial" w:hAnsi="Arial"/>
              </w:rPr>
              <w:t xml:space="preserve">June </w:t>
            </w:r>
            <w:r w:rsidR="00974D9E">
              <w:rPr>
                <w:rFonts w:ascii="Arial" w:hAnsi="Arial"/>
              </w:rPr>
              <w:t>16</w:t>
            </w:r>
            <w:r w:rsidR="0099674E">
              <w:rPr>
                <w:rFonts w:ascii="Arial" w:hAnsi="Arial"/>
              </w:rPr>
              <w:t>, 2010</w:t>
            </w:r>
          </w:p>
        </w:tc>
      </w:tr>
      <w:tr w:rsidR="00FB3E21" w:rsidRPr="00FE59FC" w:rsidTr="00FB3E21">
        <w:trPr>
          <w:trHeight w:val="467"/>
        </w:trPr>
        <w:tc>
          <w:tcPr>
            <w:tcW w:w="2880" w:type="dxa"/>
            <w:gridSpan w:val="2"/>
            <w:tcBorders>
              <w:top w:val="single" w:sz="4" w:space="0" w:color="auto"/>
              <w:left w:val="nil"/>
              <w:bottom w:val="nil"/>
              <w:right w:val="nil"/>
            </w:tcBorders>
            <w:shd w:val="clear" w:color="auto" w:fill="FFFFFF"/>
            <w:vAlign w:val="center"/>
          </w:tcPr>
          <w:p w:rsidR="00FB3E21" w:rsidRPr="00FE59FC" w:rsidRDefault="00FB3E21" w:rsidP="00FB3E21">
            <w:pPr>
              <w:rPr>
                <w:rFonts w:ascii="Arial" w:hAnsi="Arial"/>
              </w:rPr>
            </w:pPr>
          </w:p>
        </w:tc>
        <w:tc>
          <w:tcPr>
            <w:tcW w:w="7560" w:type="dxa"/>
            <w:gridSpan w:val="2"/>
            <w:tcBorders>
              <w:top w:val="nil"/>
              <w:left w:val="nil"/>
              <w:bottom w:val="nil"/>
              <w:right w:val="nil"/>
            </w:tcBorders>
            <w:vAlign w:val="center"/>
          </w:tcPr>
          <w:p w:rsidR="00FB3E21" w:rsidRPr="00FE59FC" w:rsidRDefault="00FB3E21" w:rsidP="00FB3E21">
            <w:pPr>
              <w:rPr>
                <w:rFonts w:ascii="Arial" w:hAnsi="Arial"/>
              </w:rPr>
            </w:pPr>
          </w:p>
        </w:tc>
      </w:tr>
      <w:tr w:rsidR="00FB3E21" w:rsidRPr="00FE59FC" w:rsidTr="00FB3E21">
        <w:trPr>
          <w:trHeight w:val="440"/>
        </w:trPr>
        <w:tc>
          <w:tcPr>
            <w:tcW w:w="10440" w:type="dxa"/>
            <w:gridSpan w:val="4"/>
            <w:tcBorders>
              <w:top w:val="single" w:sz="4" w:space="0" w:color="auto"/>
            </w:tcBorders>
            <w:shd w:val="clear" w:color="auto" w:fill="FFFFFF"/>
            <w:vAlign w:val="center"/>
          </w:tcPr>
          <w:p w:rsidR="00FB3E21" w:rsidRPr="00FE59FC" w:rsidRDefault="00FB3E21" w:rsidP="00FB3E21">
            <w:pPr>
              <w:tabs>
                <w:tab w:val="center" w:pos="4320"/>
                <w:tab w:val="right" w:pos="8640"/>
              </w:tabs>
              <w:jc w:val="center"/>
              <w:rPr>
                <w:rFonts w:ascii="Arial" w:hAnsi="Arial"/>
                <w:b/>
                <w:bCs/>
              </w:rPr>
            </w:pPr>
            <w:r w:rsidRPr="00FE59FC">
              <w:rPr>
                <w:rFonts w:ascii="Arial" w:hAnsi="Arial"/>
                <w:b/>
                <w:bCs/>
              </w:rPr>
              <w:t>Submitter’s Information</w:t>
            </w:r>
          </w:p>
        </w:tc>
      </w:tr>
      <w:tr w:rsidR="00FB3E21" w:rsidRPr="00FE59FC" w:rsidTr="00FB3E21">
        <w:trPr>
          <w:trHeight w:val="350"/>
        </w:trPr>
        <w:tc>
          <w:tcPr>
            <w:tcW w:w="2880" w:type="dxa"/>
            <w:gridSpan w:val="2"/>
            <w:shd w:val="clear" w:color="auto" w:fill="FFFFFF"/>
            <w:vAlign w:val="center"/>
          </w:tcPr>
          <w:p w:rsidR="00FB3E21" w:rsidRPr="00FE59FC" w:rsidRDefault="00FB3E21" w:rsidP="00FB3E21">
            <w:pPr>
              <w:tabs>
                <w:tab w:val="center" w:pos="4320"/>
                <w:tab w:val="right" w:pos="8640"/>
              </w:tabs>
              <w:rPr>
                <w:rFonts w:ascii="Arial" w:hAnsi="Arial"/>
                <w:b/>
                <w:bCs/>
              </w:rPr>
            </w:pPr>
            <w:r w:rsidRPr="00FE59FC">
              <w:rPr>
                <w:rFonts w:ascii="Arial" w:hAnsi="Arial"/>
                <w:b/>
                <w:bCs/>
              </w:rPr>
              <w:t>Name</w:t>
            </w:r>
          </w:p>
        </w:tc>
        <w:tc>
          <w:tcPr>
            <w:tcW w:w="7560" w:type="dxa"/>
            <w:gridSpan w:val="2"/>
            <w:vAlign w:val="center"/>
          </w:tcPr>
          <w:p w:rsidR="00FB3E21" w:rsidRPr="00974D9E" w:rsidRDefault="00974D9E" w:rsidP="00FB3E21">
            <w:pPr>
              <w:rPr>
                <w:rFonts w:ascii="Arial" w:hAnsi="Arial"/>
              </w:rPr>
            </w:pPr>
            <w:r w:rsidRPr="00974D9E">
              <w:rPr>
                <w:rFonts w:ascii="Arial" w:hAnsi="Arial"/>
              </w:rPr>
              <w:t>Barbara Clemenhagen on behalf of the Wholesale Market Subcommittee (WMS)</w:t>
            </w:r>
          </w:p>
        </w:tc>
      </w:tr>
      <w:tr w:rsidR="00FB3E21" w:rsidRPr="00FE59FC" w:rsidTr="00FB3E21">
        <w:trPr>
          <w:trHeight w:val="350"/>
        </w:trPr>
        <w:tc>
          <w:tcPr>
            <w:tcW w:w="2880" w:type="dxa"/>
            <w:gridSpan w:val="2"/>
            <w:shd w:val="clear" w:color="auto" w:fill="FFFFFF"/>
            <w:vAlign w:val="center"/>
          </w:tcPr>
          <w:p w:rsidR="00FB3E21" w:rsidRPr="00FE59FC" w:rsidRDefault="00FB3E21" w:rsidP="00FB3E21">
            <w:pPr>
              <w:tabs>
                <w:tab w:val="center" w:pos="4320"/>
                <w:tab w:val="right" w:pos="8640"/>
              </w:tabs>
              <w:rPr>
                <w:rFonts w:ascii="Arial" w:hAnsi="Arial"/>
                <w:b/>
                <w:bCs/>
              </w:rPr>
            </w:pPr>
            <w:r w:rsidRPr="00FE59FC">
              <w:rPr>
                <w:rFonts w:ascii="Arial" w:hAnsi="Arial"/>
                <w:b/>
                <w:bCs/>
              </w:rPr>
              <w:t>E-mail Address</w:t>
            </w:r>
          </w:p>
        </w:tc>
        <w:tc>
          <w:tcPr>
            <w:tcW w:w="7560" w:type="dxa"/>
            <w:gridSpan w:val="2"/>
            <w:vAlign w:val="center"/>
          </w:tcPr>
          <w:p w:rsidR="00FB3E21" w:rsidRPr="00974D9E" w:rsidRDefault="00974D9E" w:rsidP="00FB3E21">
            <w:pPr>
              <w:rPr>
                <w:rFonts w:ascii="Arial" w:hAnsi="Arial"/>
              </w:rPr>
            </w:pPr>
            <w:hyperlink r:id="rId7" w:history="1">
              <w:r w:rsidRPr="00681ECD">
                <w:rPr>
                  <w:rStyle w:val="Hyperlink"/>
                  <w:rFonts w:ascii="Arial" w:hAnsi="Arial"/>
                </w:rPr>
                <w:t>bclemenhagen@topazpowergroup.com</w:t>
              </w:r>
            </w:hyperlink>
            <w:r>
              <w:rPr>
                <w:rFonts w:ascii="Arial" w:hAnsi="Arial"/>
              </w:rPr>
              <w:t xml:space="preserve"> </w:t>
            </w:r>
          </w:p>
        </w:tc>
      </w:tr>
      <w:tr w:rsidR="00FB3E21" w:rsidRPr="00FE59FC" w:rsidTr="00FB3E21">
        <w:trPr>
          <w:trHeight w:val="350"/>
        </w:trPr>
        <w:tc>
          <w:tcPr>
            <w:tcW w:w="2880" w:type="dxa"/>
            <w:gridSpan w:val="2"/>
            <w:shd w:val="clear" w:color="auto" w:fill="FFFFFF"/>
            <w:vAlign w:val="center"/>
          </w:tcPr>
          <w:p w:rsidR="00FB3E21" w:rsidRPr="00FE59FC" w:rsidRDefault="00FB3E21" w:rsidP="00FB3E21">
            <w:pPr>
              <w:tabs>
                <w:tab w:val="center" w:pos="4320"/>
                <w:tab w:val="right" w:pos="8640"/>
              </w:tabs>
              <w:rPr>
                <w:rFonts w:ascii="Arial" w:hAnsi="Arial"/>
                <w:b/>
                <w:bCs/>
              </w:rPr>
            </w:pPr>
            <w:r w:rsidRPr="00FE59FC">
              <w:rPr>
                <w:rFonts w:ascii="Arial" w:hAnsi="Arial"/>
                <w:b/>
                <w:bCs/>
              </w:rPr>
              <w:t>Company</w:t>
            </w:r>
          </w:p>
        </w:tc>
        <w:tc>
          <w:tcPr>
            <w:tcW w:w="7560" w:type="dxa"/>
            <w:gridSpan w:val="2"/>
            <w:vAlign w:val="center"/>
          </w:tcPr>
          <w:p w:rsidR="00FB3E21" w:rsidRPr="00974D9E" w:rsidRDefault="00974D9E" w:rsidP="00FB3E21">
            <w:pPr>
              <w:rPr>
                <w:rFonts w:ascii="Arial" w:hAnsi="Arial"/>
              </w:rPr>
            </w:pPr>
            <w:r w:rsidRPr="00974D9E">
              <w:rPr>
                <w:rFonts w:ascii="Arial" w:hAnsi="Arial"/>
              </w:rPr>
              <w:t>Topaz Power Group</w:t>
            </w:r>
          </w:p>
        </w:tc>
      </w:tr>
      <w:tr w:rsidR="00974D9E" w:rsidRPr="00FE59FC" w:rsidTr="00FB3E21">
        <w:trPr>
          <w:trHeight w:val="350"/>
        </w:trPr>
        <w:tc>
          <w:tcPr>
            <w:tcW w:w="2880" w:type="dxa"/>
            <w:gridSpan w:val="2"/>
            <w:tcBorders>
              <w:bottom w:val="single" w:sz="4" w:space="0" w:color="auto"/>
            </w:tcBorders>
            <w:shd w:val="clear" w:color="auto" w:fill="FFFFFF"/>
            <w:vAlign w:val="center"/>
          </w:tcPr>
          <w:p w:rsidR="00974D9E" w:rsidRPr="00FE59FC" w:rsidRDefault="00974D9E" w:rsidP="00FB3E21">
            <w:pPr>
              <w:tabs>
                <w:tab w:val="center" w:pos="4320"/>
                <w:tab w:val="right" w:pos="8640"/>
              </w:tabs>
              <w:rPr>
                <w:rFonts w:ascii="Arial" w:hAnsi="Arial"/>
                <w:b/>
                <w:bCs/>
              </w:rPr>
            </w:pPr>
            <w:r w:rsidRPr="00FE59FC">
              <w:rPr>
                <w:rFonts w:ascii="Arial" w:hAnsi="Arial"/>
                <w:b/>
                <w:bCs/>
              </w:rPr>
              <w:t>Phone Number</w:t>
            </w:r>
          </w:p>
        </w:tc>
        <w:tc>
          <w:tcPr>
            <w:tcW w:w="7560" w:type="dxa"/>
            <w:gridSpan w:val="2"/>
            <w:tcBorders>
              <w:bottom w:val="single" w:sz="4" w:space="0" w:color="auto"/>
            </w:tcBorders>
            <w:vAlign w:val="center"/>
          </w:tcPr>
          <w:p w:rsidR="00974D9E" w:rsidRPr="00D26680" w:rsidRDefault="00974D9E" w:rsidP="0069635F">
            <w:pPr>
              <w:pStyle w:val="NormalArial"/>
            </w:pPr>
            <w:r>
              <w:t>(</w:t>
            </w:r>
            <w:r w:rsidRPr="00D26680">
              <w:t>512</w:t>
            </w:r>
            <w:r>
              <w:t>)</w:t>
            </w:r>
            <w:r w:rsidRPr="00D26680">
              <w:t xml:space="preserve"> 314</w:t>
            </w:r>
            <w:r>
              <w:t>-</w:t>
            </w:r>
            <w:r w:rsidRPr="00D26680">
              <w:t>8621</w:t>
            </w:r>
          </w:p>
        </w:tc>
      </w:tr>
      <w:tr w:rsidR="00974D9E" w:rsidRPr="00FE59FC" w:rsidTr="00FB3E21">
        <w:trPr>
          <w:trHeight w:val="350"/>
        </w:trPr>
        <w:tc>
          <w:tcPr>
            <w:tcW w:w="2880" w:type="dxa"/>
            <w:gridSpan w:val="2"/>
            <w:shd w:val="clear" w:color="auto" w:fill="FFFFFF"/>
            <w:vAlign w:val="center"/>
          </w:tcPr>
          <w:p w:rsidR="00974D9E" w:rsidRPr="00FE59FC" w:rsidRDefault="00974D9E" w:rsidP="00FB3E21">
            <w:pPr>
              <w:tabs>
                <w:tab w:val="center" w:pos="4320"/>
                <w:tab w:val="right" w:pos="8640"/>
              </w:tabs>
              <w:rPr>
                <w:rFonts w:ascii="Arial" w:hAnsi="Arial"/>
                <w:b/>
                <w:bCs/>
              </w:rPr>
            </w:pPr>
            <w:r w:rsidRPr="00FE59FC">
              <w:rPr>
                <w:rFonts w:ascii="Arial" w:hAnsi="Arial"/>
                <w:b/>
                <w:bCs/>
              </w:rPr>
              <w:t>Cell Number</w:t>
            </w:r>
          </w:p>
        </w:tc>
        <w:tc>
          <w:tcPr>
            <w:tcW w:w="7560" w:type="dxa"/>
            <w:gridSpan w:val="2"/>
            <w:vAlign w:val="center"/>
          </w:tcPr>
          <w:p w:rsidR="00974D9E" w:rsidRDefault="00974D9E" w:rsidP="0069635F">
            <w:pPr>
              <w:pStyle w:val="NormalArial"/>
            </w:pPr>
          </w:p>
        </w:tc>
      </w:tr>
      <w:tr w:rsidR="00974D9E" w:rsidRPr="00FE59FC" w:rsidTr="00FB3E21">
        <w:trPr>
          <w:trHeight w:val="350"/>
        </w:trPr>
        <w:tc>
          <w:tcPr>
            <w:tcW w:w="2880" w:type="dxa"/>
            <w:gridSpan w:val="2"/>
            <w:tcBorders>
              <w:bottom w:val="single" w:sz="4" w:space="0" w:color="auto"/>
            </w:tcBorders>
            <w:shd w:val="clear" w:color="auto" w:fill="FFFFFF"/>
            <w:vAlign w:val="center"/>
          </w:tcPr>
          <w:p w:rsidR="00974D9E" w:rsidRPr="00FE59FC" w:rsidDel="00075A94" w:rsidRDefault="00974D9E" w:rsidP="00FB3E21">
            <w:pPr>
              <w:tabs>
                <w:tab w:val="center" w:pos="4320"/>
                <w:tab w:val="right" w:pos="8640"/>
              </w:tabs>
              <w:rPr>
                <w:rFonts w:ascii="Arial" w:hAnsi="Arial"/>
                <w:b/>
                <w:bCs/>
              </w:rPr>
            </w:pPr>
            <w:r w:rsidRPr="00FE59FC">
              <w:rPr>
                <w:rFonts w:ascii="Arial" w:hAnsi="Arial"/>
                <w:b/>
                <w:bCs/>
              </w:rPr>
              <w:t>Market Segment</w:t>
            </w:r>
          </w:p>
        </w:tc>
        <w:tc>
          <w:tcPr>
            <w:tcW w:w="7560" w:type="dxa"/>
            <w:gridSpan w:val="2"/>
            <w:tcBorders>
              <w:bottom w:val="single" w:sz="4" w:space="0" w:color="auto"/>
            </w:tcBorders>
            <w:vAlign w:val="center"/>
          </w:tcPr>
          <w:p w:rsidR="00974D9E" w:rsidRDefault="00974D9E" w:rsidP="00974D9E">
            <w:pPr>
              <w:pStyle w:val="NormalArial"/>
            </w:pPr>
            <w:r>
              <w:t>Independent Generator</w:t>
            </w:r>
          </w:p>
        </w:tc>
      </w:tr>
    </w:tbl>
    <w:p w:rsidR="00FB3E21" w:rsidRPr="00FE59FC" w:rsidRDefault="00FB3E21" w:rsidP="00FB3E21">
      <w:pPr>
        <w:rPr>
          <w:rFonts w:ascii="Arial" w:hAnsi="Arial"/>
        </w:rPr>
      </w:pPr>
    </w:p>
    <w:p w:rsidR="00FB3E21" w:rsidRPr="00FE59FC" w:rsidRDefault="00FB3E21" w:rsidP="00FB3E21">
      <w:pPr>
        <w:rPr>
          <w:rFonts w:ascii="Arial" w:hAnsi="Arial"/>
        </w:rPr>
      </w:pPr>
    </w:p>
    <w:tbl>
      <w:tblPr>
        <w:tblW w:w="10440"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40"/>
      </w:tblGrid>
      <w:tr w:rsidR="00FB3E21" w:rsidRPr="00FE59FC" w:rsidTr="00FB3E21">
        <w:trPr>
          <w:trHeight w:val="422"/>
          <w:jc w:val="center"/>
        </w:trPr>
        <w:tc>
          <w:tcPr>
            <w:tcW w:w="10440" w:type="dxa"/>
            <w:vAlign w:val="center"/>
          </w:tcPr>
          <w:p w:rsidR="00FB3E21" w:rsidRPr="00FE59FC" w:rsidRDefault="00FB3E21" w:rsidP="00FB3E21">
            <w:pPr>
              <w:tabs>
                <w:tab w:val="center" w:pos="4320"/>
                <w:tab w:val="right" w:pos="8640"/>
              </w:tabs>
              <w:jc w:val="center"/>
              <w:rPr>
                <w:rFonts w:ascii="Arial" w:hAnsi="Arial"/>
                <w:b/>
                <w:bCs/>
              </w:rPr>
            </w:pPr>
            <w:r w:rsidRPr="00FE59FC">
              <w:rPr>
                <w:rFonts w:ascii="Arial" w:hAnsi="Arial"/>
                <w:b/>
                <w:bCs/>
              </w:rPr>
              <w:t>Comments</w:t>
            </w:r>
          </w:p>
        </w:tc>
      </w:tr>
    </w:tbl>
    <w:p w:rsidR="0064602B" w:rsidRDefault="0064602B" w:rsidP="00A164C7">
      <w:pPr>
        <w:rPr>
          <w:rFonts w:ascii="Arial" w:hAnsi="Arial"/>
          <w:bCs/>
          <w:iCs/>
        </w:rPr>
      </w:pPr>
    </w:p>
    <w:p w:rsidR="00050881" w:rsidRDefault="00974D9E" w:rsidP="00050881">
      <w:pPr>
        <w:pStyle w:val="NormalArial"/>
      </w:pPr>
      <w:r>
        <w:rPr>
          <w:rFonts w:cs="Arial"/>
        </w:rPr>
        <w:t xml:space="preserve">At the June 16, 2010 WMS meeting, WMS considered Nodal Protocol Revision Request (NPRR) 218.  After discussion, WMS </w:t>
      </w:r>
      <w:r w:rsidR="00CA2642">
        <w:rPr>
          <w:rFonts w:cs="Arial"/>
        </w:rPr>
        <w:t xml:space="preserve">unanimously </w:t>
      </w:r>
      <w:r w:rsidR="00050881" w:rsidRPr="00873079">
        <w:rPr>
          <w:rFonts w:cs="Arial"/>
        </w:rPr>
        <w:t xml:space="preserve">voted to endorse </w:t>
      </w:r>
      <w:r w:rsidR="00050881">
        <w:rPr>
          <w:rFonts w:cs="Arial"/>
        </w:rPr>
        <w:t>NPRR218</w:t>
      </w:r>
      <w:r w:rsidR="00050881" w:rsidRPr="00873079">
        <w:rPr>
          <w:rFonts w:cs="Arial"/>
        </w:rPr>
        <w:t xml:space="preserve"> </w:t>
      </w:r>
      <w:r w:rsidR="00050881" w:rsidRPr="007C33D4">
        <w:rPr>
          <w:rFonts w:cs="Arial"/>
        </w:rPr>
        <w:t xml:space="preserve">as </w:t>
      </w:r>
      <w:r w:rsidR="00050881">
        <w:rPr>
          <w:rFonts w:cs="Arial"/>
        </w:rPr>
        <w:t xml:space="preserve">amended by </w:t>
      </w:r>
      <w:r>
        <w:rPr>
          <w:rFonts w:cs="Arial"/>
        </w:rPr>
        <w:t xml:space="preserve">the 5/28/19 </w:t>
      </w:r>
      <w:r w:rsidR="00050881">
        <w:rPr>
          <w:rFonts w:cs="Arial"/>
        </w:rPr>
        <w:t>ERCOT comments</w:t>
      </w:r>
      <w:r w:rsidR="00A164C7">
        <w:rPr>
          <w:rFonts w:cs="Arial"/>
        </w:rPr>
        <w:t xml:space="preserve"> as revised by WMS (language below)</w:t>
      </w:r>
      <w:r w:rsidR="00050881">
        <w:rPr>
          <w:rFonts w:cs="Arial"/>
        </w:rPr>
        <w:t>.</w:t>
      </w:r>
      <w:r w:rsidR="00050881" w:rsidDel="00CB7B64">
        <w:t xml:space="preserve"> </w:t>
      </w:r>
    </w:p>
    <w:p w:rsidR="00050881" w:rsidRDefault="00050881" w:rsidP="000E1F18">
      <w:pPr>
        <w:spacing w:after="120"/>
        <w:rPr>
          <w:rFonts w:ascii="Arial" w:hAnsi="Arial"/>
          <w:bCs/>
          <w:i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FB3E21" w:rsidRPr="00FE59FC" w:rsidTr="00FB3E21">
        <w:trPr>
          <w:trHeight w:val="350"/>
        </w:trPr>
        <w:tc>
          <w:tcPr>
            <w:tcW w:w="10440" w:type="dxa"/>
            <w:tcBorders>
              <w:bottom w:val="single" w:sz="4" w:space="0" w:color="auto"/>
            </w:tcBorders>
            <w:shd w:val="clear" w:color="auto" w:fill="FFFFFF"/>
            <w:vAlign w:val="center"/>
          </w:tcPr>
          <w:p w:rsidR="00FB3E21" w:rsidRPr="00FE59FC" w:rsidRDefault="00FB3E21" w:rsidP="00FB3E21">
            <w:pPr>
              <w:tabs>
                <w:tab w:val="center" w:pos="4320"/>
                <w:tab w:val="right" w:pos="8640"/>
              </w:tabs>
              <w:jc w:val="center"/>
              <w:rPr>
                <w:rFonts w:ascii="Arial" w:hAnsi="Arial"/>
                <w:b/>
                <w:bCs/>
              </w:rPr>
            </w:pPr>
            <w:r w:rsidRPr="00FE59FC">
              <w:rPr>
                <w:rFonts w:ascii="Arial" w:hAnsi="Arial"/>
                <w:b/>
                <w:bCs/>
              </w:rPr>
              <w:t>Revised Proposed Protocol Language</w:t>
            </w:r>
          </w:p>
        </w:tc>
      </w:tr>
    </w:tbl>
    <w:p w:rsidR="00F3128A" w:rsidRDefault="00F3128A" w:rsidP="00F3128A">
      <w:pPr>
        <w:pStyle w:val="H5"/>
      </w:pPr>
      <w:bookmarkStart w:id="0" w:name="_Toc252355503"/>
      <w:r>
        <w:t>6.5.7.1.11</w:t>
      </w:r>
      <w:r>
        <w:tab/>
        <w:t>Transmission</w:t>
      </w:r>
      <w:ins w:id="1" w:author="ERCOT" w:date="2010-02-23T08:20:00Z">
        <w:r>
          <w:t xml:space="preserve"> </w:t>
        </w:r>
      </w:ins>
      <w:ins w:id="2" w:author="ERCOT 052810" w:date="2010-05-28T09:07:00Z">
        <w:r>
          <w:t xml:space="preserve">Network </w:t>
        </w:r>
      </w:ins>
      <w:ins w:id="3" w:author="ERCOT" w:date="2010-02-23T08:20:00Z">
        <w:r>
          <w:t>and Power Balance</w:t>
        </w:r>
      </w:ins>
      <w:r>
        <w:t xml:space="preserve"> Constraint Management</w:t>
      </w:r>
    </w:p>
    <w:p w:rsidR="00F3128A" w:rsidRDefault="00F3128A" w:rsidP="00F3128A">
      <w:pPr>
        <w:pStyle w:val="BodyTextNumbered"/>
      </w:pPr>
      <w:r>
        <w:t>(1)</w:t>
      </w:r>
      <w:r>
        <w:tab/>
        <w:t xml:space="preserve">ERCOT may not allow any contingency anticipated to be active in SCED, identified by NSA, until it has verified that the contingency is accurate and appropriate given the current operating state of the ERCOT Transmission Grid.  ERCOT shall continuously post to the MIS Secure Area any active contingencies in SCED and any contingencies that it has determined to be inaccurate or inappropriate and thus excluded from SCED </w:t>
      </w:r>
      <w:proofErr w:type="gramStart"/>
      <w:r>
        <w:t>under</w:t>
      </w:r>
      <w:proofErr w:type="gramEnd"/>
      <w:r>
        <w:t xml:space="preserve"> Section 5.5.1, Security Sequence.  The ERCOT System Operator will flag for further review by ERCOT any contingencies deemed inaccurate or inappropriate.</w:t>
      </w:r>
    </w:p>
    <w:p w:rsidR="00F3128A" w:rsidRDefault="00F3128A" w:rsidP="00F3128A">
      <w:pPr>
        <w:pStyle w:val="BodyTextNumbered"/>
        <w:rPr>
          <w:ins w:id="4" w:author="ERCOT" w:date="2010-02-22T18:14:00Z"/>
        </w:rPr>
      </w:pPr>
      <w:r>
        <w:t>(2)</w:t>
      </w:r>
      <w:r>
        <w:tab/>
        <w:t xml:space="preserve">ERCOT shall establish a maximum Shadow Price for each </w:t>
      </w:r>
      <w:ins w:id="5" w:author="ERCOT" w:date="2010-02-23T08:52:00Z">
        <w:r>
          <w:t xml:space="preserve">network </w:t>
        </w:r>
      </w:ins>
      <w:r>
        <w:t xml:space="preserve">constraint as part of the definition of contingencies.  The cost calculated by SCED to resolve an additional MW of congestion on the </w:t>
      </w:r>
      <w:ins w:id="6" w:author="ERCOT" w:date="2010-02-23T08:54:00Z">
        <w:r>
          <w:t xml:space="preserve">network </w:t>
        </w:r>
      </w:ins>
      <w:r>
        <w:t xml:space="preserve">constraint is limited to the maximum Shadow Price for the </w:t>
      </w:r>
      <w:ins w:id="7" w:author="ERCOT" w:date="2010-02-23T08:54:00Z">
        <w:r>
          <w:t xml:space="preserve">network </w:t>
        </w:r>
      </w:ins>
      <w:r>
        <w:t xml:space="preserve">constraint.  </w:t>
      </w:r>
      <w:del w:id="8" w:author="ERCOT 052810" w:date="2010-05-28T09:07:00Z">
        <w:r w:rsidDel="002E2229">
          <w:delText xml:space="preserve">ERCOT shall develop a policy for setting maximum Shadow Prices for approval </w:delText>
        </w:r>
      </w:del>
      <w:ins w:id="9" w:author="ERCOT" w:date="2010-02-23T14:25:00Z">
        <w:del w:id="10" w:author="ERCOT 052810" w:date="2010-05-28T09:07:00Z">
          <w:r w:rsidDel="002E2229">
            <w:delText xml:space="preserve">as prescribed in Section 21, Process for Nodal Protocol Revision. </w:delText>
          </w:r>
        </w:del>
      </w:ins>
      <w:del w:id="11" w:author="ERCOT" w:date="2010-02-23T14:26:00Z">
        <w:r w:rsidDel="00C621A4">
          <w:delText>through the Protocol Revision Request (PRR) process.</w:delText>
        </w:r>
      </w:del>
    </w:p>
    <w:p w:rsidR="00F3128A" w:rsidRDefault="00F3128A" w:rsidP="00F3128A">
      <w:pPr>
        <w:pStyle w:val="BodyTextNumbered"/>
        <w:rPr>
          <w:ins w:id="12" w:author="ERCOT 052810" w:date="2010-05-28T09:09:00Z"/>
        </w:rPr>
      </w:pPr>
      <w:ins w:id="13" w:author="ERCOT" w:date="2010-02-22T18:16:00Z">
        <w:r>
          <w:lastRenderedPageBreak/>
          <w:t>(3)</w:t>
        </w:r>
        <w:r>
          <w:tab/>
        </w:r>
        <w:r w:rsidRPr="00926EAF">
          <w:t xml:space="preserve">ERCOT shall establish a </w:t>
        </w:r>
      </w:ins>
      <w:ins w:id="14" w:author="ERCOT" w:date="2010-02-23T08:53:00Z">
        <w:r>
          <w:t xml:space="preserve">maximum Shadow Price </w:t>
        </w:r>
      </w:ins>
      <w:ins w:id="15" w:author="ERCOT" w:date="2010-02-23T08:48:00Z">
        <w:r>
          <w:t xml:space="preserve">for </w:t>
        </w:r>
      </w:ins>
      <w:ins w:id="16" w:author="ERCOT" w:date="2010-02-22T18:18:00Z">
        <w:r>
          <w:t xml:space="preserve">the power balance </w:t>
        </w:r>
      </w:ins>
      <w:ins w:id="17" w:author="ERCOT" w:date="2010-02-22T18:16:00Z">
        <w:r w:rsidRPr="00926EAF">
          <w:t>constraint</w:t>
        </w:r>
      </w:ins>
      <w:ins w:id="18" w:author="ERCOT" w:date="2010-02-22T18:19:00Z">
        <w:r>
          <w:t>.</w:t>
        </w:r>
      </w:ins>
      <w:ins w:id="19" w:author="ERCOT" w:date="2010-02-22T18:16:00Z">
        <w:r w:rsidRPr="00926EAF">
          <w:t xml:space="preserve">  The cost calculated by SCED to resolve </w:t>
        </w:r>
      </w:ins>
      <w:ins w:id="20" w:author="ERCOT" w:date="2010-02-23T14:42:00Z">
        <w:r>
          <w:t xml:space="preserve">either the </w:t>
        </w:r>
      </w:ins>
      <w:ins w:id="21" w:author="ERCOT" w:date="2010-02-22T18:16:00Z">
        <w:r w:rsidRPr="00926EAF">
          <w:t>addition</w:t>
        </w:r>
      </w:ins>
      <w:ins w:id="22" w:author="ERCOT" w:date="2010-02-22T18:21:00Z">
        <w:r>
          <w:t xml:space="preserve"> </w:t>
        </w:r>
      </w:ins>
      <w:ins w:id="23" w:author="ERCOT" w:date="2010-02-23T14:42:00Z">
        <w:r>
          <w:t xml:space="preserve">or </w:t>
        </w:r>
      </w:ins>
      <w:ins w:id="24" w:author="ERCOT" w:date="2010-02-22T18:21:00Z">
        <w:r>
          <w:t>reduction of one</w:t>
        </w:r>
      </w:ins>
      <w:ins w:id="25" w:author="ERCOT" w:date="2010-02-22T18:16:00Z">
        <w:r w:rsidRPr="00926EAF">
          <w:t xml:space="preserve"> MW of </w:t>
        </w:r>
      </w:ins>
      <w:ins w:id="26" w:author="ERCOT" w:date="2010-02-22T18:20:00Z">
        <w:r>
          <w:t>dispatch</w:t>
        </w:r>
      </w:ins>
      <w:ins w:id="27" w:author="ERCOT" w:date="2010-02-22T18:21:00Z">
        <w:r>
          <w:t>ed generation</w:t>
        </w:r>
      </w:ins>
      <w:ins w:id="28" w:author="ERCOT" w:date="2010-02-22T18:20:00Z">
        <w:r>
          <w:t xml:space="preserve"> </w:t>
        </w:r>
      </w:ins>
      <w:ins w:id="29" w:author="ERCOT" w:date="2010-02-22T18:16:00Z">
        <w:r w:rsidRPr="00926EAF">
          <w:t xml:space="preserve">on the </w:t>
        </w:r>
      </w:ins>
      <w:ins w:id="30" w:author="ERCOT" w:date="2010-02-22T18:20:00Z">
        <w:r>
          <w:t xml:space="preserve">power balance </w:t>
        </w:r>
      </w:ins>
      <w:ins w:id="31" w:author="ERCOT" w:date="2010-02-22T18:16:00Z">
        <w:r w:rsidRPr="00926EAF">
          <w:t xml:space="preserve">constraint is limited to the maximum Shadow Price for the </w:t>
        </w:r>
      </w:ins>
      <w:ins w:id="32" w:author="ERCOT" w:date="2010-02-23T08:55:00Z">
        <w:r>
          <w:t xml:space="preserve">power balance </w:t>
        </w:r>
      </w:ins>
      <w:ins w:id="33" w:author="ERCOT" w:date="2010-02-22T18:16:00Z">
        <w:r w:rsidRPr="00926EAF">
          <w:t xml:space="preserve">constraint.  </w:t>
        </w:r>
        <w:del w:id="34" w:author="ERCOT 052810" w:date="2010-05-28T09:08:00Z">
          <w:r w:rsidRPr="00926EAF" w:rsidDel="002E2229">
            <w:delText xml:space="preserve">ERCOT shall develop a policy for setting </w:delText>
          </w:r>
        </w:del>
      </w:ins>
      <w:ins w:id="35" w:author="ERCOT" w:date="2010-02-22T18:30:00Z">
        <w:del w:id="36" w:author="ERCOT 052810" w:date="2010-05-28T09:08:00Z">
          <w:r w:rsidDel="002E2229">
            <w:delText xml:space="preserve">the </w:delText>
          </w:r>
        </w:del>
      </w:ins>
      <w:ins w:id="37" w:author="ERCOT" w:date="2010-02-23T08:55:00Z">
        <w:del w:id="38" w:author="ERCOT 052810" w:date="2010-05-28T09:08:00Z">
          <w:r w:rsidDel="002E2229">
            <w:delText xml:space="preserve">maximum </w:delText>
          </w:r>
        </w:del>
      </w:ins>
      <w:ins w:id="39" w:author="ERCOT" w:date="2010-02-23T08:56:00Z">
        <w:del w:id="40" w:author="ERCOT 052810" w:date="2010-05-28T09:08:00Z">
          <w:r w:rsidDel="002E2229">
            <w:delText xml:space="preserve">Shadow Price on the </w:delText>
          </w:r>
        </w:del>
      </w:ins>
      <w:ins w:id="41" w:author="ERCOT" w:date="2010-02-22T18:30:00Z">
        <w:del w:id="42" w:author="ERCOT 052810" w:date="2010-05-28T09:08:00Z">
          <w:r w:rsidDel="002E2229">
            <w:delText xml:space="preserve">power balance </w:delText>
          </w:r>
        </w:del>
      </w:ins>
      <w:ins w:id="43" w:author="ERCOT" w:date="2010-02-23T08:56:00Z">
        <w:del w:id="44" w:author="ERCOT 052810" w:date="2010-05-28T09:08:00Z">
          <w:r w:rsidDel="002E2229">
            <w:delText xml:space="preserve">constraint </w:delText>
          </w:r>
        </w:del>
      </w:ins>
      <w:ins w:id="45" w:author="ERCOT" w:date="2010-02-22T18:16:00Z">
        <w:del w:id="46" w:author="ERCOT 052810" w:date="2010-05-28T09:08:00Z">
          <w:r w:rsidRPr="00926EAF" w:rsidDel="002E2229">
            <w:delText xml:space="preserve">for approval </w:delText>
          </w:r>
        </w:del>
      </w:ins>
      <w:ins w:id="47" w:author="ERCOT" w:date="2010-02-23T14:24:00Z">
        <w:del w:id="48" w:author="ERCOT 052810" w:date="2010-05-28T09:08:00Z">
          <w:r w:rsidDel="002E2229">
            <w:delText xml:space="preserve">as prescribed in Section 21, </w:delText>
          </w:r>
        </w:del>
      </w:ins>
      <w:ins w:id="49" w:author="ERCOT" w:date="2010-02-23T14:25:00Z">
        <w:del w:id="50" w:author="ERCOT 052810" w:date="2010-05-28T09:08:00Z">
          <w:r w:rsidDel="002E2229">
            <w:delText>Process for Nodal Protocol Revision</w:delText>
          </w:r>
        </w:del>
      </w:ins>
      <w:ins w:id="51" w:author="ERCOT" w:date="2010-02-22T18:16:00Z">
        <w:r w:rsidRPr="00926EAF">
          <w:t>.</w:t>
        </w:r>
      </w:ins>
    </w:p>
    <w:p w:rsidR="00F3128A" w:rsidRPr="000E3721" w:rsidRDefault="00F3128A" w:rsidP="00F3128A">
      <w:pPr>
        <w:spacing w:after="240"/>
        <w:ind w:left="720" w:hanging="720"/>
        <w:rPr>
          <w:ins w:id="52" w:author="ERCOT 052810" w:date="2010-05-28T09:09:00Z"/>
          <w:iCs/>
          <w:color w:val="0000FF"/>
        </w:rPr>
      </w:pPr>
      <w:ins w:id="53" w:author="ERCOT 052810" w:date="2010-05-28T09:09:00Z">
        <w:r w:rsidRPr="000E3721">
          <w:rPr>
            <w:iCs/>
            <w:szCs w:val="20"/>
          </w:rPr>
          <w:t>(4)</w:t>
        </w:r>
        <w:r w:rsidRPr="000E3721">
          <w:rPr>
            <w:iCs/>
            <w:szCs w:val="20"/>
          </w:rPr>
          <w:tab/>
        </w:r>
        <w:r w:rsidRPr="000E3721">
          <w:rPr>
            <w:iCs/>
            <w:color w:val="0000FF"/>
          </w:rPr>
          <w:t xml:space="preserve">ERCOT shall determine the methodology for setting maximum Shadow Prices for network constraints and for the power balance constraint. </w:t>
        </w:r>
      </w:ins>
      <w:ins w:id="54" w:author="WMS 061610" w:date="2010-06-16T10:08:00Z">
        <w:r>
          <w:rPr>
            <w:iCs/>
            <w:color w:val="0000FF"/>
          </w:rPr>
          <w:t xml:space="preserve"> Following review and recommendation by TAC, </w:t>
        </w:r>
      </w:ins>
      <w:ins w:id="55" w:author="ERCOT 052810" w:date="2010-05-28T09:09:00Z">
        <w:del w:id="56" w:author="WMS 061610" w:date="2010-06-16T10:08:00Z">
          <w:r w:rsidRPr="000E3721" w:rsidDel="00227A4D">
            <w:rPr>
              <w:iCs/>
              <w:color w:val="0000FF"/>
            </w:rPr>
            <w:delText>T</w:delText>
          </w:r>
        </w:del>
      </w:ins>
      <w:ins w:id="57" w:author="WMS 061610" w:date="2010-06-16T10:08:00Z">
        <w:r>
          <w:rPr>
            <w:iCs/>
            <w:color w:val="0000FF"/>
          </w:rPr>
          <w:t>t</w:t>
        </w:r>
      </w:ins>
      <w:ins w:id="58" w:author="ERCOT 052810" w:date="2010-05-28T09:09:00Z">
        <w:r w:rsidRPr="000E3721">
          <w:rPr>
            <w:iCs/>
            <w:color w:val="0000FF"/>
          </w:rPr>
          <w:t xml:space="preserve">he ERCOT Board shall review </w:t>
        </w:r>
      </w:ins>
      <w:ins w:id="59" w:author="WMS 061610" w:date="2010-06-16T10:11:00Z">
        <w:r>
          <w:rPr>
            <w:iCs/>
            <w:color w:val="0000FF"/>
          </w:rPr>
          <w:t>the</w:t>
        </w:r>
      </w:ins>
      <w:ins w:id="60" w:author="WMS 061610" w:date="2010-06-16T10:10:00Z">
        <w:r>
          <w:rPr>
            <w:iCs/>
            <w:color w:val="0000FF"/>
          </w:rPr>
          <w:t xml:space="preserve"> recommendation </w:t>
        </w:r>
      </w:ins>
      <w:ins w:id="61" w:author="ERCOT 052810" w:date="2010-05-28T09:09:00Z">
        <w:r w:rsidRPr="000E3721">
          <w:rPr>
            <w:iCs/>
            <w:color w:val="0000FF"/>
          </w:rPr>
          <w:t xml:space="preserve">and approve </w:t>
        </w:r>
        <w:del w:id="62" w:author="WMS 061610" w:date="2010-06-16T10:10:00Z">
          <w:r w:rsidRPr="000E3721" w:rsidDel="00407436">
            <w:rPr>
              <w:iCs/>
              <w:color w:val="0000FF"/>
            </w:rPr>
            <w:delText>ERCOT's</w:delText>
          </w:r>
        </w:del>
      </w:ins>
      <w:ins w:id="63" w:author="WMS 061610" w:date="2010-06-16T10:10:00Z">
        <w:r>
          <w:rPr>
            <w:iCs/>
            <w:color w:val="0000FF"/>
          </w:rPr>
          <w:t>a final</w:t>
        </w:r>
      </w:ins>
      <w:ins w:id="64" w:author="ERCOT 052810" w:date="2010-05-28T09:09:00Z">
        <w:r w:rsidRPr="000E3721">
          <w:rPr>
            <w:iCs/>
            <w:color w:val="0000FF"/>
          </w:rPr>
          <w:t xml:space="preserve"> methodology</w:t>
        </w:r>
        <w:del w:id="65" w:author="WMS 061610" w:date="2010-06-16T10:11:00Z">
          <w:r w:rsidRPr="000E3721" w:rsidDel="00407436">
            <w:rPr>
              <w:iCs/>
              <w:color w:val="0000FF"/>
            </w:rPr>
            <w:delText xml:space="preserve"> for setting maximum Shadow Prices</w:delText>
          </w:r>
        </w:del>
        <w:r w:rsidRPr="000E3721">
          <w:rPr>
            <w:iCs/>
            <w:color w:val="0000FF"/>
          </w:rPr>
          <w:t xml:space="preserve">.  </w:t>
        </w:r>
      </w:ins>
    </w:p>
    <w:p w:rsidR="00F3128A" w:rsidRDefault="00F3128A" w:rsidP="00F3128A">
      <w:pPr>
        <w:spacing w:after="240"/>
        <w:ind w:left="720" w:hanging="720"/>
        <w:rPr>
          <w:iCs/>
          <w:szCs w:val="20"/>
        </w:rPr>
      </w:pPr>
      <w:ins w:id="66" w:author="ERCOT 052810" w:date="2010-05-28T09:09:00Z">
        <w:r w:rsidRPr="000E3721">
          <w:rPr>
            <w:iCs/>
            <w:szCs w:val="20"/>
          </w:rPr>
          <w:t>(5)</w:t>
        </w:r>
        <w:r w:rsidRPr="000E3721">
          <w:rPr>
            <w:iCs/>
            <w:szCs w:val="20"/>
          </w:rPr>
          <w:tab/>
          <w:t xml:space="preserve">The </w:t>
        </w:r>
        <w:r>
          <w:rPr>
            <w:iCs/>
            <w:szCs w:val="20"/>
          </w:rPr>
          <w:t xml:space="preserve">process </w:t>
        </w:r>
        <w:r w:rsidRPr="000E3721">
          <w:rPr>
            <w:iCs/>
            <w:szCs w:val="20"/>
          </w:rPr>
          <w:t xml:space="preserve">for setting the maximum Shadow Prices as described above shall </w:t>
        </w:r>
        <w:r>
          <w:rPr>
            <w:iCs/>
            <w:szCs w:val="20"/>
          </w:rPr>
          <w:t>require ERCOT to obtain</w:t>
        </w:r>
        <w:r w:rsidRPr="000E3721">
          <w:rPr>
            <w:iCs/>
            <w:szCs w:val="20"/>
          </w:rPr>
          <w:t xml:space="preserve"> Board approval of the values assigned to these caps along with the effective date for application of the cap.  Within two Business Days following </w:t>
        </w:r>
        <w:r>
          <w:rPr>
            <w:iCs/>
            <w:szCs w:val="20"/>
          </w:rPr>
          <w:t xml:space="preserve">approval by the </w:t>
        </w:r>
        <w:r w:rsidRPr="000E3721">
          <w:rPr>
            <w:iCs/>
            <w:szCs w:val="20"/>
          </w:rPr>
          <w:t xml:space="preserve">ERCOT Board, ERCOT shall post </w:t>
        </w:r>
        <w:r>
          <w:rPr>
            <w:iCs/>
            <w:szCs w:val="20"/>
          </w:rPr>
          <w:t>the Shadow Price caps and effective dates on the MIS Public Area.</w:t>
        </w:r>
      </w:ins>
    </w:p>
    <w:p w:rsidR="00F3128A" w:rsidRDefault="00F3128A" w:rsidP="00F3128A">
      <w:pPr>
        <w:pStyle w:val="BodyTextNumbered"/>
        <w:tabs>
          <w:tab w:val="left" w:pos="630"/>
        </w:tabs>
      </w:pPr>
      <w:r>
        <w:t>(</w:t>
      </w:r>
      <w:del w:id="67" w:author="ERCOT" w:date="2010-02-22T18:16:00Z">
        <w:r w:rsidDel="00926EAF">
          <w:delText>3</w:delText>
        </w:r>
      </w:del>
      <w:ins w:id="68" w:author="ERCOT" w:date="2010-02-22T18:16:00Z">
        <w:del w:id="69" w:author="ERCOT 052810" w:date="2010-05-28T09:09:00Z">
          <w:r w:rsidDel="002E2229">
            <w:delText>4</w:delText>
          </w:r>
        </w:del>
      </w:ins>
      <w:ins w:id="70" w:author="ERCOT 052810" w:date="2010-05-28T09:09:00Z">
        <w:r>
          <w:t>6</w:t>
        </w:r>
      </w:ins>
      <w:r>
        <w:t>)</w:t>
      </w:r>
      <w:r>
        <w:tab/>
        <w:t xml:space="preserve">When ERCOT identifies a binding </w:t>
      </w:r>
      <w:ins w:id="71" w:author="ERCOT" w:date="2010-02-23T08:57:00Z">
        <w:r>
          <w:t xml:space="preserve">network </w:t>
        </w:r>
      </w:ins>
      <w:r>
        <w:t xml:space="preserve">constraint on a repeated basis ERCOT shall have procedures established to contact the appropriate TSP and validate the accuracy of the Network Operations Model according to paragraph (5) of Section 3.10.4, ERCOT Responsibilities. </w:t>
      </w:r>
    </w:p>
    <w:p w:rsidR="00F3128A" w:rsidRDefault="00F3128A" w:rsidP="00F3128A">
      <w:pPr>
        <w:ind w:left="720" w:hanging="720"/>
      </w:pPr>
      <w:r>
        <w:t>(</w:t>
      </w:r>
      <w:del w:id="72" w:author="ERCOT" w:date="2010-02-22T18:16:00Z">
        <w:r w:rsidDel="00926EAF">
          <w:delText>4</w:delText>
        </w:r>
      </w:del>
      <w:ins w:id="73" w:author="ERCOT" w:date="2010-02-22T18:16:00Z">
        <w:del w:id="74" w:author="ERCOT 052810" w:date="2010-05-28T09:10:00Z">
          <w:r w:rsidDel="002E2229">
            <w:delText>5</w:delText>
          </w:r>
        </w:del>
      </w:ins>
      <w:ins w:id="75" w:author="ERCOT 052810" w:date="2010-05-28T09:10:00Z">
        <w:r>
          <w:t>7</w:t>
        </w:r>
      </w:ins>
      <w:r>
        <w:t>)</w:t>
      </w:r>
      <w:r>
        <w:tab/>
        <w:t>If ERCOT determines that rating(s) in the Network Operations Model or configuration of the Transmission Facilities are not correct, then the TSP will provide the appropriate data submittals to ERCOT to correct the problem upon notification by ERCOT.</w:t>
      </w:r>
    </w:p>
    <w:p w:rsidR="00F3128A" w:rsidRDefault="00F3128A" w:rsidP="00F3128A">
      <w:pPr>
        <w:spacing w:after="200" w:line="276" w:lineRule="auto"/>
      </w:pPr>
    </w:p>
    <w:p w:rsidR="00F3128A" w:rsidRDefault="00F3128A" w:rsidP="00F3128A">
      <w:pPr>
        <w:pStyle w:val="H4"/>
      </w:pPr>
      <w:bookmarkStart w:id="76" w:name="_Toc252355507"/>
      <w:r>
        <w:t>6.5.7.3</w:t>
      </w:r>
      <w:r>
        <w:tab/>
        <w:t>Security Constrained Economic Dispatch</w:t>
      </w:r>
      <w:bookmarkEnd w:id="76"/>
    </w:p>
    <w:p w:rsidR="00F3128A" w:rsidRDefault="00F3128A" w:rsidP="00F3128A">
      <w:pPr>
        <w:pStyle w:val="BodyTextNumbered"/>
      </w:pPr>
      <w:r>
        <w:t>(1)</w:t>
      </w:r>
      <w:r>
        <w:tab/>
        <w:t>The SCED process is designed to simultaneously manage energy</w:t>
      </w:r>
      <w:ins w:id="77" w:author="ERCOT" w:date="2010-02-23T11:31:00Z">
        <w:r>
          <w:t xml:space="preserve">, </w:t>
        </w:r>
      </w:ins>
      <w:ins w:id="78" w:author="ERCOT" w:date="2010-02-22T18:10:00Z">
        <w:r>
          <w:t>the system power</w:t>
        </w:r>
      </w:ins>
      <w:r>
        <w:t xml:space="preserve"> balance and </w:t>
      </w:r>
      <w:ins w:id="79" w:author="ERCOT" w:date="2010-02-23T08:57:00Z">
        <w:r>
          <w:t xml:space="preserve">network </w:t>
        </w:r>
      </w:ins>
      <w:r>
        <w:t xml:space="preserve">congestion through Resource Base Points and calculation of LMPs every five minutes.  The SCED process uses a two-step methodology that applies mitigation prospectively to resolve </w:t>
      </w:r>
      <w:ins w:id="80" w:author="ERCOT" w:date="2010-02-23T08:58:00Z">
        <w:r>
          <w:t xml:space="preserve">network </w:t>
        </w:r>
      </w:ins>
      <w:r>
        <w:t xml:space="preserve">Non-Competitive Constraints for the current Operating Hour.  The SCED process evaluates Energy Offer Curves and Output Schedules to produce a least cost dispatch of On-Line Generation Resources to the total current generation requirement determined by LFC, subject to </w:t>
      </w:r>
      <w:ins w:id="81" w:author="ERCOT" w:date="2010-02-22T18:12:00Z">
        <w:r>
          <w:t>power balance</w:t>
        </w:r>
      </w:ins>
      <w:r>
        <w:t xml:space="preserve"> </w:t>
      </w:r>
      <w:ins w:id="82" w:author="ERCOT" w:date="2010-02-22T18:12:00Z">
        <w:r>
          <w:t xml:space="preserve">and </w:t>
        </w:r>
      </w:ins>
      <w:del w:id="83" w:author="ERCOT" w:date="2010-02-23T09:00:00Z">
        <w:r w:rsidDel="00EB049D">
          <w:delText>transmission</w:delText>
        </w:r>
      </w:del>
      <w:ins w:id="84" w:author="ERCOT" w:date="2010-02-23T09:00:00Z">
        <w:r>
          <w:t>network</w:t>
        </w:r>
      </w:ins>
      <w:r>
        <w:t xml:space="preserve"> constraints.  The SCED process uses the Resource Status provided by SCADA telemetry under Section 6.5.5.2, Operational Data Requirements, and validated by the Real-Time Sequence, instead of the Resource Status provided by the COP.</w:t>
      </w:r>
    </w:p>
    <w:bookmarkEnd w:id="0"/>
    <w:p w:rsidR="00061A0D" w:rsidRPr="00A164C7" w:rsidRDefault="00061A0D" w:rsidP="00A164C7"/>
    <w:sectPr w:rsidR="00061A0D" w:rsidRPr="00A164C7" w:rsidSect="00B03B0A">
      <w:headerReference w:type="default" r:id="rId8"/>
      <w:footerReference w:type="even" r:id="rId9"/>
      <w:footerReference w:type="defaul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5D4" w:rsidRDefault="000545D4">
      <w:r>
        <w:separator/>
      </w:r>
    </w:p>
  </w:endnote>
  <w:endnote w:type="continuationSeparator" w:id="0">
    <w:p w:rsidR="000545D4" w:rsidRDefault="000545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642" w:rsidRPr="00412DCA" w:rsidRDefault="00CA264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4</w:t>
    </w:r>
    <w:r w:rsidRPr="00412DCA">
      <w:rPr>
        <w:rFonts w:ascii="Arial" w:hAnsi="Arial" w:cs="Arial"/>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642" w:rsidRDefault="00CA2642">
    <w:pPr>
      <w:pStyle w:val="Footer"/>
      <w:tabs>
        <w:tab w:val="clear" w:pos="4320"/>
        <w:tab w:val="clear" w:pos="8640"/>
        <w:tab w:val="right" w:pos="9360"/>
      </w:tabs>
      <w:rPr>
        <w:rFonts w:ascii="Arial" w:hAnsi="Arial" w:cs="Arial"/>
        <w:sz w:val="18"/>
      </w:rPr>
    </w:pPr>
    <w:r>
      <w:rPr>
        <w:rFonts w:ascii="Arial" w:hAnsi="Arial" w:cs="Arial"/>
        <w:sz w:val="18"/>
      </w:rPr>
      <w:t>218PRR-09 WMS Comments 061610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7D2A09">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7D2A09">
      <w:rPr>
        <w:rFonts w:ascii="Arial" w:hAnsi="Arial" w:cs="Arial"/>
        <w:noProof/>
        <w:sz w:val="18"/>
      </w:rPr>
      <w:t>2</w:t>
    </w:r>
    <w:r w:rsidRPr="00412DCA">
      <w:rPr>
        <w:rFonts w:ascii="Arial" w:hAnsi="Arial" w:cs="Arial"/>
        <w:sz w:val="18"/>
      </w:rPr>
      <w:fldChar w:fldCharType="end"/>
    </w:r>
  </w:p>
  <w:p w:rsidR="00CA2642" w:rsidRPr="00412DCA" w:rsidRDefault="00CA2642" w:rsidP="00974D9E">
    <w:pPr>
      <w:pStyle w:val="Footer"/>
      <w:tabs>
        <w:tab w:val="clear" w:pos="4320"/>
        <w:tab w:val="clear" w:pos="8640"/>
        <w:tab w:val="right" w:pos="9360"/>
      </w:tabs>
      <w:jc w:val="center"/>
      <w:rPr>
        <w:rFonts w:ascii="Arial" w:hAnsi="Arial" w:cs="Arial"/>
        <w:sz w:val="18"/>
      </w:rPr>
    </w:pPr>
    <w:r>
      <w:rPr>
        <w:rFonts w:ascii="Arial" w:hAnsi="Arial" w:cs="Arial"/>
        <w:sz w:val="18"/>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642" w:rsidRPr="00412DCA" w:rsidRDefault="00CA264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4</w:t>
    </w:r>
    <w:r w:rsidRPr="00412DCA">
      <w:rPr>
        <w:rFonts w:ascii="Arial" w:hAnsi="Arial" w:cs="Arial"/>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5D4" w:rsidRDefault="000545D4">
      <w:r>
        <w:separator/>
      </w:r>
    </w:p>
  </w:footnote>
  <w:footnote w:type="continuationSeparator" w:id="0">
    <w:p w:rsidR="000545D4" w:rsidRDefault="000545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642" w:rsidRDefault="00CA2642" w:rsidP="00180C9C">
    <w:pPr>
      <w:pStyle w:val="Header"/>
      <w:jc w:val="center"/>
      <w:rPr>
        <w:sz w:val="32"/>
      </w:rPr>
    </w:pPr>
    <w:r>
      <w:rPr>
        <w:sz w:val="32"/>
      </w:rPr>
      <w:t>NPRR Comments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3F6545D"/>
    <w:multiLevelType w:val="hybridMultilevel"/>
    <w:tmpl w:val="D6A65832"/>
    <w:lvl w:ilvl="0" w:tplc="E89410C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007E97"/>
    <w:multiLevelType w:val="hybridMultilevel"/>
    <w:tmpl w:val="86E2062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1">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10"/>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2"/>
  </w:num>
  <w:num w:numId="15">
    <w:abstractNumId w:val="5"/>
  </w:num>
  <w:num w:numId="16">
    <w:abstractNumId w:val="7"/>
  </w:num>
  <w:num w:numId="17">
    <w:abstractNumId w:val="8"/>
  </w:num>
  <w:num w:numId="18">
    <w:abstractNumId w:val="11"/>
  </w:num>
  <w:num w:numId="19">
    <w:abstractNumId w:val="4"/>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grammar="clean"/>
  <w:stylePaneFormatFilter w:val="3F01"/>
  <w:defaultTabStop w:val="720"/>
  <w:noPunctuationKerning/>
  <w:characterSpacingControl w:val="doNotCompress"/>
  <w:hdrShapeDefaults>
    <o:shapedefaults v:ext="edit" spidmax="33794"/>
  </w:hdrShapeDefaults>
  <w:footnotePr>
    <w:footnote w:id="-1"/>
    <w:footnote w:id="0"/>
  </w:footnotePr>
  <w:endnotePr>
    <w:endnote w:id="-1"/>
    <w:endnote w:id="0"/>
  </w:endnotePr>
  <w:compat/>
  <w:rsids>
    <w:rsidRoot w:val="00534C6C"/>
    <w:rsid w:val="00035ED8"/>
    <w:rsid w:val="00050881"/>
    <w:rsid w:val="000545D4"/>
    <w:rsid w:val="00061A0D"/>
    <w:rsid w:val="000648AC"/>
    <w:rsid w:val="00067FE2"/>
    <w:rsid w:val="000C3EEC"/>
    <w:rsid w:val="000E1F18"/>
    <w:rsid w:val="000E358A"/>
    <w:rsid w:val="000E3721"/>
    <w:rsid w:val="000F764B"/>
    <w:rsid w:val="00112FA4"/>
    <w:rsid w:val="0014546D"/>
    <w:rsid w:val="0014793C"/>
    <w:rsid w:val="001655F3"/>
    <w:rsid w:val="00171A6B"/>
    <w:rsid w:val="00180C9C"/>
    <w:rsid w:val="0019314C"/>
    <w:rsid w:val="00196F02"/>
    <w:rsid w:val="001A1D33"/>
    <w:rsid w:val="001A3F15"/>
    <w:rsid w:val="001A53B7"/>
    <w:rsid w:val="001B72B5"/>
    <w:rsid w:val="001D057E"/>
    <w:rsid w:val="00245508"/>
    <w:rsid w:val="002546A3"/>
    <w:rsid w:val="0027589E"/>
    <w:rsid w:val="002B763A"/>
    <w:rsid w:val="002C6625"/>
    <w:rsid w:val="003013F2"/>
    <w:rsid w:val="0030694A"/>
    <w:rsid w:val="00341200"/>
    <w:rsid w:val="00344DCA"/>
    <w:rsid w:val="00352F72"/>
    <w:rsid w:val="00357332"/>
    <w:rsid w:val="00367358"/>
    <w:rsid w:val="0038195F"/>
    <w:rsid w:val="003A3D77"/>
    <w:rsid w:val="003A50C0"/>
    <w:rsid w:val="003B746D"/>
    <w:rsid w:val="003E09D9"/>
    <w:rsid w:val="00422C21"/>
    <w:rsid w:val="00426757"/>
    <w:rsid w:val="00434EC2"/>
    <w:rsid w:val="00436755"/>
    <w:rsid w:val="004412B1"/>
    <w:rsid w:val="004461E8"/>
    <w:rsid w:val="004463BA"/>
    <w:rsid w:val="004822D4"/>
    <w:rsid w:val="004C3184"/>
    <w:rsid w:val="005027C4"/>
    <w:rsid w:val="00534C6C"/>
    <w:rsid w:val="00537F8B"/>
    <w:rsid w:val="005A2BCE"/>
    <w:rsid w:val="005A6722"/>
    <w:rsid w:val="005B25EC"/>
    <w:rsid w:val="005F5F57"/>
    <w:rsid w:val="005F781E"/>
    <w:rsid w:val="00634DF9"/>
    <w:rsid w:val="0064602B"/>
    <w:rsid w:val="00646E3E"/>
    <w:rsid w:val="00661762"/>
    <w:rsid w:val="00676CFD"/>
    <w:rsid w:val="0069635F"/>
    <w:rsid w:val="006A4B66"/>
    <w:rsid w:val="006F286F"/>
    <w:rsid w:val="0070345A"/>
    <w:rsid w:val="007134D2"/>
    <w:rsid w:val="00714051"/>
    <w:rsid w:val="00743968"/>
    <w:rsid w:val="00763679"/>
    <w:rsid w:val="00771ED0"/>
    <w:rsid w:val="00791CB9"/>
    <w:rsid w:val="007D2A09"/>
    <w:rsid w:val="008169EB"/>
    <w:rsid w:val="00823463"/>
    <w:rsid w:val="00827E71"/>
    <w:rsid w:val="00854239"/>
    <w:rsid w:val="00872341"/>
    <w:rsid w:val="00890387"/>
    <w:rsid w:val="008924D8"/>
    <w:rsid w:val="008A0A5F"/>
    <w:rsid w:val="008C477B"/>
    <w:rsid w:val="008D4A46"/>
    <w:rsid w:val="00903333"/>
    <w:rsid w:val="00906D79"/>
    <w:rsid w:val="00920346"/>
    <w:rsid w:val="009404A7"/>
    <w:rsid w:val="00942D5E"/>
    <w:rsid w:val="00963A51"/>
    <w:rsid w:val="00974C18"/>
    <w:rsid w:val="00974D9E"/>
    <w:rsid w:val="0098270B"/>
    <w:rsid w:val="00990F40"/>
    <w:rsid w:val="0099674E"/>
    <w:rsid w:val="009A3772"/>
    <w:rsid w:val="009C25DF"/>
    <w:rsid w:val="009F479C"/>
    <w:rsid w:val="00A164C7"/>
    <w:rsid w:val="00A21723"/>
    <w:rsid w:val="00A4008D"/>
    <w:rsid w:val="00A42966"/>
    <w:rsid w:val="00A47B1A"/>
    <w:rsid w:val="00AA4B88"/>
    <w:rsid w:val="00AC6FB2"/>
    <w:rsid w:val="00AD265A"/>
    <w:rsid w:val="00B03B0A"/>
    <w:rsid w:val="00B0444A"/>
    <w:rsid w:val="00B07171"/>
    <w:rsid w:val="00B57F96"/>
    <w:rsid w:val="00BE7B13"/>
    <w:rsid w:val="00BF5681"/>
    <w:rsid w:val="00C06B18"/>
    <w:rsid w:val="00C275F2"/>
    <w:rsid w:val="00C528B1"/>
    <w:rsid w:val="00C52C10"/>
    <w:rsid w:val="00C57EFB"/>
    <w:rsid w:val="00C90702"/>
    <w:rsid w:val="00C917FF"/>
    <w:rsid w:val="00CA161D"/>
    <w:rsid w:val="00CA2642"/>
    <w:rsid w:val="00CD115A"/>
    <w:rsid w:val="00CF30C2"/>
    <w:rsid w:val="00CF55D5"/>
    <w:rsid w:val="00D15F41"/>
    <w:rsid w:val="00D55861"/>
    <w:rsid w:val="00D97220"/>
    <w:rsid w:val="00DA796B"/>
    <w:rsid w:val="00DB0878"/>
    <w:rsid w:val="00DE3581"/>
    <w:rsid w:val="00DE3F95"/>
    <w:rsid w:val="00DF5027"/>
    <w:rsid w:val="00E11ADF"/>
    <w:rsid w:val="00E23835"/>
    <w:rsid w:val="00E569F7"/>
    <w:rsid w:val="00E62F67"/>
    <w:rsid w:val="00E87994"/>
    <w:rsid w:val="00E943C2"/>
    <w:rsid w:val="00EA36B2"/>
    <w:rsid w:val="00EB04DD"/>
    <w:rsid w:val="00ED32B8"/>
    <w:rsid w:val="00EF1C92"/>
    <w:rsid w:val="00F14735"/>
    <w:rsid w:val="00F3128A"/>
    <w:rsid w:val="00F44236"/>
    <w:rsid w:val="00F938C4"/>
    <w:rsid w:val="00F96E09"/>
    <w:rsid w:val="00FA4629"/>
    <w:rsid w:val="00FA4E2D"/>
    <w:rsid w:val="00FB3E21"/>
    <w:rsid w:val="00FB6684"/>
    <w:rsid w:val="00FE00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3B0A"/>
    <w:rPr>
      <w:sz w:val="24"/>
      <w:szCs w:val="24"/>
    </w:rPr>
  </w:style>
  <w:style w:type="paragraph" w:styleId="Heading1">
    <w:name w:val="heading 1"/>
    <w:basedOn w:val="Normal"/>
    <w:next w:val="BodyText"/>
    <w:qFormat/>
    <w:rsid w:val="00B03B0A"/>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B03B0A"/>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B03B0A"/>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B03B0A"/>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B03B0A"/>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B03B0A"/>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B03B0A"/>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B03B0A"/>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B03B0A"/>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03B0A"/>
    <w:pPr>
      <w:tabs>
        <w:tab w:val="center" w:pos="4320"/>
        <w:tab w:val="right" w:pos="8640"/>
      </w:tabs>
    </w:pPr>
    <w:rPr>
      <w:rFonts w:ascii="Arial" w:hAnsi="Arial"/>
      <w:b/>
      <w:bCs/>
    </w:rPr>
  </w:style>
  <w:style w:type="paragraph" w:styleId="Footer">
    <w:name w:val="footer"/>
    <w:basedOn w:val="Normal"/>
    <w:rsid w:val="00B03B0A"/>
    <w:pPr>
      <w:tabs>
        <w:tab w:val="center" w:pos="4320"/>
        <w:tab w:val="right" w:pos="8640"/>
      </w:tabs>
    </w:pPr>
  </w:style>
  <w:style w:type="paragraph" w:customStyle="1" w:styleId="TXUNormal">
    <w:name w:val="TXUNormal"/>
    <w:rsid w:val="00B03B0A"/>
    <w:pPr>
      <w:spacing w:after="120"/>
    </w:pPr>
  </w:style>
  <w:style w:type="paragraph" w:customStyle="1" w:styleId="TXUHeader">
    <w:name w:val="TXUHeader"/>
    <w:basedOn w:val="TXUNormal"/>
    <w:rsid w:val="00B03B0A"/>
    <w:pPr>
      <w:tabs>
        <w:tab w:val="right" w:pos="9360"/>
      </w:tabs>
      <w:spacing w:after="0"/>
    </w:pPr>
    <w:rPr>
      <w:noProof/>
      <w:sz w:val="16"/>
    </w:rPr>
  </w:style>
  <w:style w:type="paragraph" w:customStyle="1" w:styleId="TXUHeaderForm">
    <w:name w:val="TXUHeaderForm"/>
    <w:basedOn w:val="TXUHeader"/>
    <w:next w:val="Normal"/>
    <w:rsid w:val="00B03B0A"/>
    <w:rPr>
      <w:sz w:val="24"/>
    </w:rPr>
  </w:style>
  <w:style w:type="paragraph" w:customStyle="1" w:styleId="TXUSubject">
    <w:name w:val="TXUSubject"/>
    <w:basedOn w:val="TXUNormal"/>
    <w:next w:val="TXUNormal"/>
    <w:rsid w:val="00B03B0A"/>
    <w:pPr>
      <w:spacing w:after="240"/>
    </w:pPr>
    <w:rPr>
      <w:b/>
    </w:rPr>
  </w:style>
  <w:style w:type="paragraph" w:customStyle="1" w:styleId="TXUFooter">
    <w:name w:val="TXUFooter"/>
    <w:basedOn w:val="TXUNormal"/>
    <w:rsid w:val="00B03B0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B03B0A"/>
    <w:rPr>
      <w:sz w:val="20"/>
    </w:rPr>
  </w:style>
  <w:style w:type="paragraph" w:customStyle="1" w:styleId="Comments">
    <w:name w:val="Comments"/>
    <w:basedOn w:val="Normal"/>
    <w:rsid w:val="00B03B0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uiPriority w:val="99"/>
    <w:rsid w:val="00B03B0A"/>
    <w:rPr>
      <w:color w:val="0000FF"/>
      <w:u w:val="single"/>
    </w:rPr>
  </w:style>
  <w:style w:type="paragraph" w:styleId="BodyText">
    <w:name w:val="Body Text"/>
    <w:basedOn w:val="Normal"/>
    <w:rsid w:val="00B03B0A"/>
    <w:pPr>
      <w:spacing w:after="240"/>
    </w:pPr>
  </w:style>
  <w:style w:type="paragraph" w:styleId="BodyTextIndent">
    <w:name w:val="Body Text Indent"/>
    <w:basedOn w:val="Normal"/>
    <w:rsid w:val="00B03B0A"/>
    <w:pPr>
      <w:spacing w:after="240"/>
      <w:ind w:left="720"/>
    </w:pPr>
    <w:rPr>
      <w:iCs/>
      <w:szCs w:val="20"/>
    </w:rPr>
  </w:style>
  <w:style w:type="paragraph" w:customStyle="1" w:styleId="Bullet">
    <w:name w:val="Bullet"/>
    <w:basedOn w:val="Normal"/>
    <w:rsid w:val="00B03B0A"/>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B03B0A"/>
    <w:rPr>
      <w:rFonts w:ascii="Arial" w:hAnsi="Arial"/>
    </w:rPr>
  </w:style>
  <w:style w:type="table" w:customStyle="1" w:styleId="BoxedLanguage">
    <w:name w:val="Boxed Language"/>
    <w:basedOn w:val="TableNormal"/>
    <w:rsid w:val="00B03B0A"/>
    <w:tblPr>
      <w:tblInd w:w="0" w:type="dxa"/>
      <w:tblBorders>
        <w:top w:val="single" w:sz="4" w:space="0" w:color="auto"/>
        <w:left w:val="single" w:sz="4" w:space="0" w:color="auto"/>
        <w:bottom w:val="single" w:sz="4" w:space="0" w:color="auto"/>
        <w:right w:val="single" w:sz="4" w:space="0" w:color="auto"/>
      </w:tblBorders>
      <w:tblCellMar>
        <w:top w:w="144" w:type="dxa"/>
        <w:left w:w="115" w:type="dxa"/>
        <w:bottom w:w="0" w:type="dxa"/>
        <w:right w:w="115" w:type="dxa"/>
      </w:tblCellMar>
    </w:tblPr>
    <w:tcPr>
      <w:shd w:val="clear" w:color="auto" w:fill="E0E0E0"/>
    </w:tcPr>
  </w:style>
  <w:style w:type="paragraph" w:customStyle="1" w:styleId="BulletIndent">
    <w:name w:val="Bullet Indent"/>
    <w:basedOn w:val="Normal"/>
    <w:rsid w:val="00B03B0A"/>
    <w:pPr>
      <w:numPr>
        <w:numId w:val="4"/>
      </w:numPr>
      <w:tabs>
        <w:tab w:val="clear" w:pos="360"/>
        <w:tab w:val="num" w:pos="432"/>
      </w:tabs>
      <w:spacing w:after="180"/>
      <w:ind w:left="432" w:hanging="432"/>
    </w:pPr>
    <w:rPr>
      <w:szCs w:val="20"/>
    </w:rPr>
  </w:style>
  <w:style w:type="paragraph" w:styleId="FootnoteText">
    <w:name w:val="footnote text"/>
    <w:basedOn w:val="Normal"/>
    <w:semiHidden/>
    <w:rsid w:val="00B03B0A"/>
    <w:rPr>
      <w:sz w:val="18"/>
      <w:szCs w:val="20"/>
    </w:rPr>
  </w:style>
  <w:style w:type="paragraph" w:customStyle="1" w:styleId="Formula">
    <w:name w:val="Formula"/>
    <w:basedOn w:val="Normal"/>
    <w:autoRedefine/>
    <w:rsid w:val="00B03B0A"/>
    <w:pPr>
      <w:tabs>
        <w:tab w:val="left" w:pos="2340"/>
        <w:tab w:val="left" w:pos="3420"/>
      </w:tabs>
      <w:spacing w:after="240"/>
      <w:ind w:left="3420" w:hanging="2700"/>
    </w:pPr>
    <w:rPr>
      <w:bCs/>
    </w:rPr>
  </w:style>
  <w:style w:type="paragraph" w:customStyle="1" w:styleId="FormulaBold">
    <w:name w:val="Formula Bold"/>
    <w:basedOn w:val="Normal"/>
    <w:autoRedefine/>
    <w:rsid w:val="00B03B0A"/>
    <w:pPr>
      <w:tabs>
        <w:tab w:val="left" w:pos="2340"/>
        <w:tab w:val="left" w:pos="3420"/>
      </w:tabs>
      <w:spacing w:after="240"/>
      <w:ind w:left="3420" w:hanging="2700"/>
    </w:pPr>
    <w:rPr>
      <w:b/>
      <w:bCs/>
    </w:rPr>
  </w:style>
  <w:style w:type="table" w:customStyle="1" w:styleId="FormulaVariableTable">
    <w:name w:val="Formula Variable Table"/>
    <w:basedOn w:val="TableNormal"/>
    <w:rsid w:val="00B03B0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B03B0A"/>
    <w:pPr>
      <w:numPr>
        <w:ilvl w:val="0"/>
        <w:numId w:val="0"/>
      </w:numPr>
      <w:tabs>
        <w:tab w:val="left" w:pos="900"/>
      </w:tabs>
      <w:ind w:left="900" w:hanging="900"/>
    </w:pPr>
  </w:style>
  <w:style w:type="paragraph" w:customStyle="1" w:styleId="H3">
    <w:name w:val="H3"/>
    <w:basedOn w:val="Heading3"/>
    <w:next w:val="BodyText"/>
    <w:rsid w:val="00B03B0A"/>
    <w:pPr>
      <w:numPr>
        <w:ilvl w:val="0"/>
        <w:numId w:val="0"/>
      </w:numPr>
      <w:tabs>
        <w:tab w:val="clear" w:pos="1008"/>
        <w:tab w:val="left" w:pos="1080"/>
      </w:tabs>
      <w:ind w:left="1080" w:hanging="1080"/>
    </w:pPr>
  </w:style>
  <w:style w:type="paragraph" w:customStyle="1" w:styleId="H4">
    <w:name w:val="H4"/>
    <w:basedOn w:val="Heading4"/>
    <w:next w:val="BodyText"/>
    <w:link w:val="H4Char"/>
    <w:uiPriority w:val="99"/>
    <w:rsid w:val="00B03B0A"/>
    <w:pPr>
      <w:numPr>
        <w:ilvl w:val="0"/>
        <w:numId w:val="0"/>
      </w:numPr>
      <w:tabs>
        <w:tab w:val="clear" w:pos="1296"/>
        <w:tab w:val="left" w:pos="1260"/>
      </w:tabs>
      <w:ind w:left="1260" w:hanging="1260"/>
    </w:pPr>
  </w:style>
  <w:style w:type="paragraph" w:customStyle="1" w:styleId="H5">
    <w:name w:val="H5"/>
    <w:basedOn w:val="Heading5"/>
    <w:next w:val="BodyText"/>
    <w:link w:val="H5Char"/>
    <w:uiPriority w:val="99"/>
    <w:rsid w:val="00B03B0A"/>
    <w:pPr>
      <w:numPr>
        <w:ilvl w:val="0"/>
        <w:numId w:val="0"/>
      </w:numPr>
      <w:tabs>
        <w:tab w:val="clear" w:pos="1440"/>
        <w:tab w:val="left" w:pos="1620"/>
      </w:tabs>
      <w:ind w:left="1620" w:hanging="1620"/>
    </w:pPr>
  </w:style>
  <w:style w:type="paragraph" w:customStyle="1" w:styleId="H6">
    <w:name w:val="H6"/>
    <w:basedOn w:val="Heading6"/>
    <w:next w:val="BodyText"/>
    <w:rsid w:val="00B03B0A"/>
    <w:pPr>
      <w:numPr>
        <w:ilvl w:val="0"/>
        <w:numId w:val="0"/>
      </w:numPr>
      <w:tabs>
        <w:tab w:val="clear" w:pos="1584"/>
        <w:tab w:val="left" w:pos="1800"/>
      </w:tabs>
      <w:ind w:left="1800" w:hanging="1800"/>
    </w:pPr>
  </w:style>
  <w:style w:type="paragraph" w:customStyle="1" w:styleId="H7">
    <w:name w:val="H7"/>
    <w:basedOn w:val="Heading7"/>
    <w:next w:val="BodyText"/>
    <w:rsid w:val="00B03B0A"/>
    <w:pPr>
      <w:numPr>
        <w:ilvl w:val="0"/>
        <w:numId w:val="0"/>
      </w:numPr>
      <w:tabs>
        <w:tab w:val="clear" w:pos="1728"/>
        <w:tab w:val="left" w:pos="1980"/>
      </w:tabs>
      <w:ind w:left="1980" w:hanging="1980"/>
    </w:pPr>
    <w:rPr>
      <w:b/>
      <w:i/>
    </w:rPr>
  </w:style>
  <w:style w:type="paragraph" w:customStyle="1" w:styleId="H8">
    <w:name w:val="H8"/>
    <w:basedOn w:val="Heading8"/>
    <w:next w:val="BodyText"/>
    <w:rsid w:val="00B03B0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03B0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B03B0A"/>
    <w:pPr>
      <w:keepNext/>
      <w:spacing w:before="240"/>
    </w:pPr>
    <w:rPr>
      <w:b/>
      <w:iCs/>
      <w:szCs w:val="20"/>
    </w:rPr>
  </w:style>
  <w:style w:type="paragraph" w:customStyle="1" w:styleId="Instructions">
    <w:name w:val="Instructions"/>
    <w:basedOn w:val="BodyText"/>
    <w:rsid w:val="00B03B0A"/>
    <w:rPr>
      <w:b/>
      <w:i/>
      <w:iCs/>
    </w:rPr>
  </w:style>
  <w:style w:type="paragraph" w:styleId="List">
    <w:name w:val="List"/>
    <w:basedOn w:val="Normal"/>
    <w:rsid w:val="00B03B0A"/>
    <w:pPr>
      <w:spacing w:after="240"/>
      <w:ind w:left="720" w:hanging="720"/>
    </w:pPr>
    <w:rPr>
      <w:szCs w:val="20"/>
    </w:rPr>
  </w:style>
  <w:style w:type="paragraph" w:styleId="List2">
    <w:name w:val="List 2"/>
    <w:basedOn w:val="Normal"/>
    <w:rsid w:val="00B03B0A"/>
    <w:pPr>
      <w:spacing w:after="240"/>
      <w:ind w:left="1440" w:hanging="720"/>
    </w:pPr>
    <w:rPr>
      <w:szCs w:val="20"/>
    </w:rPr>
  </w:style>
  <w:style w:type="paragraph" w:styleId="List3">
    <w:name w:val="List 3"/>
    <w:basedOn w:val="Normal"/>
    <w:rsid w:val="00B03B0A"/>
    <w:pPr>
      <w:spacing w:after="240"/>
      <w:ind w:left="2160" w:hanging="720"/>
    </w:pPr>
    <w:rPr>
      <w:szCs w:val="20"/>
    </w:rPr>
  </w:style>
  <w:style w:type="paragraph" w:customStyle="1" w:styleId="ListIntroduction">
    <w:name w:val="List Introduction"/>
    <w:basedOn w:val="BodyText"/>
    <w:rsid w:val="00B03B0A"/>
    <w:pPr>
      <w:keepNext/>
    </w:pPr>
    <w:rPr>
      <w:iCs/>
      <w:szCs w:val="20"/>
    </w:rPr>
  </w:style>
  <w:style w:type="paragraph" w:customStyle="1" w:styleId="ListSub">
    <w:name w:val="List Sub"/>
    <w:basedOn w:val="List"/>
    <w:rsid w:val="00B03B0A"/>
    <w:pPr>
      <w:ind w:firstLine="0"/>
    </w:pPr>
  </w:style>
  <w:style w:type="character" w:styleId="PageNumber">
    <w:name w:val="page number"/>
    <w:basedOn w:val="DefaultParagraphFont"/>
    <w:rsid w:val="00B03B0A"/>
  </w:style>
  <w:style w:type="paragraph" w:customStyle="1" w:styleId="Spaceafterbox">
    <w:name w:val="Space after box"/>
    <w:basedOn w:val="Normal"/>
    <w:rsid w:val="00B03B0A"/>
    <w:rPr>
      <w:szCs w:val="20"/>
    </w:rPr>
  </w:style>
  <w:style w:type="paragraph" w:customStyle="1" w:styleId="TableBody">
    <w:name w:val="Table Body"/>
    <w:basedOn w:val="BodyText"/>
    <w:rsid w:val="00B03B0A"/>
    <w:pPr>
      <w:spacing w:after="60"/>
    </w:pPr>
    <w:rPr>
      <w:iCs/>
      <w:sz w:val="20"/>
      <w:szCs w:val="20"/>
    </w:rPr>
  </w:style>
  <w:style w:type="paragraph" w:customStyle="1" w:styleId="TableBullet">
    <w:name w:val="Table Bullet"/>
    <w:basedOn w:val="TableBody"/>
    <w:rsid w:val="00B03B0A"/>
    <w:pPr>
      <w:numPr>
        <w:numId w:val="14"/>
      </w:numPr>
      <w:ind w:left="0" w:firstLine="0"/>
    </w:pPr>
  </w:style>
  <w:style w:type="table" w:styleId="TableGrid">
    <w:name w:val="Table Grid"/>
    <w:basedOn w:val="TableNormal"/>
    <w:uiPriority w:val="99"/>
    <w:rsid w:val="00B03B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basedOn w:val="BodyText"/>
    <w:rsid w:val="00B03B0A"/>
    <w:rPr>
      <w:b/>
      <w:iCs/>
      <w:sz w:val="20"/>
      <w:szCs w:val="20"/>
    </w:rPr>
  </w:style>
  <w:style w:type="paragraph" w:styleId="TOC1">
    <w:name w:val="toc 1"/>
    <w:basedOn w:val="Normal"/>
    <w:next w:val="Normal"/>
    <w:autoRedefine/>
    <w:semiHidden/>
    <w:rsid w:val="00B03B0A"/>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B03B0A"/>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B03B0A"/>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B03B0A"/>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B03B0A"/>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B03B0A"/>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B03B0A"/>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B03B0A"/>
    <w:pPr>
      <w:ind w:left="1680"/>
    </w:pPr>
    <w:rPr>
      <w:sz w:val="18"/>
      <w:szCs w:val="18"/>
    </w:rPr>
  </w:style>
  <w:style w:type="paragraph" w:styleId="TOC9">
    <w:name w:val="toc 9"/>
    <w:basedOn w:val="Normal"/>
    <w:next w:val="Normal"/>
    <w:autoRedefine/>
    <w:semiHidden/>
    <w:rsid w:val="00B03B0A"/>
    <w:pPr>
      <w:ind w:left="1920"/>
    </w:pPr>
    <w:rPr>
      <w:sz w:val="18"/>
      <w:szCs w:val="18"/>
    </w:rPr>
  </w:style>
  <w:style w:type="paragraph" w:customStyle="1" w:styleId="VariableDefinition">
    <w:name w:val="Variable Definition"/>
    <w:basedOn w:val="BodyTextIndent"/>
    <w:rsid w:val="00B03B0A"/>
    <w:pPr>
      <w:tabs>
        <w:tab w:val="left" w:pos="2160"/>
      </w:tabs>
      <w:ind w:left="2160" w:hanging="1440"/>
      <w:contextualSpacing/>
    </w:pPr>
  </w:style>
  <w:style w:type="table" w:customStyle="1" w:styleId="VariableTable">
    <w:name w:val="Variable Table"/>
    <w:basedOn w:val="TableNormal"/>
    <w:rsid w:val="00B03B0A"/>
    <w:tblPr>
      <w:tblInd w:w="0" w:type="dxa"/>
      <w:tblCellMar>
        <w:top w:w="0" w:type="dxa"/>
        <w:left w:w="108" w:type="dxa"/>
        <w:bottom w:w="0" w:type="dxa"/>
        <w:right w:w="108" w:type="dxa"/>
      </w:tblCellMar>
    </w:tblPr>
  </w:style>
  <w:style w:type="paragraph" w:styleId="BalloonText">
    <w:name w:val="Balloon Text"/>
    <w:basedOn w:val="Normal"/>
    <w:semiHidden/>
    <w:rsid w:val="00B03B0A"/>
    <w:rPr>
      <w:rFonts w:ascii="Tahoma" w:hAnsi="Tahoma" w:cs="Tahoma"/>
      <w:sz w:val="16"/>
      <w:szCs w:val="16"/>
    </w:rPr>
  </w:style>
  <w:style w:type="character" w:styleId="CommentReference">
    <w:name w:val="annotation reference"/>
    <w:basedOn w:val="DefaultParagraphFont"/>
    <w:semiHidden/>
    <w:rsid w:val="00B03B0A"/>
    <w:rPr>
      <w:sz w:val="16"/>
      <w:szCs w:val="16"/>
    </w:rPr>
  </w:style>
  <w:style w:type="paragraph" w:styleId="CommentText">
    <w:name w:val="annotation text"/>
    <w:basedOn w:val="Normal"/>
    <w:semiHidden/>
    <w:rsid w:val="00B03B0A"/>
    <w:rPr>
      <w:sz w:val="20"/>
      <w:szCs w:val="20"/>
    </w:rPr>
  </w:style>
  <w:style w:type="paragraph" w:styleId="CommentSubject">
    <w:name w:val="annotation subject"/>
    <w:basedOn w:val="CommentText"/>
    <w:next w:val="CommentText"/>
    <w:semiHidden/>
    <w:rsid w:val="00B03B0A"/>
    <w:rPr>
      <w:b/>
      <w:bCs/>
    </w:rPr>
  </w:style>
  <w:style w:type="character" w:customStyle="1" w:styleId="NormalArialChar">
    <w:name w:val="Normal+Arial Char"/>
    <w:basedOn w:val="DefaultParagraphFont"/>
    <w:link w:val="NormalArial"/>
    <w:rsid w:val="00B03B0A"/>
    <w:rPr>
      <w:rFonts w:ascii="Arial" w:hAnsi="Arial"/>
      <w:sz w:val="24"/>
      <w:szCs w:val="24"/>
      <w:lang w:val="en-US" w:eastAsia="en-US" w:bidi="ar-SA"/>
    </w:rPr>
  </w:style>
  <w:style w:type="paragraph" w:customStyle="1" w:styleId="BodyTextNumbered">
    <w:name w:val="Body Text Numbered"/>
    <w:basedOn w:val="BodyText"/>
    <w:link w:val="BodyTextNumberedChar"/>
    <w:uiPriority w:val="99"/>
    <w:rsid w:val="005F5F57"/>
    <w:pPr>
      <w:ind w:left="720" w:hanging="720"/>
    </w:pPr>
    <w:rPr>
      <w:iCs/>
      <w:szCs w:val="20"/>
    </w:rPr>
  </w:style>
  <w:style w:type="character" w:customStyle="1" w:styleId="BodyTextNumberedChar">
    <w:name w:val="Body Text Numbered Char"/>
    <w:basedOn w:val="DefaultParagraphFont"/>
    <w:link w:val="BodyTextNumbered"/>
    <w:uiPriority w:val="99"/>
    <w:rsid w:val="005F5F57"/>
    <w:rPr>
      <w:iCs/>
      <w:sz w:val="24"/>
    </w:rPr>
  </w:style>
  <w:style w:type="paragraph" w:styleId="Revision">
    <w:name w:val="Revision"/>
    <w:hidden/>
    <w:uiPriority w:val="99"/>
    <w:semiHidden/>
    <w:rsid w:val="001D057E"/>
    <w:rPr>
      <w:sz w:val="24"/>
      <w:szCs w:val="24"/>
    </w:rPr>
  </w:style>
  <w:style w:type="character" w:customStyle="1" w:styleId="H5Char">
    <w:name w:val="H5 Char"/>
    <w:basedOn w:val="DefaultParagraphFont"/>
    <w:link w:val="H5"/>
    <w:uiPriority w:val="99"/>
    <w:locked/>
    <w:rsid w:val="002C6625"/>
    <w:rPr>
      <w:b/>
      <w:bCs/>
      <w:i/>
      <w:iCs/>
      <w:sz w:val="24"/>
      <w:szCs w:val="26"/>
    </w:rPr>
  </w:style>
  <w:style w:type="character" w:customStyle="1" w:styleId="H4Char">
    <w:name w:val="H4 Char"/>
    <w:basedOn w:val="DefaultParagraphFont"/>
    <w:link w:val="H4"/>
    <w:uiPriority w:val="99"/>
    <w:locked/>
    <w:rsid w:val="002C6625"/>
    <w:rPr>
      <w:b/>
      <w:bCs/>
      <w:snapToGrid w:val="0"/>
      <w:sz w:val="24"/>
    </w:rPr>
  </w:style>
  <w:style w:type="paragraph" w:styleId="ListParagraph">
    <w:name w:val="List Paragraph"/>
    <w:basedOn w:val="Normal"/>
    <w:uiPriority w:val="34"/>
    <w:qFormat/>
    <w:rsid w:val="00CD115A"/>
    <w:pPr>
      <w:ind w:left="720"/>
      <w:contextualSpacing/>
    </w:pPr>
  </w:style>
</w:styles>
</file>

<file path=word/webSettings.xml><?xml version="1.0" encoding="utf-8"?>
<w:webSettings xmlns:r="http://schemas.openxmlformats.org/officeDocument/2006/relationships" xmlns:w="http://schemas.openxmlformats.org/wordprocessingml/2006/main">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clemenhagen@topazpowergroup.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4447</CharactersWithSpaces>
  <SharedDoc>false</SharedDoc>
  <HLinks>
    <vt:vector size="6" baseType="variant">
      <vt:variant>
        <vt:i4>1441831</vt:i4>
      </vt:variant>
      <vt:variant>
        <vt:i4>0</vt:i4>
      </vt:variant>
      <vt:variant>
        <vt:i4>0</vt:i4>
      </vt:variant>
      <vt:variant>
        <vt:i4>5</vt:i4>
      </vt:variant>
      <vt:variant>
        <vt:lpwstr>mailto:bclemenhagen@topazpowergroup.com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smingo</cp:lastModifiedBy>
  <cp:revision>2</cp:revision>
  <cp:lastPrinted>2010-02-25T21:08:00Z</cp:lastPrinted>
  <dcterms:created xsi:type="dcterms:W3CDTF">2010-06-16T22:42:00Z</dcterms:created>
  <dcterms:modified xsi:type="dcterms:W3CDTF">2010-06-16T22:42:00Z</dcterms:modified>
</cp:coreProperties>
</file>